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61BA9" w14:textId="77777777" w:rsidR="000C4C62" w:rsidRPr="008342B9" w:rsidRDefault="000C4C62" w:rsidP="000C4C62">
      <w:pPr>
        <w:jc w:val="center"/>
        <w:rPr>
          <w:sz w:val="28"/>
          <w:szCs w:val="28"/>
        </w:rPr>
      </w:pPr>
      <w:bookmarkStart w:id="0" w:name="bookmark0"/>
      <w:r w:rsidRPr="008342B9">
        <w:rPr>
          <w:sz w:val="28"/>
          <w:szCs w:val="28"/>
        </w:rPr>
        <w:t>Sebehodnotící zpráva pro akreditaci studijních programů</w:t>
      </w:r>
      <w:bookmarkEnd w:id="0"/>
    </w:p>
    <w:p w14:paraId="774FE800" w14:textId="77777777" w:rsidR="000C4C62" w:rsidRDefault="000C4C62" w:rsidP="000C4C62">
      <w:pPr>
        <w:pStyle w:val="Zkladntext71"/>
        <w:shd w:val="clear" w:color="auto" w:fill="auto"/>
        <w:spacing w:before="0" w:after="1114" w:line="240" w:lineRule="exact"/>
        <w:ind w:right="120" w:firstLine="0"/>
      </w:pPr>
      <w:r>
        <w:t>Příloha E</w:t>
      </w:r>
    </w:p>
    <w:sdt>
      <w:sdtPr>
        <w:rPr>
          <w:rFonts w:ascii="Calibri" w:eastAsia="Calibri" w:hAnsi="Calibri" w:cs="Arial"/>
          <w:color w:val="auto"/>
          <w:sz w:val="22"/>
          <w:szCs w:val="22"/>
          <w:lang w:eastAsia="en-US"/>
        </w:rPr>
        <w:id w:val="1886993967"/>
        <w:docPartObj>
          <w:docPartGallery w:val="Table of Contents"/>
          <w:docPartUnique/>
        </w:docPartObj>
      </w:sdtPr>
      <w:sdtEndPr>
        <w:rPr>
          <w:b/>
          <w:bCs/>
        </w:rPr>
      </w:sdtEndPr>
      <w:sdtContent>
        <w:p w14:paraId="4F843E63" w14:textId="77777777" w:rsidR="000C4C62" w:rsidRDefault="000C4C62" w:rsidP="000C4C62">
          <w:pPr>
            <w:pStyle w:val="Nadpisobsahu"/>
          </w:pPr>
          <w:r>
            <w:t>Obsah</w:t>
          </w:r>
        </w:p>
        <w:p w14:paraId="351EC3C8" w14:textId="145A9792" w:rsidR="00064779" w:rsidRDefault="00DE0A5F">
          <w:pPr>
            <w:pStyle w:val="Obsah2"/>
            <w:rPr>
              <w:ins w:id="1" w:author="Jiří Vojtěšek" w:date="2018-11-24T19:23:00Z"/>
              <w:rFonts w:asciiTheme="minorHAnsi" w:eastAsiaTheme="minorEastAsia" w:hAnsiTheme="minorHAnsi" w:cstheme="minorBidi"/>
              <w:b w:val="0"/>
              <w:shd w:val="clear" w:color="auto" w:fill="auto"/>
              <w:lang w:eastAsia="cs-CZ"/>
            </w:rPr>
          </w:pPr>
          <w:r>
            <w:fldChar w:fldCharType="begin"/>
          </w:r>
          <w:r w:rsidR="000C4C62">
            <w:instrText xml:space="preserve"> TOC \o "1-3" \h \z \u </w:instrText>
          </w:r>
          <w:r>
            <w:fldChar w:fldCharType="separate"/>
          </w:r>
          <w:ins w:id="2" w:author="Jiří Vojtěšek" w:date="2018-11-24T19:23:00Z">
            <w:r w:rsidR="00064779" w:rsidRPr="004F5F0F">
              <w:rPr>
                <w:rStyle w:val="Hypertextovodkaz"/>
              </w:rPr>
              <w:fldChar w:fldCharType="begin"/>
            </w:r>
            <w:r w:rsidR="00064779" w:rsidRPr="004F5F0F">
              <w:rPr>
                <w:rStyle w:val="Hypertextovodkaz"/>
              </w:rPr>
              <w:instrText xml:space="preserve"> </w:instrText>
            </w:r>
            <w:r w:rsidR="00064779">
              <w:instrText>HYPERLINK \l "_Toc530850726"</w:instrText>
            </w:r>
            <w:r w:rsidR="00064779" w:rsidRPr="004F5F0F">
              <w:rPr>
                <w:rStyle w:val="Hypertextovodkaz"/>
              </w:rPr>
              <w:instrText xml:space="preserve"> </w:instrText>
            </w:r>
            <w:r w:rsidR="00064779" w:rsidRPr="004F5F0F">
              <w:rPr>
                <w:rStyle w:val="Hypertextovodkaz"/>
              </w:rPr>
              <w:fldChar w:fldCharType="separate"/>
            </w:r>
            <w:r w:rsidR="00064779" w:rsidRPr="004F5F0F">
              <w:rPr>
                <w:rStyle w:val="Hypertextovodkaz"/>
              </w:rPr>
              <w:t>I. Instituce</w:t>
            </w:r>
            <w:r w:rsidR="00064779">
              <w:rPr>
                <w:webHidden/>
              </w:rPr>
              <w:tab/>
            </w:r>
            <w:r w:rsidR="00064779">
              <w:rPr>
                <w:webHidden/>
              </w:rPr>
              <w:fldChar w:fldCharType="begin"/>
            </w:r>
            <w:r w:rsidR="00064779">
              <w:rPr>
                <w:webHidden/>
              </w:rPr>
              <w:instrText xml:space="preserve"> PAGEREF _Toc530850726 \h </w:instrText>
            </w:r>
          </w:ins>
          <w:r w:rsidR="00064779">
            <w:rPr>
              <w:webHidden/>
            </w:rPr>
          </w:r>
          <w:r w:rsidR="00064779">
            <w:rPr>
              <w:webHidden/>
            </w:rPr>
            <w:fldChar w:fldCharType="separate"/>
          </w:r>
          <w:ins w:id="3" w:author="Jiří Vojtěšek" w:date="2018-11-24T19:23:00Z">
            <w:r w:rsidR="00064779">
              <w:rPr>
                <w:webHidden/>
              </w:rPr>
              <w:t>150</w:t>
            </w:r>
            <w:r w:rsidR="00064779">
              <w:rPr>
                <w:webHidden/>
              </w:rPr>
              <w:fldChar w:fldCharType="end"/>
            </w:r>
            <w:r w:rsidR="00064779" w:rsidRPr="004F5F0F">
              <w:rPr>
                <w:rStyle w:val="Hypertextovodkaz"/>
              </w:rPr>
              <w:fldChar w:fldCharType="end"/>
            </w:r>
          </w:ins>
        </w:p>
        <w:p w14:paraId="7849A466" w14:textId="3AD65145" w:rsidR="00064779" w:rsidRDefault="00064779">
          <w:pPr>
            <w:pStyle w:val="Obsah2"/>
            <w:rPr>
              <w:ins w:id="4" w:author="Jiří Vojtěšek" w:date="2018-11-24T19:23:00Z"/>
              <w:rFonts w:asciiTheme="minorHAnsi" w:eastAsiaTheme="minorEastAsia" w:hAnsiTheme="minorHAnsi" w:cstheme="minorBidi"/>
              <w:b w:val="0"/>
              <w:shd w:val="clear" w:color="auto" w:fill="auto"/>
              <w:lang w:eastAsia="cs-CZ"/>
            </w:rPr>
          </w:pPr>
          <w:ins w:id="5" w:author="Jiří Vojtěšek" w:date="2018-11-24T19:23:00Z">
            <w:r w:rsidRPr="004F5F0F">
              <w:rPr>
                <w:rStyle w:val="Hypertextovodkaz"/>
              </w:rPr>
              <w:fldChar w:fldCharType="begin"/>
            </w:r>
            <w:r w:rsidRPr="004F5F0F">
              <w:rPr>
                <w:rStyle w:val="Hypertextovodkaz"/>
              </w:rPr>
              <w:instrText xml:space="preserve"> </w:instrText>
            </w:r>
            <w:r>
              <w:instrText>HYPERLINK \l "_Toc530850727"</w:instrText>
            </w:r>
            <w:r w:rsidRPr="004F5F0F">
              <w:rPr>
                <w:rStyle w:val="Hypertextovodkaz"/>
              </w:rPr>
              <w:instrText xml:space="preserve"> </w:instrText>
            </w:r>
            <w:r w:rsidRPr="004F5F0F">
              <w:rPr>
                <w:rStyle w:val="Hypertextovodkaz"/>
              </w:rPr>
              <w:fldChar w:fldCharType="separate"/>
            </w:r>
            <w:r w:rsidRPr="004F5F0F">
              <w:rPr>
                <w:rStyle w:val="Hypertextovodkaz"/>
              </w:rPr>
              <w:t>Působnost orgánů vysoké školy</w:t>
            </w:r>
            <w:r>
              <w:rPr>
                <w:webHidden/>
              </w:rPr>
              <w:tab/>
            </w:r>
            <w:r>
              <w:rPr>
                <w:webHidden/>
              </w:rPr>
              <w:fldChar w:fldCharType="begin"/>
            </w:r>
            <w:r>
              <w:rPr>
                <w:webHidden/>
              </w:rPr>
              <w:instrText xml:space="preserve"> PAGEREF _Toc530850727 \h </w:instrText>
            </w:r>
          </w:ins>
          <w:r>
            <w:rPr>
              <w:webHidden/>
            </w:rPr>
          </w:r>
          <w:r>
            <w:rPr>
              <w:webHidden/>
            </w:rPr>
            <w:fldChar w:fldCharType="separate"/>
          </w:r>
          <w:ins w:id="6" w:author="Jiří Vojtěšek" w:date="2018-11-24T19:23:00Z">
            <w:r>
              <w:rPr>
                <w:webHidden/>
              </w:rPr>
              <w:t>150</w:t>
            </w:r>
            <w:r>
              <w:rPr>
                <w:webHidden/>
              </w:rPr>
              <w:fldChar w:fldCharType="end"/>
            </w:r>
            <w:r w:rsidRPr="004F5F0F">
              <w:rPr>
                <w:rStyle w:val="Hypertextovodkaz"/>
              </w:rPr>
              <w:fldChar w:fldCharType="end"/>
            </w:r>
          </w:ins>
        </w:p>
        <w:p w14:paraId="3C34C79A" w14:textId="4F74C9C4" w:rsidR="00064779" w:rsidRDefault="00064779">
          <w:pPr>
            <w:pStyle w:val="Obsah3"/>
            <w:tabs>
              <w:tab w:val="right" w:leader="dot" w:pos="9062"/>
            </w:tabs>
            <w:rPr>
              <w:ins w:id="7" w:author="Jiří Vojtěšek" w:date="2018-11-24T19:23:00Z"/>
              <w:rFonts w:asciiTheme="minorHAnsi" w:eastAsiaTheme="minorEastAsia" w:hAnsiTheme="minorHAnsi" w:cstheme="minorBidi"/>
              <w:noProof/>
              <w:lang w:eastAsia="cs-CZ"/>
            </w:rPr>
          </w:pPr>
          <w:ins w:id="8"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"_Toc530850728"</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Standardy 1.1-1.2</w:t>
            </w:r>
            <w:r>
              <w:rPr>
                <w:noProof/>
                <w:webHidden/>
              </w:rPr>
              <w:tab/>
            </w:r>
            <w:r>
              <w:rPr>
                <w:noProof/>
                <w:webHidden/>
              </w:rPr>
              <w:fldChar w:fldCharType="begin"/>
            </w:r>
            <w:r>
              <w:rPr>
                <w:noProof/>
                <w:webHidden/>
              </w:rPr>
              <w:instrText xml:space="preserve"> PAGEREF _Toc530850728 \h </w:instrText>
            </w:r>
          </w:ins>
          <w:r>
            <w:rPr>
              <w:noProof/>
              <w:webHidden/>
            </w:rPr>
          </w:r>
          <w:r>
            <w:rPr>
              <w:noProof/>
              <w:webHidden/>
            </w:rPr>
            <w:fldChar w:fldCharType="separate"/>
          </w:r>
          <w:ins w:id="9" w:author="Jiří Vojtěšek" w:date="2018-11-24T19:23:00Z">
            <w:r>
              <w:rPr>
                <w:noProof/>
                <w:webHidden/>
              </w:rPr>
              <w:t>150</w:t>
            </w:r>
            <w:r>
              <w:rPr>
                <w:noProof/>
                <w:webHidden/>
              </w:rPr>
              <w:fldChar w:fldCharType="end"/>
            </w:r>
            <w:r w:rsidRPr="004F5F0F">
              <w:rPr>
                <w:rStyle w:val="Hypertextovodkaz"/>
                <w:noProof/>
              </w:rPr>
              <w:fldChar w:fldCharType="end"/>
            </w:r>
          </w:ins>
        </w:p>
        <w:p w14:paraId="4FDA442C" w14:textId="4586F142" w:rsidR="00064779" w:rsidRDefault="00064779">
          <w:pPr>
            <w:pStyle w:val="Obsah2"/>
            <w:rPr>
              <w:ins w:id="10" w:author="Jiří Vojtěšek" w:date="2018-11-24T19:23:00Z"/>
              <w:rFonts w:asciiTheme="minorHAnsi" w:eastAsiaTheme="minorEastAsia" w:hAnsiTheme="minorHAnsi" w:cstheme="minorBidi"/>
              <w:b w:val="0"/>
              <w:shd w:val="clear" w:color="auto" w:fill="auto"/>
              <w:lang w:eastAsia="cs-CZ"/>
            </w:rPr>
          </w:pPr>
          <w:ins w:id="11" w:author="Jiří Vojtěšek" w:date="2018-11-24T19:23:00Z">
            <w:r w:rsidRPr="004F5F0F">
              <w:rPr>
                <w:rStyle w:val="Hypertextovodkaz"/>
              </w:rPr>
              <w:fldChar w:fldCharType="begin"/>
            </w:r>
            <w:r w:rsidRPr="004F5F0F">
              <w:rPr>
                <w:rStyle w:val="Hypertextovodkaz"/>
              </w:rPr>
              <w:instrText xml:space="preserve"> </w:instrText>
            </w:r>
            <w:r>
              <w:instrText>HYPERLINK \l "_Toc530850729"</w:instrText>
            </w:r>
            <w:r w:rsidRPr="004F5F0F">
              <w:rPr>
                <w:rStyle w:val="Hypertextovodkaz"/>
              </w:rPr>
              <w:instrText xml:space="preserve"> </w:instrText>
            </w:r>
            <w:r w:rsidRPr="004F5F0F">
              <w:rPr>
                <w:rStyle w:val="Hypertextovodkaz"/>
              </w:rPr>
              <w:fldChar w:fldCharType="separate"/>
            </w:r>
            <w:r w:rsidRPr="004F5F0F">
              <w:rPr>
                <w:rStyle w:val="Hypertextovodkaz"/>
              </w:rPr>
              <w:t>Vnitřní systém zajišťování kvality</w:t>
            </w:r>
            <w:r>
              <w:rPr>
                <w:webHidden/>
              </w:rPr>
              <w:tab/>
            </w:r>
            <w:r>
              <w:rPr>
                <w:webHidden/>
              </w:rPr>
              <w:fldChar w:fldCharType="begin"/>
            </w:r>
            <w:r>
              <w:rPr>
                <w:webHidden/>
              </w:rPr>
              <w:instrText xml:space="preserve"> PAGEREF _Toc530850729 \h </w:instrText>
            </w:r>
          </w:ins>
          <w:r>
            <w:rPr>
              <w:webHidden/>
            </w:rPr>
          </w:r>
          <w:r>
            <w:rPr>
              <w:webHidden/>
            </w:rPr>
            <w:fldChar w:fldCharType="separate"/>
          </w:r>
          <w:ins w:id="12" w:author="Jiří Vojtěšek" w:date="2018-11-24T19:23:00Z">
            <w:r>
              <w:rPr>
                <w:webHidden/>
              </w:rPr>
              <w:t>150</w:t>
            </w:r>
            <w:r>
              <w:rPr>
                <w:webHidden/>
              </w:rPr>
              <w:fldChar w:fldCharType="end"/>
            </w:r>
            <w:r w:rsidRPr="004F5F0F">
              <w:rPr>
                <w:rStyle w:val="Hypertextovodkaz"/>
              </w:rPr>
              <w:fldChar w:fldCharType="end"/>
            </w:r>
          </w:ins>
        </w:p>
        <w:p w14:paraId="0376350A" w14:textId="3B26D776" w:rsidR="00064779" w:rsidRDefault="00064779">
          <w:pPr>
            <w:pStyle w:val="Obsah3"/>
            <w:tabs>
              <w:tab w:val="right" w:leader="dot" w:pos="9062"/>
            </w:tabs>
            <w:rPr>
              <w:ins w:id="13" w:author="Jiří Vojtěšek" w:date="2018-11-24T19:23:00Z"/>
              <w:rFonts w:asciiTheme="minorHAnsi" w:eastAsiaTheme="minorEastAsia" w:hAnsiTheme="minorHAnsi" w:cstheme="minorBidi"/>
              <w:noProof/>
              <w:lang w:eastAsia="cs-CZ"/>
            </w:rPr>
          </w:pPr>
          <w:ins w:id="14"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"_Toc530850730"</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1.3: Vymezení pravomoci a odpovědnost za kvalitu</w:t>
            </w:r>
            <w:r>
              <w:rPr>
                <w:noProof/>
                <w:webHidden/>
              </w:rPr>
              <w:tab/>
            </w:r>
            <w:r>
              <w:rPr>
                <w:noProof/>
                <w:webHidden/>
              </w:rPr>
              <w:fldChar w:fldCharType="begin"/>
            </w:r>
            <w:r>
              <w:rPr>
                <w:noProof/>
                <w:webHidden/>
              </w:rPr>
              <w:instrText xml:space="preserve"> PAGEREF _Toc530850730 \h </w:instrText>
            </w:r>
          </w:ins>
          <w:r>
            <w:rPr>
              <w:noProof/>
              <w:webHidden/>
            </w:rPr>
          </w:r>
          <w:r>
            <w:rPr>
              <w:noProof/>
              <w:webHidden/>
            </w:rPr>
            <w:fldChar w:fldCharType="separate"/>
          </w:r>
          <w:ins w:id="15" w:author="Jiří Vojtěšek" w:date="2018-11-24T19:23:00Z">
            <w:r>
              <w:rPr>
                <w:noProof/>
                <w:webHidden/>
              </w:rPr>
              <w:t>150</w:t>
            </w:r>
            <w:r>
              <w:rPr>
                <w:noProof/>
                <w:webHidden/>
              </w:rPr>
              <w:fldChar w:fldCharType="end"/>
            </w:r>
            <w:r w:rsidRPr="004F5F0F">
              <w:rPr>
                <w:rStyle w:val="Hypertextovodkaz"/>
                <w:noProof/>
              </w:rPr>
              <w:fldChar w:fldCharType="end"/>
            </w:r>
          </w:ins>
        </w:p>
        <w:p w14:paraId="68DD6712" w14:textId="2A71F6E7" w:rsidR="00064779" w:rsidRDefault="00064779">
          <w:pPr>
            <w:pStyle w:val="Obsah3"/>
            <w:tabs>
              <w:tab w:val="right" w:leader="dot" w:pos="9062"/>
            </w:tabs>
            <w:rPr>
              <w:ins w:id="16" w:author="Jiří Vojtěšek" w:date="2018-11-24T19:23:00Z"/>
              <w:rFonts w:asciiTheme="minorHAnsi" w:eastAsiaTheme="minorEastAsia" w:hAnsiTheme="minorHAnsi" w:cstheme="minorBidi"/>
              <w:noProof/>
              <w:lang w:eastAsia="cs-CZ"/>
            </w:rPr>
          </w:pPr>
          <w:ins w:id="17"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"_Toc530850731"</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1.4: Procesy vzniku a úprav studijních programů</w:t>
            </w:r>
            <w:r>
              <w:rPr>
                <w:noProof/>
                <w:webHidden/>
              </w:rPr>
              <w:tab/>
            </w:r>
            <w:r>
              <w:rPr>
                <w:noProof/>
                <w:webHidden/>
              </w:rPr>
              <w:fldChar w:fldCharType="begin"/>
            </w:r>
            <w:r>
              <w:rPr>
                <w:noProof/>
                <w:webHidden/>
              </w:rPr>
              <w:instrText xml:space="preserve"> PAGEREF _Toc530850731 \h </w:instrText>
            </w:r>
          </w:ins>
          <w:r>
            <w:rPr>
              <w:noProof/>
              <w:webHidden/>
            </w:rPr>
          </w:r>
          <w:r>
            <w:rPr>
              <w:noProof/>
              <w:webHidden/>
            </w:rPr>
            <w:fldChar w:fldCharType="separate"/>
          </w:r>
          <w:ins w:id="18" w:author="Jiří Vojtěšek" w:date="2018-11-24T19:23:00Z">
            <w:r>
              <w:rPr>
                <w:noProof/>
                <w:webHidden/>
              </w:rPr>
              <w:t>150</w:t>
            </w:r>
            <w:r>
              <w:rPr>
                <w:noProof/>
                <w:webHidden/>
              </w:rPr>
              <w:fldChar w:fldCharType="end"/>
            </w:r>
            <w:r w:rsidRPr="004F5F0F">
              <w:rPr>
                <w:rStyle w:val="Hypertextovodkaz"/>
                <w:noProof/>
              </w:rPr>
              <w:fldChar w:fldCharType="end"/>
            </w:r>
          </w:ins>
        </w:p>
        <w:p w14:paraId="10C7FE5A" w14:textId="1C8037A1" w:rsidR="00064779" w:rsidRDefault="00064779">
          <w:pPr>
            <w:pStyle w:val="Obsah3"/>
            <w:tabs>
              <w:tab w:val="right" w:leader="dot" w:pos="9062"/>
            </w:tabs>
            <w:rPr>
              <w:ins w:id="19" w:author="Jiří Vojtěšek" w:date="2018-11-24T19:23:00Z"/>
              <w:rFonts w:asciiTheme="minorHAnsi" w:eastAsiaTheme="minorEastAsia" w:hAnsiTheme="minorHAnsi" w:cstheme="minorBidi"/>
              <w:noProof/>
              <w:lang w:eastAsia="cs-CZ"/>
            </w:rPr>
          </w:pPr>
          <w:ins w:id="20"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"_Toc530850732"</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1.5: Principy a systém uznávání zahraničního vzdělávání pro přijetí ke studiu</w:t>
            </w:r>
            <w:r>
              <w:rPr>
                <w:noProof/>
                <w:webHidden/>
              </w:rPr>
              <w:tab/>
            </w:r>
            <w:r>
              <w:rPr>
                <w:noProof/>
                <w:webHidden/>
              </w:rPr>
              <w:fldChar w:fldCharType="begin"/>
            </w:r>
            <w:r>
              <w:rPr>
                <w:noProof/>
                <w:webHidden/>
              </w:rPr>
              <w:instrText xml:space="preserve"> PAGEREF _Toc530850732 \h </w:instrText>
            </w:r>
          </w:ins>
          <w:r>
            <w:rPr>
              <w:noProof/>
              <w:webHidden/>
            </w:rPr>
          </w:r>
          <w:r>
            <w:rPr>
              <w:noProof/>
              <w:webHidden/>
            </w:rPr>
            <w:fldChar w:fldCharType="separate"/>
          </w:r>
          <w:ins w:id="21" w:author="Jiří Vojtěšek" w:date="2018-11-24T19:23:00Z">
            <w:r>
              <w:rPr>
                <w:noProof/>
                <w:webHidden/>
              </w:rPr>
              <w:t>150</w:t>
            </w:r>
            <w:r>
              <w:rPr>
                <w:noProof/>
                <w:webHidden/>
              </w:rPr>
              <w:fldChar w:fldCharType="end"/>
            </w:r>
            <w:r w:rsidRPr="004F5F0F">
              <w:rPr>
                <w:rStyle w:val="Hypertextovodkaz"/>
                <w:noProof/>
              </w:rPr>
              <w:fldChar w:fldCharType="end"/>
            </w:r>
          </w:ins>
        </w:p>
        <w:p w14:paraId="637569E2" w14:textId="70C9FA0B" w:rsidR="00064779" w:rsidRDefault="00064779">
          <w:pPr>
            <w:pStyle w:val="Obsah3"/>
            <w:tabs>
              <w:tab w:val="right" w:leader="dot" w:pos="9062"/>
            </w:tabs>
            <w:rPr>
              <w:ins w:id="22" w:author="Jiří Vojtěšek" w:date="2018-11-24T19:23:00Z"/>
              <w:rFonts w:asciiTheme="minorHAnsi" w:eastAsiaTheme="minorEastAsia" w:hAnsiTheme="minorHAnsi" w:cstheme="minorBidi"/>
              <w:noProof/>
              <w:lang w:eastAsia="cs-CZ"/>
            </w:rPr>
          </w:pPr>
          <w:ins w:id="23"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"_Toc530850733"</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1.6: Vedení kvalifikačních a rigorózních prací</w:t>
            </w:r>
            <w:r>
              <w:rPr>
                <w:noProof/>
                <w:webHidden/>
              </w:rPr>
              <w:tab/>
            </w:r>
            <w:r>
              <w:rPr>
                <w:noProof/>
                <w:webHidden/>
              </w:rPr>
              <w:fldChar w:fldCharType="begin"/>
            </w:r>
            <w:r>
              <w:rPr>
                <w:noProof/>
                <w:webHidden/>
              </w:rPr>
              <w:instrText xml:space="preserve"> PAGEREF _Toc530850733 \h </w:instrText>
            </w:r>
          </w:ins>
          <w:r>
            <w:rPr>
              <w:noProof/>
              <w:webHidden/>
            </w:rPr>
          </w:r>
          <w:r>
            <w:rPr>
              <w:noProof/>
              <w:webHidden/>
            </w:rPr>
            <w:fldChar w:fldCharType="separate"/>
          </w:r>
          <w:ins w:id="24" w:author="Jiří Vojtěšek" w:date="2018-11-24T19:23:00Z">
            <w:r>
              <w:rPr>
                <w:noProof/>
                <w:webHidden/>
              </w:rPr>
              <w:t>151</w:t>
            </w:r>
            <w:r>
              <w:rPr>
                <w:noProof/>
                <w:webHidden/>
              </w:rPr>
              <w:fldChar w:fldCharType="end"/>
            </w:r>
            <w:r w:rsidRPr="004F5F0F">
              <w:rPr>
                <w:rStyle w:val="Hypertextovodkaz"/>
                <w:noProof/>
              </w:rPr>
              <w:fldChar w:fldCharType="end"/>
            </w:r>
          </w:ins>
        </w:p>
        <w:p w14:paraId="2A6BDCDE" w14:textId="306C5CA9" w:rsidR="00064779" w:rsidRDefault="00064779">
          <w:pPr>
            <w:pStyle w:val="Obsah3"/>
            <w:tabs>
              <w:tab w:val="right" w:leader="dot" w:pos="9062"/>
            </w:tabs>
            <w:rPr>
              <w:ins w:id="25" w:author="Jiří Vojtěšek" w:date="2018-11-24T19:23:00Z"/>
              <w:rFonts w:asciiTheme="minorHAnsi" w:eastAsiaTheme="minorEastAsia" w:hAnsiTheme="minorHAnsi" w:cstheme="minorBidi"/>
              <w:noProof/>
              <w:lang w:eastAsia="cs-CZ"/>
            </w:rPr>
          </w:pPr>
          <w:ins w:id="26"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"_Toc530850734"</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1.7: Procesy zpětné vazby při hodnocení kvality</w:t>
            </w:r>
            <w:r>
              <w:rPr>
                <w:noProof/>
                <w:webHidden/>
              </w:rPr>
              <w:tab/>
            </w:r>
            <w:r>
              <w:rPr>
                <w:noProof/>
                <w:webHidden/>
              </w:rPr>
              <w:fldChar w:fldCharType="begin"/>
            </w:r>
            <w:r>
              <w:rPr>
                <w:noProof/>
                <w:webHidden/>
              </w:rPr>
              <w:instrText xml:space="preserve"> PAGEREF _Toc530850734 \h </w:instrText>
            </w:r>
          </w:ins>
          <w:r>
            <w:rPr>
              <w:noProof/>
              <w:webHidden/>
            </w:rPr>
          </w:r>
          <w:r>
            <w:rPr>
              <w:noProof/>
              <w:webHidden/>
            </w:rPr>
            <w:fldChar w:fldCharType="separate"/>
          </w:r>
          <w:ins w:id="27" w:author="Jiří Vojtěšek" w:date="2018-11-24T19:23:00Z">
            <w:r>
              <w:rPr>
                <w:noProof/>
                <w:webHidden/>
              </w:rPr>
              <w:t>151</w:t>
            </w:r>
            <w:r>
              <w:rPr>
                <w:noProof/>
                <w:webHidden/>
              </w:rPr>
              <w:fldChar w:fldCharType="end"/>
            </w:r>
            <w:r w:rsidRPr="004F5F0F">
              <w:rPr>
                <w:rStyle w:val="Hypertextovodkaz"/>
                <w:noProof/>
              </w:rPr>
              <w:fldChar w:fldCharType="end"/>
            </w:r>
          </w:ins>
        </w:p>
        <w:p w14:paraId="0704FB5B" w14:textId="6FB62420" w:rsidR="00064779" w:rsidRDefault="00064779">
          <w:pPr>
            <w:pStyle w:val="Obsah3"/>
            <w:tabs>
              <w:tab w:val="right" w:leader="dot" w:pos="9062"/>
            </w:tabs>
            <w:rPr>
              <w:ins w:id="28" w:author="Jiří Vojtěšek" w:date="2018-11-24T19:23:00Z"/>
              <w:rFonts w:asciiTheme="minorHAnsi" w:eastAsiaTheme="minorEastAsia" w:hAnsiTheme="minorHAnsi" w:cstheme="minorBidi"/>
              <w:noProof/>
              <w:lang w:eastAsia="cs-CZ"/>
            </w:rPr>
          </w:pPr>
          <w:ins w:id="29"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"_Toc530850735"</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1.8: Sledování úspěšnosti uchazečů o studium, studentů a uplatnitelnosti absolventů</w:t>
            </w:r>
            <w:r>
              <w:rPr>
                <w:noProof/>
                <w:webHidden/>
              </w:rPr>
              <w:tab/>
            </w:r>
            <w:r>
              <w:rPr>
                <w:noProof/>
                <w:webHidden/>
              </w:rPr>
              <w:fldChar w:fldCharType="begin"/>
            </w:r>
            <w:r>
              <w:rPr>
                <w:noProof/>
                <w:webHidden/>
              </w:rPr>
              <w:instrText xml:space="preserve"> PAGEREF _Toc530850735 \h </w:instrText>
            </w:r>
          </w:ins>
          <w:r>
            <w:rPr>
              <w:noProof/>
              <w:webHidden/>
            </w:rPr>
          </w:r>
          <w:r>
            <w:rPr>
              <w:noProof/>
              <w:webHidden/>
            </w:rPr>
            <w:fldChar w:fldCharType="separate"/>
          </w:r>
          <w:ins w:id="30" w:author="Jiří Vojtěšek" w:date="2018-11-24T19:23:00Z">
            <w:r>
              <w:rPr>
                <w:noProof/>
                <w:webHidden/>
              </w:rPr>
              <w:t>151</w:t>
            </w:r>
            <w:r>
              <w:rPr>
                <w:noProof/>
                <w:webHidden/>
              </w:rPr>
              <w:fldChar w:fldCharType="end"/>
            </w:r>
            <w:r w:rsidRPr="004F5F0F">
              <w:rPr>
                <w:rStyle w:val="Hypertextovodkaz"/>
                <w:noProof/>
              </w:rPr>
              <w:fldChar w:fldCharType="end"/>
            </w:r>
          </w:ins>
        </w:p>
        <w:p w14:paraId="652B8934" w14:textId="281303F7" w:rsidR="00064779" w:rsidRDefault="00064779">
          <w:pPr>
            <w:pStyle w:val="Obsah2"/>
            <w:rPr>
              <w:ins w:id="31" w:author="Jiří Vojtěšek" w:date="2018-11-24T19:23:00Z"/>
              <w:rFonts w:asciiTheme="minorHAnsi" w:eastAsiaTheme="minorEastAsia" w:hAnsiTheme="minorHAnsi" w:cstheme="minorBidi"/>
              <w:b w:val="0"/>
              <w:shd w:val="clear" w:color="auto" w:fill="auto"/>
              <w:lang w:eastAsia="cs-CZ"/>
            </w:rPr>
          </w:pPr>
          <w:ins w:id="32" w:author="Jiří Vojtěšek" w:date="2018-11-24T19:23:00Z">
            <w:r w:rsidRPr="004F5F0F">
              <w:rPr>
                <w:rStyle w:val="Hypertextovodkaz"/>
              </w:rPr>
              <w:fldChar w:fldCharType="begin"/>
            </w:r>
            <w:r w:rsidRPr="004F5F0F">
              <w:rPr>
                <w:rStyle w:val="Hypertextovodkaz"/>
              </w:rPr>
              <w:instrText xml:space="preserve"> </w:instrText>
            </w:r>
            <w:r>
              <w:instrText>HYPERLINK \l "_Toc530850736"</w:instrText>
            </w:r>
            <w:r w:rsidRPr="004F5F0F">
              <w:rPr>
                <w:rStyle w:val="Hypertextovodkaz"/>
              </w:rPr>
              <w:instrText xml:space="preserve"> </w:instrText>
            </w:r>
            <w:r w:rsidRPr="004F5F0F">
              <w:rPr>
                <w:rStyle w:val="Hypertextovodkaz"/>
              </w:rPr>
              <w:fldChar w:fldCharType="separate"/>
            </w:r>
            <w:r w:rsidRPr="004F5F0F">
              <w:rPr>
                <w:rStyle w:val="Hypertextovodkaz"/>
              </w:rPr>
              <w:t>Vzdělávací a tvůrčí činnost</w:t>
            </w:r>
            <w:r>
              <w:rPr>
                <w:webHidden/>
              </w:rPr>
              <w:tab/>
            </w:r>
            <w:r>
              <w:rPr>
                <w:webHidden/>
              </w:rPr>
              <w:fldChar w:fldCharType="begin"/>
            </w:r>
            <w:r>
              <w:rPr>
                <w:webHidden/>
              </w:rPr>
              <w:instrText xml:space="preserve"> PAGEREF _Toc530850736 \h </w:instrText>
            </w:r>
          </w:ins>
          <w:r>
            <w:rPr>
              <w:webHidden/>
            </w:rPr>
          </w:r>
          <w:r>
            <w:rPr>
              <w:webHidden/>
            </w:rPr>
            <w:fldChar w:fldCharType="separate"/>
          </w:r>
          <w:ins w:id="33" w:author="Jiří Vojtěšek" w:date="2018-11-24T19:23:00Z">
            <w:r>
              <w:rPr>
                <w:webHidden/>
              </w:rPr>
              <w:t>152</w:t>
            </w:r>
            <w:r>
              <w:rPr>
                <w:webHidden/>
              </w:rPr>
              <w:fldChar w:fldCharType="end"/>
            </w:r>
            <w:r w:rsidRPr="004F5F0F">
              <w:rPr>
                <w:rStyle w:val="Hypertextovodkaz"/>
              </w:rPr>
              <w:fldChar w:fldCharType="end"/>
            </w:r>
          </w:ins>
        </w:p>
        <w:p w14:paraId="523B841B" w14:textId="636EF2FD" w:rsidR="00064779" w:rsidRDefault="00064779">
          <w:pPr>
            <w:pStyle w:val="Obsah3"/>
            <w:tabs>
              <w:tab w:val="right" w:leader="dot" w:pos="9062"/>
            </w:tabs>
            <w:rPr>
              <w:ins w:id="34" w:author="Jiří Vojtěšek" w:date="2018-11-24T19:23:00Z"/>
              <w:rFonts w:asciiTheme="minorHAnsi" w:eastAsiaTheme="minorEastAsia" w:hAnsiTheme="minorHAnsi" w:cstheme="minorBidi"/>
              <w:noProof/>
              <w:lang w:eastAsia="cs-CZ"/>
            </w:rPr>
          </w:pPr>
          <w:ins w:id="35"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"_Toc530850737"</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1.9: Mezinárodní rozměr a aplikace soudobého stavu poznání</w:t>
            </w:r>
            <w:r>
              <w:rPr>
                <w:noProof/>
                <w:webHidden/>
              </w:rPr>
              <w:tab/>
            </w:r>
            <w:r>
              <w:rPr>
                <w:noProof/>
                <w:webHidden/>
              </w:rPr>
              <w:fldChar w:fldCharType="begin"/>
            </w:r>
            <w:r>
              <w:rPr>
                <w:noProof/>
                <w:webHidden/>
              </w:rPr>
              <w:instrText xml:space="preserve"> PAGEREF _Toc530850737 \h </w:instrText>
            </w:r>
          </w:ins>
          <w:r>
            <w:rPr>
              <w:noProof/>
              <w:webHidden/>
            </w:rPr>
          </w:r>
          <w:r>
            <w:rPr>
              <w:noProof/>
              <w:webHidden/>
            </w:rPr>
            <w:fldChar w:fldCharType="separate"/>
          </w:r>
          <w:ins w:id="36" w:author="Jiří Vojtěšek" w:date="2018-11-24T19:23:00Z">
            <w:r>
              <w:rPr>
                <w:noProof/>
                <w:webHidden/>
              </w:rPr>
              <w:t>152</w:t>
            </w:r>
            <w:r>
              <w:rPr>
                <w:noProof/>
                <w:webHidden/>
              </w:rPr>
              <w:fldChar w:fldCharType="end"/>
            </w:r>
            <w:r w:rsidRPr="004F5F0F">
              <w:rPr>
                <w:rStyle w:val="Hypertextovodkaz"/>
                <w:noProof/>
              </w:rPr>
              <w:fldChar w:fldCharType="end"/>
            </w:r>
          </w:ins>
        </w:p>
        <w:p w14:paraId="5047CF15" w14:textId="2B19ADFE" w:rsidR="00064779" w:rsidRDefault="00064779">
          <w:pPr>
            <w:pStyle w:val="Obsah3"/>
            <w:tabs>
              <w:tab w:val="right" w:leader="dot" w:pos="9062"/>
            </w:tabs>
            <w:rPr>
              <w:ins w:id="37" w:author="Jiří Vojtěšek" w:date="2018-11-24T19:23:00Z"/>
              <w:rFonts w:asciiTheme="minorHAnsi" w:eastAsiaTheme="minorEastAsia" w:hAnsiTheme="minorHAnsi" w:cstheme="minorBidi"/>
              <w:noProof/>
              <w:lang w:eastAsia="cs-CZ"/>
            </w:rPr>
          </w:pPr>
          <w:ins w:id="38"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"_Toc530850738"</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1.10: Spolupráce s praxí při uskutečňování studijních programů</w:t>
            </w:r>
            <w:r>
              <w:rPr>
                <w:noProof/>
                <w:webHidden/>
              </w:rPr>
              <w:tab/>
            </w:r>
            <w:r>
              <w:rPr>
                <w:noProof/>
                <w:webHidden/>
              </w:rPr>
              <w:fldChar w:fldCharType="begin"/>
            </w:r>
            <w:r>
              <w:rPr>
                <w:noProof/>
                <w:webHidden/>
              </w:rPr>
              <w:instrText xml:space="preserve"> PAGEREF _Toc530850738 \h </w:instrText>
            </w:r>
          </w:ins>
          <w:r>
            <w:rPr>
              <w:noProof/>
              <w:webHidden/>
            </w:rPr>
          </w:r>
          <w:r>
            <w:rPr>
              <w:noProof/>
              <w:webHidden/>
            </w:rPr>
            <w:fldChar w:fldCharType="separate"/>
          </w:r>
          <w:ins w:id="39" w:author="Jiří Vojtěšek" w:date="2018-11-24T19:23:00Z">
            <w:r>
              <w:rPr>
                <w:noProof/>
                <w:webHidden/>
              </w:rPr>
              <w:t>152</w:t>
            </w:r>
            <w:r>
              <w:rPr>
                <w:noProof/>
                <w:webHidden/>
              </w:rPr>
              <w:fldChar w:fldCharType="end"/>
            </w:r>
            <w:r w:rsidRPr="004F5F0F">
              <w:rPr>
                <w:rStyle w:val="Hypertextovodkaz"/>
                <w:noProof/>
              </w:rPr>
              <w:fldChar w:fldCharType="end"/>
            </w:r>
          </w:ins>
        </w:p>
        <w:p w14:paraId="6DE03936" w14:textId="698A42E4" w:rsidR="00064779" w:rsidRDefault="00064779">
          <w:pPr>
            <w:pStyle w:val="Obsah3"/>
            <w:tabs>
              <w:tab w:val="right" w:leader="dot" w:pos="9062"/>
            </w:tabs>
            <w:rPr>
              <w:ins w:id="40" w:author="Jiří Vojtěšek" w:date="2018-11-24T19:23:00Z"/>
              <w:rFonts w:asciiTheme="minorHAnsi" w:eastAsiaTheme="minorEastAsia" w:hAnsiTheme="minorHAnsi" w:cstheme="minorBidi"/>
              <w:noProof/>
              <w:lang w:eastAsia="cs-CZ"/>
            </w:rPr>
          </w:pPr>
          <w:ins w:id="41"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"_Toc530850739"</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1.11: Spolupráce s praxí při tvorbě studijních programů</w:t>
            </w:r>
            <w:r>
              <w:rPr>
                <w:noProof/>
                <w:webHidden/>
              </w:rPr>
              <w:tab/>
            </w:r>
            <w:r>
              <w:rPr>
                <w:noProof/>
                <w:webHidden/>
              </w:rPr>
              <w:fldChar w:fldCharType="begin"/>
            </w:r>
            <w:r>
              <w:rPr>
                <w:noProof/>
                <w:webHidden/>
              </w:rPr>
              <w:instrText xml:space="preserve"> PAGEREF _Toc530850739 \h </w:instrText>
            </w:r>
          </w:ins>
          <w:r>
            <w:rPr>
              <w:noProof/>
              <w:webHidden/>
            </w:rPr>
          </w:r>
          <w:r>
            <w:rPr>
              <w:noProof/>
              <w:webHidden/>
            </w:rPr>
            <w:fldChar w:fldCharType="separate"/>
          </w:r>
          <w:ins w:id="42" w:author="Jiří Vojtěšek" w:date="2018-11-24T19:23:00Z">
            <w:r>
              <w:rPr>
                <w:noProof/>
                <w:webHidden/>
              </w:rPr>
              <w:t>153</w:t>
            </w:r>
            <w:r>
              <w:rPr>
                <w:noProof/>
                <w:webHidden/>
              </w:rPr>
              <w:fldChar w:fldCharType="end"/>
            </w:r>
            <w:r w:rsidRPr="004F5F0F">
              <w:rPr>
                <w:rStyle w:val="Hypertextovodkaz"/>
                <w:noProof/>
              </w:rPr>
              <w:fldChar w:fldCharType="end"/>
            </w:r>
          </w:ins>
        </w:p>
        <w:p w14:paraId="4DFFABA0" w14:textId="0B745006" w:rsidR="00064779" w:rsidRDefault="00064779">
          <w:pPr>
            <w:pStyle w:val="Obsah2"/>
            <w:rPr>
              <w:ins w:id="43" w:author="Jiří Vojtěšek" w:date="2018-11-24T19:23:00Z"/>
              <w:rFonts w:asciiTheme="minorHAnsi" w:eastAsiaTheme="minorEastAsia" w:hAnsiTheme="minorHAnsi" w:cstheme="minorBidi"/>
              <w:b w:val="0"/>
              <w:shd w:val="clear" w:color="auto" w:fill="auto"/>
              <w:lang w:eastAsia="cs-CZ"/>
            </w:rPr>
          </w:pPr>
          <w:ins w:id="44" w:author="Jiří Vojtěšek" w:date="2018-11-24T19:23:00Z">
            <w:r w:rsidRPr="004F5F0F">
              <w:rPr>
                <w:rStyle w:val="Hypertextovodkaz"/>
              </w:rPr>
              <w:fldChar w:fldCharType="begin"/>
            </w:r>
            <w:r w:rsidRPr="004F5F0F">
              <w:rPr>
                <w:rStyle w:val="Hypertextovodkaz"/>
              </w:rPr>
              <w:instrText xml:space="preserve"> </w:instrText>
            </w:r>
            <w:r>
              <w:instrText>HYPERLINK \l "_Toc530850740"</w:instrText>
            </w:r>
            <w:r w:rsidRPr="004F5F0F">
              <w:rPr>
                <w:rStyle w:val="Hypertextovodkaz"/>
              </w:rPr>
              <w:instrText xml:space="preserve"> </w:instrText>
            </w:r>
            <w:r w:rsidRPr="004F5F0F">
              <w:rPr>
                <w:rStyle w:val="Hypertextovodkaz"/>
              </w:rPr>
              <w:fldChar w:fldCharType="separate"/>
            </w:r>
            <w:r w:rsidRPr="004F5F0F">
              <w:rPr>
                <w:rStyle w:val="Hypertextovodkaz"/>
              </w:rPr>
              <w:t>Podpůrné zdroje a administrativa</w:t>
            </w:r>
            <w:r>
              <w:rPr>
                <w:webHidden/>
              </w:rPr>
              <w:tab/>
            </w:r>
            <w:r>
              <w:rPr>
                <w:webHidden/>
              </w:rPr>
              <w:fldChar w:fldCharType="begin"/>
            </w:r>
            <w:r>
              <w:rPr>
                <w:webHidden/>
              </w:rPr>
              <w:instrText xml:space="preserve"> PAGEREF _Toc530850740 \h </w:instrText>
            </w:r>
          </w:ins>
          <w:r>
            <w:rPr>
              <w:webHidden/>
            </w:rPr>
          </w:r>
          <w:r>
            <w:rPr>
              <w:webHidden/>
            </w:rPr>
            <w:fldChar w:fldCharType="separate"/>
          </w:r>
          <w:ins w:id="45" w:author="Jiří Vojtěšek" w:date="2018-11-24T19:23:00Z">
            <w:r>
              <w:rPr>
                <w:webHidden/>
              </w:rPr>
              <w:t>153</w:t>
            </w:r>
            <w:r>
              <w:rPr>
                <w:webHidden/>
              </w:rPr>
              <w:fldChar w:fldCharType="end"/>
            </w:r>
            <w:r w:rsidRPr="004F5F0F">
              <w:rPr>
                <w:rStyle w:val="Hypertextovodkaz"/>
              </w:rPr>
              <w:fldChar w:fldCharType="end"/>
            </w:r>
          </w:ins>
        </w:p>
        <w:p w14:paraId="6467FF40" w14:textId="6AA44135" w:rsidR="00064779" w:rsidRDefault="00064779">
          <w:pPr>
            <w:pStyle w:val="Obsah3"/>
            <w:tabs>
              <w:tab w:val="right" w:leader="dot" w:pos="9062"/>
            </w:tabs>
            <w:rPr>
              <w:ins w:id="46" w:author="Jiří Vojtěšek" w:date="2018-11-24T19:23:00Z"/>
              <w:rFonts w:asciiTheme="minorHAnsi" w:eastAsiaTheme="minorEastAsia" w:hAnsiTheme="minorHAnsi" w:cstheme="minorBidi"/>
              <w:noProof/>
              <w:lang w:eastAsia="cs-CZ"/>
            </w:rPr>
          </w:pPr>
          <w:ins w:id="47"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"_Toc530850741"</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1.12: Informační systém</w:t>
            </w:r>
            <w:r>
              <w:rPr>
                <w:noProof/>
                <w:webHidden/>
              </w:rPr>
              <w:tab/>
            </w:r>
            <w:r>
              <w:rPr>
                <w:noProof/>
                <w:webHidden/>
              </w:rPr>
              <w:fldChar w:fldCharType="begin"/>
            </w:r>
            <w:r>
              <w:rPr>
                <w:noProof/>
                <w:webHidden/>
              </w:rPr>
              <w:instrText xml:space="preserve"> PAGEREF _Toc530850741 \h </w:instrText>
            </w:r>
          </w:ins>
          <w:r>
            <w:rPr>
              <w:noProof/>
              <w:webHidden/>
            </w:rPr>
          </w:r>
          <w:r>
            <w:rPr>
              <w:noProof/>
              <w:webHidden/>
            </w:rPr>
            <w:fldChar w:fldCharType="separate"/>
          </w:r>
          <w:ins w:id="48" w:author="Jiří Vojtěšek" w:date="2018-11-24T19:23:00Z">
            <w:r>
              <w:rPr>
                <w:noProof/>
                <w:webHidden/>
              </w:rPr>
              <w:t>153</w:t>
            </w:r>
            <w:r>
              <w:rPr>
                <w:noProof/>
                <w:webHidden/>
              </w:rPr>
              <w:fldChar w:fldCharType="end"/>
            </w:r>
            <w:r w:rsidRPr="004F5F0F">
              <w:rPr>
                <w:rStyle w:val="Hypertextovodkaz"/>
                <w:noProof/>
              </w:rPr>
              <w:fldChar w:fldCharType="end"/>
            </w:r>
          </w:ins>
        </w:p>
        <w:p w14:paraId="04B82A32" w14:textId="4213FFFC" w:rsidR="00064779" w:rsidRDefault="00064779">
          <w:pPr>
            <w:pStyle w:val="Obsah3"/>
            <w:tabs>
              <w:tab w:val="right" w:leader="dot" w:pos="9062"/>
            </w:tabs>
            <w:rPr>
              <w:ins w:id="49" w:author="Jiří Vojtěšek" w:date="2018-11-24T19:23:00Z"/>
              <w:rFonts w:asciiTheme="minorHAnsi" w:eastAsiaTheme="minorEastAsia" w:hAnsiTheme="minorHAnsi" w:cstheme="minorBidi"/>
              <w:noProof/>
              <w:lang w:eastAsia="cs-CZ"/>
            </w:rPr>
          </w:pPr>
          <w:ins w:id="50"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"_Toc530850742"</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1.13: Knihovny a elektronické zdroje</w:t>
            </w:r>
            <w:r>
              <w:rPr>
                <w:noProof/>
                <w:webHidden/>
              </w:rPr>
              <w:tab/>
            </w:r>
            <w:r>
              <w:rPr>
                <w:noProof/>
                <w:webHidden/>
              </w:rPr>
              <w:fldChar w:fldCharType="begin"/>
            </w:r>
            <w:r>
              <w:rPr>
                <w:noProof/>
                <w:webHidden/>
              </w:rPr>
              <w:instrText xml:space="preserve"> PAGEREF _Toc530850742 \h </w:instrText>
            </w:r>
          </w:ins>
          <w:r>
            <w:rPr>
              <w:noProof/>
              <w:webHidden/>
            </w:rPr>
          </w:r>
          <w:r>
            <w:rPr>
              <w:noProof/>
              <w:webHidden/>
            </w:rPr>
            <w:fldChar w:fldCharType="separate"/>
          </w:r>
          <w:ins w:id="51" w:author="Jiří Vojtěšek" w:date="2018-11-24T19:23:00Z">
            <w:r>
              <w:rPr>
                <w:noProof/>
                <w:webHidden/>
              </w:rPr>
              <w:t>154</w:t>
            </w:r>
            <w:r>
              <w:rPr>
                <w:noProof/>
                <w:webHidden/>
              </w:rPr>
              <w:fldChar w:fldCharType="end"/>
            </w:r>
            <w:r w:rsidRPr="004F5F0F">
              <w:rPr>
                <w:rStyle w:val="Hypertextovodkaz"/>
                <w:noProof/>
              </w:rPr>
              <w:fldChar w:fldCharType="end"/>
            </w:r>
          </w:ins>
        </w:p>
        <w:p w14:paraId="283781E1" w14:textId="2CA81EF4" w:rsidR="00064779" w:rsidRDefault="00064779">
          <w:pPr>
            <w:pStyle w:val="Obsah3"/>
            <w:tabs>
              <w:tab w:val="right" w:leader="dot" w:pos="9062"/>
            </w:tabs>
            <w:rPr>
              <w:ins w:id="52" w:author="Jiří Vojtěšek" w:date="2018-11-24T19:23:00Z"/>
              <w:rFonts w:asciiTheme="minorHAnsi" w:eastAsiaTheme="minorEastAsia" w:hAnsiTheme="minorHAnsi" w:cstheme="minorBidi"/>
              <w:noProof/>
              <w:lang w:eastAsia="cs-CZ"/>
            </w:rPr>
          </w:pPr>
          <w:ins w:id="53"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"_Toc530850743"</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1.14: Studium studentů se specifickými potřebami</w:t>
            </w:r>
            <w:r>
              <w:rPr>
                <w:noProof/>
                <w:webHidden/>
              </w:rPr>
              <w:tab/>
            </w:r>
            <w:r>
              <w:rPr>
                <w:noProof/>
                <w:webHidden/>
              </w:rPr>
              <w:fldChar w:fldCharType="begin"/>
            </w:r>
            <w:r>
              <w:rPr>
                <w:noProof/>
                <w:webHidden/>
              </w:rPr>
              <w:instrText xml:space="preserve"> PAGEREF _Toc530850743 \h </w:instrText>
            </w:r>
          </w:ins>
          <w:r>
            <w:rPr>
              <w:noProof/>
              <w:webHidden/>
            </w:rPr>
          </w:r>
          <w:r>
            <w:rPr>
              <w:noProof/>
              <w:webHidden/>
            </w:rPr>
            <w:fldChar w:fldCharType="separate"/>
          </w:r>
          <w:ins w:id="54" w:author="Jiří Vojtěšek" w:date="2018-11-24T19:23:00Z">
            <w:r>
              <w:rPr>
                <w:noProof/>
                <w:webHidden/>
              </w:rPr>
              <w:t>155</w:t>
            </w:r>
            <w:r>
              <w:rPr>
                <w:noProof/>
                <w:webHidden/>
              </w:rPr>
              <w:fldChar w:fldCharType="end"/>
            </w:r>
            <w:r w:rsidRPr="004F5F0F">
              <w:rPr>
                <w:rStyle w:val="Hypertextovodkaz"/>
                <w:noProof/>
              </w:rPr>
              <w:fldChar w:fldCharType="end"/>
            </w:r>
          </w:ins>
        </w:p>
        <w:p w14:paraId="747E53AD" w14:textId="38E57FA0" w:rsidR="00064779" w:rsidRDefault="00064779">
          <w:pPr>
            <w:pStyle w:val="Obsah3"/>
            <w:tabs>
              <w:tab w:val="right" w:leader="dot" w:pos="9062"/>
            </w:tabs>
            <w:rPr>
              <w:ins w:id="55" w:author="Jiří Vojtěšek" w:date="2018-11-24T19:23:00Z"/>
              <w:rFonts w:asciiTheme="minorHAnsi" w:eastAsiaTheme="minorEastAsia" w:hAnsiTheme="minorHAnsi" w:cstheme="minorBidi"/>
              <w:noProof/>
              <w:lang w:eastAsia="cs-CZ"/>
            </w:rPr>
          </w:pPr>
          <w:ins w:id="56"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"_Toc530850744"</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1.15: Opatření proti neetickému jednání a k ochraně duševního vlastnictví</w:t>
            </w:r>
            <w:r>
              <w:rPr>
                <w:noProof/>
                <w:webHidden/>
              </w:rPr>
              <w:tab/>
            </w:r>
            <w:r>
              <w:rPr>
                <w:noProof/>
                <w:webHidden/>
              </w:rPr>
              <w:fldChar w:fldCharType="begin"/>
            </w:r>
            <w:r>
              <w:rPr>
                <w:noProof/>
                <w:webHidden/>
              </w:rPr>
              <w:instrText xml:space="preserve"> PAGEREF _Toc530850744 \h </w:instrText>
            </w:r>
          </w:ins>
          <w:r>
            <w:rPr>
              <w:noProof/>
              <w:webHidden/>
            </w:rPr>
          </w:r>
          <w:r>
            <w:rPr>
              <w:noProof/>
              <w:webHidden/>
            </w:rPr>
            <w:fldChar w:fldCharType="separate"/>
          </w:r>
          <w:ins w:id="57" w:author="Jiří Vojtěšek" w:date="2018-11-24T19:23:00Z">
            <w:r>
              <w:rPr>
                <w:noProof/>
                <w:webHidden/>
              </w:rPr>
              <w:t>156</w:t>
            </w:r>
            <w:r>
              <w:rPr>
                <w:noProof/>
                <w:webHidden/>
              </w:rPr>
              <w:fldChar w:fldCharType="end"/>
            </w:r>
            <w:r w:rsidRPr="004F5F0F">
              <w:rPr>
                <w:rStyle w:val="Hypertextovodkaz"/>
                <w:noProof/>
              </w:rPr>
              <w:fldChar w:fldCharType="end"/>
            </w:r>
          </w:ins>
        </w:p>
        <w:p w14:paraId="2D5D03DE" w14:textId="2E4104D6" w:rsidR="00064779" w:rsidRDefault="00064779">
          <w:pPr>
            <w:pStyle w:val="Obsah2"/>
            <w:rPr>
              <w:ins w:id="58" w:author="Jiří Vojtěšek" w:date="2018-11-24T19:23:00Z"/>
              <w:rFonts w:asciiTheme="minorHAnsi" w:eastAsiaTheme="minorEastAsia" w:hAnsiTheme="minorHAnsi" w:cstheme="minorBidi"/>
              <w:b w:val="0"/>
              <w:shd w:val="clear" w:color="auto" w:fill="auto"/>
              <w:lang w:eastAsia="cs-CZ"/>
            </w:rPr>
          </w:pPr>
          <w:ins w:id="59" w:author="Jiří Vojtěšek" w:date="2018-11-24T19:23:00Z">
            <w:r w:rsidRPr="004F5F0F">
              <w:rPr>
                <w:rStyle w:val="Hypertextovodkaz"/>
              </w:rPr>
              <w:fldChar w:fldCharType="begin"/>
            </w:r>
            <w:r w:rsidRPr="004F5F0F">
              <w:rPr>
                <w:rStyle w:val="Hypertextovodkaz"/>
              </w:rPr>
              <w:instrText xml:space="preserve"> </w:instrText>
            </w:r>
            <w:r>
              <w:instrText>HYPERLINK \l "_Toc530850745"</w:instrText>
            </w:r>
            <w:r w:rsidRPr="004F5F0F">
              <w:rPr>
                <w:rStyle w:val="Hypertextovodkaz"/>
              </w:rPr>
              <w:instrText xml:space="preserve"> </w:instrText>
            </w:r>
            <w:r w:rsidRPr="004F5F0F">
              <w:rPr>
                <w:rStyle w:val="Hypertextovodkaz"/>
              </w:rPr>
              <w:fldChar w:fldCharType="separate"/>
            </w:r>
            <w:r w:rsidRPr="004F5F0F">
              <w:rPr>
                <w:rStyle w:val="Hypertextovodkaz"/>
              </w:rPr>
              <w:t>II Studijní program</w:t>
            </w:r>
            <w:r>
              <w:rPr>
                <w:webHidden/>
              </w:rPr>
              <w:tab/>
            </w:r>
            <w:r>
              <w:rPr>
                <w:webHidden/>
              </w:rPr>
              <w:fldChar w:fldCharType="begin"/>
            </w:r>
            <w:r>
              <w:rPr>
                <w:webHidden/>
              </w:rPr>
              <w:instrText xml:space="preserve"> PAGEREF _Toc530850745 \h </w:instrText>
            </w:r>
          </w:ins>
          <w:r>
            <w:rPr>
              <w:webHidden/>
            </w:rPr>
          </w:r>
          <w:r>
            <w:rPr>
              <w:webHidden/>
            </w:rPr>
            <w:fldChar w:fldCharType="separate"/>
          </w:r>
          <w:ins w:id="60" w:author="Jiří Vojtěšek" w:date="2018-11-24T19:23:00Z">
            <w:r>
              <w:rPr>
                <w:webHidden/>
              </w:rPr>
              <w:t>157</w:t>
            </w:r>
            <w:r>
              <w:rPr>
                <w:webHidden/>
              </w:rPr>
              <w:fldChar w:fldCharType="end"/>
            </w:r>
            <w:r w:rsidRPr="004F5F0F">
              <w:rPr>
                <w:rStyle w:val="Hypertextovodkaz"/>
              </w:rPr>
              <w:fldChar w:fldCharType="end"/>
            </w:r>
          </w:ins>
        </w:p>
        <w:p w14:paraId="646A2467" w14:textId="4C251848" w:rsidR="00064779" w:rsidRDefault="00064779">
          <w:pPr>
            <w:pStyle w:val="Obsah2"/>
            <w:rPr>
              <w:ins w:id="61" w:author="Jiří Vojtěšek" w:date="2018-11-24T19:23:00Z"/>
              <w:rFonts w:asciiTheme="minorHAnsi" w:eastAsiaTheme="minorEastAsia" w:hAnsiTheme="minorHAnsi" w:cstheme="minorBidi"/>
              <w:b w:val="0"/>
              <w:shd w:val="clear" w:color="auto" w:fill="auto"/>
              <w:lang w:eastAsia="cs-CZ"/>
            </w:rPr>
          </w:pPr>
          <w:ins w:id="62" w:author="Jiří Vojtěšek" w:date="2018-11-24T19:23:00Z">
            <w:r w:rsidRPr="004F5F0F">
              <w:rPr>
                <w:rStyle w:val="Hypertextovodkaz"/>
              </w:rPr>
              <w:fldChar w:fldCharType="begin"/>
            </w:r>
            <w:r w:rsidRPr="004F5F0F">
              <w:rPr>
                <w:rStyle w:val="Hypertextovodkaz"/>
              </w:rPr>
              <w:instrText xml:space="preserve"> </w:instrText>
            </w:r>
            <w:r>
              <w:instrText>HYPERLINK \l "_Toc530850746"</w:instrText>
            </w:r>
            <w:r w:rsidRPr="004F5F0F">
              <w:rPr>
                <w:rStyle w:val="Hypertextovodkaz"/>
              </w:rPr>
              <w:instrText xml:space="preserve"> </w:instrText>
            </w:r>
            <w:r w:rsidRPr="004F5F0F">
              <w:rPr>
                <w:rStyle w:val="Hypertextovodkaz"/>
              </w:rPr>
              <w:fldChar w:fldCharType="separate"/>
            </w:r>
            <w:r w:rsidRPr="004F5F0F">
              <w:rPr>
                <w:rStyle w:val="Hypertextovodkaz"/>
              </w:rPr>
              <w:t>Soulad studijního programu s posláním vysoké školy a mezinárodní rozměr studijního programu</w:t>
            </w:r>
            <w:r>
              <w:rPr>
                <w:webHidden/>
              </w:rPr>
              <w:tab/>
            </w:r>
            <w:r>
              <w:rPr>
                <w:webHidden/>
              </w:rPr>
              <w:fldChar w:fldCharType="begin"/>
            </w:r>
            <w:r>
              <w:rPr>
                <w:webHidden/>
              </w:rPr>
              <w:instrText xml:space="preserve"> PAGEREF _Toc530850746 \h </w:instrText>
            </w:r>
          </w:ins>
          <w:r>
            <w:rPr>
              <w:webHidden/>
            </w:rPr>
          </w:r>
          <w:r>
            <w:rPr>
              <w:webHidden/>
            </w:rPr>
            <w:fldChar w:fldCharType="separate"/>
          </w:r>
          <w:ins w:id="63" w:author="Jiří Vojtěšek" w:date="2018-11-24T19:23:00Z">
            <w:r>
              <w:rPr>
                <w:webHidden/>
              </w:rPr>
              <w:t>157</w:t>
            </w:r>
            <w:r>
              <w:rPr>
                <w:webHidden/>
              </w:rPr>
              <w:fldChar w:fldCharType="end"/>
            </w:r>
            <w:r w:rsidRPr="004F5F0F">
              <w:rPr>
                <w:rStyle w:val="Hypertextovodkaz"/>
              </w:rPr>
              <w:fldChar w:fldCharType="end"/>
            </w:r>
          </w:ins>
        </w:p>
        <w:p w14:paraId="57036B91" w14:textId="32265D1C" w:rsidR="00064779" w:rsidRDefault="00064779">
          <w:pPr>
            <w:pStyle w:val="Obsah3"/>
            <w:tabs>
              <w:tab w:val="right" w:leader="dot" w:pos="9062"/>
            </w:tabs>
            <w:rPr>
              <w:ins w:id="64" w:author="Jiří Vojtěšek" w:date="2018-11-24T19:23:00Z"/>
              <w:rFonts w:asciiTheme="minorHAnsi" w:eastAsiaTheme="minorEastAsia" w:hAnsiTheme="minorHAnsi" w:cstheme="minorBidi"/>
              <w:noProof/>
              <w:lang w:eastAsia="cs-CZ"/>
            </w:rPr>
          </w:pPr>
          <w:ins w:id="65"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"_Toc530850747"</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2.1: Soulad studijního programu s posláním a strategickými dokumenty vysoké školy</w:t>
            </w:r>
            <w:r>
              <w:rPr>
                <w:noProof/>
                <w:webHidden/>
              </w:rPr>
              <w:tab/>
            </w:r>
            <w:r>
              <w:rPr>
                <w:noProof/>
                <w:webHidden/>
              </w:rPr>
              <w:fldChar w:fldCharType="begin"/>
            </w:r>
            <w:r>
              <w:rPr>
                <w:noProof/>
                <w:webHidden/>
              </w:rPr>
              <w:instrText xml:space="preserve"> PAGEREF _Toc530850747 \h </w:instrText>
            </w:r>
          </w:ins>
          <w:r>
            <w:rPr>
              <w:noProof/>
              <w:webHidden/>
            </w:rPr>
          </w:r>
          <w:r>
            <w:rPr>
              <w:noProof/>
              <w:webHidden/>
            </w:rPr>
            <w:fldChar w:fldCharType="separate"/>
          </w:r>
          <w:ins w:id="66" w:author="Jiří Vojtěšek" w:date="2018-11-24T19:23:00Z">
            <w:r>
              <w:rPr>
                <w:noProof/>
                <w:webHidden/>
              </w:rPr>
              <w:t>157</w:t>
            </w:r>
            <w:r>
              <w:rPr>
                <w:noProof/>
                <w:webHidden/>
              </w:rPr>
              <w:fldChar w:fldCharType="end"/>
            </w:r>
            <w:r w:rsidRPr="004F5F0F">
              <w:rPr>
                <w:rStyle w:val="Hypertextovodkaz"/>
                <w:noProof/>
              </w:rPr>
              <w:fldChar w:fldCharType="end"/>
            </w:r>
          </w:ins>
        </w:p>
        <w:p w14:paraId="394285F3" w14:textId="2741FCFA" w:rsidR="00064779" w:rsidRDefault="00064779">
          <w:pPr>
            <w:pStyle w:val="Obsah3"/>
            <w:tabs>
              <w:tab w:val="right" w:leader="dot" w:pos="9062"/>
            </w:tabs>
            <w:rPr>
              <w:ins w:id="67" w:author="Jiří Vojtěšek" w:date="2018-11-24T19:23:00Z"/>
              <w:rFonts w:asciiTheme="minorHAnsi" w:eastAsiaTheme="minorEastAsia" w:hAnsiTheme="minorHAnsi" w:cstheme="minorBidi"/>
              <w:noProof/>
              <w:lang w:eastAsia="cs-CZ"/>
            </w:rPr>
          </w:pPr>
          <w:ins w:id="68"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"_Toc530850748"</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2.2a: Souvislost s tvůrčí činností vysoké školy</w:t>
            </w:r>
            <w:r>
              <w:rPr>
                <w:noProof/>
                <w:webHidden/>
              </w:rPr>
              <w:tab/>
            </w:r>
            <w:r>
              <w:rPr>
                <w:noProof/>
                <w:webHidden/>
              </w:rPr>
              <w:fldChar w:fldCharType="begin"/>
            </w:r>
            <w:r>
              <w:rPr>
                <w:noProof/>
                <w:webHidden/>
              </w:rPr>
              <w:instrText xml:space="preserve"> PAGEREF _Toc530850748 \h </w:instrText>
            </w:r>
          </w:ins>
          <w:r>
            <w:rPr>
              <w:noProof/>
              <w:webHidden/>
            </w:rPr>
          </w:r>
          <w:r>
            <w:rPr>
              <w:noProof/>
              <w:webHidden/>
            </w:rPr>
            <w:fldChar w:fldCharType="separate"/>
          </w:r>
          <w:ins w:id="69" w:author="Jiří Vojtěšek" w:date="2018-11-24T19:23:00Z">
            <w:r>
              <w:rPr>
                <w:noProof/>
                <w:webHidden/>
              </w:rPr>
              <w:t>157</w:t>
            </w:r>
            <w:r>
              <w:rPr>
                <w:noProof/>
                <w:webHidden/>
              </w:rPr>
              <w:fldChar w:fldCharType="end"/>
            </w:r>
            <w:r w:rsidRPr="004F5F0F">
              <w:rPr>
                <w:rStyle w:val="Hypertextovodkaz"/>
                <w:noProof/>
              </w:rPr>
              <w:fldChar w:fldCharType="end"/>
            </w:r>
          </w:ins>
        </w:p>
        <w:p w14:paraId="481980D0" w14:textId="06858B64" w:rsidR="00064779" w:rsidRDefault="00064779">
          <w:pPr>
            <w:pStyle w:val="Obsah3"/>
            <w:tabs>
              <w:tab w:val="right" w:leader="dot" w:pos="9062"/>
            </w:tabs>
            <w:rPr>
              <w:ins w:id="70" w:author="Jiří Vojtěšek" w:date="2018-11-24T19:23:00Z"/>
              <w:rFonts w:asciiTheme="minorHAnsi" w:eastAsiaTheme="minorEastAsia" w:hAnsiTheme="minorHAnsi" w:cstheme="minorBidi"/>
              <w:noProof/>
              <w:lang w:eastAsia="cs-CZ"/>
            </w:rPr>
          </w:pPr>
          <w:ins w:id="71"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"_Toc530850749"</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2.3: Mezinárodní rozměr studijního programu</w:t>
            </w:r>
            <w:r>
              <w:rPr>
                <w:noProof/>
                <w:webHidden/>
              </w:rPr>
              <w:tab/>
            </w:r>
            <w:r>
              <w:rPr>
                <w:noProof/>
                <w:webHidden/>
              </w:rPr>
              <w:fldChar w:fldCharType="begin"/>
            </w:r>
            <w:r>
              <w:rPr>
                <w:noProof/>
                <w:webHidden/>
              </w:rPr>
              <w:instrText xml:space="preserve"> PAGEREF _Toc530850749 \h </w:instrText>
            </w:r>
          </w:ins>
          <w:r>
            <w:rPr>
              <w:noProof/>
              <w:webHidden/>
            </w:rPr>
          </w:r>
          <w:r>
            <w:rPr>
              <w:noProof/>
              <w:webHidden/>
            </w:rPr>
            <w:fldChar w:fldCharType="separate"/>
          </w:r>
          <w:ins w:id="72" w:author="Jiří Vojtěšek" w:date="2018-11-24T19:23:00Z">
            <w:r>
              <w:rPr>
                <w:noProof/>
                <w:webHidden/>
              </w:rPr>
              <w:t>160</w:t>
            </w:r>
            <w:r>
              <w:rPr>
                <w:noProof/>
                <w:webHidden/>
              </w:rPr>
              <w:fldChar w:fldCharType="end"/>
            </w:r>
            <w:r w:rsidRPr="004F5F0F">
              <w:rPr>
                <w:rStyle w:val="Hypertextovodkaz"/>
                <w:noProof/>
              </w:rPr>
              <w:fldChar w:fldCharType="end"/>
            </w:r>
          </w:ins>
        </w:p>
        <w:p w14:paraId="156F749F" w14:textId="019094C5" w:rsidR="00064779" w:rsidRDefault="00064779">
          <w:pPr>
            <w:pStyle w:val="Obsah2"/>
            <w:rPr>
              <w:ins w:id="73" w:author="Jiří Vojtěšek" w:date="2018-11-24T19:23:00Z"/>
              <w:rFonts w:asciiTheme="minorHAnsi" w:eastAsiaTheme="minorEastAsia" w:hAnsiTheme="minorHAnsi" w:cstheme="minorBidi"/>
              <w:b w:val="0"/>
              <w:shd w:val="clear" w:color="auto" w:fill="auto"/>
              <w:lang w:eastAsia="cs-CZ"/>
            </w:rPr>
          </w:pPr>
          <w:ins w:id="74" w:author="Jiří Vojtěšek" w:date="2018-11-24T19:23:00Z">
            <w:r w:rsidRPr="004F5F0F">
              <w:rPr>
                <w:rStyle w:val="Hypertextovodkaz"/>
              </w:rPr>
              <w:fldChar w:fldCharType="begin"/>
            </w:r>
            <w:r w:rsidRPr="004F5F0F">
              <w:rPr>
                <w:rStyle w:val="Hypertextovodkaz"/>
              </w:rPr>
              <w:instrText xml:space="preserve"> </w:instrText>
            </w:r>
            <w:r>
              <w:instrText>HYPERLINK \l "_Toc530850750"</w:instrText>
            </w:r>
            <w:r w:rsidRPr="004F5F0F">
              <w:rPr>
                <w:rStyle w:val="Hypertextovodkaz"/>
              </w:rPr>
              <w:instrText xml:space="preserve"> </w:instrText>
            </w:r>
            <w:r w:rsidRPr="004F5F0F">
              <w:rPr>
                <w:rStyle w:val="Hypertextovodkaz"/>
              </w:rPr>
              <w:fldChar w:fldCharType="separate"/>
            </w:r>
            <w:r w:rsidRPr="004F5F0F">
              <w:rPr>
                <w:rStyle w:val="Hypertextovodkaz"/>
              </w:rPr>
              <w:t>Profil absolventa a obsah studia</w:t>
            </w:r>
            <w:r>
              <w:rPr>
                <w:webHidden/>
              </w:rPr>
              <w:tab/>
            </w:r>
            <w:r>
              <w:rPr>
                <w:webHidden/>
              </w:rPr>
              <w:fldChar w:fldCharType="begin"/>
            </w:r>
            <w:r>
              <w:rPr>
                <w:webHidden/>
              </w:rPr>
              <w:instrText xml:space="preserve"> PAGEREF _Toc530850750 \h </w:instrText>
            </w:r>
          </w:ins>
          <w:r>
            <w:rPr>
              <w:webHidden/>
            </w:rPr>
          </w:r>
          <w:r>
            <w:rPr>
              <w:webHidden/>
            </w:rPr>
            <w:fldChar w:fldCharType="separate"/>
          </w:r>
          <w:ins w:id="75" w:author="Jiří Vojtěšek" w:date="2018-11-24T19:23:00Z">
            <w:r>
              <w:rPr>
                <w:webHidden/>
              </w:rPr>
              <w:t>162</w:t>
            </w:r>
            <w:r>
              <w:rPr>
                <w:webHidden/>
              </w:rPr>
              <w:fldChar w:fldCharType="end"/>
            </w:r>
            <w:r w:rsidRPr="004F5F0F">
              <w:rPr>
                <w:rStyle w:val="Hypertextovodkaz"/>
              </w:rPr>
              <w:fldChar w:fldCharType="end"/>
            </w:r>
          </w:ins>
        </w:p>
        <w:p w14:paraId="6FD9AF0E" w14:textId="01248DE4" w:rsidR="00064779" w:rsidRDefault="00064779">
          <w:pPr>
            <w:pStyle w:val="Obsah3"/>
            <w:tabs>
              <w:tab w:val="right" w:leader="dot" w:pos="9062"/>
            </w:tabs>
            <w:rPr>
              <w:ins w:id="76" w:author="Jiří Vojtěšek" w:date="2018-11-24T19:23:00Z"/>
              <w:rFonts w:asciiTheme="minorHAnsi" w:eastAsiaTheme="minorEastAsia" w:hAnsiTheme="minorHAnsi" w:cstheme="minorBidi"/>
              <w:noProof/>
              <w:lang w:eastAsia="cs-CZ"/>
            </w:rPr>
          </w:pPr>
          <w:ins w:id="77"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"_Toc530850751"</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2.4: Soulad získaných odborných znalostí, dovedností a způsobilostí s typem a profilem studijního programu</w:t>
            </w:r>
            <w:r>
              <w:rPr>
                <w:noProof/>
                <w:webHidden/>
              </w:rPr>
              <w:tab/>
            </w:r>
            <w:r>
              <w:rPr>
                <w:noProof/>
                <w:webHidden/>
              </w:rPr>
              <w:fldChar w:fldCharType="begin"/>
            </w:r>
            <w:r>
              <w:rPr>
                <w:noProof/>
                <w:webHidden/>
              </w:rPr>
              <w:instrText xml:space="preserve"> PAGEREF _Toc530850751 \h </w:instrText>
            </w:r>
          </w:ins>
          <w:r>
            <w:rPr>
              <w:noProof/>
              <w:webHidden/>
            </w:rPr>
          </w:r>
          <w:r>
            <w:rPr>
              <w:noProof/>
              <w:webHidden/>
            </w:rPr>
            <w:fldChar w:fldCharType="separate"/>
          </w:r>
          <w:ins w:id="78" w:author="Jiří Vojtěšek" w:date="2018-11-24T19:23:00Z">
            <w:r>
              <w:rPr>
                <w:noProof/>
                <w:webHidden/>
              </w:rPr>
              <w:t>162</w:t>
            </w:r>
            <w:r>
              <w:rPr>
                <w:noProof/>
                <w:webHidden/>
              </w:rPr>
              <w:fldChar w:fldCharType="end"/>
            </w:r>
            <w:r w:rsidRPr="004F5F0F">
              <w:rPr>
                <w:rStyle w:val="Hypertextovodkaz"/>
                <w:noProof/>
              </w:rPr>
              <w:fldChar w:fldCharType="end"/>
            </w:r>
          </w:ins>
        </w:p>
        <w:p w14:paraId="0D1DAE3D" w14:textId="66040D10" w:rsidR="00064779" w:rsidRDefault="00064779">
          <w:pPr>
            <w:pStyle w:val="Obsah3"/>
            <w:tabs>
              <w:tab w:val="right" w:leader="dot" w:pos="9062"/>
            </w:tabs>
            <w:rPr>
              <w:ins w:id="79" w:author="Jiří Vojtěšek" w:date="2018-11-24T19:23:00Z"/>
              <w:rFonts w:asciiTheme="minorHAnsi" w:eastAsiaTheme="minorEastAsia" w:hAnsiTheme="minorHAnsi" w:cstheme="minorBidi"/>
              <w:noProof/>
              <w:lang w:eastAsia="cs-CZ"/>
            </w:rPr>
          </w:pPr>
          <w:ins w:id="80"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"_Toc530850752"</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2.5 Jazykové kompetence</w:t>
            </w:r>
            <w:r>
              <w:rPr>
                <w:noProof/>
                <w:webHidden/>
              </w:rPr>
              <w:tab/>
            </w:r>
            <w:r>
              <w:rPr>
                <w:noProof/>
                <w:webHidden/>
              </w:rPr>
              <w:fldChar w:fldCharType="begin"/>
            </w:r>
            <w:r>
              <w:rPr>
                <w:noProof/>
                <w:webHidden/>
              </w:rPr>
              <w:instrText xml:space="preserve"> PAGEREF _Toc530850752 \h </w:instrText>
            </w:r>
          </w:ins>
          <w:r>
            <w:rPr>
              <w:noProof/>
              <w:webHidden/>
            </w:rPr>
          </w:r>
          <w:r>
            <w:rPr>
              <w:noProof/>
              <w:webHidden/>
            </w:rPr>
            <w:fldChar w:fldCharType="separate"/>
          </w:r>
          <w:ins w:id="81" w:author="Jiří Vojtěšek" w:date="2018-11-24T19:23:00Z">
            <w:r>
              <w:rPr>
                <w:noProof/>
                <w:webHidden/>
              </w:rPr>
              <w:t>163</w:t>
            </w:r>
            <w:r>
              <w:rPr>
                <w:noProof/>
                <w:webHidden/>
              </w:rPr>
              <w:fldChar w:fldCharType="end"/>
            </w:r>
            <w:r w:rsidRPr="004F5F0F">
              <w:rPr>
                <w:rStyle w:val="Hypertextovodkaz"/>
                <w:noProof/>
              </w:rPr>
              <w:fldChar w:fldCharType="end"/>
            </w:r>
          </w:ins>
        </w:p>
        <w:p w14:paraId="46B22144" w14:textId="67B299C2" w:rsidR="00064779" w:rsidRDefault="00064779">
          <w:pPr>
            <w:pStyle w:val="Obsah3"/>
            <w:tabs>
              <w:tab w:val="right" w:leader="dot" w:pos="9062"/>
            </w:tabs>
            <w:rPr>
              <w:ins w:id="82" w:author="Jiří Vojtěšek" w:date="2018-11-24T19:23:00Z"/>
              <w:rFonts w:asciiTheme="minorHAnsi" w:eastAsiaTheme="minorEastAsia" w:hAnsiTheme="minorHAnsi" w:cstheme="minorBidi"/>
              <w:noProof/>
              <w:lang w:eastAsia="cs-CZ"/>
            </w:rPr>
          </w:pPr>
          <w:ins w:id="83" w:author="Jiří Vojtěšek" w:date="2018-11-24T19:23:00Z">
            <w:r w:rsidRPr="004F5F0F">
              <w:rPr>
                <w:rStyle w:val="Hypertextovodkaz"/>
                <w:noProof/>
              </w:rPr>
              <w:lastRenderedPageBreak/>
              <w:fldChar w:fldCharType="begin"/>
            </w:r>
            <w:r w:rsidRPr="004F5F0F">
              <w:rPr>
                <w:rStyle w:val="Hypertextovodkaz"/>
                <w:noProof/>
              </w:rPr>
              <w:instrText xml:space="preserve"> </w:instrText>
            </w:r>
            <w:r>
              <w:rPr>
                <w:noProof/>
              </w:rPr>
              <w:instrText>HYPERLINK \l "_Toc530850753"</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2.6a Pravidla a podmínky utváření studijních plánů</w:t>
            </w:r>
            <w:r>
              <w:rPr>
                <w:noProof/>
                <w:webHidden/>
              </w:rPr>
              <w:tab/>
            </w:r>
            <w:r>
              <w:rPr>
                <w:noProof/>
                <w:webHidden/>
              </w:rPr>
              <w:fldChar w:fldCharType="begin"/>
            </w:r>
            <w:r>
              <w:rPr>
                <w:noProof/>
                <w:webHidden/>
              </w:rPr>
              <w:instrText xml:space="preserve"> PAGEREF _Toc530850753 \h </w:instrText>
            </w:r>
          </w:ins>
          <w:r>
            <w:rPr>
              <w:noProof/>
              <w:webHidden/>
            </w:rPr>
          </w:r>
          <w:r>
            <w:rPr>
              <w:noProof/>
              <w:webHidden/>
            </w:rPr>
            <w:fldChar w:fldCharType="separate"/>
          </w:r>
          <w:ins w:id="84" w:author="Jiří Vojtěšek" w:date="2018-11-24T19:23:00Z">
            <w:r>
              <w:rPr>
                <w:noProof/>
                <w:webHidden/>
              </w:rPr>
              <w:t>164</w:t>
            </w:r>
            <w:r>
              <w:rPr>
                <w:noProof/>
                <w:webHidden/>
              </w:rPr>
              <w:fldChar w:fldCharType="end"/>
            </w:r>
            <w:r w:rsidRPr="004F5F0F">
              <w:rPr>
                <w:rStyle w:val="Hypertextovodkaz"/>
                <w:noProof/>
              </w:rPr>
              <w:fldChar w:fldCharType="end"/>
            </w:r>
          </w:ins>
        </w:p>
        <w:p w14:paraId="3AB31601" w14:textId="57E0695D" w:rsidR="00064779" w:rsidRDefault="00064779">
          <w:pPr>
            <w:pStyle w:val="Obsah3"/>
            <w:tabs>
              <w:tab w:val="right" w:leader="dot" w:pos="9062"/>
            </w:tabs>
            <w:rPr>
              <w:ins w:id="85" w:author="Jiří Vojtěšek" w:date="2018-11-24T19:23:00Z"/>
              <w:rFonts w:asciiTheme="minorHAnsi" w:eastAsiaTheme="minorEastAsia" w:hAnsiTheme="minorHAnsi" w:cstheme="minorBidi"/>
              <w:noProof/>
              <w:lang w:eastAsia="cs-CZ"/>
            </w:rPr>
          </w:pPr>
          <w:ins w:id="86"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"_Toc530850754"</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2.7 Vymezení uplatnění absolventů</w:t>
            </w:r>
            <w:r>
              <w:rPr>
                <w:noProof/>
                <w:webHidden/>
              </w:rPr>
              <w:tab/>
            </w:r>
            <w:r>
              <w:rPr>
                <w:noProof/>
                <w:webHidden/>
              </w:rPr>
              <w:fldChar w:fldCharType="begin"/>
            </w:r>
            <w:r>
              <w:rPr>
                <w:noProof/>
                <w:webHidden/>
              </w:rPr>
              <w:instrText xml:space="preserve"> PAGEREF _Toc530850754 \h </w:instrText>
            </w:r>
          </w:ins>
          <w:r>
            <w:rPr>
              <w:noProof/>
              <w:webHidden/>
            </w:rPr>
          </w:r>
          <w:r>
            <w:rPr>
              <w:noProof/>
              <w:webHidden/>
            </w:rPr>
            <w:fldChar w:fldCharType="separate"/>
          </w:r>
          <w:ins w:id="87" w:author="Jiří Vojtěšek" w:date="2018-11-24T19:23:00Z">
            <w:r>
              <w:rPr>
                <w:noProof/>
                <w:webHidden/>
              </w:rPr>
              <w:t>165</w:t>
            </w:r>
            <w:r>
              <w:rPr>
                <w:noProof/>
                <w:webHidden/>
              </w:rPr>
              <w:fldChar w:fldCharType="end"/>
            </w:r>
            <w:r w:rsidRPr="004F5F0F">
              <w:rPr>
                <w:rStyle w:val="Hypertextovodkaz"/>
                <w:noProof/>
              </w:rPr>
              <w:fldChar w:fldCharType="end"/>
            </w:r>
          </w:ins>
        </w:p>
        <w:p w14:paraId="035FF836" w14:textId="7CB0A07F" w:rsidR="00064779" w:rsidRDefault="00064779">
          <w:pPr>
            <w:pStyle w:val="Obsah3"/>
            <w:tabs>
              <w:tab w:val="right" w:leader="dot" w:pos="9062"/>
            </w:tabs>
            <w:rPr>
              <w:ins w:id="88" w:author="Jiří Vojtěšek" w:date="2018-11-24T19:23:00Z"/>
              <w:rFonts w:asciiTheme="minorHAnsi" w:eastAsiaTheme="minorEastAsia" w:hAnsiTheme="minorHAnsi" w:cstheme="minorBidi"/>
              <w:noProof/>
              <w:lang w:eastAsia="cs-CZ"/>
            </w:rPr>
          </w:pPr>
          <w:ins w:id="89"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"_Toc530850755"</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2.8 Standardní doba studia</w:t>
            </w:r>
            <w:r>
              <w:rPr>
                <w:noProof/>
                <w:webHidden/>
              </w:rPr>
              <w:tab/>
            </w:r>
            <w:r>
              <w:rPr>
                <w:noProof/>
                <w:webHidden/>
              </w:rPr>
              <w:fldChar w:fldCharType="begin"/>
            </w:r>
            <w:r>
              <w:rPr>
                <w:noProof/>
                <w:webHidden/>
              </w:rPr>
              <w:instrText xml:space="preserve"> PAGEREF _Toc530850755 \h </w:instrText>
            </w:r>
          </w:ins>
          <w:r>
            <w:rPr>
              <w:noProof/>
              <w:webHidden/>
            </w:rPr>
          </w:r>
          <w:r>
            <w:rPr>
              <w:noProof/>
              <w:webHidden/>
            </w:rPr>
            <w:fldChar w:fldCharType="separate"/>
          </w:r>
          <w:ins w:id="90" w:author="Jiří Vojtěšek" w:date="2018-11-24T19:23:00Z">
            <w:r>
              <w:rPr>
                <w:noProof/>
                <w:webHidden/>
              </w:rPr>
              <w:t>168</w:t>
            </w:r>
            <w:r>
              <w:rPr>
                <w:noProof/>
                <w:webHidden/>
              </w:rPr>
              <w:fldChar w:fldCharType="end"/>
            </w:r>
            <w:r w:rsidRPr="004F5F0F">
              <w:rPr>
                <w:rStyle w:val="Hypertextovodkaz"/>
                <w:noProof/>
              </w:rPr>
              <w:fldChar w:fldCharType="end"/>
            </w:r>
          </w:ins>
        </w:p>
        <w:p w14:paraId="13C1ECE9" w14:textId="166A0457" w:rsidR="00064779" w:rsidRDefault="00064779">
          <w:pPr>
            <w:pStyle w:val="Obsah3"/>
            <w:tabs>
              <w:tab w:val="right" w:leader="dot" w:pos="9062"/>
            </w:tabs>
            <w:rPr>
              <w:ins w:id="91" w:author="Jiří Vojtěšek" w:date="2018-11-24T19:23:00Z"/>
              <w:rFonts w:asciiTheme="minorHAnsi" w:eastAsiaTheme="minorEastAsia" w:hAnsiTheme="minorHAnsi" w:cstheme="minorBidi"/>
              <w:noProof/>
              <w:lang w:eastAsia="cs-CZ"/>
            </w:rPr>
          </w:pPr>
          <w:ins w:id="92"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"_Toc530850756"</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2.9b Soulad obsahu studia s cíli studia a profilem absolventa</w:t>
            </w:r>
            <w:r>
              <w:rPr>
                <w:noProof/>
                <w:webHidden/>
              </w:rPr>
              <w:tab/>
            </w:r>
            <w:r>
              <w:rPr>
                <w:noProof/>
                <w:webHidden/>
              </w:rPr>
              <w:fldChar w:fldCharType="begin"/>
            </w:r>
            <w:r>
              <w:rPr>
                <w:noProof/>
                <w:webHidden/>
              </w:rPr>
              <w:instrText xml:space="preserve"> PAGEREF _Toc530850756 \h </w:instrText>
            </w:r>
          </w:ins>
          <w:r>
            <w:rPr>
              <w:noProof/>
              <w:webHidden/>
            </w:rPr>
          </w:r>
          <w:r>
            <w:rPr>
              <w:noProof/>
              <w:webHidden/>
            </w:rPr>
            <w:fldChar w:fldCharType="separate"/>
          </w:r>
          <w:ins w:id="93" w:author="Jiří Vojtěšek" w:date="2018-11-24T19:23:00Z">
            <w:r>
              <w:rPr>
                <w:noProof/>
                <w:webHidden/>
              </w:rPr>
              <w:t>168</w:t>
            </w:r>
            <w:r>
              <w:rPr>
                <w:noProof/>
                <w:webHidden/>
              </w:rPr>
              <w:fldChar w:fldCharType="end"/>
            </w:r>
            <w:r w:rsidRPr="004F5F0F">
              <w:rPr>
                <w:rStyle w:val="Hypertextovodkaz"/>
                <w:noProof/>
              </w:rPr>
              <w:fldChar w:fldCharType="end"/>
            </w:r>
          </w:ins>
        </w:p>
        <w:p w14:paraId="11AA7074" w14:textId="69EFB8A8" w:rsidR="00064779" w:rsidRDefault="00064779">
          <w:pPr>
            <w:pStyle w:val="Obsah3"/>
            <w:tabs>
              <w:tab w:val="right" w:leader="dot" w:pos="9062"/>
            </w:tabs>
            <w:rPr>
              <w:ins w:id="94" w:author="Jiří Vojtěšek" w:date="2018-11-24T19:23:00Z"/>
              <w:rFonts w:asciiTheme="minorHAnsi" w:eastAsiaTheme="minorEastAsia" w:hAnsiTheme="minorHAnsi" w:cstheme="minorBidi"/>
              <w:noProof/>
              <w:lang w:eastAsia="cs-CZ"/>
            </w:rPr>
          </w:pPr>
          <w:ins w:id="95"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"_Toc530850757"</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2.12 Struktura a rozsah studijních předmětů</w:t>
            </w:r>
            <w:r>
              <w:rPr>
                <w:noProof/>
                <w:webHidden/>
              </w:rPr>
              <w:tab/>
            </w:r>
            <w:r>
              <w:rPr>
                <w:noProof/>
                <w:webHidden/>
              </w:rPr>
              <w:fldChar w:fldCharType="begin"/>
            </w:r>
            <w:r>
              <w:rPr>
                <w:noProof/>
                <w:webHidden/>
              </w:rPr>
              <w:instrText xml:space="preserve"> PAGEREF _Toc530850757 \h </w:instrText>
            </w:r>
          </w:ins>
          <w:r>
            <w:rPr>
              <w:noProof/>
              <w:webHidden/>
            </w:rPr>
          </w:r>
          <w:r>
            <w:rPr>
              <w:noProof/>
              <w:webHidden/>
            </w:rPr>
            <w:fldChar w:fldCharType="separate"/>
          </w:r>
          <w:ins w:id="96" w:author="Jiří Vojtěšek" w:date="2018-11-24T19:23:00Z">
            <w:r>
              <w:rPr>
                <w:noProof/>
                <w:webHidden/>
              </w:rPr>
              <w:t>176</w:t>
            </w:r>
            <w:r>
              <w:rPr>
                <w:noProof/>
                <w:webHidden/>
              </w:rPr>
              <w:fldChar w:fldCharType="end"/>
            </w:r>
            <w:r w:rsidRPr="004F5F0F">
              <w:rPr>
                <w:rStyle w:val="Hypertextovodkaz"/>
                <w:noProof/>
              </w:rPr>
              <w:fldChar w:fldCharType="end"/>
            </w:r>
          </w:ins>
        </w:p>
        <w:p w14:paraId="52A8C265" w14:textId="1C59F504" w:rsidR="00064779" w:rsidRDefault="00064779">
          <w:pPr>
            <w:pStyle w:val="Obsah3"/>
            <w:tabs>
              <w:tab w:val="right" w:leader="dot" w:pos="9062"/>
            </w:tabs>
            <w:rPr>
              <w:ins w:id="97" w:author="Jiří Vojtěšek" w:date="2018-11-24T19:23:00Z"/>
              <w:rFonts w:asciiTheme="minorHAnsi" w:eastAsiaTheme="minorEastAsia" w:hAnsiTheme="minorHAnsi" w:cstheme="minorBidi"/>
              <w:noProof/>
              <w:lang w:eastAsia="cs-CZ"/>
            </w:rPr>
          </w:pPr>
          <w:ins w:id="98"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"_Toc530850758"</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2.14 Soulad obsahu studijních předmětů, státních zkoušek a kvalifikačních prací s výsledky učení a profilem absolventa</w:t>
            </w:r>
            <w:r>
              <w:rPr>
                <w:noProof/>
                <w:webHidden/>
              </w:rPr>
              <w:tab/>
            </w:r>
            <w:r>
              <w:rPr>
                <w:noProof/>
                <w:webHidden/>
              </w:rPr>
              <w:fldChar w:fldCharType="begin"/>
            </w:r>
            <w:r>
              <w:rPr>
                <w:noProof/>
                <w:webHidden/>
              </w:rPr>
              <w:instrText xml:space="preserve"> PAGEREF _Toc530850758 \h </w:instrText>
            </w:r>
          </w:ins>
          <w:r>
            <w:rPr>
              <w:noProof/>
              <w:webHidden/>
            </w:rPr>
          </w:r>
          <w:r>
            <w:rPr>
              <w:noProof/>
              <w:webHidden/>
            </w:rPr>
            <w:fldChar w:fldCharType="separate"/>
          </w:r>
          <w:ins w:id="99" w:author="Jiří Vojtěšek" w:date="2018-11-24T19:23:00Z">
            <w:r>
              <w:rPr>
                <w:noProof/>
                <w:webHidden/>
              </w:rPr>
              <w:t>177</w:t>
            </w:r>
            <w:r>
              <w:rPr>
                <w:noProof/>
                <w:webHidden/>
              </w:rPr>
              <w:fldChar w:fldCharType="end"/>
            </w:r>
            <w:r w:rsidRPr="004F5F0F">
              <w:rPr>
                <w:rStyle w:val="Hypertextovodkaz"/>
                <w:noProof/>
              </w:rPr>
              <w:fldChar w:fldCharType="end"/>
            </w:r>
          </w:ins>
        </w:p>
        <w:p w14:paraId="2F3675A2" w14:textId="4EA88362" w:rsidR="00064779" w:rsidRDefault="00064779">
          <w:pPr>
            <w:pStyle w:val="Obsah2"/>
            <w:rPr>
              <w:ins w:id="100" w:author="Jiří Vojtěšek" w:date="2018-11-24T19:23:00Z"/>
              <w:rFonts w:asciiTheme="minorHAnsi" w:eastAsiaTheme="minorEastAsia" w:hAnsiTheme="minorHAnsi" w:cstheme="minorBidi"/>
              <w:b w:val="0"/>
              <w:shd w:val="clear" w:color="auto" w:fill="auto"/>
              <w:lang w:eastAsia="cs-CZ"/>
            </w:rPr>
          </w:pPr>
          <w:ins w:id="101" w:author="Jiří Vojtěšek" w:date="2018-11-24T19:23:00Z">
            <w:r w:rsidRPr="004F5F0F">
              <w:rPr>
                <w:rStyle w:val="Hypertextovodkaz"/>
              </w:rPr>
              <w:fldChar w:fldCharType="begin"/>
            </w:r>
            <w:r w:rsidRPr="004F5F0F">
              <w:rPr>
                <w:rStyle w:val="Hypertextovodkaz"/>
              </w:rPr>
              <w:instrText xml:space="preserve"> </w:instrText>
            </w:r>
            <w:r>
              <w:instrText>HYPERLINK \l "_Toc530850759"</w:instrText>
            </w:r>
            <w:r w:rsidRPr="004F5F0F">
              <w:rPr>
                <w:rStyle w:val="Hypertextovodkaz"/>
              </w:rPr>
              <w:instrText xml:space="preserve"> </w:instrText>
            </w:r>
            <w:r w:rsidRPr="004F5F0F">
              <w:rPr>
                <w:rStyle w:val="Hypertextovodkaz"/>
              </w:rPr>
              <w:fldChar w:fldCharType="separate"/>
            </w:r>
            <w:r w:rsidRPr="004F5F0F">
              <w:rPr>
                <w:rStyle w:val="Hypertextovodkaz"/>
              </w:rPr>
              <w:t>Vzdělávací a tvůrčí činnost ve studijním programu</w:t>
            </w:r>
            <w:r>
              <w:rPr>
                <w:webHidden/>
              </w:rPr>
              <w:tab/>
            </w:r>
            <w:r>
              <w:rPr>
                <w:webHidden/>
              </w:rPr>
              <w:fldChar w:fldCharType="begin"/>
            </w:r>
            <w:r>
              <w:rPr>
                <w:webHidden/>
              </w:rPr>
              <w:instrText xml:space="preserve"> PAGEREF _Toc530850759 \h </w:instrText>
            </w:r>
          </w:ins>
          <w:r>
            <w:rPr>
              <w:webHidden/>
            </w:rPr>
          </w:r>
          <w:r>
            <w:rPr>
              <w:webHidden/>
            </w:rPr>
            <w:fldChar w:fldCharType="separate"/>
          </w:r>
          <w:ins w:id="102" w:author="Jiří Vojtěšek" w:date="2018-11-24T19:23:00Z">
            <w:r>
              <w:rPr>
                <w:webHidden/>
              </w:rPr>
              <w:t>180</w:t>
            </w:r>
            <w:r>
              <w:rPr>
                <w:webHidden/>
              </w:rPr>
              <w:fldChar w:fldCharType="end"/>
            </w:r>
            <w:r w:rsidRPr="004F5F0F">
              <w:rPr>
                <w:rStyle w:val="Hypertextovodkaz"/>
              </w:rPr>
              <w:fldChar w:fldCharType="end"/>
            </w:r>
          </w:ins>
        </w:p>
        <w:p w14:paraId="574B92A1" w14:textId="11A4AB66" w:rsidR="00064779" w:rsidRDefault="00064779">
          <w:pPr>
            <w:pStyle w:val="Obsah3"/>
            <w:tabs>
              <w:tab w:val="right" w:leader="dot" w:pos="9062"/>
            </w:tabs>
            <w:rPr>
              <w:ins w:id="103" w:author="Jiří Vojtěšek" w:date="2018-11-24T19:23:00Z"/>
              <w:rFonts w:asciiTheme="minorHAnsi" w:eastAsiaTheme="minorEastAsia" w:hAnsiTheme="minorHAnsi" w:cstheme="minorBidi"/>
              <w:noProof/>
              <w:lang w:eastAsia="cs-CZ"/>
            </w:rPr>
          </w:pPr>
          <w:ins w:id="104"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"_Toc530850760"</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3.1 Metody výuky</w:t>
            </w:r>
            <w:r>
              <w:rPr>
                <w:noProof/>
                <w:webHidden/>
              </w:rPr>
              <w:tab/>
            </w:r>
            <w:r>
              <w:rPr>
                <w:noProof/>
                <w:webHidden/>
              </w:rPr>
              <w:fldChar w:fldCharType="begin"/>
            </w:r>
            <w:r>
              <w:rPr>
                <w:noProof/>
                <w:webHidden/>
              </w:rPr>
              <w:instrText xml:space="preserve"> PAGEREF _Toc530850760 \h </w:instrText>
            </w:r>
          </w:ins>
          <w:r>
            <w:rPr>
              <w:noProof/>
              <w:webHidden/>
            </w:rPr>
          </w:r>
          <w:r>
            <w:rPr>
              <w:noProof/>
              <w:webHidden/>
            </w:rPr>
            <w:fldChar w:fldCharType="separate"/>
          </w:r>
          <w:ins w:id="105" w:author="Jiří Vojtěšek" w:date="2018-11-24T19:23:00Z">
            <w:r>
              <w:rPr>
                <w:noProof/>
                <w:webHidden/>
              </w:rPr>
              <w:t>180</w:t>
            </w:r>
            <w:r>
              <w:rPr>
                <w:noProof/>
                <w:webHidden/>
              </w:rPr>
              <w:fldChar w:fldCharType="end"/>
            </w:r>
            <w:r w:rsidRPr="004F5F0F">
              <w:rPr>
                <w:rStyle w:val="Hypertextovodkaz"/>
                <w:noProof/>
              </w:rPr>
              <w:fldChar w:fldCharType="end"/>
            </w:r>
          </w:ins>
        </w:p>
        <w:p w14:paraId="09450EF9" w14:textId="7CBBEEA7" w:rsidR="00064779" w:rsidRDefault="00064779">
          <w:pPr>
            <w:pStyle w:val="Obsah3"/>
            <w:tabs>
              <w:tab w:val="right" w:leader="dot" w:pos="9062"/>
            </w:tabs>
            <w:rPr>
              <w:ins w:id="106" w:author="Jiří Vojtěšek" w:date="2018-11-24T19:23:00Z"/>
              <w:rFonts w:asciiTheme="minorHAnsi" w:eastAsiaTheme="minorEastAsia" w:hAnsiTheme="minorHAnsi" w:cstheme="minorBidi"/>
              <w:noProof/>
              <w:lang w:eastAsia="cs-CZ"/>
            </w:rPr>
          </w:pPr>
          <w:ins w:id="107"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"_Toc530850761"</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3.2 Forma studia</w:t>
            </w:r>
            <w:r>
              <w:rPr>
                <w:noProof/>
                <w:webHidden/>
              </w:rPr>
              <w:tab/>
            </w:r>
            <w:r>
              <w:rPr>
                <w:noProof/>
                <w:webHidden/>
              </w:rPr>
              <w:fldChar w:fldCharType="begin"/>
            </w:r>
            <w:r>
              <w:rPr>
                <w:noProof/>
                <w:webHidden/>
              </w:rPr>
              <w:instrText xml:space="preserve"> PAGEREF _Toc530850761 \h </w:instrText>
            </w:r>
          </w:ins>
          <w:r>
            <w:rPr>
              <w:noProof/>
              <w:webHidden/>
            </w:rPr>
          </w:r>
          <w:r>
            <w:rPr>
              <w:noProof/>
              <w:webHidden/>
            </w:rPr>
            <w:fldChar w:fldCharType="separate"/>
          </w:r>
          <w:ins w:id="108" w:author="Jiří Vojtěšek" w:date="2018-11-24T19:23:00Z">
            <w:r>
              <w:rPr>
                <w:noProof/>
                <w:webHidden/>
              </w:rPr>
              <w:t>180</w:t>
            </w:r>
            <w:r>
              <w:rPr>
                <w:noProof/>
                <w:webHidden/>
              </w:rPr>
              <w:fldChar w:fldCharType="end"/>
            </w:r>
            <w:r w:rsidRPr="004F5F0F">
              <w:rPr>
                <w:rStyle w:val="Hypertextovodkaz"/>
                <w:noProof/>
              </w:rPr>
              <w:fldChar w:fldCharType="end"/>
            </w:r>
          </w:ins>
        </w:p>
        <w:p w14:paraId="395C09D3" w14:textId="3DB6CF54" w:rsidR="00064779" w:rsidRDefault="00064779">
          <w:pPr>
            <w:pStyle w:val="Obsah3"/>
            <w:tabs>
              <w:tab w:val="right" w:leader="dot" w:pos="9062"/>
            </w:tabs>
            <w:rPr>
              <w:ins w:id="109" w:author="Jiří Vojtěšek" w:date="2018-11-24T19:23:00Z"/>
              <w:rFonts w:asciiTheme="minorHAnsi" w:eastAsiaTheme="minorEastAsia" w:hAnsiTheme="minorHAnsi" w:cstheme="minorBidi"/>
              <w:noProof/>
              <w:lang w:eastAsia="cs-CZ"/>
            </w:rPr>
          </w:pPr>
          <w:ins w:id="110"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"_Toc530850762"</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3.3 Studijní literatura, studijní opory</w:t>
            </w:r>
            <w:r>
              <w:rPr>
                <w:noProof/>
                <w:webHidden/>
              </w:rPr>
              <w:tab/>
            </w:r>
            <w:r>
              <w:rPr>
                <w:noProof/>
                <w:webHidden/>
              </w:rPr>
              <w:fldChar w:fldCharType="begin"/>
            </w:r>
            <w:r>
              <w:rPr>
                <w:noProof/>
                <w:webHidden/>
              </w:rPr>
              <w:instrText xml:space="preserve"> PAGEREF _Toc530850762 \h </w:instrText>
            </w:r>
          </w:ins>
          <w:r>
            <w:rPr>
              <w:noProof/>
              <w:webHidden/>
            </w:rPr>
          </w:r>
          <w:r>
            <w:rPr>
              <w:noProof/>
              <w:webHidden/>
            </w:rPr>
            <w:fldChar w:fldCharType="separate"/>
          </w:r>
          <w:ins w:id="111" w:author="Jiří Vojtěšek" w:date="2018-11-24T19:23:00Z">
            <w:r>
              <w:rPr>
                <w:noProof/>
                <w:webHidden/>
              </w:rPr>
              <w:t>181</w:t>
            </w:r>
            <w:r>
              <w:rPr>
                <w:noProof/>
                <w:webHidden/>
              </w:rPr>
              <w:fldChar w:fldCharType="end"/>
            </w:r>
            <w:r w:rsidRPr="004F5F0F">
              <w:rPr>
                <w:rStyle w:val="Hypertextovodkaz"/>
                <w:noProof/>
              </w:rPr>
              <w:fldChar w:fldCharType="end"/>
            </w:r>
          </w:ins>
        </w:p>
        <w:p w14:paraId="1AF1B34E" w14:textId="010399C3" w:rsidR="00064779" w:rsidRDefault="00064779">
          <w:pPr>
            <w:pStyle w:val="Obsah3"/>
            <w:tabs>
              <w:tab w:val="right" w:leader="dot" w:pos="9062"/>
            </w:tabs>
            <w:rPr>
              <w:ins w:id="112" w:author="Jiří Vojtěšek" w:date="2018-11-24T19:23:00Z"/>
              <w:rFonts w:asciiTheme="minorHAnsi" w:eastAsiaTheme="minorEastAsia" w:hAnsiTheme="minorHAnsi" w:cstheme="minorBidi"/>
              <w:noProof/>
              <w:lang w:eastAsia="cs-CZ"/>
            </w:rPr>
          </w:pPr>
          <w:ins w:id="113"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"_Toc530850763"</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3.4 Hodnocení výsledků studia</w:t>
            </w:r>
            <w:r>
              <w:rPr>
                <w:noProof/>
                <w:webHidden/>
              </w:rPr>
              <w:tab/>
            </w:r>
            <w:r>
              <w:rPr>
                <w:noProof/>
                <w:webHidden/>
              </w:rPr>
              <w:fldChar w:fldCharType="begin"/>
            </w:r>
            <w:r>
              <w:rPr>
                <w:noProof/>
                <w:webHidden/>
              </w:rPr>
              <w:instrText xml:space="preserve"> PAGEREF _Toc530850763 \h </w:instrText>
            </w:r>
          </w:ins>
          <w:r>
            <w:rPr>
              <w:noProof/>
              <w:webHidden/>
            </w:rPr>
          </w:r>
          <w:r>
            <w:rPr>
              <w:noProof/>
              <w:webHidden/>
            </w:rPr>
            <w:fldChar w:fldCharType="separate"/>
          </w:r>
          <w:ins w:id="114" w:author="Jiří Vojtěšek" w:date="2018-11-24T19:23:00Z">
            <w:r>
              <w:rPr>
                <w:noProof/>
                <w:webHidden/>
              </w:rPr>
              <w:t>183</w:t>
            </w:r>
            <w:r>
              <w:rPr>
                <w:noProof/>
                <w:webHidden/>
              </w:rPr>
              <w:fldChar w:fldCharType="end"/>
            </w:r>
            <w:r w:rsidRPr="004F5F0F">
              <w:rPr>
                <w:rStyle w:val="Hypertextovodkaz"/>
                <w:noProof/>
              </w:rPr>
              <w:fldChar w:fldCharType="end"/>
            </w:r>
          </w:ins>
        </w:p>
        <w:p w14:paraId="45786E09" w14:textId="4BC2591D" w:rsidR="00064779" w:rsidRDefault="00064779">
          <w:pPr>
            <w:pStyle w:val="Obsah3"/>
            <w:tabs>
              <w:tab w:val="right" w:leader="dot" w:pos="9062"/>
            </w:tabs>
            <w:rPr>
              <w:ins w:id="115" w:author="Jiří Vojtěšek" w:date="2018-11-24T19:23:00Z"/>
              <w:rFonts w:asciiTheme="minorHAnsi" w:eastAsiaTheme="minorEastAsia" w:hAnsiTheme="minorHAnsi" w:cstheme="minorBidi"/>
              <w:noProof/>
              <w:lang w:eastAsia="cs-CZ"/>
            </w:rPr>
          </w:pPr>
          <w:ins w:id="116"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"_Toc530850764"</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Standardy 3.5ba: Tvůrčí činnost vztahující se ke studijnímu programu</w:t>
            </w:r>
            <w:r>
              <w:rPr>
                <w:noProof/>
                <w:webHidden/>
              </w:rPr>
              <w:tab/>
            </w:r>
            <w:r>
              <w:rPr>
                <w:noProof/>
                <w:webHidden/>
              </w:rPr>
              <w:fldChar w:fldCharType="begin"/>
            </w:r>
            <w:r>
              <w:rPr>
                <w:noProof/>
                <w:webHidden/>
              </w:rPr>
              <w:instrText xml:space="preserve"> PAGEREF _Toc530850764 \h </w:instrText>
            </w:r>
          </w:ins>
          <w:r>
            <w:rPr>
              <w:noProof/>
              <w:webHidden/>
            </w:rPr>
          </w:r>
          <w:r>
            <w:rPr>
              <w:noProof/>
              <w:webHidden/>
            </w:rPr>
            <w:fldChar w:fldCharType="separate"/>
          </w:r>
          <w:ins w:id="117" w:author="Jiří Vojtěšek" w:date="2018-11-24T19:23:00Z">
            <w:r>
              <w:rPr>
                <w:noProof/>
                <w:webHidden/>
              </w:rPr>
              <w:t>183</w:t>
            </w:r>
            <w:r>
              <w:rPr>
                <w:noProof/>
                <w:webHidden/>
              </w:rPr>
              <w:fldChar w:fldCharType="end"/>
            </w:r>
            <w:r w:rsidRPr="004F5F0F">
              <w:rPr>
                <w:rStyle w:val="Hypertextovodkaz"/>
                <w:noProof/>
              </w:rPr>
              <w:fldChar w:fldCharType="end"/>
            </w:r>
          </w:ins>
        </w:p>
        <w:p w14:paraId="382219AD" w14:textId="23870E15" w:rsidR="00064779" w:rsidRDefault="00064779">
          <w:pPr>
            <w:pStyle w:val="Obsah2"/>
            <w:rPr>
              <w:ins w:id="118" w:author="Jiří Vojtěšek" w:date="2018-11-24T19:23:00Z"/>
              <w:rFonts w:asciiTheme="minorHAnsi" w:eastAsiaTheme="minorEastAsia" w:hAnsiTheme="minorHAnsi" w:cstheme="minorBidi"/>
              <w:b w:val="0"/>
              <w:shd w:val="clear" w:color="auto" w:fill="auto"/>
              <w:lang w:eastAsia="cs-CZ"/>
            </w:rPr>
          </w:pPr>
          <w:ins w:id="119" w:author="Jiří Vojtěšek" w:date="2018-11-24T19:23:00Z">
            <w:r w:rsidRPr="004F5F0F">
              <w:rPr>
                <w:rStyle w:val="Hypertextovodkaz"/>
              </w:rPr>
              <w:fldChar w:fldCharType="begin"/>
            </w:r>
            <w:r w:rsidRPr="004F5F0F">
              <w:rPr>
                <w:rStyle w:val="Hypertextovodkaz"/>
              </w:rPr>
              <w:instrText xml:space="preserve"> </w:instrText>
            </w:r>
            <w:r>
              <w:instrText>HYPERLINK \l "_Toc530850765"</w:instrText>
            </w:r>
            <w:r w:rsidRPr="004F5F0F">
              <w:rPr>
                <w:rStyle w:val="Hypertextovodkaz"/>
              </w:rPr>
              <w:instrText xml:space="preserve"> </w:instrText>
            </w:r>
            <w:r w:rsidRPr="004F5F0F">
              <w:rPr>
                <w:rStyle w:val="Hypertextovodkaz"/>
              </w:rPr>
              <w:fldChar w:fldCharType="separate"/>
            </w:r>
            <w:r w:rsidRPr="004F5F0F">
              <w:rPr>
                <w:rStyle w:val="Hypertextovodkaz"/>
              </w:rPr>
              <w:t>Finanční, materiální a další zabezpečení studijního programu</w:t>
            </w:r>
            <w:r>
              <w:rPr>
                <w:webHidden/>
              </w:rPr>
              <w:tab/>
            </w:r>
            <w:r>
              <w:rPr>
                <w:webHidden/>
              </w:rPr>
              <w:fldChar w:fldCharType="begin"/>
            </w:r>
            <w:r>
              <w:rPr>
                <w:webHidden/>
              </w:rPr>
              <w:instrText xml:space="preserve"> PAGEREF _Toc530850765 \h </w:instrText>
            </w:r>
          </w:ins>
          <w:r>
            <w:rPr>
              <w:webHidden/>
            </w:rPr>
          </w:r>
          <w:r>
            <w:rPr>
              <w:webHidden/>
            </w:rPr>
            <w:fldChar w:fldCharType="separate"/>
          </w:r>
          <w:ins w:id="120" w:author="Jiří Vojtěšek" w:date="2018-11-24T19:23:00Z">
            <w:r>
              <w:rPr>
                <w:webHidden/>
              </w:rPr>
              <w:t>187</w:t>
            </w:r>
            <w:r>
              <w:rPr>
                <w:webHidden/>
              </w:rPr>
              <w:fldChar w:fldCharType="end"/>
            </w:r>
            <w:r w:rsidRPr="004F5F0F">
              <w:rPr>
                <w:rStyle w:val="Hypertextovodkaz"/>
              </w:rPr>
              <w:fldChar w:fldCharType="end"/>
            </w:r>
          </w:ins>
        </w:p>
        <w:p w14:paraId="0F3FC37D" w14:textId="01235109" w:rsidR="00064779" w:rsidRDefault="00064779">
          <w:pPr>
            <w:pStyle w:val="Obsah3"/>
            <w:tabs>
              <w:tab w:val="right" w:leader="dot" w:pos="9062"/>
            </w:tabs>
            <w:rPr>
              <w:ins w:id="121" w:author="Jiří Vojtěšek" w:date="2018-11-24T19:23:00Z"/>
              <w:rFonts w:asciiTheme="minorHAnsi" w:eastAsiaTheme="minorEastAsia" w:hAnsiTheme="minorHAnsi" w:cstheme="minorBidi"/>
              <w:noProof/>
              <w:lang w:eastAsia="cs-CZ"/>
            </w:rPr>
          </w:pPr>
          <w:ins w:id="122"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"_Toc530850766"</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4.1: Finanční zabezpečení studijního programu</w:t>
            </w:r>
            <w:r>
              <w:rPr>
                <w:noProof/>
                <w:webHidden/>
              </w:rPr>
              <w:tab/>
            </w:r>
            <w:r>
              <w:rPr>
                <w:noProof/>
                <w:webHidden/>
              </w:rPr>
              <w:fldChar w:fldCharType="begin"/>
            </w:r>
            <w:r>
              <w:rPr>
                <w:noProof/>
                <w:webHidden/>
              </w:rPr>
              <w:instrText xml:space="preserve"> PAGEREF _Toc530850766 \h </w:instrText>
            </w:r>
          </w:ins>
          <w:r>
            <w:rPr>
              <w:noProof/>
              <w:webHidden/>
            </w:rPr>
          </w:r>
          <w:r>
            <w:rPr>
              <w:noProof/>
              <w:webHidden/>
            </w:rPr>
            <w:fldChar w:fldCharType="separate"/>
          </w:r>
          <w:ins w:id="123" w:author="Jiří Vojtěšek" w:date="2018-11-24T19:23:00Z">
            <w:r>
              <w:rPr>
                <w:noProof/>
                <w:webHidden/>
              </w:rPr>
              <w:t>187</w:t>
            </w:r>
            <w:r>
              <w:rPr>
                <w:noProof/>
                <w:webHidden/>
              </w:rPr>
              <w:fldChar w:fldCharType="end"/>
            </w:r>
            <w:r w:rsidRPr="004F5F0F">
              <w:rPr>
                <w:rStyle w:val="Hypertextovodkaz"/>
                <w:noProof/>
              </w:rPr>
              <w:fldChar w:fldCharType="end"/>
            </w:r>
          </w:ins>
        </w:p>
        <w:p w14:paraId="1C3B4A62" w14:textId="6E486C36" w:rsidR="00064779" w:rsidRDefault="00064779">
          <w:pPr>
            <w:pStyle w:val="Obsah3"/>
            <w:tabs>
              <w:tab w:val="right" w:leader="dot" w:pos="9062"/>
            </w:tabs>
            <w:rPr>
              <w:ins w:id="124" w:author="Jiří Vojtěšek" w:date="2018-11-24T19:23:00Z"/>
              <w:rFonts w:asciiTheme="minorHAnsi" w:eastAsiaTheme="minorEastAsia" w:hAnsiTheme="minorHAnsi" w:cstheme="minorBidi"/>
              <w:noProof/>
              <w:lang w:eastAsia="cs-CZ"/>
            </w:rPr>
          </w:pPr>
          <w:ins w:id="125"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"_Toc530850767"</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4.2: Materiální a technické zabezpečení studijního programu</w:t>
            </w:r>
            <w:r>
              <w:rPr>
                <w:noProof/>
                <w:webHidden/>
              </w:rPr>
              <w:tab/>
            </w:r>
            <w:r>
              <w:rPr>
                <w:noProof/>
                <w:webHidden/>
              </w:rPr>
              <w:fldChar w:fldCharType="begin"/>
            </w:r>
            <w:r>
              <w:rPr>
                <w:noProof/>
                <w:webHidden/>
              </w:rPr>
              <w:instrText xml:space="preserve"> PAGEREF _Toc530850767 \h </w:instrText>
            </w:r>
          </w:ins>
          <w:r>
            <w:rPr>
              <w:noProof/>
              <w:webHidden/>
            </w:rPr>
          </w:r>
          <w:r>
            <w:rPr>
              <w:noProof/>
              <w:webHidden/>
            </w:rPr>
            <w:fldChar w:fldCharType="separate"/>
          </w:r>
          <w:ins w:id="126" w:author="Jiří Vojtěšek" w:date="2018-11-24T19:23:00Z">
            <w:r>
              <w:rPr>
                <w:noProof/>
                <w:webHidden/>
              </w:rPr>
              <w:t>188</w:t>
            </w:r>
            <w:r>
              <w:rPr>
                <w:noProof/>
                <w:webHidden/>
              </w:rPr>
              <w:fldChar w:fldCharType="end"/>
            </w:r>
            <w:r w:rsidRPr="004F5F0F">
              <w:rPr>
                <w:rStyle w:val="Hypertextovodkaz"/>
                <w:noProof/>
              </w:rPr>
              <w:fldChar w:fldCharType="end"/>
            </w:r>
          </w:ins>
        </w:p>
        <w:p w14:paraId="29A15F61" w14:textId="67FCF43F" w:rsidR="00064779" w:rsidRDefault="00064779">
          <w:pPr>
            <w:pStyle w:val="Obsah3"/>
            <w:tabs>
              <w:tab w:val="right" w:leader="dot" w:pos="9062"/>
            </w:tabs>
            <w:rPr>
              <w:ins w:id="127" w:author="Jiří Vojtěšek" w:date="2018-11-24T19:23:00Z"/>
              <w:rFonts w:asciiTheme="minorHAnsi" w:eastAsiaTheme="minorEastAsia" w:hAnsiTheme="minorHAnsi" w:cstheme="minorBidi"/>
              <w:noProof/>
              <w:lang w:eastAsia="cs-CZ"/>
            </w:rPr>
          </w:pPr>
          <w:ins w:id="128"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"_Toc530850768"</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4.3: Odborná literatura a elektronické databáze odpovídající studijnímu programu</w:t>
            </w:r>
            <w:r>
              <w:rPr>
                <w:noProof/>
                <w:webHidden/>
              </w:rPr>
              <w:tab/>
            </w:r>
            <w:r>
              <w:rPr>
                <w:noProof/>
                <w:webHidden/>
              </w:rPr>
              <w:fldChar w:fldCharType="begin"/>
            </w:r>
            <w:r>
              <w:rPr>
                <w:noProof/>
                <w:webHidden/>
              </w:rPr>
              <w:instrText xml:space="preserve"> PAGEREF _Toc530850768 \h </w:instrText>
            </w:r>
          </w:ins>
          <w:r>
            <w:rPr>
              <w:noProof/>
              <w:webHidden/>
            </w:rPr>
          </w:r>
          <w:r>
            <w:rPr>
              <w:noProof/>
              <w:webHidden/>
            </w:rPr>
            <w:fldChar w:fldCharType="separate"/>
          </w:r>
          <w:ins w:id="129" w:author="Jiří Vojtěšek" w:date="2018-11-24T19:23:00Z">
            <w:r>
              <w:rPr>
                <w:noProof/>
                <w:webHidden/>
              </w:rPr>
              <w:t>188</w:t>
            </w:r>
            <w:r>
              <w:rPr>
                <w:noProof/>
                <w:webHidden/>
              </w:rPr>
              <w:fldChar w:fldCharType="end"/>
            </w:r>
            <w:r w:rsidRPr="004F5F0F">
              <w:rPr>
                <w:rStyle w:val="Hypertextovodkaz"/>
                <w:noProof/>
              </w:rPr>
              <w:fldChar w:fldCharType="end"/>
            </w:r>
          </w:ins>
        </w:p>
        <w:p w14:paraId="2ED4D48C" w14:textId="32A3A707" w:rsidR="00064779" w:rsidRDefault="00064779">
          <w:pPr>
            <w:pStyle w:val="Obsah3"/>
            <w:tabs>
              <w:tab w:val="right" w:leader="dot" w:pos="9062"/>
            </w:tabs>
            <w:rPr>
              <w:ins w:id="130" w:author="Jiří Vojtěšek" w:date="2018-11-24T19:23:00Z"/>
              <w:rFonts w:asciiTheme="minorHAnsi" w:eastAsiaTheme="minorEastAsia" w:hAnsiTheme="minorHAnsi" w:cstheme="minorBidi"/>
              <w:noProof/>
              <w:lang w:eastAsia="cs-CZ"/>
            </w:rPr>
          </w:pPr>
          <w:ins w:id="131"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"_Toc530850769"</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4.4:  Materiálně-technické zabezpečení studijního programu uskutečňovaného mimo sídlo vysoké školy</w:t>
            </w:r>
            <w:r>
              <w:rPr>
                <w:noProof/>
                <w:webHidden/>
              </w:rPr>
              <w:tab/>
            </w:r>
            <w:r>
              <w:rPr>
                <w:noProof/>
                <w:webHidden/>
              </w:rPr>
              <w:fldChar w:fldCharType="begin"/>
            </w:r>
            <w:r>
              <w:rPr>
                <w:noProof/>
                <w:webHidden/>
              </w:rPr>
              <w:instrText xml:space="preserve"> PAGEREF _Toc530850769 \h </w:instrText>
            </w:r>
          </w:ins>
          <w:r>
            <w:rPr>
              <w:noProof/>
              <w:webHidden/>
            </w:rPr>
          </w:r>
          <w:r>
            <w:rPr>
              <w:noProof/>
              <w:webHidden/>
            </w:rPr>
            <w:fldChar w:fldCharType="separate"/>
          </w:r>
          <w:ins w:id="132" w:author="Jiří Vojtěšek" w:date="2018-11-24T19:23:00Z">
            <w:r>
              <w:rPr>
                <w:noProof/>
                <w:webHidden/>
              </w:rPr>
              <w:t>188</w:t>
            </w:r>
            <w:r>
              <w:rPr>
                <w:noProof/>
                <w:webHidden/>
              </w:rPr>
              <w:fldChar w:fldCharType="end"/>
            </w:r>
            <w:r w:rsidRPr="004F5F0F">
              <w:rPr>
                <w:rStyle w:val="Hypertextovodkaz"/>
                <w:noProof/>
              </w:rPr>
              <w:fldChar w:fldCharType="end"/>
            </w:r>
          </w:ins>
        </w:p>
        <w:p w14:paraId="35EABD33" w14:textId="5269B1C4" w:rsidR="00064779" w:rsidRDefault="00064779">
          <w:pPr>
            <w:pStyle w:val="Obsah2"/>
            <w:rPr>
              <w:ins w:id="133" w:author="Jiří Vojtěšek" w:date="2018-11-24T19:23:00Z"/>
              <w:rFonts w:asciiTheme="minorHAnsi" w:eastAsiaTheme="minorEastAsia" w:hAnsiTheme="minorHAnsi" w:cstheme="minorBidi"/>
              <w:b w:val="0"/>
              <w:shd w:val="clear" w:color="auto" w:fill="auto"/>
              <w:lang w:eastAsia="cs-CZ"/>
            </w:rPr>
          </w:pPr>
          <w:ins w:id="134" w:author="Jiří Vojtěšek" w:date="2018-11-24T19:23:00Z">
            <w:r w:rsidRPr="004F5F0F">
              <w:rPr>
                <w:rStyle w:val="Hypertextovodkaz"/>
              </w:rPr>
              <w:fldChar w:fldCharType="begin"/>
            </w:r>
            <w:r w:rsidRPr="004F5F0F">
              <w:rPr>
                <w:rStyle w:val="Hypertextovodkaz"/>
              </w:rPr>
              <w:instrText xml:space="preserve"> </w:instrText>
            </w:r>
            <w:r>
              <w:instrText>HYPERLINK \l "_Toc530850770"</w:instrText>
            </w:r>
            <w:r w:rsidRPr="004F5F0F">
              <w:rPr>
                <w:rStyle w:val="Hypertextovodkaz"/>
              </w:rPr>
              <w:instrText xml:space="preserve"> </w:instrText>
            </w:r>
            <w:r w:rsidRPr="004F5F0F">
              <w:rPr>
                <w:rStyle w:val="Hypertextovodkaz"/>
              </w:rPr>
              <w:fldChar w:fldCharType="separate"/>
            </w:r>
            <w:r w:rsidRPr="004F5F0F">
              <w:rPr>
                <w:rStyle w:val="Hypertextovodkaz"/>
              </w:rPr>
              <w:t>Garant studijního programu</w:t>
            </w:r>
            <w:r>
              <w:rPr>
                <w:webHidden/>
              </w:rPr>
              <w:tab/>
            </w:r>
            <w:r>
              <w:rPr>
                <w:webHidden/>
              </w:rPr>
              <w:fldChar w:fldCharType="begin"/>
            </w:r>
            <w:r>
              <w:rPr>
                <w:webHidden/>
              </w:rPr>
              <w:instrText xml:space="preserve"> PAGEREF _Toc530850770 \h </w:instrText>
            </w:r>
          </w:ins>
          <w:r>
            <w:rPr>
              <w:webHidden/>
            </w:rPr>
          </w:r>
          <w:r>
            <w:rPr>
              <w:webHidden/>
            </w:rPr>
            <w:fldChar w:fldCharType="separate"/>
          </w:r>
          <w:ins w:id="135" w:author="Jiří Vojtěšek" w:date="2018-11-24T19:23:00Z">
            <w:r>
              <w:rPr>
                <w:webHidden/>
              </w:rPr>
              <w:t>189</w:t>
            </w:r>
            <w:r>
              <w:rPr>
                <w:webHidden/>
              </w:rPr>
              <w:fldChar w:fldCharType="end"/>
            </w:r>
            <w:r w:rsidRPr="004F5F0F">
              <w:rPr>
                <w:rStyle w:val="Hypertextovodkaz"/>
              </w:rPr>
              <w:fldChar w:fldCharType="end"/>
            </w:r>
          </w:ins>
        </w:p>
        <w:p w14:paraId="09692C2A" w14:textId="7FD0D5EB" w:rsidR="00064779" w:rsidRDefault="00064779">
          <w:pPr>
            <w:pStyle w:val="Obsah3"/>
            <w:tabs>
              <w:tab w:val="right" w:leader="dot" w:pos="9062"/>
            </w:tabs>
            <w:rPr>
              <w:ins w:id="136" w:author="Jiří Vojtěšek" w:date="2018-11-24T19:23:00Z"/>
              <w:rFonts w:asciiTheme="minorHAnsi" w:eastAsiaTheme="minorEastAsia" w:hAnsiTheme="minorHAnsi" w:cstheme="minorBidi"/>
              <w:noProof/>
              <w:lang w:eastAsia="cs-CZ"/>
            </w:rPr>
          </w:pPr>
          <w:ins w:id="137"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"_Toc530850771"</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5.1: Pravomoci a odpovědnost garanta</w:t>
            </w:r>
            <w:r>
              <w:rPr>
                <w:noProof/>
                <w:webHidden/>
              </w:rPr>
              <w:tab/>
            </w:r>
            <w:r>
              <w:rPr>
                <w:noProof/>
                <w:webHidden/>
              </w:rPr>
              <w:fldChar w:fldCharType="begin"/>
            </w:r>
            <w:r>
              <w:rPr>
                <w:noProof/>
                <w:webHidden/>
              </w:rPr>
              <w:instrText xml:space="preserve"> PAGEREF _Toc530850771 \h </w:instrText>
            </w:r>
          </w:ins>
          <w:r>
            <w:rPr>
              <w:noProof/>
              <w:webHidden/>
            </w:rPr>
          </w:r>
          <w:r>
            <w:rPr>
              <w:noProof/>
              <w:webHidden/>
            </w:rPr>
            <w:fldChar w:fldCharType="separate"/>
          </w:r>
          <w:ins w:id="138" w:author="Jiří Vojtěšek" w:date="2018-11-24T19:23:00Z">
            <w:r>
              <w:rPr>
                <w:noProof/>
                <w:webHidden/>
              </w:rPr>
              <w:t>189</w:t>
            </w:r>
            <w:r>
              <w:rPr>
                <w:noProof/>
                <w:webHidden/>
              </w:rPr>
              <w:fldChar w:fldCharType="end"/>
            </w:r>
            <w:r w:rsidRPr="004F5F0F">
              <w:rPr>
                <w:rStyle w:val="Hypertextovodkaz"/>
                <w:noProof/>
              </w:rPr>
              <w:fldChar w:fldCharType="end"/>
            </w:r>
          </w:ins>
        </w:p>
        <w:p w14:paraId="22D00A8C" w14:textId="3B8C275E" w:rsidR="00064779" w:rsidRDefault="00064779">
          <w:pPr>
            <w:pStyle w:val="Obsah3"/>
            <w:tabs>
              <w:tab w:val="right" w:leader="dot" w:pos="9062"/>
            </w:tabs>
            <w:rPr>
              <w:ins w:id="139" w:author="Jiří Vojtěšek" w:date="2018-11-24T19:23:00Z"/>
              <w:rFonts w:asciiTheme="minorHAnsi" w:eastAsiaTheme="minorEastAsia" w:hAnsiTheme="minorHAnsi" w:cstheme="minorBidi"/>
              <w:noProof/>
              <w:lang w:eastAsia="cs-CZ"/>
            </w:rPr>
          </w:pPr>
          <w:ins w:id="140"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"_Toc530850772"</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Standardy 5.2-5.4: Zhodnocení osoby garanta z hlediska naplnění standardů</w:t>
            </w:r>
            <w:r>
              <w:rPr>
                <w:noProof/>
                <w:webHidden/>
              </w:rPr>
              <w:tab/>
            </w:r>
            <w:r>
              <w:rPr>
                <w:noProof/>
                <w:webHidden/>
              </w:rPr>
              <w:fldChar w:fldCharType="begin"/>
            </w:r>
            <w:r>
              <w:rPr>
                <w:noProof/>
                <w:webHidden/>
              </w:rPr>
              <w:instrText xml:space="preserve"> PAGEREF _Toc530850772 \h </w:instrText>
            </w:r>
          </w:ins>
          <w:r>
            <w:rPr>
              <w:noProof/>
              <w:webHidden/>
            </w:rPr>
          </w:r>
          <w:r>
            <w:rPr>
              <w:noProof/>
              <w:webHidden/>
            </w:rPr>
            <w:fldChar w:fldCharType="separate"/>
          </w:r>
          <w:ins w:id="141" w:author="Jiří Vojtěšek" w:date="2018-11-24T19:23:00Z">
            <w:r>
              <w:rPr>
                <w:noProof/>
                <w:webHidden/>
              </w:rPr>
              <w:t>189</w:t>
            </w:r>
            <w:r>
              <w:rPr>
                <w:noProof/>
                <w:webHidden/>
              </w:rPr>
              <w:fldChar w:fldCharType="end"/>
            </w:r>
            <w:r w:rsidRPr="004F5F0F">
              <w:rPr>
                <w:rStyle w:val="Hypertextovodkaz"/>
                <w:noProof/>
              </w:rPr>
              <w:fldChar w:fldCharType="end"/>
            </w:r>
          </w:ins>
        </w:p>
        <w:p w14:paraId="223154AF" w14:textId="35A01609" w:rsidR="00064779" w:rsidRDefault="00064779">
          <w:pPr>
            <w:pStyle w:val="Obsah2"/>
            <w:rPr>
              <w:ins w:id="142" w:author="Jiří Vojtěšek" w:date="2018-11-24T19:23:00Z"/>
              <w:rFonts w:asciiTheme="minorHAnsi" w:eastAsiaTheme="minorEastAsia" w:hAnsiTheme="minorHAnsi" w:cstheme="minorBidi"/>
              <w:b w:val="0"/>
              <w:shd w:val="clear" w:color="auto" w:fill="auto"/>
              <w:lang w:eastAsia="cs-CZ"/>
            </w:rPr>
          </w:pPr>
          <w:ins w:id="143" w:author="Jiří Vojtěšek" w:date="2018-11-24T19:23:00Z">
            <w:r w:rsidRPr="004F5F0F">
              <w:rPr>
                <w:rStyle w:val="Hypertextovodkaz"/>
              </w:rPr>
              <w:fldChar w:fldCharType="begin"/>
            </w:r>
            <w:r w:rsidRPr="004F5F0F">
              <w:rPr>
                <w:rStyle w:val="Hypertextovodkaz"/>
              </w:rPr>
              <w:instrText xml:space="preserve"> </w:instrText>
            </w:r>
            <w:r>
              <w:instrText>HYPERLINK \l "_Toc530850773"</w:instrText>
            </w:r>
            <w:r w:rsidRPr="004F5F0F">
              <w:rPr>
                <w:rStyle w:val="Hypertextovodkaz"/>
              </w:rPr>
              <w:instrText xml:space="preserve"> </w:instrText>
            </w:r>
            <w:r w:rsidRPr="004F5F0F">
              <w:rPr>
                <w:rStyle w:val="Hypertextovodkaz"/>
              </w:rPr>
              <w:fldChar w:fldCharType="separate"/>
            </w:r>
            <w:r w:rsidRPr="004F5F0F">
              <w:rPr>
                <w:rStyle w:val="Hypertextovodkaz"/>
              </w:rPr>
              <w:t>Personální zabezpečení studijního programu</w:t>
            </w:r>
            <w:r>
              <w:rPr>
                <w:webHidden/>
              </w:rPr>
              <w:tab/>
            </w:r>
            <w:r>
              <w:rPr>
                <w:webHidden/>
              </w:rPr>
              <w:fldChar w:fldCharType="begin"/>
            </w:r>
            <w:r>
              <w:rPr>
                <w:webHidden/>
              </w:rPr>
              <w:instrText xml:space="preserve"> PAGEREF _Toc530850773 \h </w:instrText>
            </w:r>
          </w:ins>
          <w:r>
            <w:rPr>
              <w:webHidden/>
            </w:rPr>
          </w:r>
          <w:r>
            <w:rPr>
              <w:webHidden/>
            </w:rPr>
            <w:fldChar w:fldCharType="separate"/>
          </w:r>
          <w:ins w:id="144" w:author="Jiří Vojtěšek" w:date="2018-11-24T19:23:00Z">
            <w:r>
              <w:rPr>
                <w:webHidden/>
              </w:rPr>
              <w:t>190</w:t>
            </w:r>
            <w:r>
              <w:rPr>
                <w:webHidden/>
              </w:rPr>
              <w:fldChar w:fldCharType="end"/>
            </w:r>
            <w:r w:rsidRPr="004F5F0F">
              <w:rPr>
                <w:rStyle w:val="Hypertextovodkaz"/>
              </w:rPr>
              <w:fldChar w:fldCharType="end"/>
            </w:r>
          </w:ins>
        </w:p>
        <w:p w14:paraId="598A7D69" w14:textId="51BCEF5C" w:rsidR="00064779" w:rsidRDefault="00064779">
          <w:pPr>
            <w:pStyle w:val="Obsah3"/>
            <w:tabs>
              <w:tab w:val="right" w:leader="dot" w:pos="9062"/>
            </w:tabs>
            <w:rPr>
              <w:ins w:id="145" w:author="Jiří Vojtěšek" w:date="2018-11-24T19:23:00Z"/>
              <w:rFonts w:asciiTheme="minorHAnsi" w:eastAsiaTheme="minorEastAsia" w:hAnsiTheme="minorHAnsi" w:cstheme="minorBidi"/>
              <w:noProof/>
              <w:lang w:eastAsia="cs-CZ"/>
            </w:rPr>
          </w:pPr>
          <w:ins w:id="146"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"_Toc530850774"</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Standardy 6.1-6.2, 6.8a: Zhodnocení celkového personálního zabezpečení studijního programu z hlediska naplnění standardů</w:t>
            </w:r>
            <w:r>
              <w:rPr>
                <w:noProof/>
                <w:webHidden/>
              </w:rPr>
              <w:tab/>
            </w:r>
            <w:r>
              <w:rPr>
                <w:noProof/>
                <w:webHidden/>
              </w:rPr>
              <w:fldChar w:fldCharType="begin"/>
            </w:r>
            <w:r>
              <w:rPr>
                <w:noProof/>
                <w:webHidden/>
              </w:rPr>
              <w:instrText xml:space="preserve"> PAGEREF _Toc530850774 \h </w:instrText>
            </w:r>
          </w:ins>
          <w:r>
            <w:rPr>
              <w:noProof/>
              <w:webHidden/>
            </w:rPr>
          </w:r>
          <w:r>
            <w:rPr>
              <w:noProof/>
              <w:webHidden/>
            </w:rPr>
            <w:fldChar w:fldCharType="separate"/>
          </w:r>
          <w:ins w:id="147" w:author="Jiří Vojtěšek" w:date="2018-11-24T19:23:00Z">
            <w:r>
              <w:rPr>
                <w:noProof/>
                <w:webHidden/>
              </w:rPr>
              <w:t>190</w:t>
            </w:r>
            <w:r>
              <w:rPr>
                <w:noProof/>
                <w:webHidden/>
              </w:rPr>
              <w:fldChar w:fldCharType="end"/>
            </w:r>
            <w:r w:rsidRPr="004F5F0F">
              <w:rPr>
                <w:rStyle w:val="Hypertextovodkaz"/>
                <w:noProof/>
              </w:rPr>
              <w:fldChar w:fldCharType="end"/>
            </w:r>
          </w:ins>
        </w:p>
        <w:p w14:paraId="30FA1C0F" w14:textId="272F3998" w:rsidR="00064779" w:rsidRDefault="00064779">
          <w:pPr>
            <w:pStyle w:val="Obsah3"/>
            <w:tabs>
              <w:tab w:val="right" w:leader="dot" w:pos="9062"/>
            </w:tabs>
            <w:rPr>
              <w:ins w:id="148" w:author="Jiří Vojtěšek" w:date="2018-11-24T19:23:00Z"/>
              <w:rFonts w:asciiTheme="minorHAnsi" w:eastAsiaTheme="minorEastAsia" w:hAnsiTheme="minorHAnsi" w:cstheme="minorBidi"/>
              <w:noProof/>
              <w:lang w:eastAsia="cs-CZ"/>
            </w:rPr>
          </w:pPr>
          <w:ins w:id="149"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"_Toc530850775"</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6.3: Personální zabezpečení studijního programu uskutečňovaného mimo sídlo vysoké školy</w:t>
            </w:r>
            <w:r>
              <w:rPr>
                <w:noProof/>
                <w:webHidden/>
              </w:rPr>
              <w:tab/>
            </w:r>
            <w:r>
              <w:rPr>
                <w:noProof/>
                <w:webHidden/>
              </w:rPr>
              <w:fldChar w:fldCharType="begin"/>
            </w:r>
            <w:r>
              <w:rPr>
                <w:noProof/>
                <w:webHidden/>
              </w:rPr>
              <w:instrText xml:space="preserve"> PAGEREF _Toc530850775 \h </w:instrText>
            </w:r>
          </w:ins>
          <w:r>
            <w:rPr>
              <w:noProof/>
              <w:webHidden/>
            </w:rPr>
          </w:r>
          <w:r>
            <w:rPr>
              <w:noProof/>
              <w:webHidden/>
            </w:rPr>
            <w:fldChar w:fldCharType="separate"/>
          </w:r>
          <w:ins w:id="150" w:author="Jiří Vojtěšek" w:date="2018-11-24T19:23:00Z">
            <w:r>
              <w:rPr>
                <w:noProof/>
                <w:webHidden/>
              </w:rPr>
              <w:t>192</w:t>
            </w:r>
            <w:r>
              <w:rPr>
                <w:noProof/>
                <w:webHidden/>
              </w:rPr>
              <w:fldChar w:fldCharType="end"/>
            </w:r>
            <w:r w:rsidRPr="004F5F0F">
              <w:rPr>
                <w:rStyle w:val="Hypertextovodkaz"/>
                <w:noProof/>
              </w:rPr>
              <w:fldChar w:fldCharType="end"/>
            </w:r>
          </w:ins>
        </w:p>
        <w:p w14:paraId="0613290B" w14:textId="1677627F" w:rsidR="00064779" w:rsidRDefault="00064779">
          <w:pPr>
            <w:pStyle w:val="Obsah3"/>
            <w:tabs>
              <w:tab w:val="right" w:leader="dot" w:pos="9062"/>
            </w:tabs>
            <w:rPr>
              <w:ins w:id="151" w:author="Jiří Vojtěšek" w:date="2018-11-24T19:23:00Z"/>
              <w:rFonts w:asciiTheme="minorHAnsi" w:eastAsiaTheme="minorEastAsia" w:hAnsiTheme="minorHAnsi" w:cstheme="minorBidi"/>
              <w:noProof/>
              <w:lang w:eastAsia="cs-CZ"/>
            </w:rPr>
          </w:pPr>
          <w:ins w:id="152"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"_Toc530850776"</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Standardy 6.4, 6.9b: Personální zabezpečení předmětů profilujícího základu</w:t>
            </w:r>
            <w:r>
              <w:rPr>
                <w:noProof/>
                <w:webHidden/>
              </w:rPr>
              <w:tab/>
            </w:r>
            <w:r>
              <w:rPr>
                <w:noProof/>
                <w:webHidden/>
              </w:rPr>
              <w:fldChar w:fldCharType="begin"/>
            </w:r>
            <w:r>
              <w:rPr>
                <w:noProof/>
                <w:webHidden/>
              </w:rPr>
              <w:instrText xml:space="preserve"> PAGEREF _Toc530850776 \h </w:instrText>
            </w:r>
          </w:ins>
          <w:r>
            <w:rPr>
              <w:noProof/>
              <w:webHidden/>
            </w:rPr>
          </w:r>
          <w:r>
            <w:rPr>
              <w:noProof/>
              <w:webHidden/>
            </w:rPr>
            <w:fldChar w:fldCharType="separate"/>
          </w:r>
          <w:ins w:id="153" w:author="Jiří Vojtěšek" w:date="2018-11-24T19:23:00Z">
            <w:r>
              <w:rPr>
                <w:noProof/>
                <w:webHidden/>
              </w:rPr>
              <w:t>192</w:t>
            </w:r>
            <w:r>
              <w:rPr>
                <w:noProof/>
                <w:webHidden/>
              </w:rPr>
              <w:fldChar w:fldCharType="end"/>
            </w:r>
            <w:r w:rsidRPr="004F5F0F">
              <w:rPr>
                <w:rStyle w:val="Hypertextovodkaz"/>
                <w:noProof/>
              </w:rPr>
              <w:fldChar w:fldCharType="end"/>
            </w:r>
          </w:ins>
        </w:p>
        <w:p w14:paraId="281A4A50" w14:textId="774B1609" w:rsidR="00064779" w:rsidRDefault="00064779">
          <w:pPr>
            <w:pStyle w:val="Obsah3"/>
            <w:tabs>
              <w:tab w:val="right" w:leader="dot" w:pos="9062"/>
            </w:tabs>
            <w:rPr>
              <w:ins w:id="154" w:author="Jiří Vojtěšek" w:date="2018-11-24T19:23:00Z"/>
              <w:rFonts w:asciiTheme="minorHAnsi" w:eastAsiaTheme="minorEastAsia" w:hAnsiTheme="minorHAnsi" w:cstheme="minorBidi"/>
              <w:noProof/>
              <w:lang w:eastAsia="cs-CZ"/>
            </w:rPr>
          </w:pPr>
          <w:ins w:id="155"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"_Toc530850777"</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Standardy 6.5-6.6: Kvalifikace odborníků z praxe zapojených do výuky ve studijním programu</w:t>
            </w:r>
            <w:r>
              <w:rPr>
                <w:noProof/>
                <w:webHidden/>
              </w:rPr>
              <w:tab/>
            </w:r>
            <w:r>
              <w:rPr>
                <w:noProof/>
                <w:webHidden/>
              </w:rPr>
              <w:fldChar w:fldCharType="begin"/>
            </w:r>
            <w:r>
              <w:rPr>
                <w:noProof/>
                <w:webHidden/>
              </w:rPr>
              <w:instrText xml:space="preserve"> PAGEREF _Toc530850777 \h </w:instrText>
            </w:r>
          </w:ins>
          <w:r>
            <w:rPr>
              <w:noProof/>
              <w:webHidden/>
            </w:rPr>
          </w:r>
          <w:r>
            <w:rPr>
              <w:noProof/>
              <w:webHidden/>
            </w:rPr>
            <w:fldChar w:fldCharType="separate"/>
          </w:r>
          <w:ins w:id="156" w:author="Jiří Vojtěšek" w:date="2018-11-24T19:23:00Z">
            <w:r>
              <w:rPr>
                <w:noProof/>
                <w:webHidden/>
              </w:rPr>
              <w:t>192</w:t>
            </w:r>
            <w:r>
              <w:rPr>
                <w:noProof/>
                <w:webHidden/>
              </w:rPr>
              <w:fldChar w:fldCharType="end"/>
            </w:r>
            <w:r w:rsidRPr="004F5F0F">
              <w:rPr>
                <w:rStyle w:val="Hypertextovodkaz"/>
                <w:noProof/>
              </w:rPr>
              <w:fldChar w:fldCharType="end"/>
            </w:r>
          </w:ins>
        </w:p>
        <w:p w14:paraId="13A1A533" w14:textId="6E13C2FC" w:rsidR="00064779" w:rsidRDefault="00064779">
          <w:pPr>
            <w:pStyle w:val="Obsah2"/>
            <w:rPr>
              <w:ins w:id="157" w:author="Jiří Vojtěšek" w:date="2018-11-24T19:23:00Z"/>
              <w:rFonts w:asciiTheme="minorHAnsi" w:eastAsiaTheme="minorEastAsia" w:hAnsiTheme="minorHAnsi" w:cstheme="minorBidi"/>
              <w:b w:val="0"/>
              <w:shd w:val="clear" w:color="auto" w:fill="auto"/>
              <w:lang w:eastAsia="cs-CZ"/>
            </w:rPr>
          </w:pPr>
          <w:ins w:id="158" w:author="Jiří Vojtěšek" w:date="2018-11-24T19:23:00Z">
            <w:r w:rsidRPr="004F5F0F">
              <w:rPr>
                <w:rStyle w:val="Hypertextovodkaz"/>
              </w:rPr>
              <w:fldChar w:fldCharType="begin"/>
            </w:r>
            <w:r w:rsidRPr="004F5F0F">
              <w:rPr>
                <w:rStyle w:val="Hypertextovodkaz"/>
              </w:rPr>
              <w:instrText xml:space="preserve"> </w:instrText>
            </w:r>
            <w:r>
              <w:instrText>HYPERLINK \l "_Toc530850778"</w:instrText>
            </w:r>
            <w:r w:rsidRPr="004F5F0F">
              <w:rPr>
                <w:rStyle w:val="Hypertextovodkaz"/>
              </w:rPr>
              <w:instrText xml:space="preserve"> </w:instrText>
            </w:r>
            <w:r w:rsidRPr="004F5F0F">
              <w:rPr>
                <w:rStyle w:val="Hypertextovodkaz"/>
              </w:rPr>
              <w:fldChar w:fldCharType="separate"/>
            </w:r>
            <w:r w:rsidRPr="004F5F0F">
              <w:rPr>
                <w:rStyle w:val="Hypertextovodkaz"/>
              </w:rPr>
              <w:t>Specifické požadavky na zajištění studijního programu</w:t>
            </w:r>
            <w:r>
              <w:rPr>
                <w:webHidden/>
              </w:rPr>
              <w:tab/>
            </w:r>
            <w:r>
              <w:rPr>
                <w:webHidden/>
              </w:rPr>
              <w:fldChar w:fldCharType="begin"/>
            </w:r>
            <w:r>
              <w:rPr>
                <w:webHidden/>
              </w:rPr>
              <w:instrText xml:space="preserve"> PAGEREF _Toc530850778 \h </w:instrText>
            </w:r>
          </w:ins>
          <w:r>
            <w:rPr>
              <w:webHidden/>
            </w:rPr>
          </w:r>
          <w:r>
            <w:rPr>
              <w:webHidden/>
            </w:rPr>
            <w:fldChar w:fldCharType="separate"/>
          </w:r>
          <w:ins w:id="159" w:author="Jiří Vojtěšek" w:date="2018-11-24T19:23:00Z">
            <w:r>
              <w:rPr>
                <w:webHidden/>
              </w:rPr>
              <w:t>192</w:t>
            </w:r>
            <w:r>
              <w:rPr>
                <w:webHidden/>
              </w:rPr>
              <w:fldChar w:fldCharType="end"/>
            </w:r>
            <w:r w:rsidRPr="004F5F0F">
              <w:rPr>
                <w:rStyle w:val="Hypertextovodkaz"/>
              </w:rPr>
              <w:fldChar w:fldCharType="end"/>
            </w:r>
          </w:ins>
        </w:p>
        <w:p w14:paraId="3B4B499A" w14:textId="03062EEC" w:rsidR="00064779" w:rsidRDefault="00064779">
          <w:pPr>
            <w:pStyle w:val="Obsah3"/>
            <w:tabs>
              <w:tab w:val="right" w:leader="dot" w:pos="9062"/>
            </w:tabs>
            <w:rPr>
              <w:ins w:id="160" w:author="Jiří Vojtěšek" w:date="2018-11-24T19:23:00Z"/>
              <w:rFonts w:asciiTheme="minorHAnsi" w:eastAsiaTheme="minorEastAsia" w:hAnsiTheme="minorHAnsi" w:cstheme="minorBidi"/>
              <w:noProof/>
              <w:lang w:eastAsia="cs-CZ"/>
            </w:rPr>
          </w:pPr>
          <w:ins w:id="161"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"_Toc530850779"</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Standardy 7.1-7.3: Uskutečňování studijního programu v kombinované a distanční formě studia</w:t>
            </w:r>
            <w:r>
              <w:rPr>
                <w:noProof/>
                <w:webHidden/>
              </w:rPr>
              <w:tab/>
            </w:r>
            <w:r>
              <w:rPr>
                <w:noProof/>
                <w:webHidden/>
              </w:rPr>
              <w:fldChar w:fldCharType="begin"/>
            </w:r>
            <w:r>
              <w:rPr>
                <w:noProof/>
                <w:webHidden/>
              </w:rPr>
              <w:instrText xml:space="preserve"> PAGEREF _Toc530850779 \h </w:instrText>
            </w:r>
          </w:ins>
          <w:r>
            <w:rPr>
              <w:noProof/>
              <w:webHidden/>
            </w:rPr>
          </w:r>
          <w:r>
            <w:rPr>
              <w:noProof/>
              <w:webHidden/>
            </w:rPr>
            <w:fldChar w:fldCharType="separate"/>
          </w:r>
          <w:ins w:id="162" w:author="Jiří Vojtěšek" w:date="2018-11-24T19:23:00Z">
            <w:r>
              <w:rPr>
                <w:noProof/>
                <w:webHidden/>
              </w:rPr>
              <w:t>192</w:t>
            </w:r>
            <w:r>
              <w:rPr>
                <w:noProof/>
                <w:webHidden/>
              </w:rPr>
              <w:fldChar w:fldCharType="end"/>
            </w:r>
            <w:r w:rsidRPr="004F5F0F">
              <w:rPr>
                <w:rStyle w:val="Hypertextovodkaz"/>
                <w:noProof/>
              </w:rPr>
              <w:fldChar w:fldCharType="end"/>
            </w:r>
          </w:ins>
        </w:p>
        <w:p w14:paraId="52537C00" w14:textId="5640AC35" w:rsidR="00064779" w:rsidRDefault="00064779">
          <w:pPr>
            <w:pStyle w:val="Obsah3"/>
            <w:tabs>
              <w:tab w:val="right" w:leader="dot" w:pos="9062"/>
            </w:tabs>
            <w:rPr>
              <w:ins w:id="163" w:author="Jiří Vojtěšek" w:date="2018-11-24T19:23:00Z"/>
              <w:rFonts w:asciiTheme="minorHAnsi" w:eastAsiaTheme="minorEastAsia" w:hAnsiTheme="minorHAnsi" w:cstheme="minorBidi"/>
              <w:noProof/>
              <w:lang w:eastAsia="cs-CZ"/>
            </w:rPr>
          </w:pPr>
          <w:ins w:id="164"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"_Toc530850780"</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Standardy 7.4-7.9: Uskutečňování studijního programu v cizím jazyce</w:t>
            </w:r>
            <w:r>
              <w:rPr>
                <w:noProof/>
                <w:webHidden/>
              </w:rPr>
              <w:tab/>
            </w:r>
            <w:r>
              <w:rPr>
                <w:noProof/>
                <w:webHidden/>
              </w:rPr>
              <w:fldChar w:fldCharType="begin"/>
            </w:r>
            <w:r>
              <w:rPr>
                <w:noProof/>
                <w:webHidden/>
              </w:rPr>
              <w:instrText xml:space="preserve"> PAGEREF _Toc530850780 \h </w:instrText>
            </w:r>
          </w:ins>
          <w:r>
            <w:rPr>
              <w:noProof/>
              <w:webHidden/>
            </w:rPr>
          </w:r>
          <w:r>
            <w:rPr>
              <w:noProof/>
              <w:webHidden/>
            </w:rPr>
            <w:fldChar w:fldCharType="separate"/>
          </w:r>
          <w:ins w:id="165" w:author="Jiří Vojtěšek" w:date="2018-11-24T19:23:00Z">
            <w:r>
              <w:rPr>
                <w:noProof/>
                <w:webHidden/>
              </w:rPr>
              <w:t>193</w:t>
            </w:r>
            <w:r>
              <w:rPr>
                <w:noProof/>
                <w:webHidden/>
              </w:rPr>
              <w:fldChar w:fldCharType="end"/>
            </w:r>
            <w:r w:rsidRPr="004F5F0F">
              <w:rPr>
                <w:rStyle w:val="Hypertextovodkaz"/>
                <w:noProof/>
              </w:rPr>
              <w:fldChar w:fldCharType="end"/>
            </w:r>
          </w:ins>
        </w:p>
        <w:p w14:paraId="67C8EAC8" w14:textId="704FDC66" w:rsidR="00064779" w:rsidRDefault="00064779">
          <w:pPr>
            <w:pStyle w:val="Obsah3"/>
            <w:tabs>
              <w:tab w:val="right" w:leader="dot" w:pos="9062"/>
            </w:tabs>
            <w:rPr>
              <w:ins w:id="166" w:author="Jiří Vojtěšek" w:date="2018-11-24T19:23:00Z"/>
              <w:rFonts w:asciiTheme="minorHAnsi" w:eastAsiaTheme="minorEastAsia" w:hAnsiTheme="minorHAnsi" w:cstheme="minorBidi"/>
              <w:noProof/>
              <w:lang w:eastAsia="cs-CZ"/>
            </w:rPr>
          </w:pPr>
          <w:ins w:id="167"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"_Toc530850781"</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7.10: Uskutečňování studijního programu ve spolupráci se zahraniční vysokou školou</w:t>
            </w:r>
            <w:r>
              <w:rPr>
                <w:noProof/>
                <w:webHidden/>
              </w:rPr>
              <w:tab/>
            </w:r>
            <w:r>
              <w:rPr>
                <w:noProof/>
                <w:webHidden/>
              </w:rPr>
              <w:fldChar w:fldCharType="begin"/>
            </w:r>
            <w:r>
              <w:rPr>
                <w:noProof/>
                <w:webHidden/>
              </w:rPr>
              <w:instrText xml:space="preserve"> PAGEREF _Toc530850781 \h </w:instrText>
            </w:r>
          </w:ins>
          <w:r>
            <w:rPr>
              <w:noProof/>
              <w:webHidden/>
            </w:rPr>
          </w:r>
          <w:r>
            <w:rPr>
              <w:noProof/>
              <w:webHidden/>
            </w:rPr>
            <w:fldChar w:fldCharType="separate"/>
          </w:r>
          <w:ins w:id="168" w:author="Jiří Vojtěšek" w:date="2018-11-24T19:23:00Z">
            <w:r>
              <w:rPr>
                <w:noProof/>
                <w:webHidden/>
              </w:rPr>
              <w:t>194</w:t>
            </w:r>
            <w:r>
              <w:rPr>
                <w:noProof/>
                <w:webHidden/>
              </w:rPr>
              <w:fldChar w:fldCharType="end"/>
            </w:r>
            <w:r w:rsidRPr="004F5F0F">
              <w:rPr>
                <w:rStyle w:val="Hypertextovodkaz"/>
                <w:noProof/>
              </w:rPr>
              <w:fldChar w:fldCharType="end"/>
            </w:r>
          </w:ins>
        </w:p>
        <w:p w14:paraId="21E3F23E" w14:textId="326EE917" w:rsidR="00064779" w:rsidRDefault="00064779">
          <w:pPr>
            <w:pStyle w:val="Obsah3"/>
            <w:tabs>
              <w:tab w:val="right" w:leader="dot" w:pos="9062"/>
            </w:tabs>
            <w:rPr>
              <w:ins w:id="169" w:author="Jiří Vojtěšek" w:date="2018-11-24T19:23:00Z"/>
              <w:rFonts w:asciiTheme="minorHAnsi" w:eastAsiaTheme="minorEastAsia" w:hAnsiTheme="minorHAnsi" w:cstheme="minorBidi"/>
              <w:noProof/>
              <w:lang w:eastAsia="cs-CZ"/>
            </w:rPr>
          </w:pPr>
          <w:ins w:id="170" w:author="Jiří Vojtěšek" w:date="2018-11-24T19:23:00Z">
            <w:r w:rsidRPr="004F5F0F">
              <w:rPr>
                <w:rStyle w:val="Hypertextovodkaz"/>
                <w:noProof/>
              </w:rPr>
              <w:fldChar w:fldCharType="begin"/>
            </w:r>
            <w:r w:rsidRPr="004F5F0F">
              <w:rPr>
                <w:rStyle w:val="Hypertextovodkaz"/>
                <w:noProof/>
              </w:rPr>
              <w:instrText xml:space="preserve"> </w:instrText>
            </w:r>
            <w:r>
              <w:rPr>
                <w:noProof/>
              </w:rPr>
              <w:instrText>HYPERLINK \l "_Toc530850782"</w:instrText>
            </w:r>
            <w:r w:rsidRPr="004F5F0F">
              <w:rPr>
                <w:rStyle w:val="Hypertextovodkaz"/>
                <w:noProof/>
              </w:rPr>
              <w:instrText xml:space="preserve"> </w:instrText>
            </w:r>
            <w:r w:rsidRPr="004F5F0F">
              <w:rPr>
                <w:rStyle w:val="Hypertextovodkaz"/>
                <w:noProof/>
              </w:rPr>
              <w:fldChar w:fldCharType="separate"/>
            </w:r>
            <w:r w:rsidRPr="004F5F0F">
              <w:rPr>
                <w:rStyle w:val="Hypertextovodkaz"/>
                <w:noProof/>
              </w:rPr>
              <w:t>Standard 7.11: Uskutečňování studijního programu ve spolupráci s další právnickou osobou</w:t>
            </w:r>
            <w:r>
              <w:rPr>
                <w:noProof/>
                <w:webHidden/>
              </w:rPr>
              <w:tab/>
            </w:r>
            <w:r>
              <w:rPr>
                <w:noProof/>
                <w:webHidden/>
              </w:rPr>
              <w:fldChar w:fldCharType="begin"/>
            </w:r>
            <w:r>
              <w:rPr>
                <w:noProof/>
                <w:webHidden/>
              </w:rPr>
              <w:instrText xml:space="preserve"> PAGEREF _Toc530850782 \h </w:instrText>
            </w:r>
          </w:ins>
          <w:r>
            <w:rPr>
              <w:noProof/>
              <w:webHidden/>
            </w:rPr>
          </w:r>
          <w:r>
            <w:rPr>
              <w:noProof/>
              <w:webHidden/>
            </w:rPr>
            <w:fldChar w:fldCharType="separate"/>
          </w:r>
          <w:ins w:id="171" w:author="Jiří Vojtěšek" w:date="2018-11-24T19:23:00Z">
            <w:r>
              <w:rPr>
                <w:noProof/>
                <w:webHidden/>
              </w:rPr>
              <w:t>194</w:t>
            </w:r>
            <w:r>
              <w:rPr>
                <w:noProof/>
                <w:webHidden/>
              </w:rPr>
              <w:fldChar w:fldCharType="end"/>
            </w:r>
            <w:r w:rsidRPr="004F5F0F">
              <w:rPr>
                <w:rStyle w:val="Hypertextovodkaz"/>
                <w:noProof/>
              </w:rPr>
              <w:fldChar w:fldCharType="end"/>
            </w:r>
          </w:ins>
        </w:p>
        <w:p w14:paraId="0E27EFA2" w14:textId="77777777" w:rsidR="000C4C62" w:rsidRDefault="00DE0A5F" w:rsidP="000C4C62">
          <w:r>
            <w:rPr>
              <w:b/>
              <w:bCs/>
            </w:rPr>
            <w:lastRenderedPageBreak/>
            <w:fldChar w:fldCharType="end"/>
          </w:r>
        </w:p>
      </w:sdtContent>
    </w:sdt>
    <w:p w14:paraId="2D20C709" w14:textId="77777777" w:rsidR="000C4C62" w:rsidRPr="00323CFF" w:rsidRDefault="000C4C62" w:rsidP="000C4C62">
      <w:pPr>
        <w:pStyle w:val="Nadpis21"/>
        <w:keepNext/>
        <w:keepLines/>
        <w:shd w:val="clear" w:color="auto" w:fill="auto"/>
        <w:spacing w:before="0" w:after="406" w:line="300" w:lineRule="exact"/>
        <w:rPr>
          <w:rStyle w:val="Nadpis22"/>
          <w:color w:val="00B050"/>
        </w:rPr>
      </w:pPr>
      <w:bookmarkStart w:id="172" w:name="bookmark1"/>
      <w:bookmarkStart w:id="173" w:name="_Toc530850726"/>
      <w:r w:rsidRPr="00323CFF">
        <w:rPr>
          <w:rStyle w:val="Nadpis22"/>
          <w:color w:val="00B050"/>
        </w:rPr>
        <w:t>I. Instituce</w:t>
      </w:r>
      <w:bookmarkEnd w:id="172"/>
      <w:bookmarkEnd w:id="173"/>
    </w:p>
    <w:p w14:paraId="5D806C0D" w14:textId="77777777" w:rsidR="000C4C62" w:rsidRPr="00E643D1" w:rsidRDefault="000C4C62" w:rsidP="000C4C62">
      <w:pPr>
        <w:pStyle w:val="Nadpis2"/>
      </w:pPr>
      <w:bookmarkStart w:id="174" w:name="bookmark2"/>
      <w:bookmarkStart w:id="175" w:name="_Toc530850727"/>
      <w:r w:rsidRPr="00E643D1">
        <w:rPr>
          <w:rStyle w:val="Nadpis32"/>
          <w:rFonts w:cs="Times New Roman"/>
          <w:color w:val="4F81BD" w:themeColor="accent1"/>
          <w:sz w:val="28"/>
          <w:szCs w:val="26"/>
          <w:shd w:val="clear" w:color="auto" w:fill="auto"/>
          <w:lang w:eastAsia="en-US"/>
        </w:rPr>
        <w:t>Působnost orgánů vysoké školy</w:t>
      </w:r>
      <w:bookmarkEnd w:id="174"/>
      <w:bookmarkEnd w:id="175"/>
    </w:p>
    <w:p w14:paraId="22BE0903" w14:textId="77777777" w:rsidR="000C4C62" w:rsidRDefault="000C4C62" w:rsidP="000C4C62">
      <w:pPr>
        <w:pStyle w:val="Nadpis3"/>
      </w:pPr>
      <w:bookmarkStart w:id="176" w:name="_Toc530850728"/>
      <w:r>
        <w:t>Standardy 1.1-1.2</w:t>
      </w:r>
      <w:bookmarkEnd w:id="176"/>
    </w:p>
    <w:p w14:paraId="6F6C8D35" w14:textId="77777777" w:rsidR="000C4C62" w:rsidRDefault="000C4C62" w:rsidP="000C4C62">
      <w:pPr>
        <w:pStyle w:val="Zkladntext21"/>
        <w:shd w:val="clear" w:color="auto" w:fill="auto"/>
        <w:spacing w:before="0" w:after="60" w:line="288" w:lineRule="exact"/>
        <w:ind w:left="180" w:firstLine="0"/>
      </w:pPr>
      <w:r>
        <w:t>Organizaci, vnitřní uspořádání a zásady řízení Univerzity Tomáše Bati ve Zlíně (dále jen UTB ve Zlíně) upravuje „Statut UTB ve Zlíně“ ze dne 28. března 2018</w:t>
      </w:r>
      <w:r>
        <w:rPr>
          <w:rStyle w:val="Znakapoznpodarou"/>
        </w:rPr>
        <w:footnoteReference w:id="1"/>
      </w:r>
      <w:r>
        <w:t xml:space="preserve">. V čele univerzity je rektor, který řídí činnost univerzity, jedná a rozhoduje ve věcech univerzity. Rektora jmenuje a odvolává na návrh Akademického senátu Univerzity Tomáše Bati ve Zlíně prezident republiky. </w:t>
      </w:r>
    </w:p>
    <w:p w14:paraId="32721148" w14:textId="77777777" w:rsidR="000C4C62" w:rsidRDefault="000C4C62" w:rsidP="000C4C62">
      <w:pPr>
        <w:pStyle w:val="Zkladntext21"/>
        <w:shd w:val="clear" w:color="auto" w:fill="auto"/>
        <w:spacing w:before="0" w:after="60" w:line="288" w:lineRule="exact"/>
        <w:ind w:left="180" w:firstLine="0"/>
      </w:pPr>
      <w:r>
        <w:t xml:space="preserve">Samosprávnými orgány univerzity jsou Akademický senát UTB, rektor UTB, Vědecká rada UTB, Rada pro vnitřní hodnocení UTB a Disciplinární komise UTB. Dalšími orgány UTB jsou Správní rada UTB a kvestor UTB. </w:t>
      </w:r>
    </w:p>
    <w:p w14:paraId="5D0DC7B4" w14:textId="77777777" w:rsidR="000C4C62" w:rsidRDefault="000C4C62" w:rsidP="00FA42AB"/>
    <w:p w14:paraId="74B32858" w14:textId="77777777" w:rsidR="000C4C62" w:rsidRDefault="000C4C62" w:rsidP="000C4C62">
      <w:pPr>
        <w:pStyle w:val="Nadpis2"/>
      </w:pPr>
      <w:bookmarkStart w:id="179" w:name="_Toc530850729"/>
      <w:r w:rsidRPr="0054199D">
        <w:t>Vnitřní systém zajišťování kvality</w:t>
      </w:r>
      <w:bookmarkEnd w:id="179"/>
    </w:p>
    <w:p w14:paraId="181F9DA6" w14:textId="77777777" w:rsidR="000C4C62" w:rsidRDefault="000C4C62" w:rsidP="000C4C62">
      <w:pPr>
        <w:pStyle w:val="Nadpis3"/>
      </w:pPr>
      <w:bookmarkStart w:id="180" w:name="_Toc530850730"/>
      <w:r w:rsidRPr="00E27B24">
        <w:t>Standard 1.3</w:t>
      </w:r>
      <w:r>
        <w:t>: Vymezení pravomoci a odpovědnost za kvalitu</w:t>
      </w:r>
      <w:bookmarkEnd w:id="180"/>
    </w:p>
    <w:p w14:paraId="0FEFAF84" w14:textId="77777777" w:rsidR="000C4C62" w:rsidRDefault="000C4C62" w:rsidP="000C4C62">
      <w:pPr>
        <w:pStyle w:val="Zkladntext21"/>
        <w:shd w:val="clear" w:color="auto" w:fill="auto"/>
        <w:spacing w:before="0" w:after="60" w:line="288" w:lineRule="exact"/>
        <w:ind w:left="180" w:firstLine="0"/>
      </w:pPr>
      <w: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pravomoci a odpovědnost jsou vymezeny v „Pravidlech systému zajišťování kvality vzdělávací, tvůrčí a s nimi souvisejících činností a vnitřního hodnocení kvality vzdělávací, tvůrčí a s nimi souvisejících činností UTB" ze dne 28. června 2017</w:t>
      </w:r>
      <w:r>
        <w:rPr>
          <w:rStyle w:val="Znakapoznpodarou"/>
        </w:rPr>
        <w:footnoteReference w:id="2"/>
      </w:r>
      <w:r>
        <w:t>.</w:t>
      </w:r>
    </w:p>
    <w:p w14:paraId="792D15FE" w14:textId="77777777" w:rsidR="000C4C62" w:rsidRDefault="000C4C62" w:rsidP="000C4C62">
      <w:pPr>
        <w:pStyle w:val="Zkladntext21"/>
        <w:shd w:val="clear" w:color="auto" w:fill="auto"/>
        <w:spacing w:before="0" w:after="518" w:line="288" w:lineRule="exact"/>
        <w:ind w:left="180" w:firstLine="0"/>
      </w:pPr>
      <w:r>
        <w:t>Pro účely zajišťování kvality má pak jmenovánu čtrnáctičlennou Radu pro vnitřní hodnocení UTB ve Zlíně, která se řídí Jednacím řádem Rady pro vnitřní hodnocení UTB (Směrnice rektora č. 18/2017) ze dne 15. května 2017</w:t>
      </w:r>
      <w:r>
        <w:rPr>
          <w:rStyle w:val="Znakapoznpodarou"/>
        </w:rPr>
        <w:footnoteReference w:id="3"/>
      </w:r>
      <w:r>
        <w:t>.</w:t>
      </w:r>
    </w:p>
    <w:p w14:paraId="51B1B692" w14:textId="77777777" w:rsidR="000C4C62" w:rsidRDefault="000C4C62" w:rsidP="000C4C62">
      <w:pPr>
        <w:pStyle w:val="Nadpis3"/>
      </w:pPr>
      <w:bookmarkStart w:id="185" w:name="_Toc530850731"/>
      <w:r w:rsidRPr="00E27B24">
        <w:t>Standard 1.4</w:t>
      </w:r>
      <w:r>
        <w:t>: Procesy vzniku a úprav studijních programů</w:t>
      </w:r>
      <w:bookmarkEnd w:id="185"/>
    </w:p>
    <w:p w14:paraId="29B5DE46" w14:textId="77777777" w:rsidR="000C4C62" w:rsidRDefault="000C4C62" w:rsidP="000C4C62">
      <w:pPr>
        <w:pStyle w:val="Zkladntext21"/>
        <w:shd w:val="clear" w:color="auto" w:fill="auto"/>
        <w:spacing w:before="0" w:after="0" w:line="288" w:lineRule="exact"/>
        <w:ind w:left="180" w:firstLine="0"/>
      </w:pPr>
      <w:r>
        <w:t>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„Řádu pro tvorbu, schvalování, uskutečňování a změny studijních programů Univerzity Tomáše Bati ve Zlíně" ze dne 28. března 2018</w:t>
      </w:r>
      <w:r>
        <w:rPr>
          <w:rStyle w:val="Znakapoznpodarou"/>
        </w:rPr>
        <w:footnoteReference w:id="4"/>
      </w:r>
      <w:r>
        <w:t>.</w:t>
      </w:r>
    </w:p>
    <w:p w14:paraId="411CF819" w14:textId="77777777" w:rsidR="000C4C62" w:rsidRDefault="000C4C62" w:rsidP="000C4C62">
      <w:pPr>
        <w:pStyle w:val="Zkladntext21"/>
        <w:shd w:val="clear" w:color="auto" w:fill="auto"/>
        <w:spacing w:before="0" w:after="0" w:line="288" w:lineRule="exact"/>
        <w:ind w:left="180" w:firstLine="0"/>
      </w:pPr>
    </w:p>
    <w:p w14:paraId="0F66BAAA" w14:textId="77777777" w:rsidR="000C4C62" w:rsidRDefault="000C4C62" w:rsidP="000C4C62">
      <w:pPr>
        <w:pStyle w:val="Zkladntext21"/>
        <w:shd w:val="clear" w:color="auto" w:fill="auto"/>
        <w:spacing w:before="0" w:after="0" w:line="288" w:lineRule="exact"/>
        <w:ind w:left="180" w:firstLine="0"/>
      </w:pPr>
    </w:p>
    <w:p w14:paraId="7313CE97" w14:textId="77777777" w:rsidR="000C4C62" w:rsidRDefault="000C4C62" w:rsidP="000C4C62">
      <w:pPr>
        <w:pStyle w:val="Nadpis3"/>
      </w:pPr>
      <w:bookmarkStart w:id="188" w:name="_Toc530850732"/>
      <w:r w:rsidRPr="00E27B24">
        <w:t>Standard 1.5</w:t>
      </w:r>
      <w:r>
        <w:t>: Principy a systém uznávání zahraničního vzdělávání pro přijetí ke studiu</w:t>
      </w:r>
      <w:bookmarkEnd w:id="188"/>
    </w:p>
    <w:p w14:paraId="59E977F5" w14:textId="77777777" w:rsidR="000C4C62" w:rsidRDefault="000C4C62">
      <w:pPr>
        <w:pStyle w:val="Zkladntext21"/>
        <w:shd w:val="clear" w:color="auto" w:fill="auto"/>
        <w:spacing w:before="0" w:after="578" w:line="288" w:lineRule="exact"/>
        <w:ind w:left="180" w:firstLine="0"/>
        <w:pPrChange w:id="189" w:author="vopatrilova" w:date="2018-11-22T14:51:00Z">
          <w:pPr>
            <w:pStyle w:val="Zkladntext21"/>
            <w:shd w:val="clear" w:color="auto" w:fill="auto"/>
            <w:spacing w:before="0" w:after="578" w:line="288" w:lineRule="exact"/>
            <w:ind w:firstLine="0"/>
          </w:pPr>
        </w:pPrChange>
      </w:pPr>
      <w:r>
        <w:t xml:space="preserve">UTB ve Zlíně má vytvořena pravidla a stanoveny principy uznávání zahraničního vzdělávání pro přijetí ke </w:t>
      </w:r>
      <w:r>
        <w:lastRenderedPageBreak/>
        <w:t>studiu, včetně popsaného procesu posuzování splnění podmínky předchozího vzdělání. Systém a principy jsou systematizovány ve směrnici rektora SR/13/2017 „Uznání zahraničního středoškolského a vysokoškolského vzdělání a kvalifikace" ze dne 12. 4. 2017</w:t>
      </w:r>
      <w:r>
        <w:rPr>
          <w:rStyle w:val="Znakapoznpodarou"/>
        </w:rPr>
        <w:footnoteReference w:id="5"/>
      </w:r>
      <w:r>
        <w:t>.</w:t>
      </w:r>
    </w:p>
    <w:p w14:paraId="6CABCAA4" w14:textId="77777777" w:rsidR="000C4C62" w:rsidRDefault="000C4C62" w:rsidP="000C4C62">
      <w:pPr>
        <w:pStyle w:val="Nadpis3"/>
      </w:pPr>
      <w:bookmarkStart w:id="192" w:name="_Toc530850733"/>
      <w:r w:rsidRPr="000B767B">
        <w:t>Standard 1.6</w:t>
      </w:r>
      <w:r>
        <w:t>: Vedení kvalifikačních a rigorózních prací</w:t>
      </w:r>
      <w:bookmarkEnd w:id="192"/>
    </w:p>
    <w:p w14:paraId="1589F136" w14:textId="77777777" w:rsidR="000C4C62" w:rsidRDefault="000C4C62" w:rsidP="000C4C62">
      <w:pPr>
        <w:pStyle w:val="Zkladntext21"/>
        <w:shd w:val="clear" w:color="auto" w:fill="auto"/>
        <w:spacing w:before="0" w:after="60" w:line="288" w:lineRule="exact"/>
        <w:ind w:firstLine="0"/>
      </w:pPr>
      <w:r>
        <w:t>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w:t>
      </w:r>
    </w:p>
    <w:p w14:paraId="67F7735D" w14:textId="77777777" w:rsidR="000C4C62" w:rsidRDefault="000C4C62" w:rsidP="000C4C62">
      <w:pPr>
        <w:pStyle w:val="Zkladntext21"/>
        <w:shd w:val="clear" w:color="auto" w:fill="auto"/>
        <w:spacing w:before="0" w:after="60" w:line="288" w:lineRule="exact"/>
        <w:ind w:firstLine="0"/>
      </w:pPr>
      <w:r>
        <w:t xml:space="preserve">Danou problematiku upravuje čl. </w:t>
      </w:r>
      <w:smartTag w:uri="urn:schemas-microsoft-com:office:smarttags" w:element="metricconverter">
        <w:smartTagPr>
          <w:attr w:name="ProductID" w:val="16 a"/>
        </w:smartTagPr>
        <w:r>
          <w:t>16 a</w:t>
        </w:r>
      </w:smartTag>
      <w:r>
        <w:t xml:space="preserve"> 17 „Řádu pro tvorbu, schvalování, uskutečňování a změny studijních programů Univerzity Tomáše Bati ve Zlíně" a čl. 28 „Studijního a zkušebního řádu Univerzity Tomáše Bati ve Zlíně"</w:t>
      </w:r>
      <w:r>
        <w:rPr>
          <w:rStyle w:val="Znakapoznpodarou"/>
        </w:rPr>
        <w:footnoteReference w:id="6"/>
      </w:r>
      <w:r>
        <w:t>.</w:t>
      </w:r>
    </w:p>
    <w:p w14:paraId="1B11B352" w14:textId="77777777" w:rsidR="000C4C62" w:rsidRDefault="000C4C62" w:rsidP="000C4C62">
      <w:pPr>
        <w:pStyle w:val="Zkladntext21"/>
        <w:shd w:val="clear" w:color="auto" w:fill="auto"/>
        <w:spacing w:before="0" w:after="60" w:line="288" w:lineRule="exact"/>
        <w:ind w:firstLine="0"/>
      </w:pPr>
      <w:r w:rsidRPr="006937D4">
        <w:t xml:space="preserve">Organizací, průběhem a hodnocením </w:t>
      </w:r>
      <w:r>
        <w:t>státní závěrečné zkoušky</w:t>
      </w:r>
      <w:r w:rsidRPr="006937D4">
        <w:t xml:space="preserve"> </w:t>
      </w:r>
      <w:r>
        <w:t xml:space="preserve"> (dále jen „SZZ“) </w:t>
      </w:r>
      <w:r w:rsidRPr="006937D4">
        <w:t xml:space="preserve">se na </w:t>
      </w:r>
      <w:r>
        <w:t xml:space="preserve">Fakultě aplikované informatiky </w:t>
      </w:r>
      <w:r w:rsidRPr="006937D4">
        <w:t xml:space="preserve">zabývá </w:t>
      </w:r>
      <w:r w:rsidRPr="009A2326">
        <w:rPr>
          <w:i/>
        </w:rPr>
        <w:t>Směrnice děkana SD/01/18 - Pokyny pro organizaci, průběh a hodnocení státních závěrečných zkoušek</w:t>
      </w:r>
      <w:r>
        <w:rPr>
          <w:i/>
        </w:rPr>
        <w:t xml:space="preserve"> </w:t>
      </w:r>
      <w:r w:rsidRPr="009A2326">
        <w:rPr>
          <w:i/>
        </w:rPr>
        <w:t>na Fakultě aplikované informatiky UTB ve Zlíně</w:t>
      </w:r>
      <w:r>
        <w:rPr>
          <w:rStyle w:val="Znakapoznpodarou"/>
          <w:i/>
        </w:rPr>
        <w:footnoteReference w:id="7"/>
      </w:r>
      <w:r>
        <w:rPr>
          <w:i/>
        </w:rPr>
        <w:t>.</w:t>
      </w:r>
      <w:r>
        <w:rPr>
          <w:rStyle w:val="Znakapoznpodarou"/>
          <w:i/>
        </w:rPr>
        <w:t>.</w:t>
      </w:r>
      <w:r w:rsidRPr="00173DE9">
        <w:t xml:space="preserve"> </w:t>
      </w:r>
      <w:r>
        <w:t xml:space="preserve"> V této směrnici jsou uvedena </w:t>
      </w:r>
      <w:r w:rsidRPr="00173DE9">
        <w:t>prav</w:t>
      </w:r>
      <w:r>
        <w:t xml:space="preserve">idla pro </w:t>
      </w:r>
      <w:r w:rsidRPr="00CD481A">
        <w:t>sestavování komisí pro SZZ, průběh a hodnocení SZZ a hodnocení celého studia</w:t>
      </w:r>
      <w:r>
        <w:t xml:space="preserve">. </w:t>
      </w:r>
    </w:p>
    <w:p w14:paraId="1118FFEC" w14:textId="77777777" w:rsidR="000C4C62" w:rsidRDefault="000C4C62" w:rsidP="000C4C62">
      <w:pPr>
        <w:pStyle w:val="Zkladntext21"/>
        <w:shd w:val="clear" w:color="auto" w:fill="auto"/>
        <w:spacing w:before="0" w:after="60" w:line="288" w:lineRule="exact"/>
        <w:ind w:firstLine="0"/>
      </w:pPr>
    </w:p>
    <w:p w14:paraId="071EBDE1" w14:textId="77777777" w:rsidR="000C4C62" w:rsidRDefault="000C4C62" w:rsidP="000C4C62">
      <w:pPr>
        <w:pStyle w:val="Nadpis3"/>
      </w:pPr>
      <w:bookmarkStart w:id="197" w:name="_Toc530850734"/>
      <w:r w:rsidRPr="000B767B">
        <w:t>Standard 1.7</w:t>
      </w:r>
      <w:r>
        <w:t>: Procesy zpětné vazby při hodnocení kvality</w:t>
      </w:r>
      <w:bookmarkEnd w:id="197"/>
    </w:p>
    <w:p w14:paraId="41671C9B" w14:textId="77777777" w:rsidR="000C4C62" w:rsidRDefault="000C4C62" w:rsidP="000C4C62">
      <w:pPr>
        <w:pStyle w:val="Zkladntext21"/>
        <w:shd w:val="clear" w:color="auto" w:fill="auto"/>
        <w:spacing w:before="0" w:after="122" w:line="288" w:lineRule="exact"/>
        <w:ind w:firstLine="0"/>
        <w:rPr>
          <w:rStyle w:val="Zkladntext20"/>
          <w:vertAlign w:val="superscript"/>
        </w:rPr>
      </w:pPr>
      <w: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Style w:val="Zkladntext20"/>
        </w:rPr>
        <w:t xml:space="preserve"> Viz. Zpráva o vnitřním hodnocení</w:t>
      </w:r>
      <w:r>
        <w:rPr>
          <w:rStyle w:val="Znakapoznpodarou"/>
          <w:color w:val="000000"/>
          <w:shd w:val="clear" w:color="auto" w:fill="FFFFFF"/>
        </w:rPr>
        <w:footnoteReference w:id="8"/>
      </w:r>
      <w:r w:rsidRPr="00CB2334">
        <w:rPr>
          <w:rStyle w:val="Zkladntext20"/>
        </w:rPr>
        <w:t>.</w:t>
      </w:r>
      <w:r>
        <w:rPr>
          <w:rStyle w:val="Zkladntext20"/>
        </w:rPr>
        <w:t xml:space="preserve"> </w:t>
      </w:r>
    </w:p>
    <w:p w14:paraId="2BC1452B" w14:textId="77777777" w:rsidR="000C4C62" w:rsidRPr="00CB2334" w:rsidRDefault="000C4C62" w:rsidP="000C4C62">
      <w:pPr>
        <w:pStyle w:val="Zkladntext21"/>
        <w:shd w:val="clear" w:color="auto" w:fill="auto"/>
        <w:spacing w:before="0" w:after="122" w:line="288" w:lineRule="exact"/>
        <w:ind w:firstLine="0"/>
        <w:rPr>
          <w:rStyle w:val="Zkladntext20"/>
        </w:rPr>
      </w:pPr>
      <w:r>
        <w:rPr>
          <w:rStyle w:val="Zkladntext20"/>
        </w:rPr>
        <w:t>Na Fakultě aplikované informatiky každoročně probíhá hodnocení pedagogické, vědecké a další činnosti všech akademických pracovníků. Ředitelé ústavů pravidelně v jednotlivých semestrech provádí kontrolu výuky, písemné záznamy o provedené kontrole jsou uloženy u proděkana pro bakalářské a magisterské studium. Hodnocení výuky studenty se provádí prostřednictvím informačního systému STAG. Připomínky a reakce studentů projednávají ředitelé ústavů s jednotlivými vyučujícími. Studentům je dána zpětná vazba prostřednictvím reakcí na jejich připomínky v IS STAG.</w:t>
      </w:r>
    </w:p>
    <w:p w14:paraId="30875AD0" w14:textId="77777777" w:rsidR="000C4C62" w:rsidRDefault="000C4C62" w:rsidP="000C4C62">
      <w:pPr>
        <w:pStyle w:val="Zkladntext21"/>
        <w:shd w:val="clear" w:color="auto" w:fill="auto"/>
        <w:spacing w:before="0" w:after="122" w:line="288" w:lineRule="exact"/>
        <w:ind w:firstLine="0"/>
      </w:pPr>
    </w:p>
    <w:p w14:paraId="53B3AF62" w14:textId="77777777" w:rsidR="000C4C62" w:rsidRDefault="000C4C62" w:rsidP="000C4C62">
      <w:pPr>
        <w:pStyle w:val="Nadpis3"/>
      </w:pPr>
      <w:bookmarkStart w:id="198" w:name="_Toc530850735"/>
      <w:r w:rsidRPr="000B767B">
        <w:t>Standard 1.8</w:t>
      </w:r>
      <w:r>
        <w:t>: Sledování úspěšnosti uchazečů o studium, studentů a uplatnitelnosti absolventů</w:t>
      </w:r>
      <w:bookmarkEnd w:id="198"/>
    </w:p>
    <w:p w14:paraId="2F5C29EE" w14:textId="77777777" w:rsidR="000C4C62" w:rsidRDefault="000C4C62" w:rsidP="000C4C62">
      <w:pPr>
        <w:pStyle w:val="Zkladntext21"/>
        <w:shd w:val="clear" w:color="auto" w:fill="auto"/>
        <w:spacing w:before="0" w:after="122" w:line="288" w:lineRule="exact"/>
        <w:ind w:firstLine="0"/>
        <w:rPr>
          <w:rStyle w:val="Zkladntext20"/>
        </w:rPr>
      </w:pPr>
      <w:r>
        <w:rPr>
          <w:rStyle w:val="Zkladntext20"/>
        </w:rPr>
        <w:t xml:space="preserve">UTB ve Zlíně má stanoveny ukazatele, jejichž prostřednictvím sleduje míru úspěšnosti v přijímacím řízení, studijní neúspěšnost ve studijním programu, míru řádného ukončení studia studijního programu a </w:t>
      </w:r>
      <w:r>
        <w:rPr>
          <w:rStyle w:val="Zkladntext20"/>
        </w:rPr>
        <w:lastRenderedPageBreak/>
        <w:t>uplatnitelnost absolventů.  Viz. Zpráva o vnitřním hodnocení</w:t>
      </w:r>
      <w:r>
        <w:rPr>
          <w:rStyle w:val="Znakapoznpodarou"/>
          <w:color w:val="000000"/>
          <w:shd w:val="clear" w:color="auto" w:fill="FFFFFF"/>
        </w:rPr>
        <w:footnoteReference w:id="9"/>
      </w:r>
      <w:r>
        <w:rPr>
          <w:rStyle w:val="Zkladntext20"/>
        </w:rPr>
        <w:t xml:space="preserve">. </w:t>
      </w:r>
    </w:p>
    <w:p w14:paraId="7DC15571" w14:textId="77777777" w:rsidR="000C4C62" w:rsidRDefault="000C4C62" w:rsidP="000C4C62">
      <w:pPr>
        <w:pStyle w:val="Zkladntext21"/>
        <w:shd w:val="clear" w:color="auto" w:fill="auto"/>
        <w:spacing w:before="0" w:after="122" w:line="288" w:lineRule="exact"/>
        <w:ind w:firstLine="0"/>
        <w:rPr>
          <w:rStyle w:val="Zkladntext20"/>
        </w:rPr>
      </w:pPr>
      <w:r>
        <w:rPr>
          <w:rStyle w:val="Zkladntext20"/>
        </w:rPr>
        <w:t xml:space="preserve">Vedení Fakulty aplikované informatiky sleduje a analyzuje úspěšnost uchazečů o studium, úspěšnost při studiu a zaměstnanost absolventů prostřednictvím IS STAG a na základě údajů z Úřadu práce. Pro studenty </w:t>
      </w:r>
      <w:r w:rsidRPr="00524A13">
        <w:rPr>
          <w:rStyle w:val="Zkladntext20"/>
        </w:rPr>
        <w:t xml:space="preserve">třetích a pátých ročníků prezenční formy studia </w:t>
      </w:r>
      <w:r>
        <w:rPr>
          <w:rStyle w:val="Zkladntext20"/>
        </w:rPr>
        <w:t xml:space="preserve">pořádá </w:t>
      </w:r>
      <w:r w:rsidRPr="00146D9A">
        <w:rPr>
          <w:rStyle w:val="Zkladntext20"/>
          <w:i/>
        </w:rPr>
        <w:t>Workshop se zástupci firem</w:t>
      </w:r>
      <w:r w:rsidRPr="00524A13">
        <w:rPr>
          <w:rStyle w:val="Zkladntext20"/>
        </w:rPr>
        <w:t>. Cílem pracovního setkání studentů a zástupců firem je představit studentům posledních ročníků bakalářského a magisterského stupně studia pracovní nabídky a možnosti spolupráce s firmami.</w:t>
      </w:r>
      <w:r>
        <w:rPr>
          <w:rStyle w:val="Zkladntext20"/>
        </w:rPr>
        <w:t xml:space="preserve"> V prostorách Fakulty aplikované informatiky je pravidelně na začátku letního semestru organizován ve spolupráci s IAESTE </w:t>
      </w:r>
      <w:r w:rsidRPr="00A3025F">
        <w:rPr>
          <w:rStyle w:val="Zkladntext20"/>
          <w:i/>
        </w:rPr>
        <w:t>Veletrh pracovních příležitostí</w:t>
      </w:r>
      <w:r>
        <w:rPr>
          <w:rStyle w:val="Zkladntext20"/>
        </w:rPr>
        <w:t xml:space="preserve">. V posledních letech se veletrhu účastní více jak 25 firem z celé České republiky. </w:t>
      </w:r>
      <w:ins w:id="199" w:author="Vladimír Vašek" w:date="2018-11-21T21:37:00Z">
        <w:r w:rsidR="00A71C45" w:rsidRPr="006C045B">
          <w:rPr>
            <w:rStyle w:val="Zkladntext20"/>
            <w:color w:val="auto"/>
          </w:rPr>
          <w:t>Se stejným cílem se v průběhu zimního semestru každoročně pořádá UTB ve Zlíně „</w:t>
        </w:r>
        <w:proofErr w:type="spellStart"/>
        <w:r w:rsidR="00A71C45" w:rsidRPr="006C045B">
          <w:rPr>
            <w:rStyle w:val="Zkladntext20"/>
            <w:color w:val="auto"/>
          </w:rPr>
          <w:t>Bussines</w:t>
        </w:r>
        <w:proofErr w:type="spellEnd"/>
        <w:r w:rsidR="00A71C45" w:rsidRPr="006C045B">
          <w:rPr>
            <w:rStyle w:val="Zkladntext20"/>
            <w:color w:val="auto"/>
          </w:rPr>
          <w:t xml:space="preserve"> </w:t>
        </w:r>
        <w:proofErr w:type="spellStart"/>
        <w:r w:rsidR="00A71C45" w:rsidRPr="006C045B">
          <w:rPr>
            <w:rStyle w:val="Zkladntext20"/>
            <w:color w:val="auto"/>
          </w:rPr>
          <w:t>Day</w:t>
        </w:r>
        <w:proofErr w:type="spellEnd"/>
        <w:r w:rsidR="00A71C45" w:rsidRPr="006C045B">
          <w:rPr>
            <w:rStyle w:val="Zkladntext20"/>
            <w:color w:val="auto"/>
          </w:rPr>
          <w:t>“</w:t>
        </w:r>
        <w:r w:rsidR="00A71C45">
          <w:rPr>
            <w:rStyle w:val="Zkladntext20"/>
            <w:color w:val="auto"/>
          </w:rPr>
          <w:t xml:space="preserve">. </w:t>
        </w:r>
      </w:ins>
      <w:r>
        <w:rPr>
          <w:rStyle w:val="Zkladntext20"/>
        </w:rPr>
        <w:t xml:space="preserve">Za účelem rozvoje spolupráce fakulty s absolventy vedení FAI pravidelně jednou za pět let pořádá </w:t>
      </w:r>
      <w:r w:rsidRPr="00A3025F">
        <w:rPr>
          <w:rStyle w:val="Zkladntext20"/>
          <w:i/>
        </w:rPr>
        <w:t>Setkání absolventů Fakulty aplikované informatiky</w:t>
      </w:r>
      <w:r>
        <w:rPr>
          <w:rStyle w:val="Zkladntext20"/>
        </w:rPr>
        <w:t>. Tato setkání je velmi přínosná pro získání zpětné vazby a také pro posílení spolupráce s praxí.</w:t>
      </w:r>
    </w:p>
    <w:p w14:paraId="7CF7C2EA" w14:textId="77777777" w:rsidR="000C4C62" w:rsidRDefault="000C4C62" w:rsidP="000C4C62">
      <w:pPr>
        <w:pStyle w:val="Zkladntext21"/>
        <w:shd w:val="clear" w:color="auto" w:fill="auto"/>
        <w:spacing w:before="0" w:after="122" w:line="288" w:lineRule="exact"/>
        <w:ind w:firstLine="0"/>
        <w:rPr>
          <w:rStyle w:val="Zkladntext20"/>
        </w:rPr>
      </w:pPr>
    </w:p>
    <w:p w14:paraId="47FD7661" w14:textId="77777777" w:rsidR="000C4C62" w:rsidRDefault="000C4C62" w:rsidP="000C4C62">
      <w:pPr>
        <w:pStyle w:val="Nadpis2"/>
      </w:pPr>
      <w:bookmarkStart w:id="200" w:name="_Toc530850736"/>
      <w:r w:rsidRPr="0041224F">
        <w:t>Vzdělávací a tvůrčí činnost</w:t>
      </w:r>
      <w:bookmarkEnd w:id="200"/>
    </w:p>
    <w:p w14:paraId="61B34C51" w14:textId="77777777" w:rsidR="000C4C62" w:rsidRDefault="000C4C62" w:rsidP="000C4C62">
      <w:pPr>
        <w:pStyle w:val="Nadpis3"/>
      </w:pPr>
      <w:bookmarkStart w:id="201" w:name="_Toc530850737"/>
      <w:r>
        <w:t>Standard 1.9: Mezinárodní rozměr a aplikace soudobého stavu poznání</w:t>
      </w:r>
      <w:bookmarkEnd w:id="201"/>
    </w:p>
    <w:p w14:paraId="36839A8A" w14:textId="77777777" w:rsidR="000C4C62" w:rsidRDefault="000C4C62" w:rsidP="000C4C62">
      <w:pPr>
        <w:pStyle w:val="Zkladntext21"/>
        <w:shd w:val="clear" w:color="auto" w:fill="auto"/>
        <w:spacing w:before="0" w:after="45" w:line="288" w:lineRule="exact"/>
        <w:ind w:firstLine="0"/>
      </w:pPr>
      <w:r>
        <w:t>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w:t>
      </w:r>
    </w:p>
    <w:p w14:paraId="71CC752C" w14:textId="77777777" w:rsidR="000C4C62" w:rsidRDefault="000C4C62" w:rsidP="000C4C62">
      <w:pPr>
        <w:pStyle w:val="Zkladntext21"/>
        <w:shd w:val="clear" w:color="auto" w:fill="auto"/>
        <w:spacing w:before="0" w:after="60" w:line="307" w:lineRule="exact"/>
        <w:ind w:firstLine="0"/>
      </w:pPr>
      <w:r>
        <w:t xml:space="preserve">UTB ve Zlíně podporuje rozvoj </w:t>
      </w:r>
      <w:proofErr w:type="spellStart"/>
      <w:r>
        <w:t>mobilitních</w:t>
      </w:r>
      <w:proofErr w:type="spellEnd"/>
      <w:r>
        <w:t xml:space="preserve">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w:t>
      </w:r>
      <w:proofErr w:type="spellStart"/>
      <w:r>
        <w:t>mobilitních</w:t>
      </w:r>
      <w:proofErr w:type="spellEnd"/>
      <w:r>
        <w:t xml:space="preserve"> příležitostí. UTB ve Zlíně navíc podporuje mobility studentů i do mimo programových zemí Erasmus+ pomocí finančního zabezpečení ze zdrojů MŠMT. UTB ve Zlíně je pak zapojena i do dalších programů, včetně CEEPUS, AKTION či Norských fondů</w:t>
      </w:r>
      <w:r>
        <w:rPr>
          <w:rStyle w:val="Znakapoznpodarou"/>
        </w:rPr>
        <w:footnoteReference w:id="10"/>
      </w:r>
      <w:r>
        <w:t>.</w:t>
      </w:r>
    </w:p>
    <w:p w14:paraId="4BB81F68" w14:textId="77777777" w:rsidR="000C4C62" w:rsidRDefault="000C4C62" w:rsidP="000C4C62">
      <w:pPr>
        <w:pStyle w:val="Zkladntext21"/>
        <w:shd w:val="clear" w:color="auto" w:fill="auto"/>
        <w:spacing w:before="0" w:after="60" w:line="307" w:lineRule="exact"/>
        <w:ind w:firstLine="0"/>
      </w:pPr>
      <w:r>
        <w:t>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w:t>
      </w:r>
    </w:p>
    <w:p w14:paraId="7199AD86" w14:textId="77777777" w:rsidR="000C4C62" w:rsidRDefault="000C4C62" w:rsidP="000C4C62">
      <w:pPr>
        <w:pStyle w:val="Zkladntext21"/>
        <w:shd w:val="clear" w:color="auto" w:fill="auto"/>
        <w:spacing w:before="0" w:after="534" w:line="307" w:lineRule="exact"/>
        <w:ind w:firstLine="0"/>
      </w:pPr>
      <w:r>
        <w:t>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8/2018 Mobility studentů UTB do zahraničí a zahraničních studentů na UTB</w:t>
      </w:r>
      <w:r>
        <w:rPr>
          <w:rStyle w:val="Znakapoznpodarou"/>
        </w:rPr>
        <w:footnoteReference w:id="11"/>
      </w:r>
      <w:r>
        <w:t>.</w:t>
      </w:r>
    </w:p>
    <w:p w14:paraId="2FA2D83B" w14:textId="77777777" w:rsidR="000C4C62" w:rsidRDefault="000C4C62" w:rsidP="000C4C62">
      <w:pPr>
        <w:pStyle w:val="Nadpis3"/>
      </w:pPr>
      <w:bookmarkStart w:id="204" w:name="_Toc530850738"/>
      <w:r>
        <w:t>Standard 1.10: Spolupráce s praxí při uskutečňování studijních programů</w:t>
      </w:r>
      <w:bookmarkEnd w:id="204"/>
    </w:p>
    <w:p w14:paraId="154E0E4D" w14:textId="77777777" w:rsidR="000C4C62" w:rsidRDefault="000C4C62" w:rsidP="000C4C62">
      <w:pPr>
        <w:pStyle w:val="Zkladntext21"/>
        <w:shd w:val="clear" w:color="auto" w:fill="auto"/>
        <w:spacing w:before="0" w:after="60" w:line="307" w:lineRule="exact"/>
        <w:ind w:firstLine="0"/>
      </w:pPr>
      <w: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14:paraId="6E8762A8" w14:textId="77777777" w:rsidR="000C4C62" w:rsidRDefault="000C4C62" w:rsidP="000C4C62">
      <w:pPr>
        <w:pStyle w:val="Zkladntext21"/>
        <w:shd w:val="clear" w:color="auto" w:fill="auto"/>
        <w:spacing w:before="0" w:after="60" w:line="307" w:lineRule="exact"/>
        <w:ind w:firstLine="0"/>
      </w:pPr>
      <w:r>
        <w:lastRenderedPageBreak/>
        <w:t xml:space="preserve">Studenti Fakulty aplikované informatiky v průběhu studia absolvují odborné exkurze do průmyslového prostředí, soukromých firmem nebo státních institucí. V rámci výuky probíhá několik odborných přednášek, které vedou odborníci z praxe s cílem přiblížit probíranou problematiku studentům. V rámci vypracovávání kvalifikačních prací u některých prací působí odborníci z praxe v roli odborného konzultanta, vedoucí kvalifikační práce je vždy akademický pracovník Fakulty aplikované informatiky. </w:t>
      </w:r>
    </w:p>
    <w:p w14:paraId="5AE0BA32" w14:textId="77777777" w:rsidR="000C4C62" w:rsidRDefault="000C4C62" w:rsidP="000C4C62">
      <w:pPr>
        <w:pStyle w:val="Nadpis3"/>
      </w:pPr>
      <w:bookmarkStart w:id="205" w:name="_Toc530850739"/>
      <w:r>
        <w:t>Standard 1.11: Spolupráce s praxí při tvorbě studijních programů</w:t>
      </w:r>
      <w:bookmarkEnd w:id="205"/>
    </w:p>
    <w:p w14:paraId="7A53F10B" w14:textId="77777777" w:rsidR="000C4C62" w:rsidRDefault="000C4C62" w:rsidP="000C4C62">
      <w:pPr>
        <w:pStyle w:val="Zkladntext21"/>
        <w:shd w:val="clear" w:color="auto" w:fill="auto"/>
        <w:spacing w:before="0" w:after="120" w:line="288" w:lineRule="exact"/>
        <w:ind w:firstLine="0"/>
      </w:pPr>
      <w:r>
        <w:t xml:space="preserve">UTB ve Zlíně komunikuje s profesními komorami, oborovými sdruženími, organizacemi zaměstnavatelů nebo dalšími odborníky z praxe a zjišťuje jejich očekávání a požadavky na absolventy studijních programů. Členy vědeckých rad jednotlivých fakult univerzity jsou významní odborníci z praxe, kteří se účastní odborných diskuzí a vyjadřují se v rámci schvalovacího procesu ke struktuře studijních programů a profilu absolventa.  </w:t>
      </w:r>
    </w:p>
    <w:p w14:paraId="01532DE2" w14:textId="77777777" w:rsidR="000C4C62" w:rsidRDefault="000C4C62" w:rsidP="000C4C62">
      <w:pPr>
        <w:pStyle w:val="Zkladntext21"/>
        <w:shd w:val="clear" w:color="auto" w:fill="auto"/>
        <w:spacing w:before="0" w:after="0" w:line="288" w:lineRule="exact"/>
        <w:ind w:firstLine="0"/>
      </w:pPr>
      <w:r>
        <w:t xml:space="preserve">Fakulta aplikované informatiky za účelem užší spolupráce s praxí jmenovala Průmyslovou radu, která má funkci poradní. Členy Průmyslové rady Fakulty aplikované informatiky jsou zástupci firem, které se zabývají bezpečnostními a informačními technologiemi, automatizací a robotizací průmyslové výroby. Prostřednictvím Průmyslové rady Fakulta aplikované informatiky analyzuje potřeby trhu. Navržené studijní plány, které byly v minulosti v rámci akreditačního procesu předkládány Akreditační komisi, dnes Národnímu akreditačnímu úřadu, předkládá Fakulta aplikované informatiky členům Průmyslové rady k připomínkování.  </w:t>
      </w:r>
    </w:p>
    <w:p w14:paraId="6F13E661" w14:textId="77777777" w:rsidR="000C4C62" w:rsidRDefault="000C4C62" w:rsidP="000C4C62">
      <w:pPr>
        <w:pStyle w:val="Zkladntext21"/>
        <w:shd w:val="clear" w:color="auto" w:fill="auto"/>
        <w:spacing w:before="0" w:after="0" w:line="288" w:lineRule="exact"/>
        <w:ind w:firstLine="0"/>
      </w:pPr>
    </w:p>
    <w:p w14:paraId="697A08AE" w14:textId="77777777" w:rsidR="000C4C62" w:rsidRDefault="000C4C62" w:rsidP="000C4C62">
      <w:pPr>
        <w:pStyle w:val="Zkladntext21"/>
        <w:shd w:val="clear" w:color="auto" w:fill="auto"/>
        <w:spacing w:before="0" w:after="0" w:line="288" w:lineRule="exact"/>
        <w:ind w:firstLine="0"/>
      </w:pPr>
    </w:p>
    <w:p w14:paraId="09ABE0BE" w14:textId="77777777" w:rsidR="000C4C62" w:rsidRPr="003D08BD" w:rsidRDefault="000C4C62" w:rsidP="000C4C62">
      <w:pPr>
        <w:pStyle w:val="Nadpis2"/>
      </w:pPr>
      <w:bookmarkStart w:id="206" w:name="_Toc530850740"/>
      <w:r w:rsidRPr="003D08BD">
        <w:t>Podpůrné zdroje a administrativa</w:t>
      </w:r>
      <w:bookmarkEnd w:id="206"/>
      <w:r w:rsidRPr="003D08BD">
        <w:t xml:space="preserve"> </w:t>
      </w:r>
    </w:p>
    <w:p w14:paraId="21D99139" w14:textId="77777777" w:rsidR="000C4C62" w:rsidRDefault="000C4C62" w:rsidP="000C4C62">
      <w:pPr>
        <w:pStyle w:val="Nadpis3"/>
      </w:pPr>
      <w:bookmarkStart w:id="207" w:name="_Toc530850741"/>
      <w:r>
        <w:t>Standard 1.12: Informační systém</w:t>
      </w:r>
      <w:bookmarkEnd w:id="207"/>
    </w:p>
    <w:p w14:paraId="32A4F407" w14:textId="77777777" w:rsidR="000C4C62" w:rsidRDefault="000C4C62" w:rsidP="000C4C62">
      <w:pPr>
        <w:pStyle w:val="Zkladntext21"/>
        <w:shd w:val="clear" w:color="auto" w:fill="auto"/>
        <w:spacing w:before="0" w:after="120" w:line="288" w:lineRule="exact"/>
        <w:ind w:firstLine="0"/>
      </w:pPr>
      <w:r>
        <w:t>UTB ve Zlíně má vybudován funkční informační systém a komunikační prostředky, které zajišťují přístup k přesným a srozumitelným informacím o studijních programech, pravidlech studia a požadavcích spojených se studiem.</w:t>
      </w:r>
    </w:p>
    <w:p w14:paraId="7D326C7B" w14:textId="77777777" w:rsidR="000C4C62" w:rsidRDefault="000C4C62" w:rsidP="000C4C62">
      <w:pPr>
        <w:pStyle w:val="Zkladntext21"/>
        <w:shd w:val="clear" w:color="auto" w:fill="auto"/>
        <w:spacing w:before="0" w:after="120" w:line="288" w:lineRule="exact"/>
        <w:ind w:firstLine="0"/>
      </w:pPr>
      <w:r>
        <w:t>UTB ve Zlíně má s ohledem na to funkční informační systém studijní agendy IS/STAG, který používá od roku 2003. Tvůrcem IS/STAG je ZČU v Plzni a v současné době systém využívá 11 VVŠ v ČR.</w:t>
      </w:r>
    </w:p>
    <w:p w14:paraId="1278B6E1" w14:textId="77777777" w:rsidR="000C4C62" w:rsidRDefault="000C4C62" w:rsidP="000C4C62">
      <w:pPr>
        <w:pStyle w:val="Zkladntext21"/>
        <w:shd w:val="clear" w:color="auto" w:fill="auto"/>
        <w:spacing w:before="0" w:after="120" w:line="288" w:lineRule="exact"/>
        <w:ind w:firstLine="0"/>
      </w:pPr>
      <w:r>
        <w:t>Informační systém IS/STAG pokrývá funkce od přijímacího řízení až po vydání diplomů, eviduje studenty prezenční a kombinované formy studia, studenty celoživotního vzdělávání a účastníky U3V.</w:t>
      </w:r>
    </w:p>
    <w:p w14:paraId="3C0C8385" w14:textId="77777777" w:rsidR="000C4C62" w:rsidRDefault="000C4C62" w:rsidP="000C4C62">
      <w:pPr>
        <w:pStyle w:val="Zkladntext21"/>
        <w:shd w:val="clear" w:color="auto" w:fill="auto"/>
        <w:spacing w:before="0" w:after="120" w:line="288" w:lineRule="exact"/>
        <w:ind w:firstLine="0"/>
      </w:pPr>
      <w: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 klikem na sylabus pak studenti získají detailní popisy jednotlivých předmětů včetně cílů (anotace), požadavků na studenta, obsahu předmětu, vyučovacích a hodnotících metod, získaných způsobilostí.</w:t>
      </w:r>
    </w:p>
    <w:p w14:paraId="471E5E7B" w14:textId="77777777" w:rsidR="000C4C62" w:rsidRDefault="000C4C62" w:rsidP="000C4C62">
      <w:pPr>
        <w:pStyle w:val="Zkladntext21"/>
        <w:shd w:val="clear" w:color="auto" w:fill="auto"/>
        <w:spacing w:before="0" w:after="120" w:line="288" w:lineRule="exact"/>
        <w:ind w:firstLine="0"/>
      </w:pPr>
      <w:r>
        <w:t>Všichni studenti mají umožněn dálkový, časově neomezený přístup k informacím studijní agendy IS/STAG prostřednictvím portálového rozhraní.</w:t>
      </w:r>
      <w:r>
        <w:rPr>
          <w:vertAlign w:val="superscript"/>
        </w:rPr>
        <w:footnoteReference w:id="12"/>
      </w:r>
      <w:r>
        <w:t xml:space="preserve">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w:t>
      </w:r>
      <w:r>
        <w:lastRenderedPageBreak/>
        <w:t>hodin v pracovních dnech, od 8 do 14 hodin v sobotu.</w:t>
      </w:r>
    </w:p>
    <w:p w14:paraId="731B745D" w14:textId="77777777" w:rsidR="000C4C62" w:rsidRDefault="000C4C62" w:rsidP="000C4C62">
      <w:pPr>
        <w:pStyle w:val="Zkladntext21"/>
        <w:shd w:val="clear" w:color="auto" w:fill="auto"/>
        <w:spacing w:before="0" w:after="120" w:line="288" w:lineRule="exact"/>
        <w:ind w:firstLine="0"/>
      </w:pPr>
      <w:r>
        <w:t>Prostřednictvím webových stránek UTB ve Zlíně mají studenti a uchazeči o studium přístup k informacím o pravidlech studia a požadavcích spojených se studiem, které jsou součástí norem UTB ve Zlíně</w:t>
      </w:r>
      <w:r>
        <w:rPr>
          <w:vertAlign w:val="superscript"/>
        </w:rPr>
        <w:footnoteReference w:id="13"/>
      </w:r>
      <w:r>
        <w:t>, případně které jsou součástí norem některé z fakult UTB ve Zlíně.</w:t>
      </w:r>
      <w:r>
        <w:rPr>
          <w:vertAlign w:val="superscript"/>
        </w:rPr>
        <w:footnoteReference w:id="14"/>
      </w:r>
    </w:p>
    <w:p w14:paraId="7F4C1243" w14:textId="77777777" w:rsidR="000C4C62" w:rsidRDefault="000C4C62" w:rsidP="000C4C62">
      <w:pPr>
        <w:pStyle w:val="Zkladntext21"/>
        <w:shd w:val="clear" w:color="auto" w:fill="auto"/>
        <w:spacing w:before="0" w:after="578" w:line="288" w:lineRule="exact"/>
        <w:ind w:firstLine="0"/>
      </w:pPr>
      <w:r>
        <w:t>Na webových stránkách UTB jsou rovněž k dispozici veškeré relevantní informace týkající se informačních a poradenských služeb souvisejících se studiem a možností uplatnění absolventů studijních programů v praxi. Ty jsou poskytovány jak „Job centrem UTB"</w:t>
      </w:r>
      <w:r>
        <w:rPr>
          <w:vertAlign w:val="superscript"/>
        </w:rPr>
        <w:footnoteReference w:id="15"/>
      </w:r>
      <w:r>
        <w:t>, které bylo pro tuto činnost specializovaně zřízeno, tak jeho portálem s nabídkami pracovních příležitostí, stáží a brigád.</w:t>
      </w:r>
      <w:r>
        <w:rPr>
          <w:vertAlign w:val="superscript"/>
        </w:rPr>
        <w:footnoteReference w:id="16"/>
      </w:r>
      <w:r>
        <w:t xml:space="preserve"> V rámci Job centra UTB také působí Akademická poradna UTB, která má svůj vlastní informační modul.</w:t>
      </w:r>
      <w:r>
        <w:rPr>
          <w:vertAlign w:val="superscript"/>
        </w:rPr>
        <w:footnoteReference w:id="17"/>
      </w:r>
    </w:p>
    <w:p w14:paraId="2465858F" w14:textId="77777777" w:rsidR="000C4C62" w:rsidRDefault="000C4C62" w:rsidP="000C4C62">
      <w:pPr>
        <w:pStyle w:val="Nadpis3"/>
      </w:pPr>
      <w:bookmarkStart w:id="218" w:name="_Toc530850742"/>
      <w:r>
        <w:t>Standard 1.13: Knihovny a elektronické zdroje</w:t>
      </w:r>
      <w:bookmarkEnd w:id="218"/>
    </w:p>
    <w:p w14:paraId="65C1841B" w14:textId="77777777" w:rsidR="000C4C62" w:rsidRDefault="000C4C62" w:rsidP="000C4C62">
      <w:pPr>
        <w:pStyle w:val="Zkladntext21"/>
        <w:shd w:val="clear" w:color="auto" w:fill="auto"/>
        <w:spacing w:before="0" w:after="186" w:line="293" w:lineRule="exact"/>
        <w:ind w:firstLine="0"/>
      </w:pPr>
      <w: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4BF5F2C0" w14:textId="77777777" w:rsidR="000C4C62" w:rsidRDefault="000C4C62" w:rsidP="000C4C62">
      <w:pPr>
        <w:pStyle w:val="Zkladntext80"/>
        <w:shd w:val="clear" w:color="auto" w:fill="auto"/>
        <w:spacing w:before="0" w:after="122" w:line="210" w:lineRule="exact"/>
      </w:pPr>
      <w:r>
        <w:t>Dostupnost knihovního fondu</w:t>
      </w:r>
    </w:p>
    <w:p w14:paraId="356E7BA7" w14:textId="77777777" w:rsidR="000C4C62" w:rsidRDefault="000C4C62" w:rsidP="000C4C62">
      <w:pPr>
        <w:pStyle w:val="Zkladntext21"/>
        <w:shd w:val="clear" w:color="auto" w:fill="auto"/>
        <w:spacing w:before="0" w:after="120" w:line="288" w:lineRule="exact"/>
        <w:ind w:firstLine="0"/>
      </w:pPr>
      <w: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6A8A8F94" w14:textId="77777777" w:rsidR="000C4C62" w:rsidRDefault="000C4C62" w:rsidP="000C4C62">
      <w:pPr>
        <w:pStyle w:val="Zkladntext21"/>
        <w:shd w:val="clear" w:color="auto" w:fill="auto"/>
        <w:spacing w:before="0" w:after="120" w:line="288" w:lineRule="exact"/>
        <w:ind w:firstLine="0"/>
      </w:pPr>
      <w:r>
        <w:t xml:space="preserve">K dispozici je více jak 500 studijních míst, 230 počítačů a dostatečné množství přípojných míst pro notebooky. Knihovna je vybavena virtuální technologií </w:t>
      </w:r>
      <w:proofErr w:type="spellStart"/>
      <w:r>
        <w:t>WMware</w:t>
      </w:r>
      <w:proofErr w:type="spellEnd"/>
      <w:r>
        <w:t xml:space="preserve"> s klientskými stanicemi </w:t>
      </w:r>
      <w:proofErr w:type="spellStart"/>
      <w:r>
        <w:t>Zero</w:t>
      </w:r>
      <w:proofErr w:type="spellEnd"/>
      <w:r>
        <w:t xml:space="preserve"> </w:t>
      </w:r>
      <w:proofErr w:type="spellStart"/>
      <w:r>
        <w:t>Client</w:t>
      </w:r>
      <w:proofErr w:type="spellEnd"/>
      <w:r>
        <w:t xml:space="preserve">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60B31FC4" w14:textId="77777777" w:rsidR="000C4C62" w:rsidRDefault="000C4C62" w:rsidP="000C4C62">
      <w:pPr>
        <w:pStyle w:val="Zkladntext21"/>
        <w:shd w:val="clear" w:color="auto" w:fill="auto"/>
        <w:spacing w:before="0" w:after="120" w:line="288" w:lineRule="exact"/>
        <w:ind w:firstLine="0"/>
      </w:pPr>
      <w: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52D69DD5" w14:textId="77777777" w:rsidR="000C4C62" w:rsidRDefault="000C4C62" w:rsidP="000C4C62">
      <w:pPr>
        <w:pStyle w:val="Zkladntext21"/>
        <w:shd w:val="clear" w:color="auto" w:fill="auto"/>
        <w:spacing w:before="0" w:after="182" w:line="288" w:lineRule="exact"/>
        <w:ind w:firstLine="0"/>
      </w:pPr>
      <w: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Pr>
          <w:rStyle w:val="Zkladntext23"/>
        </w:rPr>
        <w:t>n</w:t>
      </w:r>
      <w:r>
        <w:t xml:space="preserve">eustále doplňován. Knihovna odebírá více než 200 periodik v tištěné podobě. </w:t>
      </w:r>
      <w:r>
        <w:lastRenderedPageBreak/>
        <w:t>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Pr>
          <w:vertAlign w:val="superscript"/>
        </w:rPr>
        <w:footnoteReference w:id="18"/>
      </w:r>
      <w:r>
        <w:t xml:space="preserve"> Práce jsou zde zpravidla dostupné volně v plném textu. Kromě toho provozuje knihovna také </w:t>
      </w:r>
      <w:proofErr w:type="spellStart"/>
      <w:r>
        <w:t>repozitář</w:t>
      </w:r>
      <w:proofErr w:type="spellEnd"/>
      <w:r>
        <w:t xml:space="preserve"> publikační činnosti akademických pracovníků univerzity.</w:t>
      </w:r>
      <w:r>
        <w:rPr>
          <w:vertAlign w:val="superscript"/>
        </w:rPr>
        <w:footnoteReference w:id="19"/>
      </w:r>
    </w:p>
    <w:p w14:paraId="0E71E958" w14:textId="77777777" w:rsidR="000C4C62" w:rsidRDefault="000C4C62" w:rsidP="000C4C62">
      <w:pPr>
        <w:pStyle w:val="Zkladntext80"/>
        <w:shd w:val="clear" w:color="auto" w:fill="auto"/>
        <w:spacing w:before="0" w:after="126" w:line="210" w:lineRule="exact"/>
      </w:pPr>
      <w:r>
        <w:t>Dostupnost elektronických zdrojů</w:t>
      </w:r>
    </w:p>
    <w:p w14:paraId="43119D33" w14:textId="77777777" w:rsidR="000C4C62" w:rsidRDefault="000C4C62" w:rsidP="000C4C62">
      <w:pPr>
        <w:pStyle w:val="Zkladntext21"/>
        <w:shd w:val="clear" w:color="auto" w:fill="auto"/>
        <w:spacing w:before="0" w:after="0" w:line="288" w:lineRule="exact"/>
        <w:ind w:firstLine="0"/>
      </w:pPr>
      <w:r>
        <w:t>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w:t>
      </w:r>
      <w:hyperlink r:id="rId8" w:history="1">
        <w:r>
          <w:rPr>
            <w:rStyle w:val="Hypertextovodkaz"/>
          </w:rPr>
          <w:t xml:space="preserve"> http://portaLk.utb.cz,</w:t>
        </w:r>
        <w:r w:rsidRPr="000A7DF5">
          <w:rPr>
            <w:rStyle w:val="Hypertextovodkaz"/>
          </w:rPr>
          <w:t xml:space="preserve"> </w:t>
        </w:r>
      </w:hyperlink>
      <w:r>
        <w:t xml:space="preserve">který je postaven na bázi známého </w:t>
      </w:r>
      <w:proofErr w:type="spellStart"/>
      <w:r>
        <w:t>discovery</w:t>
      </w:r>
      <w:proofErr w:type="spellEnd"/>
      <w:r>
        <w:t xml:space="preserve"> systému </w:t>
      </w:r>
      <w:proofErr w:type="spellStart"/>
      <w:r>
        <w:t>Summon</w:t>
      </w:r>
      <w:proofErr w:type="spellEnd"/>
      <w:r>
        <w:t xml:space="preserve">.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Pr>
          <w:rStyle w:val="Zkladntext23"/>
        </w:rPr>
        <w:t>v</w:t>
      </w:r>
      <w:r>
        <w:t>zdáleného přístupu. Jedná se například o tyto konkrétní dostupné databáze</w:t>
      </w:r>
      <w:r>
        <w:rPr>
          <w:vertAlign w:val="superscript"/>
        </w:rPr>
        <w:footnoteReference w:id="20"/>
      </w:r>
      <w:r>
        <w:t>:</w:t>
      </w:r>
    </w:p>
    <w:p w14:paraId="15C88B44" w14:textId="77777777" w:rsidR="000C4C62" w:rsidRDefault="000C4C62" w:rsidP="000C4C62">
      <w:pPr>
        <w:pStyle w:val="Zkladntext21"/>
        <w:numPr>
          <w:ilvl w:val="0"/>
          <w:numId w:val="2"/>
        </w:numPr>
        <w:shd w:val="clear" w:color="auto" w:fill="auto"/>
        <w:tabs>
          <w:tab w:val="left" w:pos="766"/>
        </w:tabs>
        <w:spacing w:before="0" w:after="0" w:line="283" w:lineRule="exact"/>
        <w:ind w:left="400" w:firstLine="0"/>
      </w:pPr>
      <w:r>
        <w:t xml:space="preserve">citační databáze Web </w:t>
      </w:r>
      <w:r>
        <w:rPr>
          <w:lang w:val="en-US"/>
        </w:rPr>
        <w:t xml:space="preserve">of </w:t>
      </w:r>
      <w:r>
        <w:t xml:space="preserve">Science </w:t>
      </w:r>
      <w:r>
        <w:rPr>
          <w:lang w:val="en-US"/>
        </w:rPr>
        <w:t>a Scopus;</w:t>
      </w:r>
    </w:p>
    <w:p w14:paraId="49936C18" w14:textId="77777777" w:rsidR="000C4C62" w:rsidRDefault="000C4C62" w:rsidP="000C4C62">
      <w:pPr>
        <w:pStyle w:val="Zkladntext21"/>
        <w:numPr>
          <w:ilvl w:val="0"/>
          <w:numId w:val="2"/>
        </w:numPr>
        <w:shd w:val="clear" w:color="auto" w:fill="auto"/>
        <w:tabs>
          <w:tab w:val="left" w:pos="766"/>
        </w:tabs>
        <w:spacing w:before="0" w:after="0" w:line="283" w:lineRule="exact"/>
        <w:ind w:left="760"/>
      </w:pPr>
      <w:r>
        <w:t xml:space="preserve">multioborové kolekce elektronických časopisů </w:t>
      </w:r>
      <w:r>
        <w:rPr>
          <w:lang w:val="en-US"/>
        </w:rPr>
        <w:t xml:space="preserve">Elsevier </w:t>
      </w:r>
      <w:proofErr w:type="spellStart"/>
      <w:r>
        <w:t>ScienceDirect</w:t>
      </w:r>
      <w:proofErr w:type="spellEnd"/>
      <w:r>
        <w:t xml:space="preserve">, </w:t>
      </w:r>
      <w:r>
        <w:rPr>
          <w:lang w:val="en-US"/>
        </w:rPr>
        <w:t xml:space="preserve">Wiley </w:t>
      </w:r>
      <w:r>
        <w:t xml:space="preserve">Online </w:t>
      </w:r>
      <w:r>
        <w:rPr>
          <w:lang w:val="en-US"/>
        </w:rPr>
        <w:t xml:space="preserve">Library, </w:t>
      </w:r>
      <w:proofErr w:type="spellStart"/>
      <w:r>
        <w:t>SpringerLink</w:t>
      </w:r>
      <w:proofErr w:type="spellEnd"/>
      <w:r>
        <w:t>;</w:t>
      </w:r>
    </w:p>
    <w:p w14:paraId="37A6BDFE" w14:textId="77777777" w:rsidR="000C4C62" w:rsidRDefault="000C4C62" w:rsidP="000C4C62">
      <w:pPr>
        <w:pStyle w:val="Zkladntext21"/>
        <w:numPr>
          <w:ilvl w:val="0"/>
          <w:numId w:val="2"/>
        </w:numPr>
        <w:shd w:val="clear" w:color="auto" w:fill="auto"/>
        <w:tabs>
          <w:tab w:val="left" w:pos="766"/>
        </w:tabs>
        <w:spacing w:before="0" w:after="575" w:line="283" w:lineRule="exact"/>
        <w:ind w:left="400" w:firstLine="0"/>
      </w:pPr>
      <w:r>
        <w:t xml:space="preserve">multioborové plnotextové databáze </w:t>
      </w:r>
      <w:proofErr w:type="spellStart"/>
      <w:r>
        <w:t>Ebsco</w:t>
      </w:r>
      <w:proofErr w:type="spellEnd"/>
      <w:r>
        <w:t xml:space="preserve"> a </w:t>
      </w:r>
      <w:proofErr w:type="spellStart"/>
      <w:r>
        <w:t>ProQuest</w:t>
      </w:r>
      <w:proofErr w:type="spellEnd"/>
      <w:r>
        <w:t>.</w:t>
      </w:r>
    </w:p>
    <w:p w14:paraId="12D39AFC" w14:textId="77777777" w:rsidR="000C4C62" w:rsidRDefault="000C4C62" w:rsidP="000C4C62">
      <w:pPr>
        <w:pStyle w:val="Nadpis3"/>
      </w:pPr>
      <w:bookmarkStart w:id="221" w:name="_Toc530850743"/>
      <w:r>
        <w:t>Standard 1.14: Studium studentů se specifickými potřebami</w:t>
      </w:r>
      <w:bookmarkEnd w:id="221"/>
    </w:p>
    <w:p w14:paraId="5AED63A0" w14:textId="77777777" w:rsidR="000C4C62" w:rsidRDefault="000C4C62" w:rsidP="000C4C62">
      <w:pPr>
        <w:pStyle w:val="Zkladntext21"/>
        <w:shd w:val="clear" w:color="auto" w:fill="auto"/>
        <w:spacing w:before="0" w:after="120" w:line="288" w:lineRule="exact"/>
        <w:ind w:firstLine="0"/>
      </w:pPr>
      <w:r>
        <w:t xml:space="preserve">UTB ve Zlíně zajišťuje dostupné služby, stipendia a další podpůrná opatření pro vyrovnání příležitostí studovat na vysoké škole pro studenty se specifickými potřebami. Danou problematiku upravuje směrnice rektora </w:t>
      </w:r>
      <w:r>
        <w:rPr>
          <w:rStyle w:val="Zkladntext2Kurzva"/>
        </w:rPr>
        <w:t>Podpora uchazečů a studentů se specifickými potřebami na Univerzitě Tomáše Bati ve Zlíně</w:t>
      </w:r>
      <w:r>
        <w:t xml:space="preserve"> č. 1</w:t>
      </w:r>
      <w:ins w:id="222" w:author="vopatrilova" w:date="2018-11-15T12:33:00Z">
        <w:r w:rsidR="00DD3A6C">
          <w:t>8</w:t>
        </w:r>
      </w:ins>
      <w:del w:id="223" w:author="vopatrilova" w:date="2018-11-15T12:33:00Z">
        <w:r w:rsidDel="00DD3A6C">
          <w:delText>2</w:delText>
        </w:r>
      </w:del>
      <w:r>
        <w:t>/201</w:t>
      </w:r>
      <w:del w:id="224" w:author="vopatrilova" w:date="2018-11-15T12:33:00Z">
        <w:r w:rsidDel="00DD3A6C">
          <w:delText>5</w:delText>
        </w:r>
      </w:del>
      <w:ins w:id="225" w:author="vopatrilova" w:date="2018-11-15T12:33:00Z">
        <w:r w:rsidR="00DD3A6C">
          <w:t>8</w:t>
        </w:r>
      </w:ins>
      <w:r>
        <w:t>.</w:t>
      </w:r>
      <w:r>
        <w:rPr>
          <w:vertAlign w:val="superscript"/>
        </w:rPr>
        <w:footnoteReference w:id="21"/>
      </w:r>
      <w:r>
        <w:t xml:space="preserve"> Pro uchazeče o studium a studenty se specifickými potřebami na UTB ve Zlíně je k dispozici nabídka informačních a poradenských služeb souvisejících se studiem a s možností uplatnění absolventů studijních programů v praxi.</w:t>
      </w:r>
    </w:p>
    <w:p w14:paraId="6013E629" w14:textId="77777777" w:rsidR="000C4C62" w:rsidRDefault="000C4C62" w:rsidP="000C4C62">
      <w:pPr>
        <w:pStyle w:val="Zkladntext21"/>
        <w:numPr>
          <w:ilvl w:val="0"/>
          <w:numId w:val="3"/>
        </w:numPr>
        <w:shd w:val="clear" w:color="auto" w:fill="auto"/>
        <w:tabs>
          <w:tab w:val="left" w:pos="250"/>
        </w:tabs>
        <w:spacing w:before="0" w:after="120" w:line="288" w:lineRule="exact"/>
        <w:ind w:firstLine="0"/>
      </w:pPr>
      <w:r>
        <w:t xml:space="preserve">prvé řadě se jedná o </w:t>
      </w:r>
      <w:r>
        <w:rPr>
          <w:rStyle w:val="Zkladntext2Kurzva"/>
        </w:rPr>
        <w:t>Akademickou poradna UTB ve Zlíně</w:t>
      </w:r>
      <w:r>
        <w:t xml:space="preserve"> (dále jen APO), která představuje celouniverzitní pracoviště pro pomoc studentům UTB ve Zlíně, studenty se spe</w:t>
      </w:r>
      <w:r w:rsidR="00613B8E">
        <w:t xml:space="preserve">cifickými potřebami (dále jen </w:t>
      </w:r>
      <w:proofErr w:type="spellStart"/>
      <w:r w:rsidR="00613B8E">
        <w:t>Sp</w:t>
      </w:r>
      <w:r>
        <w:t>P</w:t>
      </w:r>
      <w:proofErr w:type="spellEnd"/>
      <w: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7671A874" w14:textId="77777777" w:rsidR="000C4C62" w:rsidRDefault="000C4C62" w:rsidP="000C4C62">
      <w:pPr>
        <w:pStyle w:val="Zkladntext21"/>
        <w:shd w:val="clear" w:color="auto" w:fill="auto"/>
        <w:spacing w:before="0" w:after="120" w:line="288" w:lineRule="exact"/>
        <w:ind w:firstLine="0"/>
      </w:pPr>
      <w:r>
        <w:t xml:space="preserve">Nad rámec služeb APO je uchazečům s </w:t>
      </w:r>
      <w:proofErr w:type="spellStart"/>
      <w:r>
        <w:t>S</w:t>
      </w:r>
      <w:r w:rsidR="00613B8E">
        <w:t>pP</w:t>
      </w:r>
      <w:proofErr w:type="spellEnd"/>
      <w:r>
        <w:t xml:space="preserve"> o studium na UTB ve Zlíně poskytovány služby týkající se: předávání informací již před přihlášením na daný obor, informování o možnosti přítomnosti osobního asistenta nebo </w:t>
      </w:r>
      <w:proofErr w:type="spellStart"/>
      <w:r>
        <w:t>přepisovatelského</w:t>
      </w:r>
      <w:proofErr w:type="spellEnd"/>
      <w:r>
        <w:t xml:space="preserve">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14:paraId="01586A1F" w14:textId="77777777" w:rsidR="000C4C62" w:rsidRDefault="000C4C62" w:rsidP="000C4C62">
      <w:pPr>
        <w:pStyle w:val="Zkladntext21"/>
        <w:numPr>
          <w:ilvl w:val="0"/>
          <w:numId w:val="3"/>
        </w:numPr>
        <w:shd w:val="clear" w:color="auto" w:fill="auto"/>
        <w:tabs>
          <w:tab w:val="left" w:pos="250"/>
        </w:tabs>
        <w:spacing w:before="0" w:after="120" w:line="288" w:lineRule="exact"/>
        <w:ind w:firstLine="0"/>
      </w:pPr>
      <w:r>
        <w:lastRenderedPageBreak/>
        <w:t xml:space="preserve">případě studia studentů s </w:t>
      </w:r>
      <w:proofErr w:type="spellStart"/>
      <w:r>
        <w:t>S</w:t>
      </w:r>
      <w:r w:rsidR="00613B8E">
        <w:t>pP</w:t>
      </w:r>
      <w:proofErr w:type="spellEnd"/>
      <w: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w:t>
      </w:r>
      <w:proofErr w:type="spellStart"/>
      <w:r>
        <w:t>S</w:t>
      </w:r>
      <w:r w:rsidR="00613B8E">
        <w:t>pP</w:t>
      </w:r>
      <w:proofErr w:type="spellEnd"/>
      <w: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w:t>
      </w:r>
      <w:proofErr w:type="spellStart"/>
      <w:r>
        <w:t>S</w:t>
      </w:r>
      <w:r w:rsidR="00613B8E">
        <w:t>pP</w:t>
      </w:r>
      <w:proofErr w:type="spellEnd"/>
      <w: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37EBE408" w14:textId="77777777" w:rsidR="000C4C62" w:rsidRDefault="000C4C62" w:rsidP="000C4C62">
      <w:pPr>
        <w:pStyle w:val="Zkladntext21"/>
        <w:tabs>
          <w:tab w:val="left" w:pos="250"/>
        </w:tabs>
        <w:spacing w:after="638" w:line="288" w:lineRule="exact"/>
        <w:ind w:firstLine="0"/>
      </w:pPr>
      <w:r>
        <w:t>V současné době (červenec 2017 - červen 2022) na UTB ve Zlíně probíhá realizace Strategického projektu UTB ve Zlíně (</w:t>
      </w:r>
      <w:proofErr w:type="spellStart"/>
      <w:r>
        <w:t>reg.č</w:t>
      </w:r>
      <w:proofErr w:type="spellEnd"/>
      <w:r>
        <w:t>. CZ/02.2.69/0.0/0.0/16_015/0002204), jehož jedním z cílů je další z</w:t>
      </w:r>
      <w:r w:rsidR="00613B8E">
        <w:t xml:space="preserve">kvalitnění studia studentů se </w:t>
      </w:r>
      <w:proofErr w:type="spellStart"/>
      <w:r w:rsidR="00613B8E">
        <w:t>Sp</w:t>
      </w:r>
      <w:r>
        <w:t>P</w:t>
      </w:r>
      <w:proofErr w:type="spellEnd"/>
      <w:r>
        <w:t xml:space="preserve"> prostřednictvím modifikace studijních materiálů k výuce cizích ja</w:t>
      </w:r>
      <w:r w:rsidR="00613B8E">
        <w:t xml:space="preserve">zyků, metodik pro studenty se </w:t>
      </w:r>
      <w:proofErr w:type="spellStart"/>
      <w:r w:rsidR="00613B8E">
        <w:t>Sp</w:t>
      </w:r>
      <w:r>
        <w:t>P</w:t>
      </w:r>
      <w:proofErr w:type="spellEnd"/>
      <w:r>
        <w:t xml:space="preserve"> a metodiky pro intaktní studenty, osvětových a odborných workshopů, dalšího vzdělávání odborného týmu a mnoha dalších aktivit.</w:t>
      </w:r>
    </w:p>
    <w:p w14:paraId="6F97C64B" w14:textId="77777777" w:rsidR="000C4C62" w:rsidRPr="00CC42D1" w:rsidRDefault="000C4C62" w:rsidP="000C4C62">
      <w:pPr>
        <w:pStyle w:val="Nadpis3"/>
      </w:pPr>
      <w:bookmarkStart w:id="228" w:name="_Toc530850744"/>
      <w:r w:rsidRPr="00EF5A41">
        <w:t>Standard 1.15</w:t>
      </w:r>
      <w:r>
        <w:t>: Opatření proti neetickému jednání a k ochraně duševního vlastnictví</w:t>
      </w:r>
      <w:bookmarkEnd w:id="228"/>
      <w:r>
        <w:rPr>
          <w:sz w:val="21"/>
          <w:szCs w:val="21"/>
        </w:rPr>
        <w:t xml:space="preserve">                                                      </w:t>
      </w:r>
    </w:p>
    <w:p w14:paraId="2C9F2A2D" w14:textId="77777777" w:rsidR="000C4C62" w:rsidRPr="002B6DDE" w:rsidRDefault="000C4C62" w:rsidP="000C4C62">
      <w:pPr>
        <w:pStyle w:val="Zkladntext21"/>
        <w:numPr>
          <w:ilvl w:val="0"/>
          <w:numId w:val="3"/>
        </w:numPr>
        <w:shd w:val="clear" w:color="auto" w:fill="auto"/>
        <w:tabs>
          <w:tab w:val="left" w:pos="250"/>
        </w:tabs>
        <w:spacing w:before="0" w:after="638" w:line="288" w:lineRule="exact"/>
        <w:ind w:firstLine="0"/>
      </w:pPr>
      <w:r>
        <w:t>UTB ve Zlíně má přijata dostatečně účinná opatření k ochraně duševního vlastnictví i proti úmyslnému jednání proti dobrým mravům při studiu; zejména proti plagiátorství a podvodům při studiu.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Pr>
          <w:rStyle w:val="Znakapoznpodarou"/>
        </w:rPr>
        <w:footnoteReference w:id="22"/>
      </w:r>
    </w:p>
    <w:p w14:paraId="7121CECB" w14:textId="77777777" w:rsidR="00F90700" w:rsidRDefault="00F90700" w:rsidP="00F90700">
      <w:pPr>
        <w:pStyle w:val="Zkladntext21"/>
        <w:shd w:val="clear" w:color="auto" w:fill="auto"/>
        <w:tabs>
          <w:tab w:val="left" w:pos="250"/>
        </w:tabs>
        <w:spacing w:before="0" w:after="638" w:line="288" w:lineRule="exact"/>
        <w:ind w:firstLine="0"/>
      </w:pPr>
    </w:p>
    <w:p w14:paraId="390748C5" w14:textId="77777777" w:rsidR="00F90700" w:rsidRDefault="00F90700" w:rsidP="00F90700">
      <w:pPr>
        <w:pStyle w:val="Zkladntext21"/>
        <w:shd w:val="clear" w:color="auto" w:fill="auto"/>
        <w:tabs>
          <w:tab w:val="left" w:pos="250"/>
        </w:tabs>
        <w:spacing w:before="0" w:after="638" w:line="288" w:lineRule="exact"/>
        <w:ind w:firstLine="0"/>
      </w:pPr>
    </w:p>
    <w:p w14:paraId="677F6D54" w14:textId="77777777" w:rsidR="00F90700" w:rsidRDefault="00F90700" w:rsidP="00F90700">
      <w:pPr>
        <w:pStyle w:val="Zkladntext21"/>
        <w:shd w:val="clear" w:color="auto" w:fill="auto"/>
        <w:tabs>
          <w:tab w:val="left" w:pos="250"/>
        </w:tabs>
        <w:spacing w:before="0" w:after="638" w:line="288" w:lineRule="exact"/>
        <w:ind w:firstLine="0"/>
      </w:pPr>
    </w:p>
    <w:p w14:paraId="1E921F76" w14:textId="77777777" w:rsidR="00F90700" w:rsidRDefault="00F90700" w:rsidP="00F90700">
      <w:pPr>
        <w:pStyle w:val="Zkladntext21"/>
        <w:shd w:val="clear" w:color="auto" w:fill="auto"/>
        <w:tabs>
          <w:tab w:val="left" w:pos="250"/>
        </w:tabs>
        <w:spacing w:before="0" w:after="638" w:line="288" w:lineRule="exact"/>
        <w:ind w:firstLine="0"/>
      </w:pPr>
    </w:p>
    <w:p w14:paraId="66CDB394" w14:textId="77777777" w:rsidR="00F90700" w:rsidRDefault="00F90700" w:rsidP="00F90700">
      <w:pPr>
        <w:pStyle w:val="Zkladntext21"/>
        <w:shd w:val="clear" w:color="auto" w:fill="auto"/>
        <w:tabs>
          <w:tab w:val="left" w:pos="250"/>
        </w:tabs>
        <w:spacing w:before="0" w:after="638" w:line="288" w:lineRule="exact"/>
        <w:ind w:firstLine="0"/>
      </w:pPr>
    </w:p>
    <w:p w14:paraId="7C6F1A11" w14:textId="77777777" w:rsidR="009E517D" w:rsidRPr="00323CFF" w:rsidRDefault="00323CFF" w:rsidP="00323CFF">
      <w:pPr>
        <w:pStyle w:val="Nadpis21"/>
        <w:keepNext/>
        <w:keepLines/>
        <w:shd w:val="clear" w:color="auto" w:fill="auto"/>
        <w:spacing w:before="0" w:after="406" w:line="300" w:lineRule="exact"/>
        <w:rPr>
          <w:rStyle w:val="Nadpis22"/>
          <w:color w:val="00B050"/>
        </w:rPr>
      </w:pPr>
      <w:bookmarkStart w:id="231" w:name="_Toc530850745"/>
      <w:r>
        <w:rPr>
          <w:rStyle w:val="Nadpis22"/>
          <w:color w:val="00B050"/>
        </w:rPr>
        <w:t xml:space="preserve">II </w:t>
      </w:r>
      <w:r w:rsidR="009E517D" w:rsidRPr="00323CFF">
        <w:rPr>
          <w:rStyle w:val="Nadpis22"/>
          <w:color w:val="00B050"/>
        </w:rPr>
        <w:t>Studijní program</w:t>
      </w:r>
      <w:bookmarkEnd w:id="231"/>
    </w:p>
    <w:p w14:paraId="4D47EE31" w14:textId="77777777" w:rsidR="00CC42D1" w:rsidRDefault="00CC42D1" w:rsidP="00B66373">
      <w:pPr>
        <w:pStyle w:val="Nadpis2"/>
      </w:pPr>
      <w:bookmarkStart w:id="232" w:name="_Toc530850746"/>
      <w:r w:rsidRPr="00CC42D1">
        <w:t>Soulad studijního programu s posláním vysoké školy a mezinárodní rozměr studijního programu</w:t>
      </w:r>
      <w:bookmarkEnd w:id="232"/>
      <w:r w:rsidRPr="00CC42D1">
        <w:t xml:space="preserve"> </w:t>
      </w:r>
    </w:p>
    <w:p w14:paraId="5B89BCEB" w14:textId="77777777" w:rsidR="00C13A4A" w:rsidRDefault="00B66373" w:rsidP="00CC42D1">
      <w:pPr>
        <w:pStyle w:val="Nadpis3"/>
      </w:pPr>
      <w:bookmarkStart w:id="233" w:name="_Toc530850747"/>
      <w:r w:rsidRPr="00B66373">
        <w:t>Standard 2.1</w:t>
      </w:r>
      <w:r>
        <w:t xml:space="preserve">: </w:t>
      </w:r>
      <w:r w:rsidR="00F01371" w:rsidRPr="00C13A4A">
        <w:t>Soulad studijního programu s posláním a strategickými dokumenty vysoké školy</w:t>
      </w:r>
      <w:bookmarkEnd w:id="233"/>
      <w:r w:rsidR="00C13A4A">
        <w:rPr>
          <w:sz w:val="21"/>
          <w:szCs w:val="21"/>
        </w:rPr>
        <w:t xml:space="preserve">                                                   </w:t>
      </w:r>
    </w:p>
    <w:p w14:paraId="4E216B85" w14:textId="77777777" w:rsidR="000A61CE" w:rsidRPr="006978E3" w:rsidRDefault="0043086B" w:rsidP="00482B38">
      <w:r w:rsidRPr="006978E3">
        <w:rPr>
          <w:rFonts w:cs="Calibri"/>
          <w:sz w:val="21"/>
          <w:szCs w:val="21"/>
          <w:lang w:eastAsia="cs-CZ"/>
        </w:rPr>
        <w:t xml:space="preserve">Studijní </w:t>
      </w:r>
      <w:r w:rsidRPr="00CD5DC3">
        <w:rPr>
          <w:rFonts w:cs="Calibri"/>
          <w:sz w:val="21"/>
          <w:szCs w:val="21"/>
          <w:lang w:eastAsia="cs-CZ"/>
        </w:rPr>
        <w:t xml:space="preserve">program </w:t>
      </w:r>
      <w:r w:rsidR="00482B38" w:rsidRPr="00CD5DC3">
        <w:t xml:space="preserve">Aplikovaná informatika v průmyslové automatizaci </w:t>
      </w:r>
      <w:r w:rsidRPr="00CD5DC3">
        <w:rPr>
          <w:rFonts w:cs="Calibri"/>
          <w:sz w:val="21"/>
          <w:szCs w:val="21"/>
          <w:lang w:eastAsia="cs-CZ"/>
        </w:rPr>
        <w:t>je z hlediska</w:t>
      </w:r>
      <w:r w:rsidRPr="006978E3">
        <w:rPr>
          <w:rFonts w:cs="Calibri"/>
          <w:sz w:val="21"/>
          <w:szCs w:val="21"/>
          <w:lang w:eastAsia="cs-CZ"/>
        </w:rPr>
        <w:t xml:space="preserve"> </w:t>
      </w:r>
      <w:r w:rsidR="001B7576" w:rsidRPr="006978E3">
        <w:rPr>
          <w:rFonts w:cs="Calibri"/>
          <w:sz w:val="21"/>
          <w:szCs w:val="21"/>
          <w:lang w:eastAsia="cs-CZ"/>
        </w:rPr>
        <w:t>vzdělávacího zaměření</w:t>
      </w:r>
      <w:r w:rsidRPr="006978E3">
        <w:rPr>
          <w:rFonts w:cs="Calibri"/>
          <w:sz w:val="21"/>
          <w:szCs w:val="21"/>
          <w:lang w:eastAsia="cs-CZ"/>
        </w:rPr>
        <w:t xml:space="preserve"> </w:t>
      </w:r>
      <w:r w:rsidR="00482B38" w:rsidRPr="006978E3">
        <w:rPr>
          <w:rFonts w:cs="Calibri"/>
          <w:sz w:val="21"/>
          <w:szCs w:val="21"/>
          <w:lang w:eastAsia="cs-CZ"/>
        </w:rPr>
        <w:t xml:space="preserve">Fakulty aplikované informatiky </w:t>
      </w:r>
      <w:r w:rsidRPr="006978E3">
        <w:rPr>
          <w:rFonts w:cs="Calibri"/>
          <w:sz w:val="21"/>
          <w:szCs w:val="21"/>
          <w:lang w:eastAsia="cs-CZ"/>
        </w:rPr>
        <w:t xml:space="preserve">v souladu s Dlouhodobým záměrem vzdělávací a vědecké, výzkumné, vývojové a inovační, umělecké </w:t>
      </w:r>
      <w:r w:rsidR="007F56F8" w:rsidRPr="006978E3">
        <w:rPr>
          <w:rFonts w:cs="Calibri"/>
          <w:sz w:val="21"/>
          <w:szCs w:val="21"/>
          <w:lang w:eastAsia="cs-CZ"/>
        </w:rPr>
        <w:t>a</w:t>
      </w:r>
      <w:r w:rsidRPr="006978E3">
        <w:rPr>
          <w:rFonts w:cs="Calibri"/>
          <w:sz w:val="21"/>
          <w:szCs w:val="21"/>
          <w:lang w:eastAsia="cs-CZ"/>
        </w:rPr>
        <w:t xml:space="preserve"> další tvůrčí činnosti Univerzity Tomáše Bati ve Zlíně na období 2016–2020 (dále jen „Dlouhodobý</w:t>
      </w:r>
      <w:del w:id="234" w:author="vopatrilova" w:date="2018-11-22T09:12:00Z">
        <w:r w:rsidRPr="006978E3" w:rsidDel="00165B70">
          <w:rPr>
            <w:rFonts w:cs="Calibri"/>
            <w:sz w:val="21"/>
            <w:szCs w:val="21"/>
            <w:lang w:eastAsia="cs-CZ"/>
          </w:rPr>
          <w:delText>m</w:delText>
        </w:r>
      </w:del>
      <w:r w:rsidRPr="006978E3">
        <w:rPr>
          <w:rFonts w:cs="Calibri"/>
          <w:sz w:val="21"/>
          <w:szCs w:val="21"/>
          <w:lang w:eastAsia="cs-CZ"/>
        </w:rPr>
        <w:t xml:space="preserve"> záměr UTB“)</w:t>
      </w:r>
      <w:r w:rsidR="00FE2950" w:rsidRPr="006978E3">
        <w:rPr>
          <w:rStyle w:val="Znakapoznpodarou"/>
          <w:sz w:val="21"/>
          <w:szCs w:val="21"/>
          <w:lang w:eastAsia="cs-CZ"/>
        </w:rPr>
        <w:footnoteReference w:id="23"/>
      </w:r>
      <w:r w:rsidR="00FE2950" w:rsidRPr="006978E3">
        <w:rPr>
          <w:rFonts w:cs="Calibri"/>
          <w:sz w:val="21"/>
          <w:szCs w:val="21"/>
          <w:lang w:eastAsia="cs-CZ"/>
        </w:rPr>
        <w:t xml:space="preserve"> </w:t>
      </w:r>
      <w:r w:rsidRPr="006978E3">
        <w:rPr>
          <w:rFonts w:cs="Calibri"/>
          <w:sz w:val="21"/>
          <w:szCs w:val="21"/>
          <w:lang w:eastAsia="cs-CZ"/>
        </w:rPr>
        <w:t xml:space="preserve">a její součástí Plánem realizace Strategického záměru vzdělávací a tvůrčí činnosti Univerzity Tomáše Bati ve Zlíně pro rok 2018 a také s Dlouhodobým záměrem vzdělávací a vědecké, výzkumné, vývojové a inovační a další tvůrčí činnosti Fakulty </w:t>
      </w:r>
      <w:r w:rsidR="007F56F8" w:rsidRPr="006978E3">
        <w:rPr>
          <w:rFonts w:cs="Calibri"/>
          <w:sz w:val="21"/>
          <w:szCs w:val="21"/>
          <w:lang w:eastAsia="cs-CZ"/>
        </w:rPr>
        <w:t>aplikované informatiky</w:t>
      </w:r>
      <w:r w:rsidRPr="006978E3">
        <w:rPr>
          <w:rFonts w:cs="Calibri"/>
          <w:sz w:val="21"/>
          <w:szCs w:val="21"/>
          <w:lang w:eastAsia="cs-CZ"/>
        </w:rPr>
        <w:t xml:space="preserve"> Univerzity Tomáše Bati ve Zlíně na období 2016–2020 (dále jen „Dlouhodobý záměr F</w:t>
      </w:r>
      <w:r w:rsidR="007F56F8" w:rsidRPr="006978E3">
        <w:rPr>
          <w:rFonts w:cs="Calibri"/>
          <w:sz w:val="21"/>
          <w:szCs w:val="21"/>
          <w:lang w:eastAsia="cs-CZ"/>
        </w:rPr>
        <w:t>AI</w:t>
      </w:r>
      <w:r w:rsidRPr="006978E3">
        <w:rPr>
          <w:rFonts w:cs="Calibri"/>
          <w:sz w:val="21"/>
          <w:szCs w:val="21"/>
          <w:lang w:eastAsia="cs-CZ"/>
        </w:rPr>
        <w:t>“)</w:t>
      </w:r>
      <w:r w:rsidR="00FE2950" w:rsidRPr="006978E3">
        <w:rPr>
          <w:rStyle w:val="Znakapoznpodarou"/>
          <w:sz w:val="21"/>
          <w:szCs w:val="21"/>
          <w:lang w:eastAsia="cs-CZ"/>
        </w:rPr>
        <w:footnoteReference w:id="24"/>
      </w:r>
      <w:r w:rsidR="00FE2950" w:rsidRPr="006978E3">
        <w:rPr>
          <w:rFonts w:cs="Calibri"/>
          <w:sz w:val="21"/>
          <w:szCs w:val="21"/>
          <w:vertAlign w:val="superscript"/>
          <w:lang w:eastAsia="cs-CZ"/>
        </w:rPr>
        <w:t xml:space="preserve"> </w:t>
      </w:r>
      <w:r w:rsidR="007F56F8" w:rsidRPr="006978E3">
        <w:rPr>
          <w:rFonts w:cs="Calibri"/>
          <w:sz w:val="21"/>
          <w:szCs w:val="21"/>
          <w:lang w:eastAsia="cs-CZ"/>
        </w:rPr>
        <w:t>a její součástí Plánem realizace Strategického záměru vzdělávací a tvůrčí činnosti Fakulty aplikované informatiky Univerzity Tomáše Bati ve Zlíně pro rok 2018.</w:t>
      </w:r>
      <w:r w:rsidRPr="006978E3">
        <w:rPr>
          <w:rFonts w:cs="Calibri"/>
          <w:sz w:val="21"/>
          <w:szCs w:val="21"/>
          <w:lang w:eastAsia="cs-CZ"/>
        </w:rPr>
        <w:t xml:space="preserve"> Zaměření a orientace předloženého studijního programu je také v souladu se Statutem Fakulty </w:t>
      </w:r>
      <w:r w:rsidR="00317D1C" w:rsidRPr="006978E3">
        <w:rPr>
          <w:rFonts w:cs="Calibri"/>
          <w:sz w:val="21"/>
          <w:szCs w:val="21"/>
          <w:lang w:eastAsia="cs-CZ"/>
        </w:rPr>
        <w:t>aplikované informatiky</w:t>
      </w:r>
      <w:r w:rsidRPr="006978E3">
        <w:rPr>
          <w:rFonts w:cs="Calibri"/>
          <w:sz w:val="21"/>
          <w:szCs w:val="21"/>
          <w:lang w:eastAsia="cs-CZ"/>
        </w:rPr>
        <w:t xml:space="preserve"> Un</w:t>
      </w:r>
      <w:r w:rsidR="00317D1C" w:rsidRPr="006978E3">
        <w:rPr>
          <w:rFonts w:cs="Calibri"/>
          <w:sz w:val="21"/>
          <w:szCs w:val="21"/>
          <w:lang w:eastAsia="cs-CZ"/>
        </w:rPr>
        <w:t>iverzity Tomáše Bati ve Zlíně</w:t>
      </w:r>
      <w:r w:rsidR="00FE2950" w:rsidRPr="006978E3">
        <w:rPr>
          <w:rStyle w:val="Znakapoznpodarou"/>
          <w:sz w:val="21"/>
          <w:szCs w:val="21"/>
          <w:lang w:eastAsia="cs-CZ"/>
        </w:rPr>
        <w:footnoteReference w:id="25"/>
      </w:r>
      <w:r w:rsidR="00317D1C" w:rsidRPr="006978E3">
        <w:rPr>
          <w:rFonts w:cs="Calibri"/>
          <w:sz w:val="21"/>
          <w:szCs w:val="21"/>
          <w:lang w:eastAsia="cs-CZ"/>
        </w:rPr>
        <w:t xml:space="preserve">, v němž jsou v </w:t>
      </w:r>
      <w:r w:rsidRPr="006978E3">
        <w:rPr>
          <w:rFonts w:cs="Calibri"/>
          <w:sz w:val="21"/>
          <w:szCs w:val="21"/>
          <w:lang w:eastAsia="cs-CZ"/>
        </w:rPr>
        <w:t xml:space="preserve">článcích 2 a 3 </w:t>
      </w:r>
      <w:del w:id="239" w:author="vopatrilova" w:date="2018-11-22T09:12:00Z">
        <w:r w:rsidRPr="006978E3" w:rsidDel="00165B70">
          <w:rPr>
            <w:rFonts w:cs="Calibri"/>
            <w:sz w:val="21"/>
            <w:szCs w:val="21"/>
            <w:lang w:eastAsia="cs-CZ"/>
          </w:rPr>
          <w:delText xml:space="preserve">jsou </w:delText>
        </w:r>
      </w:del>
      <w:r w:rsidRPr="006978E3">
        <w:rPr>
          <w:rFonts w:cs="Calibri"/>
          <w:sz w:val="21"/>
          <w:szCs w:val="21"/>
          <w:lang w:eastAsia="cs-CZ"/>
        </w:rPr>
        <w:t xml:space="preserve">vymezeny vědní disciplíny zaměřené na </w:t>
      </w:r>
      <w:r w:rsidR="00317D1C" w:rsidRPr="006978E3">
        <w:rPr>
          <w:rFonts w:cs="Calibri"/>
          <w:sz w:val="21"/>
          <w:szCs w:val="21"/>
          <w:lang w:eastAsia="cs-CZ"/>
        </w:rPr>
        <w:t xml:space="preserve">informační technologie, bezpečnostní technologie, řídicí a automatizační techniku a robotické systémy. </w:t>
      </w:r>
      <w:r w:rsidRPr="006978E3">
        <w:rPr>
          <w:rFonts w:cs="Calibri"/>
          <w:sz w:val="21"/>
          <w:szCs w:val="21"/>
          <w:lang w:eastAsia="cs-CZ"/>
        </w:rPr>
        <w:t xml:space="preserve"> Předkládaný návrh studijního programu navazuje na dlouhodobou </w:t>
      </w:r>
      <w:r w:rsidR="00482B38" w:rsidRPr="006978E3">
        <w:rPr>
          <w:rFonts w:cs="Calibri"/>
          <w:sz w:val="21"/>
          <w:szCs w:val="21"/>
          <w:lang w:eastAsia="cs-CZ"/>
        </w:rPr>
        <w:t xml:space="preserve">edukační, </w:t>
      </w:r>
      <w:r w:rsidRPr="006978E3">
        <w:rPr>
          <w:rFonts w:cs="Calibri"/>
          <w:sz w:val="21"/>
          <w:szCs w:val="21"/>
          <w:lang w:eastAsia="cs-CZ"/>
        </w:rPr>
        <w:t xml:space="preserve">vědeckou, výzkumnou a vývojovou práci akademických pracovníků </w:t>
      </w:r>
      <w:r w:rsidR="00317D1C" w:rsidRPr="006978E3">
        <w:rPr>
          <w:rFonts w:cs="Calibri"/>
          <w:sz w:val="21"/>
          <w:szCs w:val="21"/>
          <w:lang w:eastAsia="cs-CZ"/>
        </w:rPr>
        <w:t xml:space="preserve">Fakulty aplikované informatiky a v </w:t>
      </w:r>
      <w:r w:rsidRPr="006978E3">
        <w:rPr>
          <w:rFonts w:cs="Calibri"/>
          <w:sz w:val="21"/>
          <w:szCs w:val="21"/>
          <w:lang w:eastAsia="cs-CZ"/>
        </w:rPr>
        <w:t>souladu se strategií U</w:t>
      </w:r>
      <w:r w:rsidR="001B7576" w:rsidRPr="006978E3">
        <w:rPr>
          <w:rFonts w:cs="Calibri"/>
          <w:sz w:val="21"/>
          <w:szCs w:val="21"/>
          <w:lang w:eastAsia="cs-CZ"/>
        </w:rPr>
        <w:t>niverzity Tomáše Bati ve Zlíně</w:t>
      </w:r>
      <w:r w:rsidRPr="006978E3">
        <w:rPr>
          <w:rFonts w:cs="Calibri"/>
          <w:sz w:val="21"/>
          <w:szCs w:val="21"/>
          <w:lang w:eastAsia="cs-CZ"/>
        </w:rPr>
        <w:t xml:space="preserve"> efektivně využívá ve výuce </w:t>
      </w:r>
      <w:r w:rsidR="00482B38" w:rsidRPr="006978E3">
        <w:rPr>
          <w:rFonts w:cs="Calibri"/>
          <w:sz w:val="21"/>
          <w:szCs w:val="21"/>
          <w:lang w:eastAsia="cs-CZ"/>
        </w:rPr>
        <w:t xml:space="preserve">i </w:t>
      </w:r>
      <w:r w:rsidRPr="006978E3">
        <w:rPr>
          <w:rFonts w:cs="Calibri"/>
          <w:sz w:val="21"/>
          <w:szCs w:val="21"/>
          <w:lang w:eastAsia="cs-CZ"/>
        </w:rPr>
        <w:t>specialisty</w:t>
      </w:r>
      <w:r w:rsidR="00482B38" w:rsidRPr="006978E3">
        <w:rPr>
          <w:rFonts w:cs="Calibri"/>
          <w:sz w:val="21"/>
          <w:szCs w:val="21"/>
          <w:lang w:eastAsia="cs-CZ"/>
        </w:rPr>
        <w:t xml:space="preserve"> jiných odborností </w:t>
      </w:r>
      <w:r w:rsidR="001B7576" w:rsidRPr="006978E3">
        <w:rPr>
          <w:rFonts w:cs="Calibri"/>
          <w:sz w:val="21"/>
          <w:szCs w:val="21"/>
          <w:lang w:eastAsia="cs-CZ"/>
        </w:rPr>
        <w:t>ostatních</w:t>
      </w:r>
      <w:r w:rsidRPr="006978E3">
        <w:rPr>
          <w:rFonts w:cs="Calibri"/>
          <w:sz w:val="21"/>
          <w:szCs w:val="21"/>
          <w:lang w:eastAsia="cs-CZ"/>
        </w:rPr>
        <w:t xml:space="preserve"> fakult</w:t>
      </w:r>
      <w:r w:rsidR="001B7576" w:rsidRPr="006978E3">
        <w:rPr>
          <w:rFonts w:cs="Calibri"/>
          <w:sz w:val="21"/>
          <w:szCs w:val="21"/>
          <w:lang w:eastAsia="cs-CZ"/>
        </w:rPr>
        <w:t xml:space="preserve"> univerzity</w:t>
      </w:r>
      <w:r w:rsidRPr="006978E3">
        <w:rPr>
          <w:rFonts w:cs="Calibri"/>
          <w:sz w:val="21"/>
          <w:szCs w:val="21"/>
          <w:lang w:eastAsia="cs-CZ"/>
        </w:rPr>
        <w:t>.</w:t>
      </w:r>
    </w:p>
    <w:p w14:paraId="7326B996" w14:textId="77777777" w:rsidR="001B7576" w:rsidRPr="006978E3" w:rsidRDefault="00B66373" w:rsidP="00CC42D1">
      <w:pPr>
        <w:pStyle w:val="Nadpis3"/>
      </w:pPr>
      <w:bookmarkStart w:id="240" w:name="_Toc530850748"/>
      <w:r w:rsidRPr="006978E3">
        <w:t xml:space="preserve">Standard 2.2a: </w:t>
      </w:r>
      <w:r w:rsidR="001B7576" w:rsidRPr="006978E3">
        <w:t>Souvislost s tvůrčí činností vysoké školy</w:t>
      </w:r>
      <w:bookmarkEnd w:id="240"/>
      <w:r w:rsidR="001B7576" w:rsidRPr="006978E3">
        <w:rPr>
          <w:sz w:val="21"/>
          <w:szCs w:val="21"/>
        </w:rPr>
        <w:t xml:space="preserve">                </w:t>
      </w:r>
    </w:p>
    <w:p w14:paraId="2FAA9B64" w14:textId="77777777" w:rsidR="00832E7E" w:rsidRPr="001042F8" w:rsidRDefault="00832E7E" w:rsidP="00832E7E">
      <w:pPr>
        <w:rPr>
          <w:rFonts w:asciiTheme="minorHAnsi" w:hAnsiTheme="minorHAnsi"/>
        </w:rPr>
      </w:pPr>
      <w:r w:rsidRPr="006978E3">
        <w:rPr>
          <w:rFonts w:asciiTheme="minorHAnsi" w:hAnsiTheme="minorHAnsi" w:cs="Calibri"/>
        </w:rPr>
        <w:t xml:space="preserve">Tvůrčí </w:t>
      </w:r>
      <w:r w:rsidRPr="006978E3">
        <w:rPr>
          <w:rFonts w:asciiTheme="minorHAnsi" w:hAnsiTheme="minorHAnsi"/>
        </w:rPr>
        <w:t xml:space="preserve">činnost je na Fakultě aplikované informatiky Univerzity Tomáše Bati ve Zlíně systematicky dlouhodobě rozvíjena. </w:t>
      </w:r>
      <w:r w:rsidR="004A2D66" w:rsidRPr="006978E3">
        <w:rPr>
          <w:rFonts w:asciiTheme="minorHAnsi" w:hAnsiTheme="minorHAnsi"/>
        </w:rPr>
        <w:t>Dlouhodobě j</w:t>
      </w:r>
      <w:r w:rsidRPr="006978E3">
        <w:rPr>
          <w:rFonts w:asciiTheme="minorHAnsi" w:hAnsiTheme="minorHAnsi"/>
        </w:rPr>
        <w:t xml:space="preserve">e orientována do oblastí </w:t>
      </w:r>
      <w:r w:rsidR="004A2D66" w:rsidRPr="006978E3">
        <w:rPr>
          <w:rFonts w:asciiTheme="minorHAnsi" w:hAnsiTheme="minorHAnsi"/>
        </w:rPr>
        <w:t>automatizačních technik a robotických systémů, řízení průmyslových procesů a aplikací informačních technologií v řízení průmyslové výroby, dále do oblasti informačních technologií, kybernetické bezpečnosti, softwarového inženýrství a také bezpečnostních technologií a</w:t>
      </w:r>
      <w:r w:rsidRPr="006978E3">
        <w:rPr>
          <w:rFonts w:asciiTheme="minorHAnsi" w:hAnsiTheme="minorHAnsi"/>
        </w:rPr>
        <w:t xml:space="preserve"> </w:t>
      </w:r>
      <w:r w:rsidR="00224C68" w:rsidRPr="006978E3">
        <w:rPr>
          <w:rFonts w:asciiTheme="minorHAnsi" w:hAnsiTheme="minorHAnsi"/>
        </w:rPr>
        <w:t>krizového řízení</w:t>
      </w:r>
      <w:r w:rsidRPr="006978E3">
        <w:rPr>
          <w:rFonts w:asciiTheme="minorHAnsi" w:hAnsiTheme="minorHAnsi"/>
        </w:rPr>
        <w:t>. Orientace tvůrčí činnosti akademických pracovníků Fakulty aplikované informatiky</w:t>
      </w:r>
      <w:r w:rsidR="00F41B72" w:rsidRPr="006978E3">
        <w:rPr>
          <w:rFonts w:asciiTheme="minorHAnsi" w:hAnsiTheme="minorHAnsi"/>
        </w:rPr>
        <w:t>, kteří budou zajišťovat výuku v navrhovaném studijním programu,</w:t>
      </w:r>
      <w:r w:rsidRPr="006978E3">
        <w:rPr>
          <w:rFonts w:asciiTheme="minorHAnsi" w:hAnsiTheme="minorHAnsi"/>
        </w:rPr>
        <w:t xml:space="preserve"> je plně v souladu s oblastmi vzdělávání, v rámci nichž bude studijní program uskutečňován. Zapojení jednotlivých pracovníků do publikační činnosti je zřejmé z formulář</w:t>
      </w:r>
      <w:r w:rsidR="00F41B72" w:rsidRPr="006978E3">
        <w:rPr>
          <w:rFonts w:asciiTheme="minorHAnsi" w:hAnsiTheme="minorHAnsi"/>
        </w:rPr>
        <w:t>ů</w:t>
      </w:r>
      <w:r w:rsidR="006978E3">
        <w:rPr>
          <w:rFonts w:asciiTheme="minorHAnsi" w:hAnsiTheme="minorHAnsi"/>
        </w:rPr>
        <w:t xml:space="preserve"> C-I</w:t>
      </w:r>
      <w:del w:id="241" w:author="vopatrilova" w:date="2018-11-22T09:14:00Z">
        <w:r w:rsidR="006978E3" w:rsidDel="00165B70">
          <w:rPr>
            <w:rFonts w:asciiTheme="minorHAnsi" w:hAnsiTheme="minorHAnsi"/>
          </w:rPr>
          <w:delText xml:space="preserve"> –</w:delText>
        </w:r>
      </w:del>
      <w:r w:rsidR="006978E3">
        <w:rPr>
          <w:rFonts w:asciiTheme="minorHAnsi" w:hAnsiTheme="minorHAnsi"/>
        </w:rPr>
        <w:t xml:space="preserve"> Personální zabezpečení a</w:t>
      </w:r>
      <w:r w:rsidRPr="006978E3">
        <w:rPr>
          <w:rFonts w:asciiTheme="minorHAnsi" w:hAnsiTheme="minorHAnsi"/>
        </w:rPr>
        <w:t xml:space="preserve"> C</w:t>
      </w:r>
      <w:ins w:id="242" w:author="vopatrilova" w:date="2018-11-22T09:13:00Z">
        <w:r w:rsidR="00165B70">
          <w:rPr>
            <w:rFonts w:asciiTheme="minorHAnsi" w:hAnsiTheme="minorHAnsi"/>
          </w:rPr>
          <w:t>-</w:t>
        </w:r>
      </w:ins>
      <w:r w:rsidRPr="006978E3">
        <w:rPr>
          <w:rFonts w:asciiTheme="minorHAnsi" w:hAnsiTheme="minorHAnsi"/>
        </w:rPr>
        <w:t>II</w:t>
      </w:r>
      <w:ins w:id="243" w:author="vopatrilova" w:date="2018-11-22T09:14:00Z">
        <w:r w:rsidR="00165B70">
          <w:rPr>
            <w:rFonts w:asciiTheme="minorHAnsi" w:hAnsiTheme="minorHAnsi"/>
          </w:rPr>
          <w:t xml:space="preserve"> a Standardu 3.5ba této zprávy</w:t>
        </w:r>
      </w:ins>
      <w:r w:rsidR="00822F93" w:rsidRPr="006978E3">
        <w:rPr>
          <w:rFonts w:asciiTheme="minorHAnsi" w:hAnsiTheme="minorHAnsi"/>
        </w:rPr>
        <w:t>,</w:t>
      </w:r>
      <w:r w:rsidRPr="006978E3">
        <w:rPr>
          <w:rFonts w:asciiTheme="minorHAnsi" w:hAnsiTheme="minorHAnsi"/>
        </w:rPr>
        <w:t xml:space="preserve"> kde jsou uvedeny </w:t>
      </w:r>
      <w:r w:rsidR="00F41B72" w:rsidRPr="006978E3">
        <w:rPr>
          <w:rFonts w:asciiTheme="minorHAnsi" w:hAnsiTheme="minorHAnsi"/>
        </w:rPr>
        <w:t xml:space="preserve">aktuální </w:t>
      </w:r>
      <w:r w:rsidRPr="006978E3">
        <w:rPr>
          <w:rFonts w:asciiTheme="minorHAnsi" w:hAnsiTheme="minorHAnsi"/>
        </w:rPr>
        <w:t>tvůrčí aktivity a řešené projekty vztahující se k</w:t>
      </w:r>
      <w:r w:rsidR="00F41B72" w:rsidRPr="006978E3">
        <w:rPr>
          <w:rFonts w:asciiTheme="minorHAnsi" w:hAnsiTheme="minorHAnsi"/>
        </w:rPr>
        <w:t xml:space="preserve"> odbornému obsahu </w:t>
      </w:r>
      <w:del w:id="244" w:author="vopatrilova" w:date="2018-11-22T09:14:00Z">
        <w:r w:rsidRPr="006978E3" w:rsidDel="00165B70">
          <w:rPr>
            <w:rFonts w:asciiTheme="minorHAnsi" w:hAnsiTheme="minorHAnsi"/>
          </w:rPr>
          <w:delText>předloženému</w:delText>
        </w:r>
        <w:r w:rsidRPr="006978E3" w:rsidDel="00165B70">
          <w:rPr>
            <w:rFonts w:asciiTheme="minorHAnsi" w:hAnsiTheme="minorHAnsi" w:cs="Calibri"/>
          </w:rPr>
          <w:delText xml:space="preserve"> </w:delText>
        </w:r>
      </w:del>
      <w:ins w:id="245" w:author="vopatrilova" w:date="2018-11-22T09:14:00Z">
        <w:r w:rsidR="00165B70" w:rsidRPr="006978E3">
          <w:rPr>
            <w:rFonts w:asciiTheme="minorHAnsi" w:hAnsiTheme="minorHAnsi"/>
          </w:rPr>
          <w:t>předložené</w:t>
        </w:r>
        <w:r w:rsidR="00165B70">
          <w:rPr>
            <w:rFonts w:asciiTheme="minorHAnsi" w:hAnsiTheme="minorHAnsi"/>
          </w:rPr>
          <w:t>ho</w:t>
        </w:r>
        <w:r w:rsidR="00165B70" w:rsidRPr="006978E3">
          <w:rPr>
            <w:rFonts w:asciiTheme="minorHAnsi" w:hAnsiTheme="minorHAnsi" w:cs="Calibri"/>
          </w:rPr>
          <w:t xml:space="preserve"> </w:t>
        </w:r>
      </w:ins>
      <w:r w:rsidRPr="006978E3">
        <w:rPr>
          <w:rFonts w:asciiTheme="minorHAnsi" w:hAnsiTheme="minorHAnsi" w:cs="Calibri"/>
        </w:rPr>
        <w:t>studijní</w:t>
      </w:r>
      <w:ins w:id="246" w:author="vopatrilova" w:date="2018-11-22T09:14:00Z">
        <w:r w:rsidR="00165B70">
          <w:rPr>
            <w:rFonts w:asciiTheme="minorHAnsi" w:hAnsiTheme="minorHAnsi" w:cs="Calibri"/>
          </w:rPr>
          <w:t>ho</w:t>
        </w:r>
      </w:ins>
      <w:del w:id="247" w:author="vopatrilova" w:date="2018-11-22T09:14:00Z">
        <w:r w:rsidRPr="006978E3" w:rsidDel="00165B70">
          <w:rPr>
            <w:rFonts w:asciiTheme="minorHAnsi" w:hAnsiTheme="minorHAnsi" w:cs="Calibri"/>
          </w:rPr>
          <w:delText>mu</w:delText>
        </w:r>
      </w:del>
      <w:r w:rsidRPr="006978E3">
        <w:rPr>
          <w:rFonts w:asciiTheme="minorHAnsi" w:hAnsiTheme="minorHAnsi" w:cs="Calibri"/>
        </w:rPr>
        <w:t xml:space="preserve"> programu.</w:t>
      </w:r>
    </w:p>
    <w:p w14:paraId="3F181462" w14:textId="77777777" w:rsidR="00CD6CC1" w:rsidRPr="003A3197" w:rsidRDefault="00CD6CC1" w:rsidP="00CD6CC1">
      <w:pPr>
        <w:rPr>
          <w:sz w:val="21"/>
          <w:szCs w:val="21"/>
        </w:rPr>
      </w:pPr>
      <w:r w:rsidRPr="003A3197">
        <w:t xml:space="preserve">Významná publikační aktivita akademických pracovníků fakulty v oblastech vzdělávání daného studijního programu je zřejmá také z kvantitativního výpisu publikací </w:t>
      </w:r>
      <w:r>
        <w:t xml:space="preserve">v letech 2013-2018 </w:t>
      </w:r>
      <w:r w:rsidRPr="003A3197">
        <w:t>z databáze WOS respektive SCOPUS.</w:t>
      </w:r>
      <w:r w:rsidRPr="003A3197">
        <w:rPr>
          <w:sz w:val="21"/>
          <w:szCs w:val="21"/>
        </w:rPr>
        <w:t xml:space="preserve"> V databázi WOS je </w:t>
      </w:r>
      <w:r w:rsidRPr="003A3197">
        <w:t>v době přípravy akreditační žádosti</w:t>
      </w:r>
      <w:r w:rsidRPr="003A3197">
        <w:rPr>
          <w:sz w:val="21"/>
          <w:szCs w:val="21"/>
        </w:rPr>
        <w:t xml:space="preserve"> indexováno celkem 613 publikačních výstupů, které jsou svým odborným zaměřením v souladu s oblastmi vzdělávání daného </w:t>
      </w:r>
      <w:r w:rsidRPr="003A3197">
        <w:rPr>
          <w:sz w:val="21"/>
          <w:szCs w:val="21"/>
        </w:rPr>
        <w:lastRenderedPageBreak/>
        <w:t xml:space="preserve">studijního programu. Detailní přehled nejpočetnějších a nejrelevantnějších WOS kategorií je uveden v tabulce 1. </w:t>
      </w:r>
    </w:p>
    <w:p w14:paraId="19D2D144" w14:textId="77777777" w:rsidR="00CD6CC1" w:rsidRPr="003A3197" w:rsidRDefault="00CD6CC1" w:rsidP="00CD6CC1">
      <w:pPr>
        <w:rPr>
          <w:rFonts w:cs="Calibri"/>
          <w:color w:val="000000"/>
          <w:sz w:val="21"/>
          <w:szCs w:val="21"/>
        </w:rPr>
      </w:pPr>
      <w:r w:rsidRPr="003A3197">
        <w:t xml:space="preserve">V databázi SCOPUS bylo v době přípravy akreditační žádosti evidováno více než </w:t>
      </w:r>
      <w:r w:rsidRPr="003A3197">
        <w:rPr>
          <w:sz w:val="21"/>
          <w:szCs w:val="21"/>
        </w:rPr>
        <w:t>1000</w:t>
      </w:r>
      <w:r w:rsidRPr="003A3197">
        <w:t xml:space="preserve"> záznamů akademických pracovníků fakulty. </w:t>
      </w:r>
      <w:r w:rsidRPr="003A3197">
        <w:rPr>
          <w:sz w:val="21"/>
          <w:szCs w:val="21"/>
        </w:rPr>
        <w:t>Detailní přehled počtů v nejrelevantnějších SCOPUS kategoriích je uveden v</w:t>
      </w:r>
      <w:r w:rsidRPr="003A3197">
        <w:t> </w:t>
      </w:r>
      <w:r w:rsidRPr="003A3197">
        <w:rPr>
          <w:sz w:val="21"/>
          <w:szCs w:val="21"/>
        </w:rPr>
        <w:t>tabulce</w:t>
      </w:r>
      <w:r w:rsidRPr="003A3197">
        <w:t xml:space="preserve"> 2</w:t>
      </w:r>
      <w:r w:rsidRPr="003A3197">
        <w:rPr>
          <w:sz w:val="21"/>
          <w:szCs w:val="21"/>
        </w:rPr>
        <w:t>.</w:t>
      </w:r>
    </w:p>
    <w:p w14:paraId="47B2D320" w14:textId="3B4E0FD0" w:rsidR="00CD6CC1" w:rsidRPr="003A3197" w:rsidRDefault="00CD6CC1" w:rsidP="00CD6CC1">
      <w:pPr>
        <w:pStyle w:val="Titulek"/>
      </w:pPr>
      <w:r w:rsidRPr="003A3197">
        <w:t xml:space="preserve">Tabulka </w:t>
      </w:r>
      <w:r w:rsidR="00DE0A5F">
        <w:fldChar w:fldCharType="begin"/>
      </w:r>
      <w:r w:rsidR="00DE1818">
        <w:instrText xml:space="preserve"> SEQ Tabulka \* ARABIC </w:instrText>
      </w:r>
      <w:r w:rsidR="00DE0A5F">
        <w:fldChar w:fldCharType="separate"/>
      </w:r>
      <w:r w:rsidR="000D3992">
        <w:rPr>
          <w:noProof/>
        </w:rPr>
        <w:t>1</w:t>
      </w:r>
      <w:r w:rsidR="00DE0A5F">
        <w:rPr>
          <w:noProof/>
        </w:rPr>
        <w:fldChar w:fldCharType="end"/>
      </w:r>
      <w:r w:rsidRPr="003A3197">
        <w:t>: Počet publikačních výstupů akademických pracovníků FAI indexovaných v databázi WOS v letech 2013-2018 (tříděno dle WOS oborových kategorií)</w:t>
      </w:r>
    </w:p>
    <w:tbl>
      <w:tblPr>
        <w:tblStyle w:val="Mkatabulky"/>
        <w:tblW w:w="0" w:type="auto"/>
        <w:tblInd w:w="137" w:type="dxa"/>
        <w:tblLook w:val="04A0" w:firstRow="1" w:lastRow="0" w:firstColumn="1" w:lastColumn="0" w:noHBand="0" w:noVBand="1"/>
      </w:tblPr>
      <w:tblGrid>
        <w:gridCol w:w="5103"/>
        <w:gridCol w:w="1843"/>
        <w:gridCol w:w="1979"/>
      </w:tblGrid>
      <w:tr w:rsidR="00CD6CC1" w:rsidRPr="003A3197" w14:paraId="549076D8" w14:textId="77777777" w:rsidTr="00B6164B">
        <w:trPr>
          <w:trHeight w:val="170"/>
        </w:trPr>
        <w:tc>
          <w:tcPr>
            <w:tcW w:w="5103" w:type="dxa"/>
            <w:noWrap/>
            <w:hideMark/>
          </w:tcPr>
          <w:p w14:paraId="325A6005" w14:textId="77777777" w:rsidR="00CD6CC1" w:rsidRPr="0082725C" w:rsidRDefault="00CD6CC1" w:rsidP="007527DE">
            <w:pPr>
              <w:spacing w:before="20" w:after="20"/>
              <w:jc w:val="center"/>
              <w:rPr>
                <w:rFonts w:asciiTheme="minorHAnsi" w:hAnsiTheme="minorHAnsi" w:cstheme="minorHAnsi"/>
                <w:b/>
                <w:bCs/>
              </w:rPr>
            </w:pPr>
            <w:r w:rsidRPr="0082725C">
              <w:rPr>
                <w:rFonts w:asciiTheme="minorHAnsi" w:hAnsiTheme="minorHAnsi" w:cstheme="minorHAnsi"/>
                <w:b/>
                <w:bCs/>
              </w:rPr>
              <w:t xml:space="preserve">Web </w:t>
            </w:r>
            <w:proofErr w:type="spellStart"/>
            <w:r w:rsidRPr="0082725C">
              <w:rPr>
                <w:rFonts w:asciiTheme="minorHAnsi" w:hAnsiTheme="minorHAnsi" w:cstheme="minorHAnsi"/>
                <w:b/>
                <w:bCs/>
              </w:rPr>
              <w:t>of</w:t>
            </w:r>
            <w:proofErr w:type="spellEnd"/>
            <w:r w:rsidRPr="0082725C">
              <w:rPr>
                <w:rFonts w:asciiTheme="minorHAnsi" w:hAnsiTheme="minorHAnsi" w:cstheme="minorHAnsi"/>
                <w:b/>
                <w:bCs/>
              </w:rPr>
              <w:t xml:space="preserve"> Science </w:t>
            </w:r>
            <w:proofErr w:type="spellStart"/>
            <w:r w:rsidRPr="0082725C">
              <w:rPr>
                <w:rFonts w:asciiTheme="minorHAnsi" w:hAnsiTheme="minorHAnsi" w:cstheme="minorHAnsi"/>
                <w:b/>
                <w:bCs/>
              </w:rPr>
              <w:t>Categories</w:t>
            </w:r>
            <w:proofErr w:type="spellEnd"/>
          </w:p>
        </w:tc>
        <w:tc>
          <w:tcPr>
            <w:tcW w:w="1843" w:type="dxa"/>
            <w:noWrap/>
            <w:hideMark/>
          </w:tcPr>
          <w:p w14:paraId="50228126" w14:textId="77777777" w:rsidR="00CD6CC1" w:rsidRPr="0082725C" w:rsidRDefault="00CD6CC1" w:rsidP="007527DE">
            <w:pPr>
              <w:spacing w:before="20" w:after="20"/>
              <w:jc w:val="center"/>
              <w:rPr>
                <w:rFonts w:asciiTheme="minorHAnsi" w:hAnsiTheme="minorHAnsi" w:cstheme="minorHAnsi"/>
                <w:b/>
                <w:bCs/>
              </w:rPr>
            </w:pPr>
            <w:r w:rsidRPr="0082725C">
              <w:rPr>
                <w:rFonts w:asciiTheme="minorHAnsi" w:hAnsiTheme="minorHAnsi" w:cstheme="minorHAnsi"/>
                <w:b/>
                <w:bCs/>
              </w:rPr>
              <w:t>Počet záznamů</w:t>
            </w:r>
          </w:p>
        </w:tc>
        <w:tc>
          <w:tcPr>
            <w:tcW w:w="1979" w:type="dxa"/>
            <w:noWrap/>
            <w:hideMark/>
          </w:tcPr>
          <w:p w14:paraId="56C166C5" w14:textId="77777777" w:rsidR="00CD6CC1" w:rsidRPr="0082725C" w:rsidRDefault="00CD6CC1" w:rsidP="007527DE">
            <w:pPr>
              <w:spacing w:before="20" w:after="20"/>
              <w:jc w:val="center"/>
              <w:rPr>
                <w:rFonts w:asciiTheme="minorHAnsi" w:hAnsiTheme="minorHAnsi" w:cstheme="minorHAnsi"/>
                <w:b/>
                <w:bCs/>
              </w:rPr>
            </w:pPr>
            <w:r w:rsidRPr="0082725C">
              <w:rPr>
                <w:rFonts w:asciiTheme="minorHAnsi" w:hAnsiTheme="minorHAnsi" w:cstheme="minorHAnsi"/>
                <w:b/>
                <w:bCs/>
              </w:rPr>
              <w:t>Procentuální podíl z </w:t>
            </w:r>
            <w:proofErr w:type="spellStart"/>
            <w:r w:rsidRPr="0082725C">
              <w:rPr>
                <w:rFonts w:asciiTheme="minorHAnsi" w:hAnsiTheme="minorHAnsi" w:cstheme="minorHAnsi"/>
                <w:b/>
                <w:bCs/>
              </w:rPr>
              <w:t>celk</w:t>
            </w:r>
            <w:proofErr w:type="spellEnd"/>
            <w:r w:rsidRPr="0082725C">
              <w:rPr>
                <w:rFonts w:asciiTheme="minorHAnsi" w:hAnsiTheme="minorHAnsi" w:cstheme="minorHAnsi"/>
                <w:b/>
                <w:bCs/>
              </w:rPr>
              <w:t>. počtu 613</w:t>
            </w:r>
          </w:p>
        </w:tc>
      </w:tr>
      <w:tr w:rsidR="00CD6CC1" w:rsidRPr="003A3197" w14:paraId="2A6C7919" w14:textId="77777777" w:rsidTr="00B6164B">
        <w:trPr>
          <w:trHeight w:val="170"/>
        </w:trPr>
        <w:tc>
          <w:tcPr>
            <w:tcW w:w="5103" w:type="dxa"/>
            <w:noWrap/>
            <w:hideMark/>
          </w:tcPr>
          <w:p w14:paraId="452C3028"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Computer</w:t>
            </w:r>
            <w:proofErr w:type="spellEnd"/>
            <w:r w:rsidRPr="0082725C">
              <w:rPr>
                <w:rFonts w:asciiTheme="minorHAnsi" w:hAnsiTheme="minorHAnsi" w:cstheme="minorHAnsi"/>
              </w:rPr>
              <w:t xml:space="preserve"> Science </w:t>
            </w:r>
            <w:proofErr w:type="spellStart"/>
            <w:r w:rsidRPr="0082725C">
              <w:rPr>
                <w:rFonts w:asciiTheme="minorHAnsi" w:hAnsiTheme="minorHAnsi" w:cstheme="minorHAnsi"/>
              </w:rPr>
              <w:t>Artificial</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Intelligence</w:t>
            </w:r>
            <w:proofErr w:type="spellEnd"/>
          </w:p>
        </w:tc>
        <w:tc>
          <w:tcPr>
            <w:tcW w:w="1843" w:type="dxa"/>
            <w:noWrap/>
            <w:hideMark/>
          </w:tcPr>
          <w:p w14:paraId="4B4059C1"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207</w:t>
            </w:r>
          </w:p>
        </w:tc>
        <w:tc>
          <w:tcPr>
            <w:tcW w:w="1979" w:type="dxa"/>
            <w:noWrap/>
            <w:hideMark/>
          </w:tcPr>
          <w:p w14:paraId="7EC0182D"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33,8</w:t>
            </w:r>
            <w:r w:rsidR="0082725C">
              <w:rPr>
                <w:rFonts w:asciiTheme="minorHAnsi" w:hAnsiTheme="minorHAnsi" w:cstheme="minorHAnsi"/>
              </w:rPr>
              <w:t>%</w:t>
            </w:r>
          </w:p>
        </w:tc>
      </w:tr>
      <w:tr w:rsidR="00CD6CC1" w:rsidRPr="003A3197" w14:paraId="1B5CBD90" w14:textId="77777777" w:rsidTr="00B6164B">
        <w:trPr>
          <w:trHeight w:val="170"/>
        </w:trPr>
        <w:tc>
          <w:tcPr>
            <w:tcW w:w="5103" w:type="dxa"/>
            <w:noWrap/>
            <w:hideMark/>
          </w:tcPr>
          <w:p w14:paraId="1E6E8C93"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Computer</w:t>
            </w:r>
            <w:proofErr w:type="spellEnd"/>
            <w:r w:rsidRPr="0082725C">
              <w:rPr>
                <w:rFonts w:asciiTheme="minorHAnsi" w:hAnsiTheme="minorHAnsi" w:cstheme="minorHAnsi"/>
              </w:rPr>
              <w:t xml:space="preserve"> Science </w:t>
            </w:r>
            <w:proofErr w:type="spellStart"/>
            <w:r w:rsidRPr="0082725C">
              <w:rPr>
                <w:rFonts w:asciiTheme="minorHAnsi" w:hAnsiTheme="minorHAnsi" w:cstheme="minorHAnsi"/>
              </w:rPr>
              <w:t>Theory</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Methods</w:t>
            </w:r>
            <w:proofErr w:type="spellEnd"/>
          </w:p>
        </w:tc>
        <w:tc>
          <w:tcPr>
            <w:tcW w:w="1843" w:type="dxa"/>
            <w:noWrap/>
            <w:hideMark/>
          </w:tcPr>
          <w:p w14:paraId="1213AABD"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191</w:t>
            </w:r>
          </w:p>
        </w:tc>
        <w:tc>
          <w:tcPr>
            <w:tcW w:w="1979" w:type="dxa"/>
            <w:noWrap/>
            <w:hideMark/>
          </w:tcPr>
          <w:p w14:paraId="1789C524"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31,2</w:t>
            </w:r>
            <w:r w:rsidR="0082725C">
              <w:rPr>
                <w:rFonts w:asciiTheme="minorHAnsi" w:hAnsiTheme="minorHAnsi" w:cstheme="minorHAnsi"/>
              </w:rPr>
              <w:t>%</w:t>
            </w:r>
          </w:p>
        </w:tc>
      </w:tr>
      <w:tr w:rsidR="00CD6CC1" w:rsidRPr="003A3197" w14:paraId="71B37D26" w14:textId="77777777" w:rsidTr="00B6164B">
        <w:trPr>
          <w:trHeight w:val="170"/>
        </w:trPr>
        <w:tc>
          <w:tcPr>
            <w:tcW w:w="5103" w:type="dxa"/>
            <w:noWrap/>
            <w:hideMark/>
          </w:tcPr>
          <w:p w14:paraId="4FE0FBBA"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Engineering</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Electrical</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Electronic</w:t>
            </w:r>
            <w:proofErr w:type="spellEnd"/>
          </w:p>
        </w:tc>
        <w:tc>
          <w:tcPr>
            <w:tcW w:w="1843" w:type="dxa"/>
            <w:noWrap/>
            <w:hideMark/>
          </w:tcPr>
          <w:p w14:paraId="0525F42D"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151</w:t>
            </w:r>
          </w:p>
        </w:tc>
        <w:tc>
          <w:tcPr>
            <w:tcW w:w="1979" w:type="dxa"/>
            <w:noWrap/>
            <w:hideMark/>
          </w:tcPr>
          <w:p w14:paraId="1C152184"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24,6</w:t>
            </w:r>
            <w:r w:rsidR="0082725C">
              <w:rPr>
                <w:rFonts w:asciiTheme="minorHAnsi" w:hAnsiTheme="minorHAnsi" w:cstheme="minorHAnsi"/>
              </w:rPr>
              <w:t>%</w:t>
            </w:r>
          </w:p>
        </w:tc>
      </w:tr>
      <w:tr w:rsidR="00CD6CC1" w:rsidRPr="003A3197" w14:paraId="4DE94CA4" w14:textId="77777777" w:rsidTr="00B6164B">
        <w:trPr>
          <w:trHeight w:val="170"/>
        </w:trPr>
        <w:tc>
          <w:tcPr>
            <w:tcW w:w="5103" w:type="dxa"/>
            <w:noWrap/>
            <w:hideMark/>
          </w:tcPr>
          <w:p w14:paraId="0DD4FD7D"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Automation</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Control</w:t>
            </w:r>
            <w:proofErr w:type="spellEnd"/>
            <w:r w:rsidRPr="0082725C">
              <w:rPr>
                <w:rFonts w:asciiTheme="minorHAnsi" w:hAnsiTheme="minorHAnsi" w:cstheme="minorHAnsi"/>
              </w:rPr>
              <w:t xml:space="preserve"> Systems</w:t>
            </w:r>
          </w:p>
        </w:tc>
        <w:tc>
          <w:tcPr>
            <w:tcW w:w="1843" w:type="dxa"/>
            <w:noWrap/>
            <w:hideMark/>
          </w:tcPr>
          <w:p w14:paraId="3F0D606E"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108</w:t>
            </w:r>
          </w:p>
        </w:tc>
        <w:tc>
          <w:tcPr>
            <w:tcW w:w="1979" w:type="dxa"/>
            <w:noWrap/>
            <w:hideMark/>
          </w:tcPr>
          <w:p w14:paraId="7F392264"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17,6</w:t>
            </w:r>
            <w:r w:rsidR="0082725C">
              <w:rPr>
                <w:rFonts w:asciiTheme="minorHAnsi" w:hAnsiTheme="minorHAnsi" w:cstheme="minorHAnsi"/>
              </w:rPr>
              <w:t>%</w:t>
            </w:r>
          </w:p>
        </w:tc>
      </w:tr>
      <w:tr w:rsidR="00CD6CC1" w:rsidRPr="003A3197" w14:paraId="0B01EF3A" w14:textId="77777777" w:rsidTr="00B6164B">
        <w:trPr>
          <w:trHeight w:val="170"/>
        </w:trPr>
        <w:tc>
          <w:tcPr>
            <w:tcW w:w="5103" w:type="dxa"/>
            <w:noWrap/>
            <w:hideMark/>
          </w:tcPr>
          <w:p w14:paraId="0A2E023A"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Physics</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Applied</w:t>
            </w:r>
            <w:proofErr w:type="spellEnd"/>
          </w:p>
        </w:tc>
        <w:tc>
          <w:tcPr>
            <w:tcW w:w="1843" w:type="dxa"/>
            <w:noWrap/>
            <w:hideMark/>
          </w:tcPr>
          <w:p w14:paraId="22182BF6"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66</w:t>
            </w:r>
          </w:p>
        </w:tc>
        <w:tc>
          <w:tcPr>
            <w:tcW w:w="1979" w:type="dxa"/>
            <w:noWrap/>
            <w:hideMark/>
          </w:tcPr>
          <w:p w14:paraId="145B3B63"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10,8</w:t>
            </w:r>
            <w:r w:rsidR="0082725C">
              <w:rPr>
                <w:rFonts w:asciiTheme="minorHAnsi" w:hAnsiTheme="minorHAnsi" w:cstheme="minorHAnsi"/>
              </w:rPr>
              <w:t>%</w:t>
            </w:r>
          </w:p>
        </w:tc>
      </w:tr>
      <w:tr w:rsidR="00CD6CC1" w:rsidRPr="003A3197" w14:paraId="173E1F91" w14:textId="77777777" w:rsidTr="00B6164B">
        <w:trPr>
          <w:trHeight w:val="170"/>
        </w:trPr>
        <w:tc>
          <w:tcPr>
            <w:tcW w:w="5103" w:type="dxa"/>
            <w:noWrap/>
            <w:hideMark/>
          </w:tcPr>
          <w:p w14:paraId="644348A1"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Mathematics</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Applied</w:t>
            </w:r>
            <w:proofErr w:type="spellEnd"/>
          </w:p>
        </w:tc>
        <w:tc>
          <w:tcPr>
            <w:tcW w:w="1843" w:type="dxa"/>
            <w:noWrap/>
            <w:hideMark/>
          </w:tcPr>
          <w:p w14:paraId="04462A0D"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63</w:t>
            </w:r>
          </w:p>
        </w:tc>
        <w:tc>
          <w:tcPr>
            <w:tcW w:w="1979" w:type="dxa"/>
            <w:noWrap/>
            <w:hideMark/>
          </w:tcPr>
          <w:p w14:paraId="12C7D4DF"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10,3</w:t>
            </w:r>
            <w:r w:rsidR="0082725C">
              <w:rPr>
                <w:rFonts w:asciiTheme="minorHAnsi" w:hAnsiTheme="minorHAnsi" w:cstheme="minorHAnsi"/>
              </w:rPr>
              <w:t>%</w:t>
            </w:r>
          </w:p>
        </w:tc>
      </w:tr>
      <w:tr w:rsidR="00CD6CC1" w:rsidRPr="003A3197" w14:paraId="5D8DF25B" w14:textId="77777777" w:rsidTr="00B6164B">
        <w:trPr>
          <w:trHeight w:val="170"/>
        </w:trPr>
        <w:tc>
          <w:tcPr>
            <w:tcW w:w="5103" w:type="dxa"/>
            <w:noWrap/>
            <w:hideMark/>
          </w:tcPr>
          <w:p w14:paraId="454DCC20"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Telecommunications</w:t>
            </w:r>
            <w:proofErr w:type="spellEnd"/>
          </w:p>
        </w:tc>
        <w:tc>
          <w:tcPr>
            <w:tcW w:w="1843" w:type="dxa"/>
            <w:noWrap/>
            <w:hideMark/>
          </w:tcPr>
          <w:p w14:paraId="549CC848"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61</w:t>
            </w:r>
          </w:p>
        </w:tc>
        <w:tc>
          <w:tcPr>
            <w:tcW w:w="1979" w:type="dxa"/>
            <w:noWrap/>
            <w:hideMark/>
          </w:tcPr>
          <w:p w14:paraId="1DBC5823"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10,0</w:t>
            </w:r>
            <w:r w:rsidR="0082725C">
              <w:rPr>
                <w:rFonts w:asciiTheme="minorHAnsi" w:hAnsiTheme="minorHAnsi" w:cstheme="minorHAnsi"/>
              </w:rPr>
              <w:t>%</w:t>
            </w:r>
          </w:p>
        </w:tc>
      </w:tr>
      <w:tr w:rsidR="00CD6CC1" w:rsidRPr="003A3197" w14:paraId="6385EAEC" w14:textId="77777777" w:rsidTr="00B6164B">
        <w:trPr>
          <w:trHeight w:val="170"/>
        </w:trPr>
        <w:tc>
          <w:tcPr>
            <w:tcW w:w="5103" w:type="dxa"/>
            <w:noWrap/>
            <w:hideMark/>
          </w:tcPr>
          <w:p w14:paraId="29977D61"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Computer</w:t>
            </w:r>
            <w:proofErr w:type="spellEnd"/>
            <w:r w:rsidRPr="0082725C">
              <w:rPr>
                <w:rFonts w:asciiTheme="minorHAnsi" w:hAnsiTheme="minorHAnsi" w:cstheme="minorHAnsi"/>
              </w:rPr>
              <w:t xml:space="preserve"> Science </w:t>
            </w:r>
            <w:proofErr w:type="spellStart"/>
            <w:r w:rsidRPr="0082725C">
              <w:rPr>
                <w:rFonts w:asciiTheme="minorHAnsi" w:hAnsiTheme="minorHAnsi" w:cstheme="minorHAnsi"/>
              </w:rPr>
              <w:t>Interdisciplinary</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Applications</w:t>
            </w:r>
            <w:proofErr w:type="spellEnd"/>
          </w:p>
        </w:tc>
        <w:tc>
          <w:tcPr>
            <w:tcW w:w="1843" w:type="dxa"/>
            <w:noWrap/>
            <w:hideMark/>
          </w:tcPr>
          <w:p w14:paraId="33B1B06E"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53</w:t>
            </w:r>
          </w:p>
        </w:tc>
        <w:tc>
          <w:tcPr>
            <w:tcW w:w="1979" w:type="dxa"/>
            <w:noWrap/>
            <w:hideMark/>
          </w:tcPr>
          <w:p w14:paraId="42CA3CA9"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8,6</w:t>
            </w:r>
            <w:r w:rsidR="0082725C">
              <w:rPr>
                <w:rFonts w:asciiTheme="minorHAnsi" w:hAnsiTheme="minorHAnsi" w:cstheme="minorHAnsi"/>
              </w:rPr>
              <w:t>%</w:t>
            </w:r>
          </w:p>
        </w:tc>
      </w:tr>
      <w:tr w:rsidR="00CD6CC1" w:rsidRPr="003A3197" w14:paraId="3B7B3D34" w14:textId="77777777" w:rsidTr="00B6164B">
        <w:trPr>
          <w:trHeight w:val="170"/>
        </w:trPr>
        <w:tc>
          <w:tcPr>
            <w:tcW w:w="5103" w:type="dxa"/>
            <w:noWrap/>
            <w:hideMark/>
          </w:tcPr>
          <w:p w14:paraId="23923D2C"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Engineering</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Multidisciplinary</w:t>
            </w:r>
            <w:proofErr w:type="spellEnd"/>
          </w:p>
        </w:tc>
        <w:tc>
          <w:tcPr>
            <w:tcW w:w="1843" w:type="dxa"/>
            <w:noWrap/>
            <w:hideMark/>
          </w:tcPr>
          <w:p w14:paraId="3C4187DE"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42</w:t>
            </w:r>
          </w:p>
        </w:tc>
        <w:tc>
          <w:tcPr>
            <w:tcW w:w="1979" w:type="dxa"/>
            <w:noWrap/>
            <w:hideMark/>
          </w:tcPr>
          <w:p w14:paraId="3906230B"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6,9</w:t>
            </w:r>
            <w:r w:rsidR="0082725C">
              <w:rPr>
                <w:rFonts w:asciiTheme="minorHAnsi" w:hAnsiTheme="minorHAnsi" w:cstheme="minorHAnsi"/>
              </w:rPr>
              <w:t>%</w:t>
            </w:r>
          </w:p>
        </w:tc>
      </w:tr>
      <w:tr w:rsidR="00CD6CC1" w:rsidRPr="003A3197" w14:paraId="4C23C6C7" w14:textId="77777777" w:rsidTr="00B6164B">
        <w:trPr>
          <w:trHeight w:val="170"/>
        </w:trPr>
        <w:tc>
          <w:tcPr>
            <w:tcW w:w="5103" w:type="dxa"/>
            <w:noWrap/>
            <w:hideMark/>
          </w:tcPr>
          <w:p w14:paraId="01E7D66D"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Computer</w:t>
            </w:r>
            <w:proofErr w:type="spellEnd"/>
            <w:r w:rsidRPr="0082725C">
              <w:rPr>
                <w:rFonts w:asciiTheme="minorHAnsi" w:hAnsiTheme="minorHAnsi" w:cstheme="minorHAnsi"/>
              </w:rPr>
              <w:t xml:space="preserve"> Science </w:t>
            </w:r>
            <w:proofErr w:type="spellStart"/>
            <w:r w:rsidRPr="0082725C">
              <w:rPr>
                <w:rFonts w:asciiTheme="minorHAnsi" w:hAnsiTheme="minorHAnsi" w:cstheme="minorHAnsi"/>
              </w:rPr>
              <w:t>Information</w:t>
            </w:r>
            <w:proofErr w:type="spellEnd"/>
            <w:r w:rsidRPr="0082725C">
              <w:rPr>
                <w:rFonts w:asciiTheme="minorHAnsi" w:hAnsiTheme="minorHAnsi" w:cstheme="minorHAnsi"/>
              </w:rPr>
              <w:t xml:space="preserve"> Systems</w:t>
            </w:r>
          </w:p>
        </w:tc>
        <w:tc>
          <w:tcPr>
            <w:tcW w:w="1843" w:type="dxa"/>
            <w:noWrap/>
            <w:hideMark/>
          </w:tcPr>
          <w:p w14:paraId="3619C19B"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41</w:t>
            </w:r>
          </w:p>
        </w:tc>
        <w:tc>
          <w:tcPr>
            <w:tcW w:w="1979" w:type="dxa"/>
            <w:noWrap/>
            <w:hideMark/>
          </w:tcPr>
          <w:p w14:paraId="15251F05"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6,7</w:t>
            </w:r>
            <w:r w:rsidR="0082725C">
              <w:rPr>
                <w:rFonts w:asciiTheme="minorHAnsi" w:hAnsiTheme="minorHAnsi" w:cstheme="minorHAnsi"/>
              </w:rPr>
              <w:t>%</w:t>
            </w:r>
          </w:p>
        </w:tc>
      </w:tr>
      <w:tr w:rsidR="00CD6CC1" w:rsidRPr="003A3197" w14:paraId="50ED641B" w14:textId="77777777" w:rsidTr="00B6164B">
        <w:trPr>
          <w:trHeight w:val="170"/>
        </w:trPr>
        <w:tc>
          <w:tcPr>
            <w:tcW w:w="5103" w:type="dxa"/>
            <w:noWrap/>
            <w:hideMark/>
          </w:tcPr>
          <w:p w14:paraId="138D9078"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Computer</w:t>
            </w:r>
            <w:proofErr w:type="spellEnd"/>
            <w:r w:rsidRPr="0082725C">
              <w:rPr>
                <w:rFonts w:asciiTheme="minorHAnsi" w:hAnsiTheme="minorHAnsi" w:cstheme="minorHAnsi"/>
              </w:rPr>
              <w:t xml:space="preserve"> Science Software </w:t>
            </w:r>
            <w:proofErr w:type="spellStart"/>
            <w:r w:rsidRPr="0082725C">
              <w:rPr>
                <w:rFonts w:asciiTheme="minorHAnsi" w:hAnsiTheme="minorHAnsi" w:cstheme="minorHAnsi"/>
              </w:rPr>
              <w:t>Engineering</w:t>
            </w:r>
            <w:proofErr w:type="spellEnd"/>
          </w:p>
        </w:tc>
        <w:tc>
          <w:tcPr>
            <w:tcW w:w="1843" w:type="dxa"/>
            <w:noWrap/>
            <w:hideMark/>
          </w:tcPr>
          <w:p w14:paraId="38EC0CB5"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35</w:t>
            </w:r>
          </w:p>
        </w:tc>
        <w:tc>
          <w:tcPr>
            <w:tcW w:w="1979" w:type="dxa"/>
            <w:noWrap/>
            <w:hideMark/>
          </w:tcPr>
          <w:p w14:paraId="52B04FAC"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5,7</w:t>
            </w:r>
            <w:r w:rsidR="0082725C">
              <w:rPr>
                <w:rFonts w:asciiTheme="minorHAnsi" w:hAnsiTheme="minorHAnsi" w:cstheme="minorHAnsi"/>
              </w:rPr>
              <w:t>%</w:t>
            </w:r>
          </w:p>
        </w:tc>
      </w:tr>
      <w:tr w:rsidR="00CD6CC1" w:rsidRPr="003A3197" w14:paraId="57382D1D" w14:textId="77777777" w:rsidTr="00B6164B">
        <w:trPr>
          <w:trHeight w:val="170"/>
        </w:trPr>
        <w:tc>
          <w:tcPr>
            <w:tcW w:w="5103" w:type="dxa"/>
            <w:noWrap/>
            <w:hideMark/>
          </w:tcPr>
          <w:p w14:paraId="3E264BDB"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Robotics</w:t>
            </w:r>
            <w:proofErr w:type="spellEnd"/>
          </w:p>
        </w:tc>
        <w:tc>
          <w:tcPr>
            <w:tcW w:w="1843" w:type="dxa"/>
            <w:noWrap/>
            <w:hideMark/>
          </w:tcPr>
          <w:p w14:paraId="5E38E78C"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31</w:t>
            </w:r>
          </w:p>
        </w:tc>
        <w:tc>
          <w:tcPr>
            <w:tcW w:w="1979" w:type="dxa"/>
            <w:noWrap/>
            <w:hideMark/>
          </w:tcPr>
          <w:p w14:paraId="4817E1A4"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5,1</w:t>
            </w:r>
            <w:r w:rsidR="0082725C">
              <w:rPr>
                <w:rFonts w:asciiTheme="minorHAnsi" w:hAnsiTheme="minorHAnsi" w:cstheme="minorHAnsi"/>
              </w:rPr>
              <w:t>%</w:t>
            </w:r>
          </w:p>
        </w:tc>
      </w:tr>
      <w:tr w:rsidR="00CD6CC1" w:rsidRPr="003A3197" w14:paraId="67BE4656" w14:textId="77777777" w:rsidTr="00B6164B">
        <w:trPr>
          <w:trHeight w:val="170"/>
        </w:trPr>
        <w:tc>
          <w:tcPr>
            <w:tcW w:w="5103" w:type="dxa"/>
            <w:noWrap/>
            <w:hideMark/>
          </w:tcPr>
          <w:p w14:paraId="212797E4"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Engineering</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Industrial</w:t>
            </w:r>
            <w:proofErr w:type="spellEnd"/>
          </w:p>
        </w:tc>
        <w:tc>
          <w:tcPr>
            <w:tcW w:w="1843" w:type="dxa"/>
            <w:noWrap/>
            <w:hideMark/>
          </w:tcPr>
          <w:p w14:paraId="06FABDF4"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22</w:t>
            </w:r>
          </w:p>
        </w:tc>
        <w:tc>
          <w:tcPr>
            <w:tcW w:w="1979" w:type="dxa"/>
            <w:noWrap/>
            <w:hideMark/>
          </w:tcPr>
          <w:p w14:paraId="5C55EEFD"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3,6</w:t>
            </w:r>
            <w:r w:rsidR="0082725C">
              <w:rPr>
                <w:rFonts w:asciiTheme="minorHAnsi" w:hAnsiTheme="minorHAnsi" w:cstheme="minorHAnsi"/>
              </w:rPr>
              <w:t>%</w:t>
            </w:r>
          </w:p>
        </w:tc>
      </w:tr>
      <w:tr w:rsidR="00CD6CC1" w:rsidRPr="003A3197" w14:paraId="4D6B0A70" w14:textId="77777777" w:rsidTr="00B6164B">
        <w:trPr>
          <w:trHeight w:val="170"/>
        </w:trPr>
        <w:tc>
          <w:tcPr>
            <w:tcW w:w="5103" w:type="dxa"/>
            <w:noWrap/>
            <w:hideMark/>
          </w:tcPr>
          <w:p w14:paraId="099D36B3"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Operations</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Research</w:t>
            </w:r>
            <w:proofErr w:type="spellEnd"/>
            <w:r w:rsidRPr="0082725C">
              <w:rPr>
                <w:rFonts w:asciiTheme="minorHAnsi" w:hAnsiTheme="minorHAnsi" w:cstheme="minorHAnsi"/>
              </w:rPr>
              <w:t xml:space="preserve"> Management Science</w:t>
            </w:r>
          </w:p>
        </w:tc>
        <w:tc>
          <w:tcPr>
            <w:tcW w:w="1843" w:type="dxa"/>
            <w:noWrap/>
            <w:hideMark/>
          </w:tcPr>
          <w:p w14:paraId="6F482241"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21</w:t>
            </w:r>
          </w:p>
        </w:tc>
        <w:tc>
          <w:tcPr>
            <w:tcW w:w="1979" w:type="dxa"/>
            <w:noWrap/>
            <w:hideMark/>
          </w:tcPr>
          <w:p w14:paraId="3D56FE6A"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3,4</w:t>
            </w:r>
            <w:r w:rsidR="0082725C">
              <w:rPr>
                <w:rFonts w:asciiTheme="minorHAnsi" w:hAnsiTheme="minorHAnsi" w:cstheme="minorHAnsi"/>
              </w:rPr>
              <w:t>%</w:t>
            </w:r>
          </w:p>
        </w:tc>
      </w:tr>
      <w:tr w:rsidR="00CD6CC1" w:rsidRPr="003A3197" w14:paraId="7E1DE435" w14:textId="77777777" w:rsidTr="00B6164B">
        <w:trPr>
          <w:trHeight w:val="170"/>
        </w:trPr>
        <w:tc>
          <w:tcPr>
            <w:tcW w:w="5103" w:type="dxa"/>
            <w:noWrap/>
            <w:hideMark/>
          </w:tcPr>
          <w:p w14:paraId="1E7C540A"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Economics</w:t>
            </w:r>
            <w:proofErr w:type="spellEnd"/>
          </w:p>
        </w:tc>
        <w:tc>
          <w:tcPr>
            <w:tcW w:w="1843" w:type="dxa"/>
            <w:noWrap/>
            <w:hideMark/>
          </w:tcPr>
          <w:p w14:paraId="22B0C5F2"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20</w:t>
            </w:r>
          </w:p>
        </w:tc>
        <w:tc>
          <w:tcPr>
            <w:tcW w:w="1979" w:type="dxa"/>
            <w:noWrap/>
            <w:hideMark/>
          </w:tcPr>
          <w:p w14:paraId="72A6A53C"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3,3</w:t>
            </w:r>
            <w:r w:rsidR="0082725C">
              <w:rPr>
                <w:rFonts w:asciiTheme="minorHAnsi" w:hAnsiTheme="minorHAnsi" w:cstheme="minorHAnsi"/>
              </w:rPr>
              <w:t>%</w:t>
            </w:r>
          </w:p>
        </w:tc>
      </w:tr>
      <w:tr w:rsidR="00CD6CC1" w:rsidRPr="003A3197" w14:paraId="390702A8" w14:textId="77777777" w:rsidTr="00B6164B">
        <w:trPr>
          <w:trHeight w:val="170"/>
        </w:trPr>
        <w:tc>
          <w:tcPr>
            <w:tcW w:w="5103" w:type="dxa"/>
            <w:noWrap/>
            <w:hideMark/>
          </w:tcPr>
          <w:p w14:paraId="5BC8B75E"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 xml:space="preserve">Instruments </w:t>
            </w:r>
            <w:proofErr w:type="spellStart"/>
            <w:r w:rsidRPr="0082725C">
              <w:rPr>
                <w:rFonts w:asciiTheme="minorHAnsi" w:hAnsiTheme="minorHAnsi" w:cstheme="minorHAnsi"/>
              </w:rPr>
              <w:t>Instrumentation</w:t>
            </w:r>
            <w:proofErr w:type="spellEnd"/>
          </w:p>
        </w:tc>
        <w:tc>
          <w:tcPr>
            <w:tcW w:w="1843" w:type="dxa"/>
            <w:noWrap/>
            <w:hideMark/>
          </w:tcPr>
          <w:p w14:paraId="3E2F8390"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17</w:t>
            </w:r>
          </w:p>
        </w:tc>
        <w:tc>
          <w:tcPr>
            <w:tcW w:w="1979" w:type="dxa"/>
            <w:noWrap/>
            <w:hideMark/>
          </w:tcPr>
          <w:p w14:paraId="3FD7132A"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2,8</w:t>
            </w:r>
            <w:r w:rsidR="0082725C">
              <w:rPr>
                <w:rFonts w:asciiTheme="minorHAnsi" w:hAnsiTheme="minorHAnsi" w:cstheme="minorHAnsi"/>
              </w:rPr>
              <w:t>%</w:t>
            </w:r>
          </w:p>
        </w:tc>
      </w:tr>
      <w:tr w:rsidR="00CD6CC1" w:rsidRPr="003A3197" w14:paraId="29693D9E" w14:textId="77777777" w:rsidTr="00B6164B">
        <w:trPr>
          <w:trHeight w:val="170"/>
        </w:trPr>
        <w:tc>
          <w:tcPr>
            <w:tcW w:w="5103" w:type="dxa"/>
            <w:noWrap/>
            <w:hideMark/>
          </w:tcPr>
          <w:p w14:paraId="5CFDBD0C"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Optics</w:t>
            </w:r>
            <w:proofErr w:type="spellEnd"/>
          </w:p>
        </w:tc>
        <w:tc>
          <w:tcPr>
            <w:tcW w:w="1843" w:type="dxa"/>
            <w:noWrap/>
            <w:hideMark/>
          </w:tcPr>
          <w:p w14:paraId="0D4A6348"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12</w:t>
            </w:r>
          </w:p>
        </w:tc>
        <w:tc>
          <w:tcPr>
            <w:tcW w:w="1979" w:type="dxa"/>
            <w:noWrap/>
            <w:hideMark/>
          </w:tcPr>
          <w:p w14:paraId="79CF8689"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2,0</w:t>
            </w:r>
            <w:r w:rsidR="0082725C">
              <w:rPr>
                <w:rFonts w:asciiTheme="minorHAnsi" w:hAnsiTheme="minorHAnsi" w:cstheme="minorHAnsi"/>
              </w:rPr>
              <w:t>%</w:t>
            </w:r>
          </w:p>
        </w:tc>
      </w:tr>
      <w:tr w:rsidR="00CD6CC1" w:rsidRPr="003A3197" w14:paraId="7EF2ADD2" w14:textId="77777777" w:rsidTr="00B6164B">
        <w:trPr>
          <w:trHeight w:val="170"/>
        </w:trPr>
        <w:tc>
          <w:tcPr>
            <w:tcW w:w="5103" w:type="dxa"/>
            <w:noWrap/>
            <w:hideMark/>
          </w:tcPr>
          <w:p w14:paraId="456D9603"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Social</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Sciences</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Interdisciplinary</w:t>
            </w:r>
            <w:proofErr w:type="spellEnd"/>
          </w:p>
        </w:tc>
        <w:tc>
          <w:tcPr>
            <w:tcW w:w="1843" w:type="dxa"/>
            <w:noWrap/>
            <w:hideMark/>
          </w:tcPr>
          <w:p w14:paraId="1820D319"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12</w:t>
            </w:r>
          </w:p>
        </w:tc>
        <w:tc>
          <w:tcPr>
            <w:tcW w:w="1979" w:type="dxa"/>
            <w:noWrap/>
            <w:hideMark/>
          </w:tcPr>
          <w:p w14:paraId="3E4F3009"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2,0</w:t>
            </w:r>
            <w:r w:rsidR="0082725C">
              <w:rPr>
                <w:rFonts w:asciiTheme="minorHAnsi" w:hAnsiTheme="minorHAnsi" w:cstheme="minorHAnsi"/>
              </w:rPr>
              <w:t>%</w:t>
            </w:r>
          </w:p>
        </w:tc>
      </w:tr>
      <w:tr w:rsidR="00CD6CC1" w:rsidRPr="003A3197" w14:paraId="17AA7438" w14:textId="77777777" w:rsidTr="00B6164B">
        <w:trPr>
          <w:trHeight w:val="170"/>
        </w:trPr>
        <w:tc>
          <w:tcPr>
            <w:tcW w:w="5103" w:type="dxa"/>
            <w:noWrap/>
            <w:hideMark/>
          </w:tcPr>
          <w:p w14:paraId="3F03485A"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Environmental</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Sciences</w:t>
            </w:r>
            <w:proofErr w:type="spellEnd"/>
          </w:p>
        </w:tc>
        <w:tc>
          <w:tcPr>
            <w:tcW w:w="1843" w:type="dxa"/>
            <w:noWrap/>
            <w:hideMark/>
          </w:tcPr>
          <w:p w14:paraId="7BFB704B"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11</w:t>
            </w:r>
          </w:p>
        </w:tc>
        <w:tc>
          <w:tcPr>
            <w:tcW w:w="1979" w:type="dxa"/>
            <w:noWrap/>
            <w:hideMark/>
          </w:tcPr>
          <w:p w14:paraId="780FF803"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1,8</w:t>
            </w:r>
            <w:r w:rsidR="0082725C">
              <w:rPr>
                <w:rFonts w:asciiTheme="minorHAnsi" w:hAnsiTheme="minorHAnsi" w:cstheme="minorHAnsi"/>
              </w:rPr>
              <w:t>%</w:t>
            </w:r>
          </w:p>
        </w:tc>
      </w:tr>
      <w:tr w:rsidR="00CD6CC1" w:rsidRPr="003A3197" w14:paraId="314471FC" w14:textId="77777777" w:rsidTr="00B6164B">
        <w:trPr>
          <w:trHeight w:val="170"/>
        </w:trPr>
        <w:tc>
          <w:tcPr>
            <w:tcW w:w="5103" w:type="dxa"/>
            <w:noWrap/>
            <w:hideMark/>
          </w:tcPr>
          <w:p w14:paraId="013935D4"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Materials</w:t>
            </w:r>
            <w:proofErr w:type="spellEnd"/>
            <w:r w:rsidRPr="0082725C">
              <w:rPr>
                <w:rFonts w:asciiTheme="minorHAnsi" w:hAnsiTheme="minorHAnsi" w:cstheme="minorHAnsi"/>
              </w:rPr>
              <w:t xml:space="preserve"> Science </w:t>
            </w:r>
            <w:proofErr w:type="spellStart"/>
            <w:r w:rsidRPr="0082725C">
              <w:rPr>
                <w:rFonts w:asciiTheme="minorHAnsi" w:hAnsiTheme="minorHAnsi" w:cstheme="minorHAnsi"/>
              </w:rPr>
              <w:t>Multidisciplinary</w:t>
            </w:r>
            <w:proofErr w:type="spellEnd"/>
          </w:p>
        </w:tc>
        <w:tc>
          <w:tcPr>
            <w:tcW w:w="1843" w:type="dxa"/>
            <w:noWrap/>
            <w:hideMark/>
          </w:tcPr>
          <w:p w14:paraId="0AD2C34F"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11</w:t>
            </w:r>
          </w:p>
        </w:tc>
        <w:tc>
          <w:tcPr>
            <w:tcW w:w="1979" w:type="dxa"/>
            <w:noWrap/>
            <w:hideMark/>
          </w:tcPr>
          <w:p w14:paraId="529B7781"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1,8</w:t>
            </w:r>
            <w:r w:rsidR="0082725C">
              <w:rPr>
                <w:rFonts w:asciiTheme="minorHAnsi" w:hAnsiTheme="minorHAnsi" w:cstheme="minorHAnsi"/>
              </w:rPr>
              <w:t>%</w:t>
            </w:r>
          </w:p>
        </w:tc>
      </w:tr>
      <w:tr w:rsidR="00CD6CC1" w:rsidRPr="003A3197" w14:paraId="6AFCD4D3" w14:textId="77777777" w:rsidTr="00B6164B">
        <w:trPr>
          <w:trHeight w:val="170"/>
        </w:trPr>
        <w:tc>
          <w:tcPr>
            <w:tcW w:w="5103" w:type="dxa"/>
            <w:noWrap/>
            <w:hideMark/>
          </w:tcPr>
          <w:p w14:paraId="29D591BC"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Remote</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Sensing</w:t>
            </w:r>
            <w:proofErr w:type="spellEnd"/>
          </w:p>
        </w:tc>
        <w:tc>
          <w:tcPr>
            <w:tcW w:w="1843" w:type="dxa"/>
            <w:noWrap/>
            <w:hideMark/>
          </w:tcPr>
          <w:p w14:paraId="0144B430"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11</w:t>
            </w:r>
          </w:p>
        </w:tc>
        <w:tc>
          <w:tcPr>
            <w:tcW w:w="1979" w:type="dxa"/>
            <w:noWrap/>
            <w:hideMark/>
          </w:tcPr>
          <w:p w14:paraId="43C15594"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1,8</w:t>
            </w:r>
            <w:r w:rsidR="0082725C">
              <w:rPr>
                <w:rFonts w:asciiTheme="minorHAnsi" w:hAnsiTheme="minorHAnsi" w:cstheme="minorHAnsi"/>
              </w:rPr>
              <w:t>%</w:t>
            </w:r>
          </w:p>
        </w:tc>
      </w:tr>
      <w:tr w:rsidR="00CD6CC1" w:rsidRPr="003A3197" w14:paraId="3448DD34" w14:textId="77777777" w:rsidTr="00B6164B">
        <w:trPr>
          <w:trHeight w:val="170"/>
        </w:trPr>
        <w:tc>
          <w:tcPr>
            <w:tcW w:w="5103" w:type="dxa"/>
            <w:noWrap/>
            <w:hideMark/>
          </w:tcPr>
          <w:p w14:paraId="007D8197"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Transportation</w:t>
            </w:r>
            <w:proofErr w:type="spellEnd"/>
            <w:r w:rsidRPr="0082725C">
              <w:rPr>
                <w:rFonts w:asciiTheme="minorHAnsi" w:hAnsiTheme="minorHAnsi" w:cstheme="minorHAnsi"/>
              </w:rPr>
              <w:t xml:space="preserve"> Science Technology</w:t>
            </w:r>
          </w:p>
        </w:tc>
        <w:tc>
          <w:tcPr>
            <w:tcW w:w="1843" w:type="dxa"/>
            <w:noWrap/>
            <w:hideMark/>
          </w:tcPr>
          <w:p w14:paraId="69E136B9"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11</w:t>
            </w:r>
          </w:p>
        </w:tc>
        <w:tc>
          <w:tcPr>
            <w:tcW w:w="1979" w:type="dxa"/>
            <w:noWrap/>
            <w:hideMark/>
          </w:tcPr>
          <w:p w14:paraId="7FFD523D"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1,8</w:t>
            </w:r>
            <w:r w:rsidR="0082725C">
              <w:rPr>
                <w:rFonts w:asciiTheme="minorHAnsi" w:hAnsiTheme="minorHAnsi" w:cstheme="minorHAnsi"/>
              </w:rPr>
              <w:t>%</w:t>
            </w:r>
          </w:p>
        </w:tc>
      </w:tr>
      <w:tr w:rsidR="00CD6CC1" w:rsidRPr="003A3197" w14:paraId="729E4C87" w14:textId="77777777" w:rsidTr="00B6164B">
        <w:trPr>
          <w:trHeight w:val="170"/>
        </w:trPr>
        <w:tc>
          <w:tcPr>
            <w:tcW w:w="5103" w:type="dxa"/>
            <w:noWrap/>
            <w:hideMark/>
          </w:tcPr>
          <w:p w14:paraId="6A5AF538"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Energy</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Fuels</w:t>
            </w:r>
            <w:proofErr w:type="spellEnd"/>
          </w:p>
        </w:tc>
        <w:tc>
          <w:tcPr>
            <w:tcW w:w="1843" w:type="dxa"/>
            <w:noWrap/>
            <w:hideMark/>
          </w:tcPr>
          <w:p w14:paraId="3E7E63AC"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10</w:t>
            </w:r>
          </w:p>
        </w:tc>
        <w:tc>
          <w:tcPr>
            <w:tcW w:w="1979" w:type="dxa"/>
            <w:noWrap/>
            <w:hideMark/>
          </w:tcPr>
          <w:p w14:paraId="11C2A0C4"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1,6</w:t>
            </w:r>
            <w:r w:rsidR="0082725C">
              <w:rPr>
                <w:rFonts w:asciiTheme="minorHAnsi" w:hAnsiTheme="minorHAnsi" w:cstheme="minorHAnsi"/>
              </w:rPr>
              <w:t>%</w:t>
            </w:r>
          </w:p>
        </w:tc>
      </w:tr>
      <w:tr w:rsidR="00CD6CC1" w:rsidRPr="003A3197" w14:paraId="33A85919" w14:textId="77777777" w:rsidTr="00B6164B">
        <w:trPr>
          <w:trHeight w:val="170"/>
        </w:trPr>
        <w:tc>
          <w:tcPr>
            <w:tcW w:w="5103" w:type="dxa"/>
            <w:noWrap/>
            <w:hideMark/>
          </w:tcPr>
          <w:p w14:paraId="3DEAC244"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Mathematics</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Interdisciplinary</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Applications</w:t>
            </w:r>
            <w:proofErr w:type="spellEnd"/>
          </w:p>
        </w:tc>
        <w:tc>
          <w:tcPr>
            <w:tcW w:w="1843" w:type="dxa"/>
            <w:noWrap/>
            <w:hideMark/>
          </w:tcPr>
          <w:p w14:paraId="722B81D8"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10</w:t>
            </w:r>
          </w:p>
        </w:tc>
        <w:tc>
          <w:tcPr>
            <w:tcW w:w="1979" w:type="dxa"/>
            <w:noWrap/>
            <w:hideMark/>
          </w:tcPr>
          <w:p w14:paraId="0A211ED4"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1,6</w:t>
            </w:r>
            <w:r w:rsidR="0082725C">
              <w:rPr>
                <w:rFonts w:asciiTheme="minorHAnsi" w:hAnsiTheme="minorHAnsi" w:cstheme="minorHAnsi"/>
              </w:rPr>
              <w:t>%</w:t>
            </w:r>
          </w:p>
        </w:tc>
      </w:tr>
      <w:tr w:rsidR="00CD6CC1" w:rsidRPr="003A3197" w14:paraId="0C519300" w14:textId="77777777" w:rsidTr="00B6164B">
        <w:trPr>
          <w:trHeight w:val="170"/>
        </w:trPr>
        <w:tc>
          <w:tcPr>
            <w:tcW w:w="5103" w:type="dxa"/>
            <w:noWrap/>
            <w:hideMark/>
          </w:tcPr>
          <w:p w14:paraId="5C6EE2C1"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Mechanics</w:t>
            </w:r>
            <w:proofErr w:type="spellEnd"/>
          </w:p>
        </w:tc>
        <w:tc>
          <w:tcPr>
            <w:tcW w:w="1843" w:type="dxa"/>
            <w:noWrap/>
            <w:hideMark/>
          </w:tcPr>
          <w:p w14:paraId="24FDFBAE"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8</w:t>
            </w:r>
          </w:p>
        </w:tc>
        <w:tc>
          <w:tcPr>
            <w:tcW w:w="1979" w:type="dxa"/>
            <w:noWrap/>
            <w:hideMark/>
          </w:tcPr>
          <w:p w14:paraId="3EACF576"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1,3</w:t>
            </w:r>
            <w:r w:rsidR="0082725C">
              <w:rPr>
                <w:rFonts w:asciiTheme="minorHAnsi" w:hAnsiTheme="minorHAnsi" w:cstheme="minorHAnsi"/>
              </w:rPr>
              <w:t>%</w:t>
            </w:r>
          </w:p>
        </w:tc>
      </w:tr>
      <w:tr w:rsidR="00CD6CC1" w:rsidRPr="003A3197" w14:paraId="3C55E039" w14:textId="77777777" w:rsidTr="00B6164B">
        <w:trPr>
          <w:trHeight w:val="170"/>
        </w:trPr>
        <w:tc>
          <w:tcPr>
            <w:tcW w:w="5103" w:type="dxa"/>
            <w:noWrap/>
            <w:hideMark/>
          </w:tcPr>
          <w:p w14:paraId="30812664"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Computer</w:t>
            </w:r>
            <w:proofErr w:type="spellEnd"/>
            <w:r w:rsidRPr="0082725C">
              <w:rPr>
                <w:rFonts w:asciiTheme="minorHAnsi" w:hAnsiTheme="minorHAnsi" w:cstheme="minorHAnsi"/>
              </w:rPr>
              <w:t xml:space="preserve"> Science </w:t>
            </w:r>
            <w:proofErr w:type="spellStart"/>
            <w:r w:rsidRPr="0082725C">
              <w:rPr>
                <w:rFonts w:asciiTheme="minorHAnsi" w:hAnsiTheme="minorHAnsi" w:cstheme="minorHAnsi"/>
              </w:rPr>
              <w:t>Cybernetics</w:t>
            </w:r>
            <w:proofErr w:type="spellEnd"/>
          </w:p>
        </w:tc>
        <w:tc>
          <w:tcPr>
            <w:tcW w:w="1843" w:type="dxa"/>
            <w:noWrap/>
            <w:hideMark/>
          </w:tcPr>
          <w:p w14:paraId="65AA976D"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7</w:t>
            </w:r>
          </w:p>
        </w:tc>
        <w:tc>
          <w:tcPr>
            <w:tcW w:w="1979" w:type="dxa"/>
            <w:noWrap/>
            <w:hideMark/>
          </w:tcPr>
          <w:p w14:paraId="5C802D47"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1,1</w:t>
            </w:r>
            <w:r w:rsidR="0082725C">
              <w:rPr>
                <w:rFonts w:asciiTheme="minorHAnsi" w:hAnsiTheme="minorHAnsi" w:cstheme="minorHAnsi"/>
              </w:rPr>
              <w:t>%</w:t>
            </w:r>
          </w:p>
        </w:tc>
      </w:tr>
      <w:tr w:rsidR="00CD6CC1" w:rsidRPr="003A3197" w14:paraId="116F6631" w14:textId="77777777" w:rsidTr="00B6164B">
        <w:trPr>
          <w:trHeight w:val="170"/>
        </w:trPr>
        <w:tc>
          <w:tcPr>
            <w:tcW w:w="5103" w:type="dxa"/>
            <w:noWrap/>
            <w:hideMark/>
          </w:tcPr>
          <w:p w14:paraId="4587C5F8"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Computer</w:t>
            </w:r>
            <w:proofErr w:type="spellEnd"/>
            <w:r w:rsidRPr="0082725C">
              <w:rPr>
                <w:rFonts w:asciiTheme="minorHAnsi" w:hAnsiTheme="minorHAnsi" w:cstheme="minorHAnsi"/>
              </w:rPr>
              <w:t xml:space="preserve"> Science Hardware </w:t>
            </w:r>
            <w:proofErr w:type="spellStart"/>
            <w:r w:rsidRPr="0082725C">
              <w:rPr>
                <w:rFonts w:asciiTheme="minorHAnsi" w:hAnsiTheme="minorHAnsi" w:cstheme="minorHAnsi"/>
              </w:rPr>
              <w:t>Architecture</w:t>
            </w:r>
            <w:proofErr w:type="spellEnd"/>
          </w:p>
        </w:tc>
        <w:tc>
          <w:tcPr>
            <w:tcW w:w="1843" w:type="dxa"/>
            <w:noWrap/>
            <w:hideMark/>
          </w:tcPr>
          <w:p w14:paraId="04C29E14"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7</w:t>
            </w:r>
          </w:p>
        </w:tc>
        <w:tc>
          <w:tcPr>
            <w:tcW w:w="1979" w:type="dxa"/>
            <w:noWrap/>
            <w:hideMark/>
          </w:tcPr>
          <w:p w14:paraId="393716B8"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1,1</w:t>
            </w:r>
            <w:r w:rsidR="0082725C">
              <w:rPr>
                <w:rFonts w:asciiTheme="minorHAnsi" w:hAnsiTheme="minorHAnsi" w:cstheme="minorHAnsi"/>
              </w:rPr>
              <w:t>%</w:t>
            </w:r>
          </w:p>
        </w:tc>
      </w:tr>
      <w:tr w:rsidR="00CD6CC1" w:rsidRPr="003A3197" w14:paraId="37E73660" w14:textId="77777777" w:rsidTr="00B6164B">
        <w:trPr>
          <w:trHeight w:val="170"/>
        </w:trPr>
        <w:tc>
          <w:tcPr>
            <w:tcW w:w="5103" w:type="dxa"/>
            <w:noWrap/>
            <w:hideMark/>
          </w:tcPr>
          <w:p w14:paraId="79B01501"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Multidisciplinary</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Sciences</w:t>
            </w:r>
            <w:proofErr w:type="spellEnd"/>
          </w:p>
        </w:tc>
        <w:tc>
          <w:tcPr>
            <w:tcW w:w="1843" w:type="dxa"/>
            <w:noWrap/>
            <w:hideMark/>
          </w:tcPr>
          <w:p w14:paraId="7322B1D5"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7</w:t>
            </w:r>
          </w:p>
        </w:tc>
        <w:tc>
          <w:tcPr>
            <w:tcW w:w="1979" w:type="dxa"/>
            <w:noWrap/>
            <w:hideMark/>
          </w:tcPr>
          <w:p w14:paraId="150D3CEE"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1,1</w:t>
            </w:r>
            <w:r w:rsidR="0082725C">
              <w:rPr>
                <w:rFonts w:asciiTheme="minorHAnsi" w:hAnsiTheme="minorHAnsi" w:cstheme="minorHAnsi"/>
              </w:rPr>
              <w:t>%</w:t>
            </w:r>
          </w:p>
        </w:tc>
      </w:tr>
      <w:tr w:rsidR="00CD6CC1" w:rsidRPr="003A3197" w14:paraId="4838C2E3" w14:textId="77777777" w:rsidTr="00B6164B">
        <w:trPr>
          <w:trHeight w:val="170"/>
        </w:trPr>
        <w:tc>
          <w:tcPr>
            <w:tcW w:w="5103" w:type="dxa"/>
            <w:noWrap/>
            <w:hideMark/>
          </w:tcPr>
          <w:p w14:paraId="3C1DD864"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Mathematics</w:t>
            </w:r>
            <w:proofErr w:type="spellEnd"/>
          </w:p>
        </w:tc>
        <w:tc>
          <w:tcPr>
            <w:tcW w:w="1843" w:type="dxa"/>
            <w:noWrap/>
            <w:hideMark/>
          </w:tcPr>
          <w:p w14:paraId="60035429"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6</w:t>
            </w:r>
          </w:p>
        </w:tc>
        <w:tc>
          <w:tcPr>
            <w:tcW w:w="1979" w:type="dxa"/>
            <w:noWrap/>
            <w:hideMark/>
          </w:tcPr>
          <w:p w14:paraId="7AC08EF2"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1,0</w:t>
            </w:r>
            <w:r w:rsidR="0082725C">
              <w:rPr>
                <w:rFonts w:asciiTheme="minorHAnsi" w:hAnsiTheme="minorHAnsi" w:cstheme="minorHAnsi"/>
              </w:rPr>
              <w:t>%</w:t>
            </w:r>
          </w:p>
        </w:tc>
      </w:tr>
      <w:tr w:rsidR="00CD6CC1" w:rsidRPr="003A3197" w14:paraId="15C7F702" w14:textId="77777777" w:rsidTr="00B6164B">
        <w:trPr>
          <w:trHeight w:val="170"/>
        </w:trPr>
        <w:tc>
          <w:tcPr>
            <w:tcW w:w="5103" w:type="dxa"/>
            <w:noWrap/>
            <w:hideMark/>
          </w:tcPr>
          <w:p w14:paraId="44996ABC"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Education</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Scientific</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Disciplines</w:t>
            </w:r>
            <w:proofErr w:type="spellEnd"/>
          </w:p>
        </w:tc>
        <w:tc>
          <w:tcPr>
            <w:tcW w:w="1843" w:type="dxa"/>
            <w:noWrap/>
            <w:hideMark/>
          </w:tcPr>
          <w:p w14:paraId="4CA09A31"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5</w:t>
            </w:r>
          </w:p>
        </w:tc>
        <w:tc>
          <w:tcPr>
            <w:tcW w:w="1979" w:type="dxa"/>
            <w:noWrap/>
            <w:hideMark/>
          </w:tcPr>
          <w:p w14:paraId="48483938"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0,8</w:t>
            </w:r>
            <w:r w:rsidR="0082725C">
              <w:rPr>
                <w:rFonts w:asciiTheme="minorHAnsi" w:hAnsiTheme="minorHAnsi" w:cstheme="minorHAnsi"/>
              </w:rPr>
              <w:t>%</w:t>
            </w:r>
          </w:p>
        </w:tc>
      </w:tr>
      <w:tr w:rsidR="00CD6CC1" w:rsidRPr="003A3197" w14:paraId="12D4A8E4" w14:textId="77777777" w:rsidTr="00B6164B">
        <w:trPr>
          <w:trHeight w:val="170"/>
        </w:trPr>
        <w:tc>
          <w:tcPr>
            <w:tcW w:w="5103" w:type="dxa"/>
            <w:noWrap/>
            <w:hideMark/>
          </w:tcPr>
          <w:p w14:paraId="335BBD27"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Engineering</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Chemical</w:t>
            </w:r>
            <w:proofErr w:type="spellEnd"/>
          </w:p>
        </w:tc>
        <w:tc>
          <w:tcPr>
            <w:tcW w:w="1843" w:type="dxa"/>
            <w:noWrap/>
            <w:hideMark/>
          </w:tcPr>
          <w:p w14:paraId="61744833"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5</w:t>
            </w:r>
          </w:p>
        </w:tc>
        <w:tc>
          <w:tcPr>
            <w:tcW w:w="1979" w:type="dxa"/>
            <w:noWrap/>
            <w:hideMark/>
          </w:tcPr>
          <w:p w14:paraId="4502ADDC"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0,8</w:t>
            </w:r>
            <w:r w:rsidR="0082725C">
              <w:rPr>
                <w:rFonts w:asciiTheme="minorHAnsi" w:hAnsiTheme="minorHAnsi" w:cstheme="minorHAnsi"/>
              </w:rPr>
              <w:t>%</w:t>
            </w:r>
          </w:p>
        </w:tc>
      </w:tr>
      <w:tr w:rsidR="00CD6CC1" w:rsidRPr="003A3197" w14:paraId="6CD324AB" w14:textId="77777777" w:rsidTr="00B6164B">
        <w:trPr>
          <w:trHeight w:val="170"/>
        </w:trPr>
        <w:tc>
          <w:tcPr>
            <w:tcW w:w="5103" w:type="dxa"/>
            <w:noWrap/>
            <w:hideMark/>
          </w:tcPr>
          <w:p w14:paraId="035FEFC0"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Engineering</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Manufacturing</w:t>
            </w:r>
            <w:proofErr w:type="spellEnd"/>
          </w:p>
        </w:tc>
        <w:tc>
          <w:tcPr>
            <w:tcW w:w="1843" w:type="dxa"/>
            <w:noWrap/>
            <w:hideMark/>
          </w:tcPr>
          <w:p w14:paraId="127D3FB7"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4</w:t>
            </w:r>
          </w:p>
        </w:tc>
        <w:tc>
          <w:tcPr>
            <w:tcW w:w="1979" w:type="dxa"/>
            <w:noWrap/>
            <w:hideMark/>
          </w:tcPr>
          <w:p w14:paraId="6A021456"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0,7</w:t>
            </w:r>
            <w:r w:rsidR="0082725C">
              <w:rPr>
                <w:rFonts w:asciiTheme="minorHAnsi" w:hAnsiTheme="minorHAnsi" w:cstheme="minorHAnsi"/>
              </w:rPr>
              <w:t>%</w:t>
            </w:r>
          </w:p>
        </w:tc>
      </w:tr>
      <w:tr w:rsidR="00CD6CC1" w:rsidRPr="003A3197" w14:paraId="3DE089E1" w14:textId="77777777" w:rsidTr="00B6164B">
        <w:trPr>
          <w:trHeight w:val="170"/>
        </w:trPr>
        <w:tc>
          <w:tcPr>
            <w:tcW w:w="5103" w:type="dxa"/>
            <w:noWrap/>
            <w:hideMark/>
          </w:tcPr>
          <w:p w14:paraId="7B32B6DE"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Engineering</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Mechanical</w:t>
            </w:r>
            <w:proofErr w:type="spellEnd"/>
          </w:p>
        </w:tc>
        <w:tc>
          <w:tcPr>
            <w:tcW w:w="1843" w:type="dxa"/>
            <w:noWrap/>
            <w:hideMark/>
          </w:tcPr>
          <w:p w14:paraId="639E6180"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4</w:t>
            </w:r>
          </w:p>
        </w:tc>
        <w:tc>
          <w:tcPr>
            <w:tcW w:w="1979" w:type="dxa"/>
            <w:noWrap/>
            <w:hideMark/>
          </w:tcPr>
          <w:p w14:paraId="4E0F5945"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0,7</w:t>
            </w:r>
            <w:r w:rsidR="0082725C">
              <w:rPr>
                <w:rFonts w:asciiTheme="minorHAnsi" w:hAnsiTheme="minorHAnsi" w:cstheme="minorHAnsi"/>
              </w:rPr>
              <w:t>%</w:t>
            </w:r>
          </w:p>
        </w:tc>
      </w:tr>
      <w:tr w:rsidR="00CD6CC1" w:rsidRPr="003A3197" w14:paraId="4ACE8FBC" w14:textId="77777777" w:rsidTr="00B6164B">
        <w:trPr>
          <w:trHeight w:val="170"/>
        </w:trPr>
        <w:tc>
          <w:tcPr>
            <w:tcW w:w="5103" w:type="dxa"/>
            <w:noWrap/>
            <w:hideMark/>
          </w:tcPr>
          <w:p w14:paraId="6A164019"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Statistics</w:t>
            </w:r>
            <w:proofErr w:type="spellEnd"/>
            <w:r w:rsidRPr="0082725C">
              <w:rPr>
                <w:rFonts w:asciiTheme="minorHAnsi" w:hAnsiTheme="minorHAnsi" w:cstheme="minorHAnsi"/>
              </w:rPr>
              <w:t xml:space="preserve"> Probability</w:t>
            </w:r>
          </w:p>
        </w:tc>
        <w:tc>
          <w:tcPr>
            <w:tcW w:w="1843" w:type="dxa"/>
            <w:noWrap/>
            <w:hideMark/>
          </w:tcPr>
          <w:p w14:paraId="72A5E43C"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4</w:t>
            </w:r>
          </w:p>
        </w:tc>
        <w:tc>
          <w:tcPr>
            <w:tcW w:w="1979" w:type="dxa"/>
            <w:noWrap/>
            <w:hideMark/>
          </w:tcPr>
          <w:p w14:paraId="6131B3E0"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0,7</w:t>
            </w:r>
            <w:r w:rsidR="0082725C">
              <w:rPr>
                <w:rFonts w:asciiTheme="minorHAnsi" w:hAnsiTheme="minorHAnsi" w:cstheme="minorHAnsi"/>
              </w:rPr>
              <w:t>%</w:t>
            </w:r>
          </w:p>
        </w:tc>
      </w:tr>
      <w:tr w:rsidR="00CD6CC1" w:rsidRPr="003A3197" w14:paraId="00C205EF" w14:textId="77777777" w:rsidTr="00B6164B">
        <w:trPr>
          <w:trHeight w:val="170"/>
        </w:trPr>
        <w:tc>
          <w:tcPr>
            <w:tcW w:w="5103" w:type="dxa"/>
            <w:noWrap/>
            <w:hideMark/>
          </w:tcPr>
          <w:p w14:paraId="716D06B2"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lastRenderedPageBreak/>
              <w:t>Engineering</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Environmental</w:t>
            </w:r>
            <w:proofErr w:type="spellEnd"/>
          </w:p>
        </w:tc>
        <w:tc>
          <w:tcPr>
            <w:tcW w:w="1843" w:type="dxa"/>
            <w:noWrap/>
            <w:hideMark/>
          </w:tcPr>
          <w:p w14:paraId="7EA6CDFA"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3</w:t>
            </w:r>
          </w:p>
        </w:tc>
        <w:tc>
          <w:tcPr>
            <w:tcW w:w="1979" w:type="dxa"/>
            <w:noWrap/>
            <w:hideMark/>
          </w:tcPr>
          <w:p w14:paraId="6038DEA3"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0,5</w:t>
            </w:r>
            <w:r w:rsidR="0082725C">
              <w:rPr>
                <w:rFonts w:asciiTheme="minorHAnsi" w:hAnsiTheme="minorHAnsi" w:cstheme="minorHAnsi"/>
              </w:rPr>
              <w:t>%</w:t>
            </w:r>
          </w:p>
        </w:tc>
      </w:tr>
      <w:tr w:rsidR="00CD6CC1" w:rsidRPr="003A3197" w14:paraId="581803BE" w14:textId="77777777" w:rsidTr="00B6164B">
        <w:trPr>
          <w:trHeight w:val="170"/>
        </w:trPr>
        <w:tc>
          <w:tcPr>
            <w:tcW w:w="5103" w:type="dxa"/>
            <w:noWrap/>
            <w:hideMark/>
          </w:tcPr>
          <w:p w14:paraId="2E6A58D3"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History</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Philosophy</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Of</w:t>
            </w:r>
            <w:proofErr w:type="spellEnd"/>
            <w:r w:rsidRPr="0082725C">
              <w:rPr>
                <w:rFonts w:asciiTheme="minorHAnsi" w:hAnsiTheme="minorHAnsi" w:cstheme="minorHAnsi"/>
              </w:rPr>
              <w:t xml:space="preserve"> Science</w:t>
            </w:r>
          </w:p>
        </w:tc>
        <w:tc>
          <w:tcPr>
            <w:tcW w:w="1843" w:type="dxa"/>
            <w:noWrap/>
            <w:hideMark/>
          </w:tcPr>
          <w:p w14:paraId="40DE5691"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3</w:t>
            </w:r>
          </w:p>
        </w:tc>
        <w:tc>
          <w:tcPr>
            <w:tcW w:w="1979" w:type="dxa"/>
            <w:noWrap/>
            <w:hideMark/>
          </w:tcPr>
          <w:p w14:paraId="2CABDBB2"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0,5</w:t>
            </w:r>
            <w:r w:rsidR="0082725C">
              <w:rPr>
                <w:rFonts w:asciiTheme="minorHAnsi" w:hAnsiTheme="minorHAnsi" w:cstheme="minorHAnsi"/>
              </w:rPr>
              <w:t>%</w:t>
            </w:r>
          </w:p>
        </w:tc>
      </w:tr>
      <w:tr w:rsidR="00CD6CC1" w:rsidRPr="003A3197" w14:paraId="225D6190" w14:textId="77777777" w:rsidTr="00B6164B">
        <w:trPr>
          <w:trHeight w:val="170"/>
        </w:trPr>
        <w:tc>
          <w:tcPr>
            <w:tcW w:w="5103" w:type="dxa"/>
            <w:noWrap/>
            <w:hideMark/>
          </w:tcPr>
          <w:p w14:paraId="2C548630"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Management</w:t>
            </w:r>
          </w:p>
        </w:tc>
        <w:tc>
          <w:tcPr>
            <w:tcW w:w="1843" w:type="dxa"/>
            <w:noWrap/>
            <w:hideMark/>
          </w:tcPr>
          <w:p w14:paraId="41ACA412"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3</w:t>
            </w:r>
          </w:p>
        </w:tc>
        <w:tc>
          <w:tcPr>
            <w:tcW w:w="1979" w:type="dxa"/>
            <w:noWrap/>
            <w:hideMark/>
          </w:tcPr>
          <w:p w14:paraId="171F2F11"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0,5</w:t>
            </w:r>
            <w:r w:rsidR="0082725C">
              <w:rPr>
                <w:rFonts w:asciiTheme="minorHAnsi" w:hAnsiTheme="minorHAnsi" w:cstheme="minorHAnsi"/>
              </w:rPr>
              <w:t>%</w:t>
            </w:r>
          </w:p>
        </w:tc>
      </w:tr>
      <w:tr w:rsidR="00CD6CC1" w:rsidRPr="003A3197" w14:paraId="322D6478" w14:textId="77777777" w:rsidTr="00B6164B">
        <w:trPr>
          <w:trHeight w:val="170"/>
        </w:trPr>
        <w:tc>
          <w:tcPr>
            <w:tcW w:w="5103" w:type="dxa"/>
            <w:noWrap/>
            <w:hideMark/>
          </w:tcPr>
          <w:p w14:paraId="7374A89A"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Nanoscience</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Nanotechnology</w:t>
            </w:r>
            <w:proofErr w:type="spellEnd"/>
          </w:p>
        </w:tc>
        <w:tc>
          <w:tcPr>
            <w:tcW w:w="1843" w:type="dxa"/>
            <w:noWrap/>
            <w:hideMark/>
          </w:tcPr>
          <w:p w14:paraId="5D750D3C"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3</w:t>
            </w:r>
          </w:p>
        </w:tc>
        <w:tc>
          <w:tcPr>
            <w:tcW w:w="1979" w:type="dxa"/>
            <w:noWrap/>
            <w:hideMark/>
          </w:tcPr>
          <w:p w14:paraId="6E89A936"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0,5</w:t>
            </w:r>
            <w:r w:rsidR="0082725C">
              <w:rPr>
                <w:rFonts w:asciiTheme="minorHAnsi" w:hAnsiTheme="minorHAnsi" w:cstheme="minorHAnsi"/>
              </w:rPr>
              <w:t>%</w:t>
            </w:r>
          </w:p>
        </w:tc>
      </w:tr>
      <w:tr w:rsidR="00CD6CC1" w:rsidRPr="003A3197" w14:paraId="3456E9A0" w14:textId="77777777" w:rsidTr="00B6164B">
        <w:trPr>
          <w:trHeight w:val="170"/>
        </w:trPr>
        <w:tc>
          <w:tcPr>
            <w:tcW w:w="5103" w:type="dxa"/>
            <w:noWrap/>
            <w:hideMark/>
          </w:tcPr>
          <w:p w14:paraId="12742025"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Physics</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Condensed</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Matter</w:t>
            </w:r>
            <w:proofErr w:type="spellEnd"/>
          </w:p>
        </w:tc>
        <w:tc>
          <w:tcPr>
            <w:tcW w:w="1843" w:type="dxa"/>
            <w:noWrap/>
            <w:hideMark/>
          </w:tcPr>
          <w:p w14:paraId="0C01E909"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3</w:t>
            </w:r>
          </w:p>
        </w:tc>
        <w:tc>
          <w:tcPr>
            <w:tcW w:w="1979" w:type="dxa"/>
            <w:noWrap/>
            <w:hideMark/>
          </w:tcPr>
          <w:p w14:paraId="4055BD96"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0,5</w:t>
            </w:r>
            <w:r w:rsidR="0082725C">
              <w:rPr>
                <w:rFonts w:asciiTheme="minorHAnsi" w:hAnsiTheme="minorHAnsi" w:cstheme="minorHAnsi"/>
              </w:rPr>
              <w:t>%</w:t>
            </w:r>
          </w:p>
        </w:tc>
      </w:tr>
      <w:tr w:rsidR="00CD6CC1" w:rsidRPr="003A3197" w14:paraId="5929120C" w14:textId="77777777" w:rsidTr="00B6164B">
        <w:trPr>
          <w:trHeight w:val="170"/>
        </w:trPr>
        <w:tc>
          <w:tcPr>
            <w:tcW w:w="5103" w:type="dxa"/>
            <w:noWrap/>
            <w:hideMark/>
          </w:tcPr>
          <w:p w14:paraId="054D7991"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Physics</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Mathematical</w:t>
            </w:r>
            <w:proofErr w:type="spellEnd"/>
          </w:p>
        </w:tc>
        <w:tc>
          <w:tcPr>
            <w:tcW w:w="1843" w:type="dxa"/>
            <w:noWrap/>
            <w:hideMark/>
          </w:tcPr>
          <w:p w14:paraId="083D6C5F"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3</w:t>
            </w:r>
          </w:p>
        </w:tc>
        <w:tc>
          <w:tcPr>
            <w:tcW w:w="1979" w:type="dxa"/>
            <w:noWrap/>
            <w:hideMark/>
          </w:tcPr>
          <w:p w14:paraId="377330EF"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0,5</w:t>
            </w:r>
            <w:r w:rsidR="0082725C">
              <w:rPr>
                <w:rFonts w:asciiTheme="minorHAnsi" w:hAnsiTheme="minorHAnsi" w:cstheme="minorHAnsi"/>
              </w:rPr>
              <w:t>%</w:t>
            </w:r>
          </w:p>
        </w:tc>
      </w:tr>
      <w:tr w:rsidR="00CD6CC1" w:rsidRPr="003A3197" w14:paraId="149CBA0E" w14:textId="77777777" w:rsidTr="00B6164B">
        <w:trPr>
          <w:trHeight w:val="170"/>
        </w:trPr>
        <w:tc>
          <w:tcPr>
            <w:tcW w:w="5103" w:type="dxa"/>
            <w:noWrap/>
            <w:hideMark/>
          </w:tcPr>
          <w:p w14:paraId="17A62C4E"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Polymer Science</w:t>
            </w:r>
          </w:p>
        </w:tc>
        <w:tc>
          <w:tcPr>
            <w:tcW w:w="1843" w:type="dxa"/>
            <w:noWrap/>
            <w:hideMark/>
          </w:tcPr>
          <w:p w14:paraId="5CFE6CEC"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3</w:t>
            </w:r>
          </w:p>
        </w:tc>
        <w:tc>
          <w:tcPr>
            <w:tcW w:w="1979" w:type="dxa"/>
            <w:noWrap/>
            <w:hideMark/>
          </w:tcPr>
          <w:p w14:paraId="27A5899B"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0,5</w:t>
            </w:r>
            <w:r w:rsidR="0082725C">
              <w:rPr>
                <w:rFonts w:asciiTheme="minorHAnsi" w:hAnsiTheme="minorHAnsi" w:cstheme="minorHAnsi"/>
              </w:rPr>
              <w:t>%</w:t>
            </w:r>
          </w:p>
        </w:tc>
      </w:tr>
      <w:tr w:rsidR="00CD6CC1" w:rsidRPr="003A3197" w14:paraId="18C2BE97" w14:textId="77777777" w:rsidTr="00B6164B">
        <w:trPr>
          <w:trHeight w:val="170"/>
        </w:trPr>
        <w:tc>
          <w:tcPr>
            <w:tcW w:w="5103" w:type="dxa"/>
            <w:noWrap/>
            <w:hideMark/>
          </w:tcPr>
          <w:p w14:paraId="5B9A6E25"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Business</w:t>
            </w:r>
          </w:p>
        </w:tc>
        <w:tc>
          <w:tcPr>
            <w:tcW w:w="1843" w:type="dxa"/>
            <w:noWrap/>
            <w:hideMark/>
          </w:tcPr>
          <w:p w14:paraId="4E807116"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w:t>
            </w:r>
          </w:p>
        </w:tc>
        <w:tc>
          <w:tcPr>
            <w:tcW w:w="1979" w:type="dxa"/>
            <w:noWrap/>
            <w:hideMark/>
          </w:tcPr>
          <w:p w14:paraId="307F2532"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0,3</w:t>
            </w:r>
            <w:r w:rsidR="0082725C">
              <w:rPr>
                <w:rFonts w:asciiTheme="minorHAnsi" w:hAnsiTheme="minorHAnsi" w:cstheme="minorHAnsi"/>
              </w:rPr>
              <w:t>%</w:t>
            </w:r>
          </w:p>
        </w:tc>
      </w:tr>
      <w:tr w:rsidR="00CD6CC1" w:rsidRPr="003A3197" w14:paraId="5584F63A" w14:textId="77777777" w:rsidTr="00B6164B">
        <w:trPr>
          <w:trHeight w:val="170"/>
        </w:trPr>
        <w:tc>
          <w:tcPr>
            <w:tcW w:w="5103" w:type="dxa"/>
            <w:noWrap/>
            <w:hideMark/>
          </w:tcPr>
          <w:p w14:paraId="02166F04"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Education</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Educational</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Research</w:t>
            </w:r>
            <w:proofErr w:type="spellEnd"/>
          </w:p>
        </w:tc>
        <w:tc>
          <w:tcPr>
            <w:tcW w:w="1843" w:type="dxa"/>
            <w:noWrap/>
            <w:hideMark/>
          </w:tcPr>
          <w:p w14:paraId="31AD9CDC"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w:t>
            </w:r>
          </w:p>
        </w:tc>
        <w:tc>
          <w:tcPr>
            <w:tcW w:w="1979" w:type="dxa"/>
            <w:noWrap/>
            <w:hideMark/>
          </w:tcPr>
          <w:p w14:paraId="6C67646F"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0,3</w:t>
            </w:r>
            <w:r w:rsidR="0082725C">
              <w:rPr>
                <w:rFonts w:asciiTheme="minorHAnsi" w:hAnsiTheme="minorHAnsi" w:cstheme="minorHAnsi"/>
              </w:rPr>
              <w:t>%</w:t>
            </w:r>
          </w:p>
        </w:tc>
      </w:tr>
      <w:tr w:rsidR="00CD6CC1" w:rsidRPr="003A3197" w14:paraId="163AD6B8" w14:textId="77777777" w:rsidTr="00B6164B">
        <w:trPr>
          <w:trHeight w:val="170"/>
        </w:trPr>
        <w:tc>
          <w:tcPr>
            <w:tcW w:w="5103" w:type="dxa"/>
            <w:noWrap/>
            <w:hideMark/>
          </w:tcPr>
          <w:p w14:paraId="68E6EB4E"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Engineering</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Biomedical</w:t>
            </w:r>
            <w:proofErr w:type="spellEnd"/>
          </w:p>
        </w:tc>
        <w:tc>
          <w:tcPr>
            <w:tcW w:w="1843" w:type="dxa"/>
            <w:noWrap/>
            <w:hideMark/>
          </w:tcPr>
          <w:p w14:paraId="7DDE002D"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w:t>
            </w:r>
          </w:p>
        </w:tc>
        <w:tc>
          <w:tcPr>
            <w:tcW w:w="1979" w:type="dxa"/>
            <w:noWrap/>
            <w:hideMark/>
          </w:tcPr>
          <w:p w14:paraId="48B9AD51"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0,3</w:t>
            </w:r>
            <w:r w:rsidR="0082725C">
              <w:rPr>
                <w:rFonts w:asciiTheme="minorHAnsi" w:hAnsiTheme="minorHAnsi" w:cstheme="minorHAnsi"/>
              </w:rPr>
              <w:t>%</w:t>
            </w:r>
          </w:p>
        </w:tc>
      </w:tr>
      <w:tr w:rsidR="00CD6CC1" w:rsidRPr="003A3197" w14:paraId="64D7A46D" w14:textId="77777777" w:rsidTr="00B6164B">
        <w:trPr>
          <w:trHeight w:val="170"/>
        </w:trPr>
        <w:tc>
          <w:tcPr>
            <w:tcW w:w="5103" w:type="dxa"/>
            <w:noWrap/>
            <w:hideMark/>
          </w:tcPr>
          <w:p w14:paraId="6A4BFF99"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Imaging</w:t>
            </w:r>
            <w:proofErr w:type="spellEnd"/>
            <w:r w:rsidRPr="0082725C">
              <w:rPr>
                <w:rFonts w:asciiTheme="minorHAnsi" w:hAnsiTheme="minorHAnsi" w:cstheme="minorHAnsi"/>
              </w:rPr>
              <w:t xml:space="preserve"> Science </w:t>
            </w:r>
            <w:proofErr w:type="spellStart"/>
            <w:r w:rsidRPr="0082725C">
              <w:rPr>
                <w:rFonts w:asciiTheme="minorHAnsi" w:hAnsiTheme="minorHAnsi" w:cstheme="minorHAnsi"/>
              </w:rPr>
              <w:t>Photographic</w:t>
            </w:r>
            <w:proofErr w:type="spellEnd"/>
            <w:r w:rsidRPr="0082725C">
              <w:rPr>
                <w:rFonts w:asciiTheme="minorHAnsi" w:hAnsiTheme="minorHAnsi" w:cstheme="minorHAnsi"/>
              </w:rPr>
              <w:t xml:space="preserve"> Technology</w:t>
            </w:r>
          </w:p>
        </w:tc>
        <w:tc>
          <w:tcPr>
            <w:tcW w:w="1843" w:type="dxa"/>
            <w:noWrap/>
            <w:hideMark/>
          </w:tcPr>
          <w:p w14:paraId="0099779D"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w:t>
            </w:r>
          </w:p>
        </w:tc>
        <w:tc>
          <w:tcPr>
            <w:tcW w:w="1979" w:type="dxa"/>
            <w:noWrap/>
            <w:hideMark/>
          </w:tcPr>
          <w:p w14:paraId="1A8E6C26"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0,3</w:t>
            </w:r>
            <w:r w:rsidR="0082725C">
              <w:rPr>
                <w:rFonts w:asciiTheme="minorHAnsi" w:hAnsiTheme="minorHAnsi" w:cstheme="minorHAnsi"/>
              </w:rPr>
              <w:t>%</w:t>
            </w:r>
          </w:p>
        </w:tc>
      </w:tr>
      <w:tr w:rsidR="00CD6CC1" w:rsidRPr="003A3197" w14:paraId="5CC52A28" w14:textId="77777777" w:rsidTr="00B6164B">
        <w:trPr>
          <w:trHeight w:val="170"/>
        </w:trPr>
        <w:tc>
          <w:tcPr>
            <w:tcW w:w="5103" w:type="dxa"/>
            <w:noWrap/>
            <w:hideMark/>
          </w:tcPr>
          <w:p w14:paraId="3FCBDEE6"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Materials</w:t>
            </w:r>
            <w:proofErr w:type="spellEnd"/>
            <w:r w:rsidRPr="0082725C">
              <w:rPr>
                <w:rFonts w:asciiTheme="minorHAnsi" w:hAnsiTheme="minorHAnsi" w:cstheme="minorHAnsi"/>
              </w:rPr>
              <w:t xml:space="preserve"> Science </w:t>
            </w:r>
            <w:proofErr w:type="spellStart"/>
            <w:r w:rsidRPr="0082725C">
              <w:rPr>
                <w:rFonts w:asciiTheme="minorHAnsi" w:hAnsiTheme="minorHAnsi" w:cstheme="minorHAnsi"/>
              </w:rPr>
              <w:t>Coatings</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Films</w:t>
            </w:r>
            <w:proofErr w:type="spellEnd"/>
          </w:p>
        </w:tc>
        <w:tc>
          <w:tcPr>
            <w:tcW w:w="1843" w:type="dxa"/>
            <w:noWrap/>
            <w:hideMark/>
          </w:tcPr>
          <w:p w14:paraId="0B32F1ED"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w:t>
            </w:r>
          </w:p>
        </w:tc>
        <w:tc>
          <w:tcPr>
            <w:tcW w:w="1979" w:type="dxa"/>
            <w:noWrap/>
            <w:hideMark/>
          </w:tcPr>
          <w:p w14:paraId="3C77D8CE"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0,3</w:t>
            </w:r>
            <w:r w:rsidR="0082725C">
              <w:rPr>
                <w:rFonts w:asciiTheme="minorHAnsi" w:hAnsiTheme="minorHAnsi" w:cstheme="minorHAnsi"/>
              </w:rPr>
              <w:t>%</w:t>
            </w:r>
          </w:p>
        </w:tc>
      </w:tr>
      <w:tr w:rsidR="00CD6CC1" w:rsidRPr="003A3197" w14:paraId="175D75E9" w14:textId="77777777" w:rsidTr="00B6164B">
        <w:trPr>
          <w:trHeight w:val="170"/>
        </w:trPr>
        <w:tc>
          <w:tcPr>
            <w:tcW w:w="5103" w:type="dxa"/>
            <w:noWrap/>
            <w:hideMark/>
          </w:tcPr>
          <w:p w14:paraId="12EF19C6"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Materials</w:t>
            </w:r>
            <w:proofErr w:type="spellEnd"/>
            <w:r w:rsidRPr="0082725C">
              <w:rPr>
                <w:rFonts w:asciiTheme="minorHAnsi" w:hAnsiTheme="minorHAnsi" w:cstheme="minorHAnsi"/>
              </w:rPr>
              <w:t xml:space="preserve"> Science </w:t>
            </w:r>
            <w:proofErr w:type="spellStart"/>
            <w:r w:rsidRPr="0082725C">
              <w:rPr>
                <w:rFonts w:asciiTheme="minorHAnsi" w:hAnsiTheme="minorHAnsi" w:cstheme="minorHAnsi"/>
              </w:rPr>
              <w:t>Composites</w:t>
            </w:r>
            <w:proofErr w:type="spellEnd"/>
          </w:p>
        </w:tc>
        <w:tc>
          <w:tcPr>
            <w:tcW w:w="1843" w:type="dxa"/>
            <w:noWrap/>
            <w:hideMark/>
          </w:tcPr>
          <w:p w14:paraId="79BC8137"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w:t>
            </w:r>
          </w:p>
        </w:tc>
        <w:tc>
          <w:tcPr>
            <w:tcW w:w="1979" w:type="dxa"/>
            <w:noWrap/>
            <w:hideMark/>
          </w:tcPr>
          <w:p w14:paraId="4FB61556"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0,3</w:t>
            </w:r>
            <w:r w:rsidR="0082725C">
              <w:rPr>
                <w:rFonts w:asciiTheme="minorHAnsi" w:hAnsiTheme="minorHAnsi" w:cstheme="minorHAnsi"/>
              </w:rPr>
              <w:t>%</w:t>
            </w:r>
          </w:p>
        </w:tc>
      </w:tr>
      <w:tr w:rsidR="00CD6CC1" w:rsidRPr="003A3197" w14:paraId="4556F80E" w14:textId="77777777" w:rsidTr="00B6164B">
        <w:trPr>
          <w:trHeight w:val="170"/>
        </w:trPr>
        <w:tc>
          <w:tcPr>
            <w:tcW w:w="5103" w:type="dxa"/>
            <w:noWrap/>
            <w:hideMark/>
          </w:tcPr>
          <w:p w14:paraId="7781342C"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Physics</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Multidisciplinary</w:t>
            </w:r>
            <w:proofErr w:type="spellEnd"/>
          </w:p>
        </w:tc>
        <w:tc>
          <w:tcPr>
            <w:tcW w:w="1843" w:type="dxa"/>
            <w:noWrap/>
            <w:hideMark/>
          </w:tcPr>
          <w:p w14:paraId="32BB7598"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w:t>
            </w:r>
          </w:p>
        </w:tc>
        <w:tc>
          <w:tcPr>
            <w:tcW w:w="1979" w:type="dxa"/>
            <w:noWrap/>
            <w:hideMark/>
          </w:tcPr>
          <w:p w14:paraId="5C9B1A90"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0,3</w:t>
            </w:r>
            <w:r w:rsidR="0082725C">
              <w:rPr>
                <w:rFonts w:asciiTheme="minorHAnsi" w:hAnsiTheme="minorHAnsi" w:cstheme="minorHAnsi"/>
              </w:rPr>
              <w:t>%</w:t>
            </w:r>
          </w:p>
        </w:tc>
      </w:tr>
      <w:tr w:rsidR="00CD6CC1" w:rsidRPr="003A3197" w14:paraId="333D5E40" w14:textId="77777777" w:rsidTr="00B6164B">
        <w:trPr>
          <w:trHeight w:val="170"/>
        </w:trPr>
        <w:tc>
          <w:tcPr>
            <w:tcW w:w="5103" w:type="dxa"/>
            <w:noWrap/>
            <w:hideMark/>
          </w:tcPr>
          <w:p w14:paraId="34770096"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Planning</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Development</w:t>
            </w:r>
            <w:proofErr w:type="spellEnd"/>
          </w:p>
        </w:tc>
        <w:tc>
          <w:tcPr>
            <w:tcW w:w="1843" w:type="dxa"/>
            <w:noWrap/>
            <w:hideMark/>
          </w:tcPr>
          <w:p w14:paraId="545E499E"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w:t>
            </w:r>
          </w:p>
        </w:tc>
        <w:tc>
          <w:tcPr>
            <w:tcW w:w="1979" w:type="dxa"/>
            <w:noWrap/>
            <w:hideMark/>
          </w:tcPr>
          <w:p w14:paraId="403B050B"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0,3</w:t>
            </w:r>
            <w:r w:rsidR="0082725C">
              <w:rPr>
                <w:rFonts w:asciiTheme="minorHAnsi" w:hAnsiTheme="minorHAnsi" w:cstheme="minorHAnsi"/>
              </w:rPr>
              <w:t>%</w:t>
            </w:r>
          </w:p>
        </w:tc>
      </w:tr>
      <w:tr w:rsidR="00CD6CC1" w:rsidRPr="003A3197" w14:paraId="591FFE88" w14:textId="77777777" w:rsidTr="00B6164B">
        <w:trPr>
          <w:trHeight w:val="170"/>
        </w:trPr>
        <w:tc>
          <w:tcPr>
            <w:tcW w:w="5103" w:type="dxa"/>
            <w:noWrap/>
            <w:hideMark/>
          </w:tcPr>
          <w:p w14:paraId="54557C44"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 xml:space="preserve">Public </w:t>
            </w:r>
            <w:proofErr w:type="spellStart"/>
            <w:r w:rsidRPr="0082725C">
              <w:rPr>
                <w:rFonts w:asciiTheme="minorHAnsi" w:hAnsiTheme="minorHAnsi" w:cstheme="minorHAnsi"/>
              </w:rPr>
              <w:t>Environmental</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Occupational</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Health</w:t>
            </w:r>
            <w:proofErr w:type="spellEnd"/>
          </w:p>
        </w:tc>
        <w:tc>
          <w:tcPr>
            <w:tcW w:w="1843" w:type="dxa"/>
            <w:noWrap/>
            <w:hideMark/>
          </w:tcPr>
          <w:p w14:paraId="6E8D0D53"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w:t>
            </w:r>
          </w:p>
        </w:tc>
        <w:tc>
          <w:tcPr>
            <w:tcW w:w="1979" w:type="dxa"/>
            <w:noWrap/>
            <w:hideMark/>
          </w:tcPr>
          <w:p w14:paraId="34451413"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0,3</w:t>
            </w:r>
            <w:r w:rsidR="0082725C">
              <w:rPr>
                <w:rFonts w:asciiTheme="minorHAnsi" w:hAnsiTheme="minorHAnsi" w:cstheme="minorHAnsi"/>
              </w:rPr>
              <w:t>%</w:t>
            </w:r>
          </w:p>
        </w:tc>
      </w:tr>
      <w:tr w:rsidR="00CD6CC1" w:rsidRPr="003A3197" w14:paraId="77CAB030" w14:textId="77777777" w:rsidTr="00B6164B">
        <w:trPr>
          <w:trHeight w:val="170"/>
        </w:trPr>
        <w:tc>
          <w:tcPr>
            <w:tcW w:w="5103" w:type="dxa"/>
            <w:noWrap/>
            <w:hideMark/>
          </w:tcPr>
          <w:p w14:paraId="3B749B3F"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Social</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Sciences</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Mathematical</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Methods</w:t>
            </w:r>
            <w:proofErr w:type="spellEnd"/>
          </w:p>
        </w:tc>
        <w:tc>
          <w:tcPr>
            <w:tcW w:w="1843" w:type="dxa"/>
            <w:noWrap/>
            <w:hideMark/>
          </w:tcPr>
          <w:p w14:paraId="037492B0"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w:t>
            </w:r>
          </w:p>
        </w:tc>
        <w:tc>
          <w:tcPr>
            <w:tcW w:w="1979" w:type="dxa"/>
            <w:noWrap/>
            <w:hideMark/>
          </w:tcPr>
          <w:p w14:paraId="2A2C1267"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0,3</w:t>
            </w:r>
            <w:r w:rsidR="0082725C">
              <w:rPr>
                <w:rFonts w:asciiTheme="minorHAnsi" w:hAnsiTheme="minorHAnsi" w:cstheme="minorHAnsi"/>
              </w:rPr>
              <w:t>%</w:t>
            </w:r>
          </w:p>
        </w:tc>
      </w:tr>
      <w:tr w:rsidR="00CD6CC1" w:rsidRPr="003A3197" w14:paraId="7FAD70D1" w14:textId="77777777" w:rsidTr="00B6164B">
        <w:trPr>
          <w:trHeight w:val="170"/>
        </w:trPr>
        <w:tc>
          <w:tcPr>
            <w:tcW w:w="5103" w:type="dxa"/>
            <w:noWrap/>
            <w:hideMark/>
          </w:tcPr>
          <w:p w14:paraId="35D6192D"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Thermodynamics</w:t>
            </w:r>
            <w:proofErr w:type="spellEnd"/>
          </w:p>
        </w:tc>
        <w:tc>
          <w:tcPr>
            <w:tcW w:w="1843" w:type="dxa"/>
            <w:noWrap/>
            <w:hideMark/>
          </w:tcPr>
          <w:p w14:paraId="71909103"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2</w:t>
            </w:r>
          </w:p>
        </w:tc>
        <w:tc>
          <w:tcPr>
            <w:tcW w:w="1979" w:type="dxa"/>
            <w:noWrap/>
            <w:hideMark/>
          </w:tcPr>
          <w:p w14:paraId="52180CBC"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0,3</w:t>
            </w:r>
            <w:r w:rsidR="0082725C">
              <w:rPr>
                <w:rFonts w:asciiTheme="minorHAnsi" w:hAnsiTheme="minorHAnsi" w:cstheme="minorHAnsi"/>
              </w:rPr>
              <w:t>%</w:t>
            </w:r>
          </w:p>
        </w:tc>
      </w:tr>
      <w:tr w:rsidR="00CD6CC1" w:rsidRPr="003A3197" w14:paraId="2CEF3A87" w14:textId="77777777" w:rsidTr="00B6164B">
        <w:trPr>
          <w:trHeight w:val="170"/>
        </w:trPr>
        <w:tc>
          <w:tcPr>
            <w:tcW w:w="5103" w:type="dxa"/>
            <w:noWrap/>
            <w:hideMark/>
          </w:tcPr>
          <w:p w14:paraId="3BCE110A"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Construction</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Building</w:t>
            </w:r>
            <w:proofErr w:type="spellEnd"/>
            <w:r w:rsidRPr="0082725C">
              <w:rPr>
                <w:rFonts w:asciiTheme="minorHAnsi" w:hAnsiTheme="minorHAnsi" w:cstheme="minorHAnsi"/>
              </w:rPr>
              <w:t xml:space="preserve"> Technology</w:t>
            </w:r>
          </w:p>
        </w:tc>
        <w:tc>
          <w:tcPr>
            <w:tcW w:w="1843" w:type="dxa"/>
            <w:noWrap/>
            <w:hideMark/>
          </w:tcPr>
          <w:p w14:paraId="6B708412"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w:t>
            </w:r>
          </w:p>
        </w:tc>
        <w:tc>
          <w:tcPr>
            <w:tcW w:w="1979" w:type="dxa"/>
            <w:noWrap/>
            <w:hideMark/>
          </w:tcPr>
          <w:p w14:paraId="5687A5C4"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0,2</w:t>
            </w:r>
            <w:r w:rsidR="0082725C">
              <w:rPr>
                <w:rFonts w:asciiTheme="minorHAnsi" w:hAnsiTheme="minorHAnsi" w:cstheme="minorHAnsi"/>
              </w:rPr>
              <w:t>%</w:t>
            </w:r>
          </w:p>
        </w:tc>
      </w:tr>
      <w:tr w:rsidR="00CD6CC1" w:rsidRPr="003A3197" w14:paraId="0A9C03BB" w14:textId="77777777" w:rsidTr="00B6164B">
        <w:trPr>
          <w:trHeight w:val="170"/>
        </w:trPr>
        <w:tc>
          <w:tcPr>
            <w:tcW w:w="5103" w:type="dxa"/>
            <w:noWrap/>
            <w:hideMark/>
          </w:tcPr>
          <w:p w14:paraId="70A51D37"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Electrochemistry</w:t>
            </w:r>
            <w:proofErr w:type="spellEnd"/>
          </w:p>
        </w:tc>
        <w:tc>
          <w:tcPr>
            <w:tcW w:w="1843" w:type="dxa"/>
            <w:noWrap/>
            <w:hideMark/>
          </w:tcPr>
          <w:p w14:paraId="095EAE76"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w:t>
            </w:r>
          </w:p>
        </w:tc>
        <w:tc>
          <w:tcPr>
            <w:tcW w:w="1979" w:type="dxa"/>
            <w:noWrap/>
            <w:hideMark/>
          </w:tcPr>
          <w:p w14:paraId="10579280"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0,2</w:t>
            </w:r>
            <w:r w:rsidR="0082725C">
              <w:rPr>
                <w:rFonts w:asciiTheme="minorHAnsi" w:hAnsiTheme="minorHAnsi" w:cstheme="minorHAnsi"/>
              </w:rPr>
              <w:t>%</w:t>
            </w:r>
          </w:p>
        </w:tc>
      </w:tr>
      <w:tr w:rsidR="00CD6CC1" w:rsidRPr="003A3197" w14:paraId="26FC3BC6" w14:textId="77777777" w:rsidTr="00B6164B">
        <w:trPr>
          <w:trHeight w:val="170"/>
        </w:trPr>
        <w:tc>
          <w:tcPr>
            <w:tcW w:w="5103" w:type="dxa"/>
            <w:noWrap/>
            <w:hideMark/>
          </w:tcPr>
          <w:p w14:paraId="1E47DE80"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Environmental</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Studies</w:t>
            </w:r>
            <w:proofErr w:type="spellEnd"/>
          </w:p>
        </w:tc>
        <w:tc>
          <w:tcPr>
            <w:tcW w:w="1843" w:type="dxa"/>
            <w:noWrap/>
            <w:hideMark/>
          </w:tcPr>
          <w:p w14:paraId="462F8581"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w:t>
            </w:r>
          </w:p>
        </w:tc>
        <w:tc>
          <w:tcPr>
            <w:tcW w:w="1979" w:type="dxa"/>
            <w:noWrap/>
            <w:hideMark/>
          </w:tcPr>
          <w:p w14:paraId="282177C3"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0,2</w:t>
            </w:r>
            <w:r w:rsidR="0082725C">
              <w:rPr>
                <w:rFonts w:asciiTheme="minorHAnsi" w:hAnsiTheme="minorHAnsi" w:cstheme="minorHAnsi"/>
              </w:rPr>
              <w:t>%</w:t>
            </w:r>
          </w:p>
        </w:tc>
      </w:tr>
      <w:tr w:rsidR="00CD6CC1" w:rsidRPr="003A3197" w14:paraId="2427AA91" w14:textId="77777777" w:rsidTr="00B6164B">
        <w:trPr>
          <w:trHeight w:val="170"/>
        </w:trPr>
        <w:tc>
          <w:tcPr>
            <w:tcW w:w="5103" w:type="dxa"/>
            <w:noWrap/>
            <w:hideMark/>
          </w:tcPr>
          <w:p w14:paraId="358DDCCB" w14:textId="77777777" w:rsidR="00CD6CC1" w:rsidRPr="0082725C" w:rsidRDefault="00CD6CC1" w:rsidP="00B6164B">
            <w:pPr>
              <w:spacing w:before="20" w:after="20"/>
              <w:rPr>
                <w:rFonts w:asciiTheme="minorHAnsi" w:hAnsiTheme="minorHAnsi" w:cstheme="minorHAnsi"/>
              </w:rPr>
            </w:pPr>
            <w:r w:rsidRPr="0082725C">
              <w:rPr>
                <w:rFonts w:asciiTheme="minorHAnsi" w:hAnsiTheme="minorHAnsi" w:cstheme="minorHAnsi"/>
              </w:rPr>
              <w:t xml:space="preserve">Green </w:t>
            </w:r>
            <w:proofErr w:type="spellStart"/>
            <w:r w:rsidRPr="0082725C">
              <w:rPr>
                <w:rFonts w:asciiTheme="minorHAnsi" w:hAnsiTheme="minorHAnsi" w:cstheme="minorHAnsi"/>
              </w:rPr>
              <w:t>Sustainable</w:t>
            </w:r>
            <w:proofErr w:type="spellEnd"/>
            <w:r w:rsidRPr="0082725C">
              <w:rPr>
                <w:rFonts w:asciiTheme="minorHAnsi" w:hAnsiTheme="minorHAnsi" w:cstheme="minorHAnsi"/>
              </w:rPr>
              <w:t xml:space="preserve"> Science Technology</w:t>
            </w:r>
          </w:p>
        </w:tc>
        <w:tc>
          <w:tcPr>
            <w:tcW w:w="1843" w:type="dxa"/>
            <w:noWrap/>
            <w:hideMark/>
          </w:tcPr>
          <w:p w14:paraId="1E5C24A0"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w:t>
            </w:r>
          </w:p>
        </w:tc>
        <w:tc>
          <w:tcPr>
            <w:tcW w:w="1979" w:type="dxa"/>
            <w:noWrap/>
            <w:hideMark/>
          </w:tcPr>
          <w:p w14:paraId="4FF5CF89"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0,2</w:t>
            </w:r>
            <w:r w:rsidR="0082725C">
              <w:rPr>
                <w:rFonts w:asciiTheme="minorHAnsi" w:hAnsiTheme="minorHAnsi" w:cstheme="minorHAnsi"/>
              </w:rPr>
              <w:t>%</w:t>
            </w:r>
          </w:p>
        </w:tc>
      </w:tr>
      <w:tr w:rsidR="00CD6CC1" w:rsidRPr="003A3197" w14:paraId="2905E52D" w14:textId="77777777" w:rsidTr="00B6164B">
        <w:trPr>
          <w:trHeight w:val="170"/>
        </w:trPr>
        <w:tc>
          <w:tcPr>
            <w:tcW w:w="5103" w:type="dxa"/>
            <w:noWrap/>
            <w:hideMark/>
          </w:tcPr>
          <w:p w14:paraId="20C73074"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Logic</w:t>
            </w:r>
            <w:proofErr w:type="spellEnd"/>
          </w:p>
        </w:tc>
        <w:tc>
          <w:tcPr>
            <w:tcW w:w="1843" w:type="dxa"/>
            <w:noWrap/>
            <w:hideMark/>
          </w:tcPr>
          <w:p w14:paraId="149A9953"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w:t>
            </w:r>
          </w:p>
        </w:tc>
        <w:tc>
          <w:tcPr>
            <w:tcW w:w="1979" w:type="dxa"/>
            <w:noWrap/>
            <w:hideMark/>
          </w:tcPr>
          <w:p w14:paraId="09F8CE10"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0,2</w:t>
            </w:r>
            <w:r w:rsidR="0082725C">
              <w:rPr>
                <w:rFonts w:asciiTheme="minorHAnsi" w:hAnsiTheme="minorHAnsi" w:cstheme="minorHAnsi"/>
              </w:rPr>
              <w:t>%</w:t>
            </w:r>
          </w:p>
        </w:tc>
      </w:tr>
      <w:tr w:rsidR="00CD6CC1" w:rsidRPr="003A3197" w14:paraId="00E1DD4D" w14:textId="77777777" w:rsidTr="00B6164B">
        <w:trPr>
          <w:trHeight w:val="170"/>
        </w:trPr>
        <w:tc>
          <w:tcPr>
            <w:tcW w:w="5103" w:type="dxa"/>
            <w:noWrap/>
            <w:hideMark/>
          </w:tcPr>
          <w:p w14:paraId="6235AD03"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Materials</w:t>
            </w:r>
            <w:proofErr w:type="spellEnd"/>
            <w:r w:rsidRPr="0082725C">
              <w:rPr>
                <w:rFonts w:asciiTheme="minorHAnsi" w:hAnsiTheme="minorHAnsi" w:cstheme="minorHAnsi"/>
              </w:rPr>
              <w:t xml:space="preserve"> Science </w:t>
            </w:r>
            <w:proofErr w:type="spellStart"/>
            <w:r w:rsidRPr="0082725C">
              <w:rPr>
                <w:rFonts w:asciiTheme="minorHAnsi" w:hAnsiTheme="minorHAnsi" w:cstheme="minorHAnsi"/>
              </w:rPr>
              <w:t>Biomaterials</w:t>
            </w:r>
            <w:proofErr w:type="spellEnd"/>
          </w:p>
        </w:tc>
        <w:tc>
          <w:tcPr>
            <w:tcW w:w="1843" w:type="dxa"/>
            <w:noWrap/>
            <w:hideMark/>
          </w:tcPr>
          <w:p w14:paraId="403B38BC"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w:t>
            </w:r>
          </w:p>
        </w:tc>
        <w:tc>
          <w:tcPr>
            <w:tcW w:w="1979" w:type="dxa"/>
            <w:noWrap/>
            <w:hideMark/>
          </w:tcPr>
          <w:p w14:paraId="3AFC6CAC"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0,2</w:t>
            </w:r>
            <w:r w:rsidR="0082725C">
              <w:rPr>
                <w:rFonts w:asciiTheme="minorHAnsi" w:hAnsiTheme="minorHAnsi" w:cstheme="minorHAnsi"/>
              </w:rPr>
              <w:t>%</w:t>
            </w:r>
          </w:p>
        </w:tc>
      </w:tr>
      <w:tr w:rsidR="00CD6CC1" w:rsidRPr="003A3197" w14:paraId="0C242F58" w14:textId="77777777" w:rsidTr="00B6164B">
        <w:trPr>
          <w:trHeight w:val="170"/>
        </w:trPr>
        <w:tc>
          <w:tcPr>
            <w:tcW w:w="5103" w:type="dxa"/>
            <w:noWrap/>
            <w:hideMark/>
          </w:tcPr>
          <w:p w14:paraId="73F38C24"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Materials</w:t>
            </w:r>
            <w:proofErr w:type="spellEnd"/>
            <w:r w:rsidRPr="0082725C">
              <w:rPr>
                <w:rFonts w:asciiTheme="minorHAnsi" w:hAnsiTheme="minorHAnsi" w:cstheme="minorHAnsi"/>
              </w:rPr>
              <w:t xml:space="preserve"> Science </w:t>
            </w:r>
            <w:proofErr w:type="spellStart"/>
            <w:r w:rsidRPr="0082725C">
              <w:rPr>
                <w:rFonts w:asciiTheme="minorHAnsi" w:hAnsiTheme="minorHAnsi" w:cstheme="minorHAnsi"/>
              </w:rPr>
              <w:t>Characterization</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Testing</w:t>
            </w:r>
            <w:proofErr w:type="spellEnd"/>
          </w:p>
        </w:tc>
        <w:tc>
          <w:tcPr>
            <w:tcW w:w="1843" w:type="dxa"/>
            <w:noWrap/>
            <w:hideMark/>
          </w:tcPr>
          <w:p w14:paraId="6154319F"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w:t>
            </w:r>
          </w:p>
        </w:tc>
        <w:tc>
          <w:tcPr>
            <w:tcW w:w="1979" w:type="dxa"/>
            <w:noWrap/>
            <w:hideMark/>
          </w:tcPr>
          <w:p w14:paraId="76007F65"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0,2</w:t>
            </w:r>
            <w:r w:rsidR="0082725C">
              <w:rPr>
                <w:rFonts w:asciiTheme="minorHAnsi" w:hAnsiTheme="minorHAnsi" w:cstheme="minorHAnsi"/>
              </w:rPr>
              <w:t>%</w:t>
            </w:r>
          </w:p>
        </w:tc>
      </w:tr>
      <w:tr w:rsidR="00CD6CC1" w:rsidRPr="003A3197" w14:paraId="04ABE7FF" w14:textId="77777777" w:rsidTr="00B6164B">
        <w:trPr>
          <w:trHeight w:val="170"/>
        </w:trPr>
        <w:tc>
          <w:tcPr>
            <w:tcW w:w="5103" w:type="dxa"/>
            <w:noWrap/>
            <w:hideMark/>
          </w:tcPr>
          <w:p w14:paraId="6338FAF0"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Mathematical</w:t>
            </w:r>
            <w:proofErr w:type="spellEnd"/>
            <w:r w:rsidRPr="0082725C">
              <w:rPr>
                <w:rFonts w:asciiTheme="minorHAnsi" w:hAnsiTheme="minorHAnsi" w:cstheme="minorHAnsi"/>
              </w:rPr>
              <w:t xml:space="preserve"> </w:t>
            </w:r>
            <w:proofErr w:type="spellStart"/>
            <w:r w:rsidRPr="0082725C">
              <w:rPr>
                <w:rFonts w:asciiTheme="minorHAnsi" w:hAnsiTheme="minorHAnsi" w:cstheme="minorHAnsi"/>
              </w:rPr>
              <w:t>Computational</w:t>
            </w:r>
            <w:proofErr w:type="spellEnd"/>
            <w:r w:rsidRPr="0082725C">
              <w:rPr>
                <w:rFonts w:asciiTheme="minorHAnsi" w:hAnsiTheme="minorHAnsi" w:cstheme="minorHAnsi"/>
              </w:rPr>
              <w:t xml:space="preserve"> Biology</w:t>
            </w:r>
          </w:p>
        </w:tc>
        <w:tc>
          <w:tcPr>
            <w:tcW w:w="1843" w:type="dxa"/>
            <w:noWrap/>
            <w:hideMark/>
          </w:tcPr>
          <w:p w14:paraId="1BFFBD54"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w:t>
            </w:r>
          </w:p>
        </w:tc>
        <w:tc>
          <w:tcPr>
            <w:tcW w:w="1979" w:type="dxa"/>
            <w:noWrap/>
            <w:hideMark/>
          </w:tcPr>
          <w:p w14:paraId="3D0F07D2"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0,2</w:t>
            </w:r>
            <w:r w:rsidR="0082725C">
              <w:rPr>
                <w:rFonts w:asciiTheme="minorHAnsi" w:hAnsiTheme="minorHAnsi" w:cstheme="minorHAnsi"/>
              </w:rPr>
              <w:t>%</w:t>
            </w:r>
          </w:p>
        </w:tc>
      </w:tr>
      <w:tr w:rsidR="00CD6CC1" w:rsidRPr="003A3197" w14:paraId="24561A38" w14:textId="77777777" w:rsidTr="00B6164B">
        <w:trPr>
          <w:trHeight w:val="170"/>
        </w:trPr>
        <w:tc>
          <w:tcPr>
            <w:tcW w:w="5103" w:type="dxa"/>
            <w:noWrap/>
            <w:hideMark/>
          </w:tcPr>
          <w:p w14:paraId="51EFD9E8" w14:textId="77777777" w:rsidR="00CD6CC1" w:rsidRPr="0082725C" w:rsidRDefault="00CD6CC1" w:rsidP="00B6164B">
            <w:pPr>
              <w:spacing w:before="20" w:after="20"/>
              <w:rPr>
                <w:rFonts w:asciiTheme="minorHAnsi" w:hAnsiTheme="minorHAnsi" w:cstheme="minorHAnsi"/>
              </w:rPr>
            </w:pPr>
            <w:proofErr w:type="spellStart"/>
            <w:r w:rsidRPr="0082725C">
              <w:rPr>
                <w:rFonts w:asciiTheme="minorHAnsi" w:hAnsiTheme="minorHAnsi" w:cstheme="minorHAnsi"/>
              </w:rPr>
              <w:t>Transportation</w:t>
            </w:r>
            <w:proofErr w:type="spellEnd"/>
          </w:p>
        </w:tc>
        <w:tc>
          <w:tcPr>
            <w:tcW w:w="1843" w:type="dxa"/>
            <w:noWrap/>
            <w:hideMark/>
          </w:tcPr>
          <w:p w14:paraId="798782ED"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1</w:t>
            </w:r>
          </w:p>
        </w:tc>
        <w:tc>
          <w:tcPr>
            <w:tcW w:w="1979" w:type="dxa"/>
            <w:noWrap/>
            <w:hideMark/>
          </w:tcPr>
          <w:p w14:paraId="5EB6C2A5" w14:textId="77777777" w:rsidR="00CD6CC1" w:rsidRPr="0082725C" w:rsidRDefault="00CD6CC1" w:rsidP="00B6164B">
            <w:pPr>
              <w:spacing w:before="20" w:after="20"/>
              <w:jc w:val="center"/>
              <w:rPr>
                <w:rFonts w:asciiTheme="minorHAnsi" w:hAnsiTheme="minorHAnsi" w:cstheme="minorHAnsi"/>
              </w:rPr>
            </w:pPr>
            <w:r w:rsidRPr="0082725C">
              <w:rPr>
                <w:rFonts w:asciiTheme="minorHAnsi" w:hAnsiTheme="minorHAnsi" w:cstheme="minorHAnsi"/>
              </w:rPr>
              <w:t>0,2</w:t>
            </w:r>
            <w:r w:rsidR="0082725C">
              <w:rPr>
                <w:rFonts w:asciiTheme="minorHAnsi" w:hAnsiTheme="minorHAnsi" w:cstheme="minorHAnsi"/>
              </w:rPr>
              <w:t>%</w:t>
            </w:r>
          </w:p>
        </w:tc>
      </w:tr>
    </w:tbl>
    <w:p w14:paraId="1638ADDD" w14:textId="77777777" w:rsidR="00CD6CC1" w:rsidRPr="003A3197" w:rsidRDefault="00CD6CC1" w:rsidP="00CD6CC1"/>
    <w:p w14:paraId="1772B0C2" w14:textId="7D74A92F" w:rsidR="00CD6CC1" w:rsidRPr="003A3197" w:rsidRDefault="00CD6CC1" w:rsidP="00CD6CC1">
      <w:pPr>
        <w:pStyle w:val="Titulek"/>
        <w:rPr>
          <w:szCs w:val="20"/>
        </w:rPr>
      </w:pPr>
      <w:r w:rsidRPr="003A3197">
        <w:t xml:space="preserve">Tabulka </w:t>
      </w:r>
      <w:r w:rsidR="00DE0A5F">
        <w:fldChar w:fldCharType="begin"/>
      </w:r>
      <w:r w:rsidR="00DE1818">
        <w:instrText xml:space="preserve"> SEQ Tabulka \* ARABIC </w:instrText>
      </w:r>
      <w:r w:rsidR="00DE0A5F">
        <w:fldChar w:fldCharType="separate"/>
      </w:r>
      <w:r w:rsidR="000D3992">
        <w:rPr>
          <w:noProof/>
        </w:rPr>
        <w:t>2</w:t>
      </w:r>
      <w:r w:rsidR="00DE0A5F">
        <w:rPr>
          <w:noProof/>
        </w:rPr>
        <w:fldChar w:fldCharType="end"/>
      </w:r>
      <w:r w:rsidRPr="003A3197">
        <w:t>: Počet publikačních výstupů akademických pracovníků FAI indexovaných v databázi SCOPUS v letech 2013-2018 (tříděno dle SCOPUS oborových kategorií)</w:t>
      </w:r>
    </w:p>
    <w:tbl>
      <w:tblPr>
        <w:tblStyle w:val="Mkatabulky"/>
        <w:tblW w:w="8930" w:type="dxa"/>
        <w:tblInd w:w="137" w:type="dxa"/>
        <w:tblCellMar>
          <w:left w:w="0" w:type="dxa"/>
          <w:right w:w="0" w:type="dxa"/>
        </w:tblCellMar>
        <w:tblLook w:val="04A0" w:firstRow="1" w:lastRow="0" w:firstColumn="1" w:lastColumn="0" w:noHBand="0" w:noVBand="1"/>
      </w:tblPr>
      <w:tblGrid>
        <w:gridCol w:w="5103"/>
        <w:gridCol w:w="1832"/>
        <w:gridCol w:w="1995"/>
      </w:tblGrid>
      <w:tr w:rsidR="00CD6CC1" w:rsidRPr="00465CB3" w14:paraId="7BC97A6A" w14:textId="77777777" w:rsidTr="00B6164B">
        <w:trPr>
          <w:trHeight w:val="283"/>
        </w:trPr>
        <w:tc>
          <w:tcPr>
            <w:tcW w:w="5103" w:type="dxa"/>
            <w:noWrap/>
            <w:vAlign w:val="center"/>
            <w:hideMark/>
          </w:tcPr>
          <w:p w14:paraId="25F3C22B" w14:textId="77777777" w:rsidR="00CD6CC1" w:rsidRPr="007527DE" w:rsidRDefault="00CD6CC1" w:rsidP="00DB18FD">
            <w:pPr>
              <w:spacing w:before="20" w:after="20"/>
              <w:jc w:val="center"/>
              <w:rPr>
                <w:b/>
              </w:rPr>
            </w:pPr>
            <w:r w:rsidRPr="007527DE">
              <w:rPr>
                <w:b/>
              </w:rPr>
              <w:t xml:space="preserve">SCOPUS </w:t>
            </w:r>
            <w:proofErr w:type="spellStart"/>
            <w:r w:rsidRPr="007527DE">
              <w:rPr>
                <w:b/>
              </w:rPr>
              <w:t>subject</w:t>
            </w:r>
            <w:proofErr w:type="spellEnd"/>
            <w:r w:rsidRPr="007527DE">
              <w:rPr>
                <w:b/>
              </w:rPr>
              <w:t xml:space="preserve"> Area</w:t>
            </w:r>
          </w:p>
        </w:tc>
        <w:tc>
          <w:tcPr>
            <w:tcW w:w="1832" w:type="dxa"/>
            <w:noWrap/>
            <w:vAlign w:val="center"/>
            <w:hideMark/>
          </w:tcPr>
          <w:p w14:paraId="136CAE3C" w14:textId="77777777" w:rsidR="00CD6CC1" w:rsidRPr="007527DE" w:rsidRDefault="00CD6CC1" w:rsidP="00DB18FD">
            <w:pPr>
              <w:spacing w:before="20" w:after="20"/>
              <w:jc w:val="center"/>
              <w:rPr>
                <w:b/>
              </w:rPr>
            </w:pPr>
            <w:r w:rsidRPr="007527DE">
              <w:rPr>
                <w:b/>
              </w:rPr>
              <w:t>Počet záznamů</w:t>
            </w:r>
          </w:p>
        </w:tc>
        <w:tc>
          <w:tcPr>
            <w:tcW w:w="1995" w:type="dxa"/>
            <w:noWrap/>
            <w:vAlign w:val="center"/>
            <w:hideMark/>
          </w:tcPr>
          <w:p w14:paraId="4B64F9A1" w14:textId="77777777" w:rsidR="00CD6CC1" w:rsidRPr="007527DE" w:rsidRDefault="00CD6CC1" w:rsidP="00DB18FD">
            <w:pPr>
              <w:spacing w:before="20" w:after="20"/>
              <w:jc w:val="center"/>
              <w:rPr>
                <w:b/>
              </w:rPr>
            </w:pPr>
            <w:r w:rsidRPr="007527DE">
              <w:rPr>
                <w:b/>
              </w:rPr>
              <w:t>Procentuální podíl z </w:t>
            </w:r>
            <w:proofErr w:type="spellStart"/>
            <w:r w:rsidRPr="007527DE">
              <w:rPr>
                <w:b/>
              </w:rPr>
              <w:t>celk</w:t>
            </w:r>
            <w:proofErr w:type="spellEnd"/>
            <w:r w:rsidRPr="007527DE">
              <w:rPr>
                <w:b/>
              </w:rPr>
              <w:t>. počtu 1019</w:t>
            </w:r>
          </w:p>
        </w:tc>
      </w:tr>
      <w:tr w:rsidR="00CD6CC1" w:rsidRPr="00465CB3" w14:paraId="619F348A" w14:textId="77777777" w:rsidTr="00B6164B">
        <w:trPr>
          <w:trHeight w:val="283"/>
        </w:trPr>
        <w:tc>
          <w:tcPr>
            <w:tcW w:w="5103" w:type="dxa"/>
            <w:noWrap/>
            <w:vAlign w:val="center"/>
            <w:hideMark/>
          </w:tcPr>
          <w:p w14:paraId="7B6A280B" w14:textId="77777777" w:rsidR="00CD6CC1" w:rsidRPr="0082725C" w:rsidRDefault="00CD6CC1" w:rsidP="00DB18FD">
            <w:pPr>
              <w:spacing w:before="20" w:after="20"/>
            </w:pPr>
            <w:proofErr w:type="spellStart"/>
            <w:r w:rsidRPr="0082725C">
              <w:t>Engineering</w:t>
            </w:r>
            <w:proofErr w:type="spellEnd"/>
          </w:p>
        </w:tc>
        <w:tc>
          <w:tcPr>
            <w:tcW w:w="1832" w:type="dxa"/>
            <w:noWrap/>
            <w:vAlign w:val="center"/>
            <w:hideMark/>
          </w:tcPr>
          <w:p w14:paraId="328F31CC" w14:textId="77777777" w:rsidR="00CD6CC1" w:rsidRPr="0082725C" w:rsidRDefault="00CD6CC1" w:rsidP="00DB18FD">
            <w:pPr>
              <w:spacing w:before="20" w:after="20"/>
              <w:jc w:val="center"/>
            </w:pPr>
            <w:r w:rsidRPr="0082725C">
              <w:t>607</w:t>
            </w:r>
          </w:p>
        </w:tc>
        <w:tc>
          <w:tcPr>
            <w:tcW w:w="1995" w:type="dxa"/>
            <w:noWrap/>
            <w:vAlign w:val="center"/>
            <w:hideMark/>
          </w:tcPr>
          <w:p w14:paraId="3A762611" w14:textId="77777777" w:rsidR="00CD6CC1" w:rsidRPr="0082725C" w:rsidRDefault="00CD6CC1" w:rsidP="00DB18FD">
            <w:pPr>
              <w:spacing w:before="20" w:after="20"/>
              <w:jc w:val="center"/>
            </w:pPr>
            <w:r w:rsidRPr="0082725C">
              <w:t>59,6%</w:t>
            </w:r>
          </w:p>
        </w:tc>
      </w:tr>
      <w:tr w:rsidR="00CD6CC1" w:rsidRPr="00465CB3" w14:paraId="7221459E" w14:textId="77777777" w:rsidTr="00B6164B">
        <w:trPr>
          <w:trHeight w:val="283"/>
        </w:trPr>
        <w:tc>
          <w:tcPr>
            <w:tcW w:w="5103" w:type="dxa"/>
            <w:noWrap/>
            <w:vAlign w:val="center"/>
            <w:hideMark/>
          </w:tcPr>
          <w:p w14:paraId="33AF6E39" w14:textId="77777777" w:rsidR="00CD6CC1" w:rsidRPr="0082725C" w:rsidRDefault="00CD6CC1" w:rsidP="00DB18FD">
            <w:pPr>
              <w:spacing w:before="20" w:after="20"/>
            </w:pPr>
            <w:proofErr w:type="spellStart"/>
            <w:r w:rsidRPr="0082725C">
              <w:t>Computer</w:t>
            </w:r>
            <w:proofErr w:type="spellEnd"/>
            <w:r w:rsidRPr="0082725C">
              <w:t xml:space="preserve"> Science</w:t>
            </w:r>
          </w:p>
        </w:tc>
        <w:tc>
          <w:tcPr>
            <w:tcW w:w="1832" w:type="dxa"/>
            <w:noWrap/>
            <w:vAlign w:val="center"/>
            <w:hideMark/>
          </w:tcPr>
          <w:p w14:paraId="6C243D3F" w14:textId="77777777" w:rsidR="00CD6CC1" w:rsidRPr="0082725C" w:rsidRDefault="00CD6CC1" w:rsidP="00DB18FD">
            <w:pPr>
              <w:spacing w:before="20" w:after="20"/>
              <w:jc w:val="center"/>
            </w:pPr>
            <w:r w:rsidRPr="0082725C">
              <w:t>464</w:t>
            </w:r>
          </w:p>
        </w:tc>
        <w:tc>
          <w:tcPr>
            <w:tcW w:w="1995" w:type="dxa"/>
            <w:noWrap/>
            <w:vAlign w:val="center"/>
            <w:hideMark/>
          </w:tcPr>
          <w:p w14:paraId="454E9119" w14:textId="77777777" w:rsidR="00CD6CC1" w:rsidRPr="0082725C" w:rsidRDefault="00CD6CC1" w:rsidP="00DB18FD">
            <w:pPr>
              <w:spacing w:before="20" w:after="20"/>
              <w:jc w:val="center"/>
            </w:pPr>
            <w:r w:rsidRPr="0082725C">
              <w:t>45,5%</w:t>
            </w:r>
          </w:p>
        </w:tc>
      </w:tr>
      <w:tr w:rsidR="00CD6CC1" w:rsidRPr="00465CB3" w14:paraId="4629DA2D" w14:textId="77777777" w:rsidTr="00B6164B">
        <w:trPr>
          <w:trHeight w:val="283"/>
        </w:trPr>
        <w:tc>
          <w:tcPr>
            <w:tcW w:w="5103" w:type="dxa"/>
            <w:noWrap/>
            <w:vAlign w:val="center"/>
            <w:hideMark/>
          </w:tcPr>
          <w:p w14:paraId="0178C0ED" w14:textId="77777777" w:rsidR="00CD6CC1" w:rsidRPr="0082725C" w:rsidRDefault="00CD6CC1" w:rsidP="00DB18FD">
            <w:pPr>
              <w:spacing w:before="20" w:after="20"/>
            </w:pPr>
            <w:proofErr w:type="spellStart"/>
            <w:r w:rsidRPr="0082725C">
              <w:t>Mathematics</w:t>
            </w:r>
            <w:proofErr w:type="spellEnd"/>
          </w:p>
        </w:tc>
        <w:tc>
          <w:tcPr>
            <w:tcW w:w="1832" w:type="dxa"/>
            <w:noWrap/>
            <w:vAlign w:val="center"/>
            <w:hideMark/>
          </w:tcPr>
          <w:p w14:paraId="108E07C3" w14:textId="77777777" w:rsidR="00CD6CC1" w:rsidRPr="0082725C" w:rsidRDefault="00CD6CC1" w:rsidP="00DB18FD">
            <w:pPr>
              <w:spacing w:before="20" w:after="20"/>
              <w:jc w:val="center"/>
            </w:pPr>
            <w:r w:rsidRPr="0082725C">
              <w:t>289</w:t>
            </w:r>
          </w:p>
        </w:tc>
        <w:tc>
          <w:tcPr>
            <w:tcW w:w="1995" w:type="dxa"/>
            <w:noWrap/>
            <w:vAlign w:val="center"/>
            <w:hideMark/>
          </w:tcPr>
          <w:p w14:paraId="33CC7824" w14:textId="77777777" w:rsidR="00CD6CC1" w:rsidRPr="0082725C" w:rsidRDefault="00CD6CC1" w:rsidP="00DB18FD">
            <w:pPr>
              <w:spacing w:before="20" w:after="20"/>
              <w:jc w:val="center"/>
            </w:pPr>
            <w:r w:rsidRPr="0082725C">
              <w:t>28,4%</w:t>
            </w:r>
          </w:p>
        </w:tc>
      </w:tr>
      <w:tr w:rsidR="00CD6CC1" w:rsidRPr="00465CB3" w14:paraId="0206B53D" w14:textId="77777777" w:rsidTr="00B6164B">
        <w:trPr>
          <w:trHeight w:val="283"/>
        </w:trPr>
        <w:tc>
          <w:tcPr>
            <w:tcW w:w="5103" w:type="dxa"/>
            <w:noWrap/>
            <w:vAlign w:val="center"/>
            <w:hideMark/>
          </w:tcPr>
          <w:p w14:paraId="4EA3D16B" w14:textId="77777777" w:rsidR="00CD6CC1" w:rsidRPr="0082725C" w:rsidRDefault="00CD6CC1" w:rsidP="00DB18FD">
            <w:pPr>
              <w:spacing w:before="20" w:after="20"/>
            </w:pPr>
            <w:proofErr w:type="spellStart"/>
            <w:r w:rsidRPr="0082725C">
              <w:t>Materials</w:t>
            </w:r>
            <w:proofErr w:type="spellEnd"/>
            <w:r w:rsidRPr="0082725C">
              <w:t xml:space="preserve"> Science</w:t>
            </w:r>
          </w:p>
        </w:tc>
        <w:tc>
          <w:tcPr>
            <w:tcW w:w="1832" w:type="dxa"/>
            <w:noWrap/>
            <w:vAlign w:val="center"/>
            <w:hideMark/>
          </w:tcPr>
          <w:p w14:paraId="7DA5C897" w14:textId="77777777" w:rsidR="00CD6CC1" w:rsidRPr="0082725C" w:rsidRDefault="00CD6CC1" w:rsidP="00DB18FD">
            <w:pPr>
              <w:spacing w:before="20" w:after="20"/>
              <w:jc w:val="center"/>
            </w:pPr>
            <w:r w:rsidRPr="0082725C">
              <w:t>154</w:t>
            </w:r>
          </w:p>
        </w:tc>
        <w:tc>
          <w:tcPr>
            <w:tcW w:w="1995" w:type="dxa"/>
            <w:noWrap/>
            <w:vAlign w:val="center"/>
            <w:hideMark/>
          </w:tcPr>
          <w:p w14:paraId="5C0D3713" w14:textId="77777777" w:rsidR="00CD6CC1" w:rsidRPr="0082725C" w:rsidRDefault="00CD6CC1" w:rsidP="00DB18FD">
            <w:pPr>
              <w:spacing w:before="20" w:after="20"/>
              <w:jc w:val="center"/>
            </w:pPr>
            <w:r w:rsidRPr="0082725C">
              <w:t>15,1%</w:t>
            </w:r>
          </w:p>
        </w:tc>
      </w:tr>
      <w:tr w:rsidR="00CD6CC1" w:rsidRPr="00465CB3" w14:paraId="78B63202" w14:textId="77777777" w:rsidTr="00B6164B">
        <w:trPr>
          <w:trHeight w:val="283"/>
        </w:trPr>
        <w:tc>
          <w:tcPr>
            <w:tcW w:w="5103" w:type="dxa"/>
            <w:noWrap/>
            <w:vAlign w:val="center"/>
            <w:hideMark/>
          </w:tcPr>
          <w:p w14:paraId="566396C3" w14:textId="77777777" w:rsidR="00CD6CC1" w:rsidRPr="0082725C" w:rsidRDefault="00CD6CC1" w:rsidP="00DB18FD">
            <w:pPr>
              <w:spacing w:before="20" w:after="20"/>
            </w:pPr>
            <w:proofErr w:type="spellStart"/>
            <w:r w:rsidRPr="0082725C">
              <w:t>Physics</w:t>
            </w:r>
            <w:proofErr w:type="spellEnd"/>
            <w:r w:rsidRPr="0082725C">
              <w:t xml:space="preserve"> and Astronomy</w:t>
            </w:r>
          </w:p>
        </w:tc>
        <w:tc>
          <w:tcPr>
            <w:tcW w:w="1832" w:type="dxa"/>
            <w:noWrap/>
            <w:vAlign w:val="center"/>
            <w:hideMark/>
          </w:tcPr>
          <w:p w14:paraId="459B9A1F" w14:textId="77777777" w:rsidR="00CD6CC1" w:rsidRPr="0082725C" w:rsidRDefault="00CD6CC1" w:rsidP="00DB18FD">
            <w:pPr>
              <w:spacing w:before="20" w:after="20"/>
              <w:jc w:val="center"/>
            </w:pPr>
            <w:r w:rsidRPr="0082725C">
              <w:t>113</w:t>
            </w:r>
          </w:p>
        </w:tc>
        <w:tc>
          <w:tcPr>
            <w:tcW w:w="1995" w:type="dxa"/>
            <w:noWrap/>
            <w:vAlign w:val="center"/>
            <w:hideMark/>
          </w:tcPr>
          <w:p w14:paraId="7D747B96" w14:textId="77777777" w:rsidR="00CD6CC1" w:rsidRPr="0082725C" w:rsidRDefault="00CD6CC1" w:rsidP="00DB18FD">
            <w:pPr>
              <w:spacing w:before="20" w:after="20"/>
              <w:jc w:val="center"/>
            </w:pPr>
            <w:r w:rsidRPr="0082725C">
              <w:t>11,1%</w:t>
            </w:r>
          </w:p>
        </w:tc>
      </w:tr>
      <w:tr w:rsidR="00CD6CC1" w:rsidRPr="00465CB3" w14:paraId="0BAF6ED1" w14:textId="77777777" w:rsidTr="00B6164B">
        <w:trPr>
          <w:trHeight w:val="283"/>
        </w:trPr>
        <w:tc>
          <w:tcPr>
            <w:tcW w:w="5103" w:type="dxa"/>
            <w:noWrap/>
            <w:vAlign w:val="center"/>
            <w:hideMark/>
          </w:tcPr>
          <w:p w14:paraId="00A97523" w14:textId="77777777" w:rsidR="00CD6CC1" w:rsidRPr="0082725C" w:rsidRDefault="00CD6CC1" w:rsidP="00DB18FD">
            <w:pPr>
              <w:spacing w:before="20" w:after="20"/>
            </w:pPr>
            <w:proofErr w:type="spellStart"/>
            <w:r w:rsidRPr="0082725C">
              <w:t>Chemistry</w:t>
            </w:r>
            <w:proofErr w:type="spellEnd"/>
          </w:p>
        </w:tc>
        <w:tc>
          <w:tcPr>
            <w:tcW w:w="1832" w:type="dxa"/>
            <w:noWrap/>
            <w:vAlign w:val="center"/>
            <w:hideMark/>
          </w:tcPr>
          <w:p w14:paraId="7FFF5D4F" w14:textId="77777777" w:rsidR="00CD6CC1" w:rsidRPr="0082725C" w:rsidRDefault="00CD6CC1" w:rsidP="00DB18FD">
            <w:pPr>
              <w:spacing w:before="20" w:after="20"/>
              <w:jc w:val="center"/>
            </w:pPr>
            <w:r w:rsidRPr="0082725C">
              <w:t>102</w:t>
            </w:r>
          </w:p>
        </w:tc>
        <w:tc>
          <w:tcPr>
            <w:tcW w:w="1995" w:type="dxa"/>
            <w:noWrap/>
            <w:vAlign w:val="center"/>
            <w:hideMark/>
          </w:tcPr>
          <w:p w14:paraId="02AB963E" w14:textId="77777777" w:rsidR="00CD6CC1" w:rsidRPr="0082725C" w:rsidRDefault="00CD6CC1" w:rsidP="00DB18FD">
            <w:pPr>
              <w:spacing w:before="20" w:after="20"/>
              <w:jc w:val="center"/>
            </w:pPr>
            <w:r w:rsidRPr="0082725C">
              <w:t>10,0%</w:t>
            </w:r>
          </w:p>
        </w:tc>
      </w:tr>
      <w:tr w:rsidR="00CD6CC1" w:rsidRPr="00465CB3" w14:paraId="678F9500" w14:textId="77777777" w:rsidTr="00B6164B">
        <w:trPr>
          <w:trHeight w:val="283"/>
        </w:trPr>
        <w:tc>
          <w:tcPr>
            <w:tcW w:w="5103" w:type="dxa"/>
            <w:noWrap/>
            <w:vAlign w:val="center"/>
            <w:hideMark/>
          </w:tcPr>
          <w:p w14:paraId="643AF46F" w14:textId="77777777" w:rsidR="00CD6CC1" w:rsidRPr="0082725C" w:rsidRDefault="00CD6CC1" w:rsidP="00DB18FD">
            <w:pPr>
              <w:spacing w:before="20" w:after="20"/>
            </w:pPr>
            <w:proofErr w:type="spellStart"/>
            <w:r w:rsidRPr="0082725C">
              <w:t>Social</w:t>
            </w:r>
            <w:proofErr w:type="spellEnd"/>
            <w:r w:rsidRPr="0082725C">
              <w:t xml:space="preserve"> </w:t>
            </w:r>
            <w:proofErr w:type="spellStart"/>
            <w:r w:rsidRPr="0082725C">
              <w:t>Sciences</w:t>
            </w:r>
            <w:proofErr w:type="spellEnd"/>
          </w:p>
        </w:tc>
        <w:tc>
          <w:tcPr>
            <w:tcW w:w="1832" w:type="dxa"/>
            <w:noWrap/>
            <w:vAlign w:val="center"/>
            <w:hideMark/>
          </w:tcPr>
          <w:p w14:paraId="44C0331C" w14:textId="77777777" w:rsidR="00CD6CC1" w:rsidRPr="0082725C" w:rsidRDefault="00CD6CC1" w:rsidP="00DB18FD">
            <w:pPr>
              <w:spacing w:before="20" w:after="20"/>
              <w:jc w:val="center"/>
            </w:pPr>
            <w:r w:rsidRPr="0082725C">
              <w:t>37</w:t>
            </w:r>
          </w:p>
        </w:tc>
        <w:tc>
          <w:tcPr>
            <w:tcW w:w="1995" w:type="dxa"/>
            <w:noWrap/>
            <w:vAlign w:val="center"/>
            <w:hideMark/>
          </w:tcPr>
          <w:p w14:paraId="1C75A033" w14:textId="77777777" w:rsidR="00CD6CC1" w:rsidRPr="0082725C" w:rsidRDefault="00CD6CC1" w:rsidP="00DB18FD">
            <w:pPr>
              <w:spacing w:before="20" w:after="20"/>
              <w:jc w:val="center"/>
            </w:pPr>
            <w:r w:rsidRPr="0082725C">
              <w:t>3,6%</w:t>
            </w:r>
          </w:p>
        </w:tc>
      </w:tr>
      <w:tr w:rsidR="00CD6CC1" w:rsidRPr="00465CB3" w14:paraId="03834252" w14:textId="77777777" w:rsidTr="00B6164B">
        <w:trPr>
          <w:trHeight w:val="283"/>
        </w:trPr>
        <w:tc>
          <w:tcPr>
            <w:tcW w:w="5103" w:type="dxa"/>
            <w:noWrap/>
            <w:vAlign w:val="center"/>
            <w:hideMark/>
          </w:tcPr>
          <w:p w14:paraId="0A53FDFD" w14:textId="77777777" w:rsidR="00CD6CC1" w:rsidRPr="0082725C" w:rsidRDefault="00CD6CC1" w:rsidP="00DB18FD">
            <w:pPr>
              <w:spacing w:before="20" w:after="20"/>
            </w:pPr>
            <w:proofErr w:type="spellStart"/>
            <w:r w:rsidRPr="0082725C">
              <w:t>Chemical</w:t>
            </w:r>
            <w:proofErr w:type="spellEnd"/>
            <w:r w:rsidRPr="0082725C">
              <w:t xml:space="preserve"> </w:t>
            </w:r>
            <w:proofErr w:type="spellStart"/>
            <w:r w:rsidRPr="0082725C">
              <w:t>Engineering</w:t>
            </w:r>
            <w:proofErr w:type="spellEnd"/>
          </w:p>
        </w:tc>
        <w:tc>
          <w:tcPr>
            <w:tcW w:w="1832" w:type="dxa"/>
            <w:noWrap/>
            <w:vAlign w:val="center"/>
            <w:hideMark/>
          </w:tcPr>
          <w:p w14:paraId="53439658" w14:textId="77777777" w:rsidR="00CD6CC1" w:rsidRPr="0082725C" w:rsidRDefault="00CD6CC1" w:rsidP="00DB18FD">
            <w:pPr>
              <w:spacing w:before="20" w:after="20"/>
              <w:jc w:val="center"/>
            </w:pPr>
            <w:r w:rsidRPr="0082725C">
              <w:t>27</w:t>
            </w:r>
          </w:p>
        </w:tc>
        <w:tc>
          <w:tcPr>
            <w:tcW w:w="1995" w:type="dxa"/>
            <w:noWrap/>
            <w:vAlign w:val="center"/>
            <w:hideMark/>
          </w:tcPr>
          <w:p w14:paraId="62EB9A17" w14:textId="77777777" w:rsidR="00CD6CC1" w:rsidRPr="0082725C" w:rsidRDefault="00CD6CC1" w:rsidP="00DB18FD">
            <w:pPr>
              <w:spacing w:before="20" w:after="20"/>
              <w:jc w:val="center"/>
            </w:pPr>
            <w:r w:rsidRPr="0082725C">
              <w:t>2,6%</w:t>
            </w:r>
          </w:p>
        </w:tc>
      </w:tr>
      <w:tr w:rsidR="00CD6CC1" w:rsidRPr="00465CB3" w14:paraId="484E78D0" w14:textId="77777777" w:rsidTr="00B6164B">
        <w:trPr>
          <w:trHeight w:val="283"/>
        </w:trPr>
        <w:tc>
          <w:tcPr>
            <w:tcW w:w="5103" w:type="dxa"/>
            <w:noWrap/>
            <w:vAlign w:val="center"/>
            <w:hideMark/>
          </w:tcPr>
          <w:p w14:paraId="5D93EEB9" w14:textId="77777777" w:rsidR="00CD6CC1" w:rsidRPr="0082725C" w:rsidRDefault="00CD6CC1" w:rsidP="00DB18FD">
            <w:pPr>
              <w:spacing w:before="20" w:after="20"/>
            </w:pPr>
            <w:proofErr w:type="spellStart"/>
            <w:r w:rsidRPr="0082725C">
              <w:t>Environmental</w:t>
            </w:r>
            <w:proofErr w:type="spellEnd"/>
            <w:r w:rsidRPr="0082725C">
              <w:t xml:space="preserve"> Science</w:t>
            </w:r>
          </w:p>
        </w:tc>
        <w:tc>
          <w:tcPr>
            <w:tcW w:w="1832" w:type="dxa"/>
            <w:noWrap/>
            <w:vAlign w:val="center"/>
            <w:hideMark/>
          </w:tcPr>
          <w:p w14:paraId="0F3A0C1F" w14:textId="77777777" w:rsidR="00CD6CC1" w:rsidRPr="0082725C" w:rsidRDefault="00CD6CC1" w:rsidP="00DB18FD">
            <w:pPr>
              <w:spacing w:before="20" w:after="20"/>
              <w:jc w:val="center"/>
            </w:pPr>
            <w:r w:rsidRPr="0082725C">
              <w:t>26</w:t>
            </w:r>
          </w:p>
        </w:tc>
        <w:tc>
          <w:tcPr>
            <w:tcW w:w="1995" w:type="dxa"/>
            <w:noWrap/>
            <w:vAlign w:val="center"/>
            <w:hideMark/>
          </w:tcPr>
          <w:p w14:paraId="40EFBDBB" w14:textId="77777777" w:rsidR="00CD6CC1" w:rsidRPr="0082725C" w:rsidRDefault="00CD6CC1" w:rsidP="00DB18FD">
            <w:pPr>
              <w:spacing w:before="20" w:after="20"/>
              <w:jc w:val="center"/>
            </w:pPr>
            <w:r w:rsidRPr="0082725C">
              <w:t>2,6%</w:t>
            </w:r>
          </w:p>
        </w:tc>
      </w:tr>
      <w:tr w:rsidR="00CD6CC1" w:rsidRPr="00465CB3" w14:paraId="496670C0" w14:textId="77777777" w:rsidTr="00B6164B">
        <w:trPr>
          <w:trHeight w:val="283"/>
        </w:trPr>
        <w:tc>
          <w:tcPr>
            <w:tcW w:w="5103" w:type="dxa"/>
            <w:noWrap/>
            <w:vAlign w:val="center"/>
            <w:hideMark/>
          </w:tcPr>
          <w:p w14:paraId="057DA127" w14:textId="77777777" w:rsidR="00CD6CC1" w:rsidRPr="0082725C" w:rsidRDefault="00CD6CC1" w:rsidP="00DB18FD">
            <w:pPr>
              <w:spacing w:before="20" w:after="20"/>
            </w:pPr>
            <w:proofErr w:type="spellStart"/>
            <w:r w:rsidRPr="0082725C">
              <w:t>Energy</w:t>
            </w:r>
            <w:proofErr w:type="spellEnd"/>
          </w:p>
        </w:tc>
        <w:tc>
          <w:tcPr>
            <w:tcW w:w="1832" w:type="dxa"/>
            <w:noWrap/>
            <w:vAlign w:val="center"/>
            <w:hideMark/>
          </w:tcPr>
          <w:p w14:paraId="3F9C03A0" w14:textId="77777777" w:rsidR="00CD6CC1" w:rsidRPr="0082725C" w:rsidRDefault="00CD6CC1" w:rsidP="00DB18FD">
            <w:pPr>
              <w:spacing w:before="20" w:after="20"/>
            </w:pPr>
            <w:r w:rsidRPr="0082725C">
              <w:t>25</w:t>
            </w:r>
          </w:p>
        </w:tc>
        <w:tc>
          <w:tcPr>
            <w:tcW w:w="1995" w:type="dxa"/>
            <w:noWrap/>
            <w:vAlign w:val="center"/>
            <w:hideMark/>
          </w:tcPr>
          <w:p w14:paraId="5F43DC47" w14:textId="77777777" w:rsidR="00CD6CC1" w:rsidRPr="0082725C" w:rsidRDefault="00CD6CC1" w:rsidP="00DB18FD">
            <w:pPr>
              <w:spacing w:before="20" w:after="20"/>
            </w:pPr>
            <w:r w:rsidRPr="0082725C">
              <w:t>2,5%</w:t>
            </w:r>
          </w:p>
        </w:tc>
      </w:tr>
      <w:tr w:rsidR="00CD6CC1" w:rsidRPr="00465CB3" w14:paraId="6C60A615" w14:textId="77777777" w:rsidTr="00B6164B">
        <w:trPr>
          <w:trHeight w:val="283"/>
        </w:trPr>
        <w:tc>
          <w:tcPr>
            <w:tcW w:w="5103" w:type="dxa"/>
            <w:noWrap/>
            <w:vAlign w:val="center"/>
            <w:hideMark/>
          </w:tcPr>
          <w:p w14:paraId="7A00513C" w14:textId="77777777" w:rsidR="00CD6CC1" w:rsidRPr="0082725C" w:rsidRDefault="00CD6CC1" w:rsidP="00DB18FD">
            <w:pPr>
              <w:spacing w:before="20" w:after="20"/>
            </w:pPr>
            <w:proofErr w:type="spellStart"/>
            <w:r w:rsidRPr="0082725C">
              <w:t>Decision</w:t>
            </w:r>
            <w:proofErr w:type="spellEnd"/>
            <w:r w:rsidRPr="0082725C">
              <w:t xml:space="preserve"> </w:t>
            </w:r>
            <w:proofErr w:type="spellStart"/>
            <w:r w:rsidRPr="0082725C">
              <w:t>Sciences</w:t>
            </w:r>
            <w:proofErr w:type="spellEnd"/>
          </w:p>
        </w:tc>
        <w:tc>
          <w:tcPr>
            <w:tcW w:w="1832" w:type="dxa"/>
            <w:noWrap/>
            <w:vAlign w:val="center"/>
            <w:hideMark/>
          </w:tcPr>
          <w:p w14:paraId="793962AE" w14:textId="77777777" w:rsidR="00CD6CC1" w:rsidRPr="0082725C" w:rsidRDefault="00CD6CC1" w:rsidP="00DB18FD">
            <w:pPr>
              <w:spacing w:before="20" w:after="20"/>
            </w:pPr>
            <w:r w:rsidRPr="0082725C">
              <w:t>22</w:t>
            </w:r>
          </w:p>
        </w:tc>
        <w:tc>
          <w:tcPr>
            <w:tcW w:w="1995" w:type="dxa"/>
            <w:noWrap/>
            <w:vAlign w:val="center"/>
            <w:hideMark/>
          </w:tcPr>
          <w:p w14:paraId="298B9F07" w14:textId="77777777" w:rsidR="00CD6CC1" w:rsidRPr="0082725C" w:rsidRDefault="00CD6CC1" w:rsidP="00DB18FD">
            <w:pPr>
              <w:spacing w:before="20" w:after="20"/>
            </w:pPr>
            <w:r w:rsidRPr="0082725C">
              <w:t>2,2%</w:t>
            </w:r>
          </w:p>
        </w:tc>
      </w:tr>
      <w:tr w:rsidR="00CD6CC1" w:rsidRPr="00465CB3" w14:paraId="458CD540" w14:textId="77777777" w:rsidTr="00B6164B">
        <w:trPr>
          <w:trHeight w:val="283"/>
        </w:trPr>
        <w:tc>
          <w:tcPr>
            <w:tcW w:w="5103" w:type="dxa"/>
            <w:noWrap/>
            <w:vAlign w:val="center"/>
            <w:hideMark/>
          </w:tcPr>
          <w:p w14:paraId="52D06BF7" w14:textId="77777777" w:rsidR="00CD6CC1" w:rsidRPr="0082725C" w:rsidRDefault="00CD6CC1" w:rsidP="00DB18FD">
            <w:pPr>
              <w:spacing w:before="20" w:after="20"/>
            </w:pPr>
            <w:r w:rsidRPr="0082725C">
              <w:lastRenderedPageBreak/>
              <w:t xml:space="preserve">Business, Management and </w:t>
            </w:r>
            <w:proofErr w:type="spellStart"/>
            <w:r w:rsidRPr="0082725C">
              <w:t>Accounting</w:t>
            </w:r>
            <w:proofErr w:type="spellEnd"/>
          </w:p>
        </w:tc>
        <w:tc>
          <w:tcPr>
            <w:tcW w:w="1832" w:type="dxa"/>
            <w:noWrap/>
            <w:vAlign w:val="center"/>
            <w:hideMark/>
          </w:tcPr>
          <w:p w14:paraId="20CAB1C8" w14:textId="77777777" w:rsidR="00CD6CC1" w:rsidRPr="0082725C" w:rsidRDefault="00CD6CC1" w:rsidP="00DB18FD">
            <w:pPr>
              <w:spacing w:before="20" w:after="20"/>
            </w:pPr>
            <w:r w:rsidRPr="0082725C">
              <w:t>12</w:t>
            </w:r>
          </w:p>
        </w:tc>
        <w:tc>
          <w:tcPr>
            <w:tcW w:w="1995" w:type="dxa"/>
            <w:noWrap/>
            <w:vAlign w:val="center"/>
            <w:hideMark/>
          </w:tcPr>
          <w:p w14:paraId="1B131156" w14:textId="77777777" w:rsidR="00CD6CC1" w:rsidRPr="0082725C" w:rsidRDefault="00CD6CC1" w:rsidP="00DB18FD">
            <w:pPr>
              <w:spacing w:before="20" w:after="20"/>
            </w:pPr>
            <w:r w:rsidRPr="0082725C">
              <w:t>1,2%</w:t>
            </w:r>
          </w:p>
        </w:tc>
      </w:tr>
      <w:tr w:rsidR="00CD6CC1" w:rsidRPr="00465CB3" w14:paraId="2D03FC43" w14:textId="77777777" w:rsidTr="00B6164B">
        <w:trPr>
          <w:trHeight w:val="283"/>
        </w:trPr>
        <w:tc>
          <w:tcPr>
            <w:tcW w:w="5103" w:type="dxa"/>
            <w:noWrap/>
            <w:vAlign w:val="center"/>
            <w:hideMark/>
          </w:tcPr>
          <w:p w14:paraId="46DDDD41" w14:textId="77777777" w:rsidR="00CD6CC1" w:rsidRPr="0082725C" w:rsidRDefault="00CD6CC1" w:rsidP="00DB18FD">
            <w:pPr>
              <w:spacing w:before="20" w:after="20"/>
            </w:pPr>
            <w:proofErr w:type="spellStart"/>
            <w:r w:rsidRPr="0082725C">
              <w:t>Economics</w:t>
            </w:r>
            <w:proofErr w:type="spellEnd"/>
            <w:r w:rsidRPr="0082725C">
              <w:t xml:space="preserve">, </w:t>
            </w:r>
            <w:proofErr w:type="spellStart"/>
            <w:r w:rsidRPr="0082725C">
              <w:t>Econometrics</w:t>
            </w:r>
            <w:proofErr w:type="spellEnd"/>
            <w:r w:rsidRPr="0082725C">
              <w:t xml:space="preserve"> and Finance</w:t>
            </w:r>
          </w:p>
        </w:tc>
        <w:tc>
          <w:tcPr>
            <w:tcW w:w="1832" w:type="dxa"/>
            <w:noWrap/>
            <w:vAlign w:val="center"/>
            <w:hideMark/>
          </w:tcPr>
          <w:p w14:paraId="487DDAC2" w14:textId="77777777" w:rsidR="00CD6CC1" w:rsidRPr="0082725C" w:rsidRDefault="00CD6CC1" w:rsidP="00DB18FD">
            <w:pPr>
              <w:spacing w:before="20" w:after="20"/>
            </w:pPr>
            <w:r w:rsidRPr="0082725C">
              <w:t>2</w:t>
            </w:r>
          </w:p>
        </w:tc>
        <w:tc>
          <w:tcPr>
            <w:tcW w:w="1995" w:type="dxa"/>
            <w:noWrap/>
            <w:vAlign w:val="center"/>
            <w:hideMark/>
          </w:tcPr>
          <w:p w14:paraId="1F3E1DA5" w14:textId="77777777" w:rsidR="00CD6CC1" w:rsidRPr="0082725C" w:rsidRDefault="00CD6CC1" w:rsidP="00DB18FD">
            <w:pPr>
              <w:spacing w:before="20" w:after="20"/>
            </w:pPr>
            <w:r w:rsidRPr="0082725C">
              <w:t>0,2%</w:t>
            </w:r>
          </w:p>
        </w:tc>
      </w:tr>
    </w:tbl>
    <w:p w14:paraId="0CF16E75" w14:textId="77777777" w:rsidR="00832E7E" w:rsidRPr="006978E3" w:rsidRDefault="00832E7E" w:rsidP="00D02772">
      <w:r w:rsidRPr="006978E3">
        <w:t>Plně v souladu s oblastmi vzdělávání, v rámci nichž bude studijní program uskutečňován, je i grantová a projektová činnost fakulty. Na fakultě byla v uplynulých pěti letech řešena řada resortních grantů a projektů, které svým zaměřením úzce souvisí s oblastmi vzdělávání daného studijního programu. Aktuálně je na fakultě řešeno 7 projektů financovaných Ministerstvem průmyslu a obchodu, 1 projekt financovaný Technologickou agenturou ČR, 3 projekty financované Ministerstvem vnitra a 1 projekt Národního programu udržitelnosti financovaný Ministerstvem školství, mládeže a tělovýchovy. Fakulta aplikované informatiky byla úspěšná i přípravě projektových žádostí v rámci operačního programu Věda, výzkum a vzdělávání. Aktuálně pracovníci FAI řeší 4 projekty OP VVV, z nichž jeden je určen pro rozvoj výukového prostředí (</w:t>
      </w:r>
      <w:proofErr w:type="spellStart"/>
      <w:r w:rsidRPr="006978E3">
        <w:t>Movi</w:t>
      </w:r>
      <w:proofErr w:type="spellEnd"/>
      <w:r w:rsidRPr="006978E3">
        <w:t xml:space="preserve"> –</w:t>
      </w:r>
      <w:r w:rsidR="00A96CE8" w:rsidRPr="006978E3">
        <w:t xml:space="preserve"> FAI) a druhý je zaměřen na tvorbu a inovaci studijních programů</w:t>
      </w:r>
      <w:r w:rsidRPr="006978E3">
        <w:t>.</w:t>
      </w:r>
      <w:r w:rsidR="00A96CE8" w:rsidRPr="006978E3">
        <w:t xml:space="preserve"> </w:t>
      </w:r>
      <w:r w:rsidRPr="006978E3">
        <w:t>Vedle těchto velkých projektů se pracovníci faku</w:t>
      </w:r>
      <w:r w:rsidR="00A96CE8" w:rsidRPr="006978E3">
        <w:t>lty aktivně zapojují do řešení i</w:t>
      </w:r>
      <w:r w:rsidR="0042280E">
        <w:t>novačních voucherů a menších</w:t>
      </w:r>
      <w:r w:rsidRPr="006978E3">
        <w:t xml:space="preserve"> projektů aplikovaného a smluvního výzkumu.</w:t>
      </w:r>
    </w:p>
    <w:p w14:paraId="2527495C" w14:textId="77777777" w:rsidR="00832E7E" w:rsidRPr="006978E3" w:rsidRDefault="00832E7E" w:rsidP="00D02772">
      <w:r w:rsidRPr="006978E3">
        <w:t>Součástí Fakulty aplikované informatiky je i Regionální výzkumné centrum CEBIA-</w:t>
      </w:r>
      <w:proofErr w:type="spellStart"/>
      <w:r w:rsidRPr="006978E3">
        <w:t>Tech</w:t>
      </w:r>
      <w:proofErr w:type="spellEnd"/>
      <w:r w:rsidRPr="006978E3">
        <w:t xml:space="preserve">, které bylo vybudováno v rámci evropského Operačního programu </w:t>
      </w:r>
      <w:proofErr w:type="spellStart"/>
      <w:r w:rsidRPr="006978E3">
        <w:t>VaVpI</w:t>
      </w:r>
      <w:proofErr w:type="spellEnd"/>
      <w:r w:rsidRPr="006978E3">
        <w:t>. Toto Centrum disponuje novými laboratořemi vybavenými moderními stroji, přístroji a zařízeními a jeho aktivity jsou mimo jiné orientovány i do oblastí přímo související</w:t>
      </w:r>
      <w:r w:rsidR="00AB3572">
        <w:t>ch</w:t>
      </w:r>
      <w:r w:rsidRPr="006978E3">
        <w:t xml:space="preserve"> se zaměřeními studijního programu. Toto výzkumné centrum významně podporuje tvůrčí činnost fakulty. </w:t>
      </w:r>
    </w:p>
    <w:p w14:paraId="6F361381" w14:textId="77777777" w:rsidR="006361CC" w:rsidRPr="006978E3" w:rsidRDefault="006361CC" w:rsidP="00D02772">
      <w:r w:rsidRPr="006978E3">
        <w:t>Hlavními garantujícími pracovišti tohoto studijního oboru jsou zejména Ústav automatizace a řídicí techniky (UAŘT) a Ústav řízení procesů (UŘP). Tato dvě pracoviště FAI jsou nositeli dlouholeté systematické vědecko-výzkumné činnosti, zahrnující jak vlastní technologické procesy, tak jejich klasické i moderní řízení. Všichni pracovníci UAŘT, podílející se na zabezpečení výuky tohoto Studijního programu, realizují svůj výzkum dlouhodobě prostřednictvím tzv. velkých výzkumných projektů (Výzkumný záměr, Národní program výzkumu II, Regionální výzkumné centrum CEBIA-</w:t>
      </w:r>
      <w:proofErr w:type="spellStart"/>
      <w:r w:rsidRPr="006978E3">
        <w:t>Tech</w:t>
      </w:r>
      <w:proofErr w:type="spellEnd"/>
      <w:r w:rsidRPr="006978E3">
        <w:t xml:space="preserve"> (OP </w:t>
      </w:r>
      <w:proofErr w:type="spellStart"/>
      <w:r w:rsidRPr="006978E3">
        <w:t>VaVpI</w:t>
      </w:r>
      <w:proofErr w:type="spellEnd"/>
      <w:r w:rsidRPr="006978E3">
        <w:t xml:space="preserve">), projekt Národního programu udržitelnosti). Své výzkumné aktivity realizují zejména v oblasti identifikace, modelování, optimalizace a řízení zpracovatelských procesů (zejména procesů zpracování odpadů), v segmentu aplikací řídicích algoritmů – spojitých, diskrétních, klasických, algoritmů využívajících moderní metody automatického řízení (adaptivní, prediktivní, systémy s dopravním zpožděním) a dále v segmentu realizačním (senzory, akční členy, řídicí počítače – hardware, software). Pracoviště je schopno řešit a v současné době řeší komplexní systémy automatického řízení. </w:t>
      </w:r>
    </w:p>
    <w:p w14:paraId="089727D7" w14:textId="77777777" w:rsidR="00832E7E" w:rsidRDefault="004A5012" w:rsidP="00D02772">
      <w:r w:rsidRPr="006978E3">
        <w:rPr>
          <w:rFonts w:asciiTheme="minorHAnsi" w:hAnsiTheme="minorHAnsi"/>
        </w:rPr>
        <w:t>Ve formuláři C</w:t>
      </w:r>
      <w:ins w:id="248" w:author="vopatrilova" w:date="2018-11-22T09:19:00Z">
        <w:r w:rsidR="00165B70">
          <w:rPr>
            <w:rFonts w:asciiTheme="minorHAnsi" w:hAnsiTheme="minorHAnsi"/>
          </w:rPr>
          <w:t>-</w:t>
        </w:r>
      </w:ins>
      <w:r w:rsidRPr="006978E3">
        <w:rPr>
          <w:rFonts w:asciiTheme="minorHAnsi" w:hAnsiTheme="minorHAnsi"/>
        </w:rPr>
        <w:t>II Akreditační žádosti</w:t>
      </w:r>
      <w:ins w:id="249" w:author="Vladimír Vašek" w:date="2018-11-21T21:39:00Z">
        <w:r w:rsidR="00A71C45">
          <w:rPr>
            <w:rFonts w:asciiTheme="minorHAnsi" w:hAnsiTheme="minorHAnsi"/>
          </w:rPr>
          <w:t xml:space="preserve"> a v popisu standardu 3.5ba této zprávy</w:t>
        </w:r>
      </w:ins>
      <w:r w:rsidRPr="006978E3">
        <w:rPr>
          <w:rFonts w:asciiTheme="minorHAnsi" w:hAnsiTheme="minorHAnsi"/>
        </w:rPr>
        <w:t xml:space="preserve"> jsou uvedeny aktuálně řešené projekty vztahující se k odbornému obsahu předloženému</w:t>
      </w:r>
      <w:r w:rsidRPr="006978E3">
        <w:rPr>
          <w:rFonts w:asciiTheme="minorHAnsi" w:hAnsiTheme="minorHAnsi" w:cs="Calibri"/>
        </w:rPr>
        <w:t xml:space="preserve"> studijnímu programu</w:t>
      </w:r>
      <w:r w:rsidR="006361CC" w:rsidRPr="006978E3">
        <w:rPr>
          <w:rFonts w:asciiTheme="minorHAnsi" w:hAnsiTheme="minorHAnsi" w:cs="Calibri"/>
        </w:rPr>
        <w:t xml:space="preserve">. </w:t>
      </w:r>
      <w:r w:rsidR="006361CC" w:rsidRPr="006978E3">
        <w:t>Účast</w:t>
      </w:r>
      <w:r w:rsidR="00832E7E" w:rsidRPr="006978E3">
        <w:t xml:space="preserve"> akademických pracovníků Fakulty aplikované informatiky </w:t>
      </w:r>
      <w:r w:rsidR="006361CC" w:rsidRPr="006978E3">
        <w:t>na</w:t>
      </w:r>
      <w:r w:rsidR="00832E7E" w:rsidRPr="006978E3">
        <w:t xml:space="preserve"> tvůrčích </w:t>
      </w:r>
      <w:r w:rsidR="006361CC" w:rsidRPr="006978E3">
        <w:t>aktivitách pracoviště</w:t>
      </w:r>
      <w:r w:rsidR="00832E7E" w:rsidRPr="006978E3">
        <w:t xml:space="preserve"> je zřejmé </w:t>
      </w:r>
      <w:r w:rsidR="006361CC" w:rsidRPr="006978E3">
        <w:t xml:space="preserve">i </w:t>
      </w:r>
      <w:r w:rsidR="00832E7E" w:rsidRPr="006978E3">
        <w:t>z Centrální evidence projektů</w:t>
      </w:r>
      <w:r w:rsidR="00832E7E" w:rsidRPr="006978E3">
        <w:rPr>
          <w:vertAlign w:val="superscript"/>
        </w:rPr>
        <w:footnoteReference w:id="26"/>
      </w:r>
      <w:r w:rsidR="00832E7E" w:rsidRPr="006978E3">
        <w:rPr>
          <w:vertAlign w:val="superscript"/>
        </w:rPr>
        <w:t xml:space="preserve"> </w:t>
      </w:r>
      <w:r w:rsidR="00832E7E" w:rsidRPr="006978E3">
        <w:t>a průběžně z Výročních zpráv fakulty</w:t>
      </w:r>
      <w:r w:rsidR="00832E7E" w:rsidRPr="006978E3">
        <w:rPr>
          <w:vertAlign w:val="superscript"/>
        </w:rPr>
        <w:footnoteReference w:id="27"/>
      </w:r>
      <w:r w:rsidR="00832E7E" w:rsidRPr="006978E3">
        <w:t xml:space="preserve"> a Výročních zpráv UTB</w:t>
      </w:r>
      <w:r w:rsidR="00832E7E" w:rsidRPr="006978E3">
        <w:rPr>
          <w:vertAlign w:val="superscript"/>
        </w:rPr>
        <w:footnoteReference w:id="28"/>
      </w:r>
      <w:r w:rsidR="00832E7E" w:rsidRPr="006978E3">
        <w:t>. Při řešení projektů, zejména rezortních</w:t>
      </w:r>
      <w:r w:rsidR="00F41B72" w:rsidRPr="006978E3">
        <w:t>,</w:t>
      </w:r>
      <w:r w:rsidR="00832E7E" w:rsidRPr="006978E3">
        <w:t xml:space="preserve"> jsou v omezené míře zapojování do tvůrčí činnosti studenti zpravidla prezenční formy studia.</w:t>
      </w:r>
      <w:r w:rsidR="00832E7E" w:rsidRPr="007B3F38">
        <w:t xml:space="preserve"> </w:t>
      </w:r>
    </w:p>
    <w:p w14:paraId="29E00CD8" w14:textId="77777777" w:rsidR="004E5F41" w:rsidRPr="006361CC" w:rsidRDefault="004E5F41" w:rsidP="00D02772">
      <w:pPr>
        <w:rPr>
          <w:rFonts w:asciiTheme="minorHAnsi" w:hAnsiTheme="minorHAnsi" w:cs="Calibri"/>
        </w:rPr>
      </w:pPr>
    </w:p>
    <w:p w14:paraId="1359749E" w14:textId="77777777" w:rsidR="00002C6E" w:rsidRPr="005C105B" w:rsidRDefault="003477B8" w:rsidP="00CC42D1">
      <w:pPr>
        <w:pStyle w:val="Nadpis3"/>
      </w:pPr>
      <w:bookmarkStart w:id="252" w:name="_Toc530850749"/>
      <w:r w:rsidRPr="005C105B">
        <w:lastRenderedPageBreak/>
        <w:t xml:space="preserve">Standard 2.3: </w:t>
      </w:r>
      <w:r w:rsidR="001451D7" w:rsidRPr="005C105B">
        <w:t>Mezinárodní rozměr studijního programu</w:t>
      </w:r>
      <w:bookmarkEnd w:id="252"/>
    </w:p>
    <w:p w14:paraId="69DB8313" w14:textId="77777777" w:rsidR="00B56D15" w:rsidRPr="005C105B" w:rsidRDefault="00B56D15" w:rsidP="0020313F">
      <w:pPr>
        <w:spacing w:after="0"/>
      </w:pPr>
      <w:r w:rsidRPr="005C105B">
        <w:t xml:space="preserve">Internacionalizace studijních programů je jedním z prioritních cílů Fakulty aplikované informatiky Univerzity Tomáše Bati ve Zlíně. Je v souladu se strategií určenou Dlouhodobým záměrem UTB </w:t>
      </w:r>
      <w:r w:rsidR="00C94A38" w:rsidRPr="005C105B">
        <w:t xml:space="preserve">ve </w:t>
      </w:r>
      <w:r w:rsidR="003E575F" w:rsidRPr="005C105B">
        <w:t xml:space="preserve">Zlíně </w:t>
      </w:r>
      <w:r w:rsidR="00C94A38" w:rsidRPr="005C105B">
        <w:t xml:space="preserve">na období </w:t>
      </w:r>
      <w:r w:rsidRPr="005C105B">
        <w:t xml:space="preserve">2016-2020. Hlavním cílem internacionalizace </w:t>
      </w:r>
      <w:r w:rsidR="00C94A38" w:rsidRPr="005C105B">
        <w:t>studijních programů je trvalé</w:t>
      </w:r>
      <w:r w:rsidRPr="005C105B">
        <w:t xml:space="preserve"> navyšov</w:t>
      </w:r>
      <w:r w:rsidR="00C94A38" w:rsidRPr="005C105B">
        <w:t>ání</w:t>
      </w:r>
      <w:r w:rsidRPr="005C105B">
        <w:t xml:space="preserve"> počt</w:t>
      </w:r>
      <w:r w:rsidR="00C94A38" w:rsidRPr="005C105B">
        <w:t>u</w:t>
      </w:r>
      <w:r w:rsidRPr="005C105B">
        <w:t xml:space="preserve"> studentů bakalářských</w:t>
      </w:r>
      <w:ins w:id="253" w:author="vopatrilova" w:date="2018-11-22T09:19:00Z">
        <w:r w:rsidR="00165B70">
          <w:t xml:space="preserve">, </w:t>
        </w:r>
      </w:ins>
      <w:del w:id="254" w:author="vopatrilova" w:date="2018-11-22T09:19:00Z">
        <w:r w:rsidRPr="005C105B" w:rsidDel="00165B70">
          <w:delText xml:space="preserve"> a </w:delText>
        </w:r>
      </w:del>
      <w:r w:rsidRPr="005C105B">
        <w:t xml:space="preserve">magisterských </w:t>
      </w:r>
      <w:ins w:id="255" w:author="vopatrilova" w:date="2018-11-22T09:20:00Z">
        <w:r w:rsidR="00165B70">
          <w:t xml:space="preserve">a doktorských </w:t>
        </w:r>
      </w:ins>
      <w:r w:rsidRPr="005C105B">
        <w:t xml:space="preserve">studijních programů, kteří absolvují během svého studia zahraniční studijní nebo odbornou praktickou stáž. </w:t>
      </w:r>
      <w:r w:rsidR="009E0D62" w:rsidRPr="005C105B">
        <w:t xml:space="preserve">Skutečností, která navyšuje mezinárodní rozměr, je požadování akreditace relevantního studijního programu v anglické mutaci. </w:t>
      </w:r>
    </w:p>
    <w:p w14:paraId="25405A27" w14:textId="77777777" w:rsidR="00B56D15" w:rsidRPr="005C105B" w:rsidRDefault="00B56D15" w:rsidP="0020313F">
      <w:pPr>
        <w:spacing w:after="0"/>
      </w:pPr>
      <w:r w:rsidRPr="005C105B">
        <w:t xml:space="preserve">Studenti mají možnost vyjíždět </w:t>
      </w:r>
      <w:r w:rsidR="00C94A38" w:rsidRPr="005C105B">
        <w:t>na zahraniční univerzity</w:t>
      </w:r>
      <w:r w:rsidR="005C105B">
        <w:t>,</w:t>
      </w:r>
      <w:r w:rsidR="00C94A38" w:rsidRPr="005C105B">
        <w:t xml:space="preserve"> </w:t>
      </w:r>
      <w:r w:rsidRPr="005C105B">
        <w:t xml:space="preserve">zejména v rámci programu Erasmus+. Fakulta aplikované informatiky má uzavřeno 75 bilaterálních smluv se zahraničními univerzitami z téměř všech programových zemí programu Erasmus+. Všechna zahraniční partnerská pracoviště mají obdobné odborné zaměření jako </w:t>
      </w:r>
      <w:r w:rsidR="00873700" w:rsidRPr="005C105B">
        <w:t>F</w:t>
      </w:r>
      <w:r w:rsidRPr="005C105B">
        <w:t>akulta</w:t>
      </w:r>
      <w:r w:rsidR="00873700" w:rsidRPr="005C105B">
        <w:t xml:space="preserve"> aplikov</w:t>
      </w:r>
      <w:r w:rsidR="003E575F" w:rsidRPr="005C105B">
        <w:t>a</w:t>
      </w:r>
      <w:r w:rsidR="00873700" w:rsidRPr="005C105B">
        <w:t>né informatiky</w:t>
      </w:r>
      <w:r w:rsidRPr="005C105B">
        <w:t xml:space="preserve">.  V rámci programu pro tzv. </w:t>
      </w:r>
      <w:proofErr w:type="spellStart"/>
      <w:r w:rsidRPr="005C105B">
        <w:t>freemovery</w:t>
      </w:r>
      <w:proofErr w:type="spellEnd"/>
      <w:r w:rsidRPr="005C105B">
        <w:t xml:space="preserve"> mohou studenti FAI vycestovat na studijní pobyt nebo praktickou stáž na jakoukoli univerzitu na světě. Studenti mohou využít stávající spolupráce FAI s konkrétní zahraniční partnerskou institucí, se kterou má FAI uzavřenu smlouvu o spolupráci, nebo si mohou sami najít zahraniční instituci dle svého studijního zaměření.</w:t>
      </w:r>
    </w:p>
    <w:p w14:paraId="30CF5360" w14:textId="77777777" w:rsidR="00B56D15" w:rsidRPr="005C105B" w:rsidRDefault="00B56D15" w:rsidP="0020313F">
      <w:pPr>
        <w:spacing w:after="0"/>
      </w:pPr>
      <w:r w:rsidRPr="005C105B">
        <w:t>Výjezdy studentů na výukové pobyty i pracovní stáže podléhají výběrovému řízení. Kritéri</w:t>
      </w:r>
      <w:r w:rsidR="00873700" w:rsidRPr="005C105B">
        <w:t>i</w:t>
      </w:r>
      <w:r w:rsidRPr="005C105B">
        <w:t xml:space="preserve"> ve výběrovém řízení jsou vážený studijní průměr za celou dosavadní dobu studia a znalost anglického jazyka v ústním i písemném projevu. Doba trvání studijních pobytů je zpravidla 4 měsíce, což je doba, která obvykle pokryje dobu trvání semestru na zahraniční škole a zkouškové období. Snahou je, aby studenti zahraničním studijním pobytem plnohodnotně nahradili semestr absolvovaný na FAI a nemuseli prodlužovat studium. Studijní plány na zahraničních školách jsou v součinnosti s garanty oborů sestavovány tak, aby předměty studované na zahraničních univerzitách byly v co největší míře ve shodě s předměty studovanými v rámci téhož semestru přís</w:t>
      </w:r>
      <w:r w:rsidR="00C94A38" w:rsidRPr="005C105B">
        <w:t>lušného studijního oboru na FAI</w:t>
      </w:r>
      <w:r w:rsidRPr="005C105B">
        <w:t xml:space="preserve">. Pokud student neabsolvuje všechny předměty na zahraniční vysoké škole podle studijního plánu pro daný semestr, </w:t>
      </w:r>
      <w:r w:rsidR="0003035A" w:rsidRPr="005C105B">
        <w:t>je mu umožněno</w:t>
      </w:r>
      <w:r w:rsidRPr="005C105B">
        <w:t xml:space="preserve"> po svém návratu ze studijního pobytu v zahraničí </w:t>
      </w:r>
      <w:r w:rsidR="0003035A" w:rsidRPr="005C105B">
        <w:t xml:space="preserve">a </w:t>
      </w:r>
      <w:r w:rsidRPr="005C105B">
        <w:t xml:space="preserve">po dohodě s garantem </w:t>
      </w:r>
      <w:r w:rsidR="0003035A" w:rsidRPr="005C105B">
        <w:t>Studijního programu</w:t>
      </w:r>
      <w:r w:rsidRPr="005C105B">
        <w:t xml:space="preserve"> a jednotlivými vyučujícími individuálně tyto předměty absolvovat a řádně </w:t>
      </w:r>
      <w:r w:rsidR="009C715C">
        <w:t xml:space="preserve">je </w:t>
      </w:r>
      <w:r w:rsidRPr="005C105B">
        <w:t xml:space="preserve">ukončit na FAI. Počty vyjíždějících studentů jsou každoročně zveřejňovány ve výroční zprávě FAI. </w:t>
      </w:r>
    </w:p>
    <w:p w14:paraId="1CBE4F1C" w14:textId="77777777" w:rsidR="009E0D62" w:rsidRPr="005C105B" w:rsidRDefault="009E0D62" w:rsidP="009E0D62">
      <w:pPr>
        <w:spacing w:after="0"/>
      </w:pPr>
      <w:r w:rsidRPr="005C105B">
        <w:t xml:space="preserve">V rámci projektu Erasmus+ přijíždí na krátkodobé pobyty v délce jednoho semestru studenti ze zahraničních vysokých škol, se kterými má FAI uzavřenu bilaterální smlouvu. Pro přijíždějící zahraniční studenty FAI zveřejňuje seznam předmětů, které jsou vyučovány v angličtině. Tento seznam je pravidelně aktualizován. </w:t>
      </w:r>
    </w:p>
    <w:p w14:paraId="4BEDB8B7" w14:textId="77777777" w:rsidR="00B56D15" w:rsidRPr="005C105B" w:rsidRDefault="00B56D15" w:rsidP="0020313F">
      <w:pPr>
        <w:spacing w:after="0"/>
      </w:pPr>
      <w:r w:rsidRPr="005C105B">
        <w:t>Podporu má rovněž mezinárodní výměna akademických pracovníků. Výukové pobyty přijíždějících akademických pracovníků jsou předem naplánovány v součinnosti s vyučujícími předmětů, do nichž je výuka přijíždějících učitelů zahrnuta tak, aby co nejlépe zapadly do koncepce jednotlivých předmětů.  Výjezdy akademických pracovníků FAI podléhají internímu výběrovému řízení. Informace o výběrovém řízení pro výjezdy zaměstnanců jsou umístěny v interní části webových stránek FAI. Všichni zaměstnanci jsou o výběrovém řízení rovněž informováni e-mailem prostřednictvím jejich pracovních e-mailových adres. Děkan FAI jmenuje výběrovou komisi, která posuzuje přihlášky uchazečů.  Při výběru uchazečů je bráno v úvahu, jakým způsobem se zaměstnanci v minulosti podíleli na rozvoji internacionalizace fakulty (vedení pracovních stáží zahraničních studentů, podíl na výuce zahraničních studentů, aktivní navazování spolupráce se zahraničními pracovišti atd.). Výsledky výběrového řízení pro mobility zaměstnanců jsou zveřejňovány na úřední desce a jsou umístěny v interní části webových stránek FAI. Z každého výběrového řízení je vyhotoven zápis, ze kterého je rovněž zřejmý klíč pro výběr uchazečů. V každém akademickém roce vyjíždí na výukový pobyt cca 15 akademických pracovníků a přibližně stejný počet zahraničních akademických pracovníků přijíždí na FAI. Přesná čísla o počtech mobilit akademických pracovníků jsou zveřejňována ve výročních zprávách FAI.</w:t>
      </w:r>
    </w:p>
    <w:p w14:paraId="79D4329F" w14:textId="77777777" w:rsidR="00B56D15" w:rsidRPr="005C105B" w:rsidRDefault="00B56D15" w:rsidP="0020313F">
      <w:r w:rsidRPr="005C105B">
        <w:lastRenderedPageBreak/>
        <w:t>UTB i FAI disponují mezinárodním</w:t>
      </w:r>
      <w:r w:rsidR="009C715C">
        <w:t>i</w:t>
      </w:r>
      <w:r w:rsidRPr="005C105B">
        <w:t xml:space="preserve"> oddělením</w:t>
      </w:r>
      <w:r w:rsidR="009C715C">
        <w:t>i, která poskytují</w:t>
      </w:r>
      <w:r w:rsidRPr="005C105B">
        <w:t xml:space="preserve"> svým studentům i zaměstnancům veškerý servis a informace týkající se podmínek studia v zahraničí a výukových pobytů, výběrového řízení, víz, ubytování apod., a to před, během i po ukončení mobility. Rovněž zahraniční partneři mají předem k dispozici veškeré informace týkající se mobilit.</w:t>
      </w:r>
    </w:p>
    <w:p w14:paraId="5CA6FE6A" w14:textId="77777777" w:rsidR="00106EC2" w:rsidRPr="005C105B" w:rsidRDefault="0003035A" w:rsidP="00106EC2">
      <w:r w:rsidRPr="005C105B">
        <w:t>Fakulta dále využívá ke zvyšování míry internacionalizace edukačních aktivit i možností řady projektů, jejichž obsahem je mezinárodní spolupráce při přípravě nových nebo aktualizaci stávajících Studijních programů, jejich zaměření, jejich obsahu a návazností jednotlivých profilujících disciplín. Jsou tak využívány zkušenosti expertů, přijíždějících na FAI z evropských technických univerzit.</w:t>
      </w:r>
    </w:p>
    <w:p w14:paraId="0D7AFDB4" w14:textId="77777777" w:rsidR="00002C6E" w:rsidRPr="005C105B" w:rsidRDefault="00002C6E" w:rsidP="00106EC2">
      <w:r w:rsidRPr="005C105B">
        <w:rPr>
          <w:sz w:val="21"/>
          <w:szCs w:val="21"/>
        </w:rPr>
        <w:t xml:space="preserve">                                           </w:t>
      </w:r>
    </w:p>
    <w:p w14:paraId="4263AA06" w14:textId="77777777" w:rsidR="00AA7CBC" w:rsidRPr="005C105B" w:rsidRDefault="00CC42D1" w:rsidP="00CC42D1">
      <w:pPr>
        <w:pStyle w:val="Nadpis2"/>
      </w:pPr>
      <w:bookmarkStart w:id="256" w:name="_Toc530850750"/>
      <w:r w:rsidRPr="005C105B">
        <w:t>Profil absolventa a obsah studia</w:t>
      </w:r>
      <w:bookmarkEnd w:id="256"/>
    </w:p>
    <w:p w14:paraId="047E7489" w14:textId="77777777" w:rsidR="00BF0265" w:rsidRPr="005C105B" w:rsidRDefault="003477B8" w:rsidP="00CC42D1">
      <w:pPr>
        <w:pStyle w:val="Nadpis3"/>
      </w:pPr>
      <w:bookmarkStart w:id="257" w:name="_Toc530850751"/>
      <w:r w:rsidRPr="005C105B">
        <w:t xml:space="preserve">Standard 2.4: </w:t>
      </w:r>
      <w:r w:rsidR="00AA7CBC" w:rsidRPr="005C105B">
        <w:t>Soulad získaných odborných znalostí, dovedností a způsobilostí s typem a profilem studijního programu</w:t>
      </w:r>
      <w:bookmarkEnd w:id="257"/>
      <w:r w:rsidR="00AA7CBC" w:rsidRPr="005C105B">
        <w:t xml:space="preserve"> </w:t>
      </w:r>
      <w:r w:rsidR="00BF0265" w:rsidRPr="005C105B">
        <w:rPr>
          <w:sz w:val="21"/>
          <w:szCs w:val="21"/>
        </w:rPr>
        <w:t xml:space="preserve">        </w:t>
      </w:r>
    </w:p>
    <w:p w14:paraId="024962C5" w14:textId="77777777" w:rsidR="00FB2313" w:rsidRPr="005C105B" w:rsidRDefault="00F11FE8" w:rsidP="00F11FE8">
      <w:r w:rsidRPr="00CD5DC3">
        <w:t>Bakalář</w:t>
      </w:r>
      <w:r w:rsidR="00DA6245" w:rsidRPr="00CD5DC3">
        <w:t xml:space="preserve">ský studijní program </w:t>
      </w:r>
      <w:r w:rsidRPr="00CD5DC3">
        <w:t>„Aplikovaná informatika v průmyslové automatizaci“</w:t>
      </w:r>
      <w:ins w:id="258" w:author="vopatrilova" w:date="2018-11-22T09:21:00Z">
        <w:r w:rsidR="00165B70">
          <w:t>, včetně jeho obou specializací,</w:t>
        </w:r>
      </w:ins>
      <w:r w:rsidRPr="00CD5DC3">
        <w:t xml:space="preserve"> </w:t>
      </w:r>
      <w:del w:id="259" w:author="vopatrilova" w:date="2018-11-22T09:21:00Z">
        <w:r w:rsidRPr="00CD5DC3" w:rsidDel="00165B70">
          <w:delText xml:space="preserve">a jeho obě specializace </w:delText>
        </w:r>
      </w:del>
      <w:del w:id="260" w:author="vopatrilova" w:date="2018-11-22T09:20:00Z">
        <w:r w:rsidR="00DA6245" w:rsidRPr="00CD5DC3" w:rsidDel="00165B70">
          <w:delText xml:space="preserve"> </w:delText>
        </w:r>
      </w:del>
      <w:r w:rsidR="00DA6245" w:rsidRPr="00CD5DC3">
        <w:t>je akademicky</w:t>
      </w:r>
      <w:r w:rsidR="00DA6245" w:rsidRPr="005C105B">
        <w:t xml:space="preserve"> zaměřený studijní program, </w:t>
      </w:r>
      <w:r w:rsidRPr="005C105B">
        <w:t xml:space="preserve">v jehož rámci </w:t>
      </w:r>
      <w:r w:rsidR="00FB2313" w:rsidRPr="005C105B">
        <w:t> </w:t>
      </w:r>
      <w:r w:rsidRPr="005C105B">
        <w:t xml:space="preserve">student získá teoretické znalosti a technické dovednosti v oblasti automatizačních systémů výrobních technologií, včetně uplatnění vysoké míry robotizace  výrobních linek. </w:t>
      </w:r>
      <w:r w:rsidRPr="005C105B">
        <w:rPr>
          <w:rFonts w:asciiTheme="minorHAnsi" w:hAnsiTheme="minorHAnsi" w:cstheme="minorHAnsi"/>
        </w:rPr>
        <w:t xml:space="preserve">V průběhu studia získá teoretický základ, tedy </w:t>
      </w:r>
      <w:r w:rsidRPr="005C105B">
        <w:rPr>
          <w:rFonts w:asciiTheme="minorHAnsi" w:hAnsiTheme="minorHAnsi" w:cstheme="minorHAnsi"/>
          <w:color w:val="000000"/>
        </w:rPr>
        <w:t xml:space="preserve">znalosti matematiky, počítačových a komunikačních systémů, algoritmů a datových struktur, programování, analýzy a zpracování dat, </w:t>
      </w:r>
      <w:r w:rsidRPr="005C105B">
        <w:rPr>
          <w:rFonts w:asciiTheme="minorHAnsi" w:hAnsiTheme="minorHAnsi" w:cstheme="minorHAnsi"/>
        </w:rPr>
        <w:t xml:space="preserve">rozšířený o základní technické znalosti dále rozvíjené do teoretických i praktických uživatelských oblastí komplexní automatizace. </w:t>
      </w:r>
    </w:p>
    <w:p w14:paraId="545EDF7B" w14:textId="77777777" w:rsidR="00BF0265" w:rsidRPr="005C105B" w:rsidDel="00D70CE9" w:rsidRDefault="00ED7062" w:rsidP="00FA42AB">
      <w:pPr>
        <w:rPr>
          <w:del w:id="261" w:author="vopatrilova" w:date="2018-11-22T14:53:00Z"/>
        </w:rPr>
      </w:pPr>
      <w:r w:rsidRPr="005C105B">
        <w:t xml:space="preserve">Předkládaný </w:t>
      </w:r>
      <w:r w:rsidR="00DA6245" w:rsidRPr="005C105B">
        <w:t>studijní p</w:t>
      </w:r>
      <w:r w:rsidRPr="005C105B">
        <w:t>rogram</w:t>
      </w:r>
      <w:ins w:id="262" w:author="vopatrilova" w:date="2018-11-22T09:21:00Z">
        <w:r w:rsidR="00165B70">
          <w:t>,</w:t>
        </w:r>
      </w:ins>
      <w:del w:id="263" w:author="vopatrilova" w:date="2018-11-22T09:21:00Z">
        <w:r w:rsidR="00DA6245" w:rsidRPr="005C105B" w:rsidDel="00165B70">
          <w:delText xml:space="preserve"> a</w:delText>
        </w:r>
      </w:del>
      <w:r w:rsidR="00DA6245" w:rsidRPr="005C105B">
        <w:t xml:space="preserve"> </w:t>
      </w:r>
      <w:r w:rsidRPr="005C105B">
        <w:t xml:space="preserve">včetně </w:t>
      </w:r>
      <w:r w:rsidR="00DA6245" w:rsidRPr="005C105B">
        <w:t xml:space="preserve">profilu absolventa </w:t>
      </w:r>
      <w:r w:rsidRPr="005C105B">
        <w:t>je plně v souladu s</w:t>
      </w:r>
      <w:r w:rsidR="00DA6245" w:rsidRPr="005C105B">
        <w:t xml:space="preserve"> Dlouhodobým záměrem UTB, který si vytyčil jako jeden z cílů implementaci Národního kvalifikačního rámce terciárního vzdělávání. Podrobněji je profil absolventa studijního programu specifikován v části B - I žádosti o akreditaci.</w:t>
      </w:r>
    </w:p>
    <w:p w14:paraId="56B04933" w14:textId="77777777" w:rsidR="00DA6245" w:rsidRPr="005C105B" w:rsidRDefault="00DA6245" w:rsidP="00FA42AB"/>
    <w:p w14:paraId="43F5205D" w14:textId="77777777" w:rsidR="00880575" w:rsidRPr="005C105B" w:rsidRDefault="0034551E" w:rsidP="00FA42AB">
      <w:r w:rsidRPr="005C105B">
        <w:t>Následující tabulk</w:t>
      </w:r>
      <w:r w:rsidR="001C4753" w:rsidRPr="005C105B">
        <w:t>a</w:t>
      </w:r>
      <w:r w:rsidR="00880575" w:rsidRPr="005C105B">
        <w:t xml:space="preserve"> uvádí základní </w:t>
      </w:r>
      <w:proofErr w:type="spellStart"/>
      <w:r w:rsidR="00880575" w:rsidRPr="005C105B">
        <w:t>t</w:t>
      </w:r>
      <w:ins w:id="264" w:author="vopatrilova" w:date="2018-11-22T09:22:00Z">
        <w:r w:rsidR="00165B70">
          <w:t>é</w:t>
        </w:r>
      </w:ins>
      <w:del w:id="265" w:author="vopatrilova" w:date="2018-11-22T09:22:00Z">
        <w:r w:rsidR="00880575" w:rsidRPr="005C105B" w:rsidDel="00165B70">
          <w:delText>e</w:delText>
        </w:r>
      </w:del>
      <w:r w:rsidR="00880575" w:rsidRPr="005C105B">
        <w:t>matické</w:t>
      </w:r>
      <w:proofErr w:type="spellEnd"/>
      <w:r w:rsidR="00880575" w:rsidRPr="005C105B">
        <w:t xml:space="preserve"> okruhy, které jsou u předkládaného studijního programu </w:t>
      </w:r>
      <w:r w:rsidR="006915EB" w:rsidRPr="005C105B">
        <w:t>Aplikovaná informatika v průmyslové automatizaci</w:t>
      </w:r>
      <w:r w:rsidR="00880575" w:rsidRPr="005C105B">
        <w:t xml:space="preserve"> v plném nebo částečném souladu s Nařízením Vlády č. 275/2016 Sb., o oblastech vzdělávání ve vysokém školství.</w:t>
      </w:r>
    </w:p>
    <w:p w14:paraId="2DE76CC6" w14:textId="77777777" w:rsidR="00DA6245" w:rsidRDefault="00DA6245" w:rsidP="00FA42AB">
      <w:pPr>
        <w:rPr>
          <w:ins w:id="266" w:author="vopatrilova" w:date="2018-11-22T14:53:00Z"/>
        </w:rPr>
      </w:pPr>
    </w:p>
    <w:p w14:paraId="2244AB5E" w14:textId="77777777" w:rsidR="00D70CE9" w:rsidRDefault="00D70CE9" w:rsidP="00FA42AB">
      <w:pPr>
        <w:rPr>
          <w:ins w:id="267" w:author="vopatrilova" w:date="2018-11-22T14:53:00Z"/>
        </w:rPr>
      </w:pPr>
    </w:p>
    <w:p w14:paraId="3F6EFAE8" w14:textId="77777777" w:rsidR="00D70CE9" w:rsidRDefault="00D70CE9" w:rsidP="00FA42AB">
      <w:pPr>
        <w:rPr>
          <w:ins w:id="268" w:author="vopatrilova" w:date="2018-11-22T14:53:00Z"/>
        </w:rPr>
      </w:pPr>
    </w:p>
    <w:p w14:paraId="1F9C743E" w14:textId="77777777" w:rsidR="00D70CE9" w:rsidRDefault="00D70CE9" w:rsidP="00FA42AB">
      <w:pPr>
        <w:rPr>
          <w:ins w:id="269" w:author="vopatrilova" w:date="2018-11-22T14:53:00Z"/>
        </w:rPr>
      </w:pPr>
    </w:p>
    <w:p w14:paraId="50243FD2" w14:textId="77777777" w:rsidR="00D70CE9" w:rsidRDefault="00D70CE9" w:rsidP="00FA42AB">
      <w:pPr>
        <w:rPr>
          <w:ins w:id="270" w:author="vopatrilova" w:date="2018-11-22T14:53:00Z"/>
        </w:rPr>
      </w:pPr>
    </w:p>
    <w:p w14:paraId="19B13834" w14:textId="77777777" w:rsidR="00D70CE9" w:rsidRDefault="00D70CE9" w:rsidP="00FA42AB">
      <w:pPr>
        <w:rPr>
          <w:ins w:id="271" w:author="vopatrilova" w:date="2018-11-22T14:53:00Z"/>
        </w:rPr>
      </w:pPr>
    </w:p>
    <w:p w14:paraId="3EC5DF5C" w14:textId="77777777" w:rsidR="00D70CE9" w:rsidRDefault="00D70CE9" w:rsidP="00FA42AB">
      <w:pPr>
        <w:rPr>
          <w:ins w:id="272" w:author="vopatrilova" w:date="2018-11-22T14:53:00Z"/>
        </w:rPr>
      </w:pPr>
    </w:p>
    <w:p w14:paraId="4816964D" w14:textId="77777777" w:rsidR="00D70CE9" w:rsidRDefault="00D70CE9" w:rsidP="00FA42AB">
      <w:pPr>
        <w:rPr>
          <w:ins w:id="273" w:author="vopatrilova" w:date="2018-11-22T14:53:00Z"/>
        </w:rPr>
      </w:pPr>
    </w:p>
    <w:p w14:paraId="2590E58F" w14:textId="77777777" w:rsidR="00D70CE9" w:rsidRDefault="00D70CE9" w:rsidP="00FA42AB">
      <w:pPr>
        <w:rPr>
          <w:ins w:id="274" w:author="vopatrilova" w:date="2018-11-22T14:53:00Z"/>
        </w:rPr>
      </w:pPr>
    </w:p>
    <w:p w14:paraId="42C373C5" w14:textId="77777777" w:rsidR="00D70CE9" w:rsidRPr="005C105B" w:rsidRDefault="00D70CE9" w:rsidP="00FA42AB"/>
    <w:p w14:paraId="5F3D17B8" w14:textId="0B13FE29" w:rsidR="0082725C" w:rsidRDefault="0082725C" w:rsidP="0082725C">
      <w:pPr>
        <w:pStyle w:val="Titulek"/>
        <w:keepNext/>
      </w:pPr>
      <w:r>
        <w:lastRenderedPageBreak/>
        <w:t xml:space="preserve">Tabulka </w:t>
      </w:r>
      <w:r w:rsidR="00DE0A5F">
        <w:fldChar w:fldCharType="begin"/>
      </w:r>
      <w:r w:rsidR="00DE1818">
        <w:instrText xml:space="preserve"> SEQ Tabulka \* ARABIC </w:instrText>
      </w:r>
      <w:r w:rsidR="00DE0A5F">
        <w:fldChar w:fldCharType="separate"/>
      </w:r>
      <w:r w:rsidR="000D3992">
        <w:rPr>
          <w:noProof/>
        </w:rPr>
        <w:t>3</w:t>
      </w:r>
      <w:r w:rsidR="00DE0A5F">
        <w:rPr>
          <w:noProof/>
        </w:rPr>
        <w:fldChar w:fldCharType="end"/>
      </w:r>
      <w:r>
        <w:t xml:space="preserve">: </w:t>
      </w:r>
      <w:r w:rsidRPr="0082725C">
        <w:t>Soulad studijního programu „Aplikovaná informatika v průmyslové automatizaci“ se základním tematickými okruhy pro oblast vzdělávání „Kybernetika“ (hodnota 5 odpovídá 100% souladu s tematickým okruhem, hodnota 0 vyjadřuje 0% soulad s tematickým okruhem)</w:t>
      </w:r>
    </w:p>
    <w:tbl>
      <w:tblPr>
        <w:tblStyle w:val="Mkatabulky"/>
        <w:tblW w:w="9068" w:type="dxa"/>
        <w:tblLayout w:type="fixed"/>
        <w:tblLook w:val="04A0" w:firstRow="1" w:lastRow="0" w:firstColumn="1" w:lastColumn="0" w:noHBand="0" w:noVBand="1"/>
      </w:tblPr>
      <w:tblGrid>
        <w:gridCol w:w="6516"/>
        <w:gridCol w:w="426"/>
        <w:gridCol w:w="425"/>
        <w:gridCol w:w="425"/>
        <w:gridCol w:w="425"/>
        <w:gridCol w:w="426"/>
        <w:gridCol w:w="425"/>
      </w:tblGrid>
      <w:tr w:rsidR="0034551E" w:rsidRPr="005C105B" w14:paraId="3A3C0BA9" w14:textId="77777777" w:rsidTr="00B156AF">
        <w:trPr>
          <w:trHeight w:val="714"/>
        </w:trPr>
        <w:tc>
          <w:tcPr>
            <w:tcW w:w="6516" w:type="dxa"/>
            <w:vAlign w:val="center"/>
          </w:tcPr>
          <w:p w14:paraId="45C3CECD" w14:textId="77777777" w:rsidR="0034551E" w:rsidRPr="005C105B" w:rsidRDefault="00AE4C7D" w:rsidP="00A24516">
            <w:pPr>
              <w:pStyle w:val="Psmenkovvelk2"/>
              <w:spacing w:before="60" w:after="60"/>
              <w:ind w:left="360"/>
              <w:jc w:val="left"/>
              <w:rPr>
                <w:rFonts w:cstheme="minorHAnsi"/>
                <w:sz w:val="22"/>
                <w:szCs w:val="22"/>
              </w:rPr>
            </w:pPr>
            <w:r w:rsidRPr="005C105B">
              <w:rPr>
                <w:rFonts w:cstheme="minorHAnsi"/>
                <w:sz w:val="22"/>
                <w:szCs w:val="22"/>
              </w:rPr>
              <w:t>Základní tematické okruhy</w:t>
            </w:r>
          </w:p>
        </w:tc>
        <w:tc>
          <w:tcPr>
            <w:tcW w:w="426" w:type="dxa"/>
            <w:vAlign w:val="center"/>
          </w:tcPr>
          <w:p w14:paraId="03E169F7" w14:textId="77777777" w:rsidR="0034551E" w:rsidRPr="005C105B" w:rsidRDefault="0034551E"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5</w:t>
            </w:r>
          </w:p>
        </w:tc>
        <w:tc>
          <w:tcPr>
            <w:tcW w:w="425" w:type="dxa"/>
            <w:vAlign w:val="center"/>
          </w:tcPr>
          <w:p w14:paraId="79AAD3E3" w14:textId="77777777" w:rsidR="0034551E" w:rsidRPr="005C105B" w:rsidRDefault="0034551E"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4</w:t>
            </w:r>
          </w:p>
        </w:tc>
        <w:tc>
          <w:tcPr>
            <w:tcW w:w="425" w:type="dxa"/>
            <w:vAlign w:val="center"/>
          </w:tcPr>
          <w:p w14:paraId="298F9D48" w14:textId="77777777" w:rsidR="0034551E" w:rsidRPr="005C105B" w:rsidRDefault="0034551E"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3</w:t>
            </w:r>
          </w:p>
        </w:tc>
        <w:tc>
          <w:tcPr>
            <w:tcW w:w="425" w:type="dxa"/>
            <w:vAlign w:val="center"/>
          </w:tcPr>
          <w:p w14:paraId="0591A9B4" w14:textId="77777777" w:rsidR="0034551E" w:rsidRPr="005C105B" w:rsidRDefault="0034551E"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2</w:t>
            </w:r>
          </w:p>
        </w:tc>
        <w:tc>
          <w:tcPr>
            <w:tcW w:w="426" w:type="dxa"/>
            <w:vAlign w:val="center"/>
          </w:tcPr>
          <w:p w14:paraId="40280A00" w14:textId="77777777" w:rsidR="0034551E" w:rsidRPr="005C105B" w:rsidRDefault="0034551E"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1</w:t>
            </w:r>
          </w:p>
        </w:tc>
        <w:tc>
          <w:tcPr>
            <w:tcW w:w="425" w:type="dxa"/>
            <w:vAlign w:val="center"/>
          </w:tcPr>
          <w:p w14:paraId="5B1470E6" w14:textId="77777777" w:rsidR="0034551E" w:rsidRPr="005C105B" w:rsidRDefault="0034551E"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0</w:t>
            </w:r>
          </w:p>
        </w:tc>
      </w:tr>
      <w:tr w:rsidR="0034551E" w:rsidRPr="005C105B" w14:paraId="0F015577" w14:textId="77777777" w:rsidTr="00FA0B66">
        <w:trPr>
          <w:trHeight w:val="227"/>
        </w:trPr>
        <w:tc>
          <w:tcPr>
            <w:tcW w:w="6516" w:type="dxa"/>
            <w:vAlign w:val="center"/>
          </w:tcPr>
          <w:p w14:paraId="2C981FA6" w14:textId="77777777" w:rsidR="0034551E" w:rsidRPr="005C105B" w:rsidRDefault="00A5119D" w:rsidP="00A24516">
            <w:pPr>
              <w:spacing w:before="60" w:after="60"/>
              <w:rPr>
                <w:rFonts w:asciiTheme="minorHAnsi" w:hAnsiTheme="minorHAnsi" w:cstheme="minorHAnsi"/>
                <w:sz w:val="22"/>
                <w:szCs w:val="22"/>
              </w:rPr>
            </w:pPr>
            <w:r w:rsidRPr="005C105B">
              <w:rPr>
                <w:color w:val="000000"/>
              </w:rPr>
              <w:t>Teorie informace</w:t>
            </w:r>
          </w:p>
        </w:tc>
        <w:tc>
          <w:tcPr>
            <w:tcW w:w="426" w:type="dxa"/>
            <w:shd w:val="clear" w:color="auto" w:fill="auto"/>
            <w:vAlign w:val="center"/>
          </w:tcPr>
          <w:p w14:paraId="6302E132" w14:textId="77777777"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auto"/>
            <w:vAlign w:val="center"/>
          </w:tcPr>
          <w:p w14:paraId="0086165B" w14:textId="77777777"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D9D9D9" w:themeFill="background1" w:themeFillShade="D9"/>
            <w:vAlign w:val="center"/>
          </w:tcPr>
          <w:p w14:paraId="331456B5" w14:textId="77777777" w:rsidR="0034551E" w:rsidRPr="005C105B" w:rsidRDefault="006915EB"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X</w:t>
            </w:r>
          </w:p>
        </w:tc>
        <w:tc>
          <w:tcPr>
            <w:tcW w:w="425" w:type="dxa"/>
            <w:shd w:val="clear" w:color="auto" w:fill="auto"/>
            <w:vAlign w:val="center"/>
          </w:tcPr>
          <w:p w14:paraId="2E4F39B2" w14:textId="77777777" w:rsidR="00A24516" w:rsidRPr="005C105B" w:rsidRDefault="00A24516" w:rsidP="00A24516">
            <w:pPr>
              <w:spacing w:before="60" w:after="60"/>
              <w:jc w:val="center"/>
              <w:rPr>
                <w:rFonts w:asciiTheme="minorHAnsi" w:hAnsiTheme="minorHAnsi" w:cstheme="minorHAnsi"/>
                <w:sz w:val="22"/>
                <w:szCs w:val="22"/>
              </w:rPr>
            </w:pPr>
          </w:p>
        </w:tc>
        <w:tc>
          <w:tcPr>
            <w:tcW w:w="426" w:type="dxa"/>
            <w:shd w:val="clear" w:color="auto" w:fill="auto"/>
            <w:vAlign w:val="center"/>
          </w:tcPr>
          <w:p w14:paraId="30651BC6" w14:textId="77777777"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auto"/>
            <w:vAlign w:val="center"/>
          </w:tcPr>
          <w:p w14:paraId="31E73C4E" w14:textId="77777777" w:rsidR="0034551E" w:rsidRPr="005C105B" w:rsidRDefault="0034551E" w:rsidP="00A24516">
            <w:pPr>
              <w:spacing w:before="60" w:after="60"/>
              <w:jc w:val="center"/>
              <w:rPr>
                <w:rFonts w:asciiTheme="minorHAnsi" w:hAnsiTheme="minorHAnsi" w:cstheme="minorHAnsi"/>
                <w:sz w:val="22"/>
                <w:szCs w:val="22"/>
              </w:rPr>
            </w:pPr>
          </w:p>
        </w:tc>
      </w:tr>
      <w:tr w:rsidR="0034551E" w:rsidRPr="005C105B" w14:paraId="5EE39665" w14:textId="77777777" w:rsidTr="00FA0B66">
        <w:trPr>
          <w:trHeight w:val="227"/>
        </w:trPr>
        <w:tc>
          <w:tcPr>
            <w:tcW w:w="6516" w:type="dxa"/>
            <w:vAlign w:val="center"/>
          </w:tcPr>
          <w:p w14:paraId="41387F40" w14:textId="77777777" w:rsidR="0034551E" w:rsidRPr="005C105B" w:rsidRDefault="00A5119D" w:rsidP="00A24516">
            <w:pPr>
              <w:spacing w:before="60" w:after="60"/>
              <w:rPr>
                <w:rFonts w:asciiTheme="minorHAnsi" w:hAnsiTheme="minorHAnsi" w:cstheme="minorHAnsi"/>
                <w:sz w:val="22"/>
                <w:szCs w:val="22"/>
              </w:rPr>
            </w:pPr>
            <w:r w:rsidRPr="005C105B">
              <w:rPr>
                <w:color w:val="000000"/>
              </w:rPr>
              <w:t>Diskrétní matematika, kombinatorika a teorie grafů</w:t>
            </w:r>
          </w:p>
        </w:tc>
        <w:tc>
          <w:tcPr>
            <w:tcW w:w="426" w:type="dxa"/>
            <w:shd w:val="clear" w:color="auto" w:fill="auto"/>
            <w:vAlign w:val="center"/>
          </w:tcPr>
          <w:p w14:paraId="2F76813F" w14:textId="77777777"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auto"/>
            <w:vAlign w:val="center"/>
          </w:tcPr>
          <w:p w14:paraId="70491883" w14:textId="77777777"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D9D9D9" w:themeFill="background1" w:themeFillShade="D9"/>
            <w:vAlign w:val="center"/>
          </w:tcPr>
          <w:p w14:paraId="3F3E567F" w14:textId="77777777" w:rsidR="0034551E" w:rsidRPr="005C105B" w:rsidRDefault="006915EB"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X</w:t>
            </w:r>
          </w:p>
        </w:tc>
        <w:tc>
          <w:tcPr>
            <w:tcW w:w="425" w:type="dxa"/>
            <w:shd w:val="clear" w:color="auto" w:fill="auto"/>
            <w:vAlign w:val="center"/>
          </w:tcPr>
          <w:p w14:paraId="5589182F" w14:textId="77777777" w:rsidR="0034551E" w:rsidRPr="005C105B" w:rsidRDefault="0034551E" w:rsidP="00A24516">
            <w:pPr>
              <w:spacing w:before="60" w:after="60"/>
              <w:jc w:val="center"/>
              <w:rPr>
                <w:rFonts w:asciiTheme="minorHAnsi" w:hAnsiTheme="minorHAnsi" w:cstheme="minorHAnsi"/>
                <w:sz w:val="22"/>
                <w:szCs w:val="22"/>
              </w:rPr>
            </w:pPr>
          </w:p>
        </w:tc>
        <w:tc>
          <w:tcPr>
            <w:tcW w:w="426" w:type="dxa"/>
            <w:shd w:val="clear" w:color="auto" w:fill="auto"/>
            <w:vAlign w:val="center"/>
          </w:tcPr>
          <w:p w14:paraId="077198F2" w14:textId="77777777"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auto"/>
            <w:vAlign w:val="center"/>
          </w:tcPr>
          <w:p w14:paraId="2C053589" w14:textId="77777777" w:rsidR="0034551E" w:rsidRPr="005C105B" w:rsidRDefault="0034551E" w:rsidP="00A24516">
            <w:pPr>
              <w:spacing w:before="60" w:after="60"/>
              <w:jc w:val="center"/>
              <w:rPr>
                <w:rFonts w:asciiTheme="minorHAnsi" w:hAnsiTheme="minorHAnsi" w:cstheme="minorHAnsi"/>
                <w:sz w:val="22"/>
                <w:szCs w:val="22"/>
              </w:rPr>
            </w:pPr>
          </w:p>
        </w:tc>
      </w:tr>
      <w:tr w:rsidR="0034551E" w:rsidRPr="005C105B" w14:paraId="157D577E" w14:textId="77777777" w:rsidTr="00FA0B66">
        <w:trPr>
          <w:trHeight w:val="227"/>
        </w:trPr>
        <w:tc>
          <w:tcPr>
            <w:tcW w:w="6516" w:type="dxa"/>
            <w:vAlign w:val="center"/>
          </w:tcPr>
          <w:p w14:paraId="5C0D816C" w14:textId="77777777" w:rsidR="0034551E" w:rsidRPr="005C105B" w:rsidRDefault="00A5119D" w:rsidP="00A24516">
            <w:pPr>
              <w:spacing w:before="60" w:after="60"/>
              <w:rPr>
                <w:rFonts w:asciiTheme="minorHAnsi" w:hAnsiTheme="minorHAnsi" w:cstheme="minorHAnsi"/>
                <w:sz w:val="22"/>
                <w:szCs w:val="22"/>
              </w:rPr>
            </w:pPr>
            <w:r w:rsidRPr="005C105B">
              <w:rPr>
                <w:color w:val="000000"/>
              </w:rPr>
              <w:t>Matematická logika</w:t>
            </w:r>
          </w:p>
        </w:tc>
        <w:tc>
          <w:tcPr>
            <w:tcW w:w="426" w:type="dxa"/>
            <w:shd w:val="clear" w:color="auto" w:fill="auto"/>
            <w:vAlign w:val="center"/>
          </w:tcPr>
          <w:p w14:paraId="0D2AF92F" w14:textId="77777777"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auto"/>
            <w:vAlign w:val="center"/>
          </w:tcPr>
          <w:p w14:paraId="44A63799" w14:textId="77777777"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auto"/>
            <w:vAlign w:val="center"/>
          </w:tcPr>
          <w:p w14:paraId="37AFB2E9" w14:textId="77777777" w:rsidR="0034551E" w:rsidRPr="005C105B" w:rsidRDefault="0034551E" w:rsidP="00A24516">
            <w:pPr>
              <w:spacing w:before="60" w:after="60"/>
              <w:jc w:val="center"/>
              <w:rPr>
                <w:rFonts w:asciiTheme="minorHAnsi" w:hAnsiTheme="minorHAnsi" w:cstheme="minorHAnsi"/>
                <w:sz w:val="22"/>
                <w:szCs w:val="22"/>
              </w:rPr>
            </w:pPr>
          </w:p>
        </w:tc>
        <w:tc>
          <w:tcPr>
            <w:tcW w:w="425" w:type="dxa"/>
            <w:shd w:val="clear" w:color="auto" w:fill="auto"/>
            <w:vAlign w:val="center"/>
          </w:tcPr>
          <w:p w14:paraId="6A6F75AD" w14:textId="77777777" w:rsidR="0034551E" w:rsidRPr="005C105B" w:rsidRDefault="0034551E" w:rsidP="00A24516">
            <w:pPr>
              <w:spacing w:before="60" w:after="60"/>
              <w:jc w:val="center"/>
              <w:rPr>
                <w:rFonts w:asciiTheme="minorHAnsi" w:hAnsiTheme="minorHAnsi" w:cstheme="minorHAnsi"/>
                <w:sz w:val="22"/>
                <w:szCs w:val="22"/>
              </w:rPr>
            </w:pPr>
          </w:p>
        </w:tc>
        <w:tc>
          <w:tcPr>
            <w:tcW w:w="426" w:type="dxa"/>
            <w:shd w:val="clear" w:color="auto" w:fill="D9D9D9" w:themeFill="background1" w:themeFillShade="D9"/>
            <w:vAlign w:val="center"/>
          </w:tcPr>
          <w:p w14:paraId="5102504D" w14:textId="77777777" w:rsidR="0034551E" w:rsidRPr="005C105B" w:rsidRDefault="006915EB" w:rsidP="00A24516">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X</w:t>
            </w:r>
          </w:p>
        </w:tc>
        <w:tc>
          <w:tcPr>
            <w:tcW w:w="425" w:type="dxa"/>
            <w:shd w:val="clear" w:color="auto" w:fill="auto"/>
            <w:vAlign w:val="center"/>
          </w:tcPr>
          <w:p w14:paraId="60CF8DBC" w14:textId="77777777" w:rsidR="0034551E" w:rsidRPr="005C105B" w:rsidRDefault="0034551E" w:rsidP="00A24516">
            <w:pPr>
              <w:spacing w:before="60" w:after="60"/>
              <w:jc w:val="center"/>
              <w:rPr>
                <w:rFonts w:asciiTheme="minorHAnsi" w:hAnsiTheme="minorHAnsi" w:cstheme="minorHAnsi"/>
                <w:sz w:val="22"/>
                <w:szCs w:val="22"/>
              </w:rPr>
            </w:pPr>
          </w:p>
        </w:tc>
      </w:tr>
      <w:tr w:rsidR="00A24516" w:rsidRPr="005C105B" w14:paraId="471CE54D" w14:textId="77777777" w:rsidTr="00FA0B66">
        <w:trPr>
          <w:trHeight w:val="227"/>
        </w:trPr>
        <w:tc>
          <w:tcPr>
            <w:tcW w:w="6516" w:type="dxa"/>
            <w:vAlign w:val="bottom"/>
          </w:tcPr>
          <w:p w14:paraId="0492295C" w14:textId="77777777" w:rsidR="00A24516" w:rsidRPr="005C105B" w:rsidRDefault="00A5119D" w:rsidP="003E575F">
            <w:pPr>
              <w:spacing w:before="60" w:after="60"/>
              <w:rPr>
                <w:rFonts w:asciiTheme="minorHAnsi" w:hAnsiTheme="minorHAnsi" w:cstheme="minorHAnsi"/>
              </w:rPr>
            </w:pPr>
            <w:r w:rsidRPr="005C105B">
              <w:rPr>
                <w:color w:val="000000"/>
              </w:rPr>
              <w:t>Programování</w:t>
            </w:r>
          </w:p>
        </w:tc>
        <w:tc>
          <w:tcPr>
            <w:tcW w:w="426" w:type="dxa"/>
            <w:shd w:val="clear" w:color="auto" w:fill="auto"/>
            <w:vAlign w:val="center"/>
          </w:tcPr>
          <w:p w14:paraId="764964D1"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D9D9D9" w:themeFill="background1" w:themeFillShade="D9"/>
            <w:vAlign w:val="center"/>
          </w:tcPr>
          <w:p w14:paraId="78ADA12E" w14:textId="77777777"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380D5A45"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734CECF1" w14:textId="77777777"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14:paraId="692ADE9F"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2CAB6A61" w14:textId="77777777" w:rsidR="00A24516" w:rsidRPr="005C105B" w:rsidRDefault="00A24516" w:rsidP="003E575F">
            <w:pPr>
              <w:spacing w:before="60" w:after="60"/>
              <w:jc w:val="center"/>
              <w:rPr>
                <w:rFonts w:asciiTheme="minorHAnsi" w:hAnsiTheme="minorHAnsi" w:cstheme="minorHAnsi"/>
              </w:rPr>
            </w:pPr>
          </w:p>
        </w:tc>
      </w:tr>
      <w:tr w:rsidR="00A24516" w:rsidRPr="005C105B" w14:paraId="4FD0D149" w14:textId="77777777" w:rsidTr="00FA0B66">
        <w:trPr>
          <w:trHeight w:val="227"/>
        </w:trPr>
        <w:tc>
          <w:tcPr>
            <w:tcW w:w="6516" w:type="dxa"/>
            <w:vAlign w:val="bottom"/>
          </w:tcPr>
          <w:p w14:paraId="3A95A18D" w14:textId="77777777" w:rsidR="00A24516" w:rsidRPr="005C105B" w:rsidRDefault="00A5119D" w:rsidP="003E575F">
            <w:pPr>
              <w:spacing w:before="60" w:after="60"/>
              <w:rPr>
                <w:rFonts w:asciiTheme="minorHAnsi" w:hAnsiTheme="minorHAnsi" w:cstheme="minorHAnsi"/>
              </w:rPr>
            </w:pPr>
            <w:r w:rsidRPr="005C105B">
              <w:rPr>
                <w:color w:val="000000"/>
              </w:rPr>
              <w:t>Algoritmizace, teorie algoritmů</w:t>
            </w:r>
          </w:p>
        </w:tc>
        <w:tc>
          <w:tcPr>
            <w:tcW w:w="426" w:type="dxa"/>
            <w:shd w:val="clear" w:color="auto" w:fill="auto"/>
            <w:vAlign w:val="center"/>
          </w:tcPr>
          <w:p w14:paraId="19636B40"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D9D9D9" w:themeFill="background1" w:themeFillShade="D9"/>
            <w:vAlign w:val="center"/>
          </w:tcPr>
          <w:p w14:paraId="1616459A" w14:textId="77777777"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6F78E621"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0C21813E" w14:textId="77777777"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14:paraId="7C67E7BC"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39320AB0" w14:textId="77777777" w:rsidR="00A24516" w:rsidRPr="005C105B" w:rsidRDefault="00A24516" w:rsidP="003E575F">
            <w:pPr>
              <w:spacing w:before="60" w:after="60"/>
              <w:jc w:val="center"/>
              <w:rPr>
                <w:rFonts w:asciiTheme="minorHAnsi" w:hAnsiTheme="minorHAnsi" w:cstheme="minorHAnsi"/>
              </w:rPr>
            </w:pPr>
          </w:p>
        </w:tc>
      </w:tr>
      <w:tr w:rsidR="00A24516" w:rsidRPr="005C105B" w14:paraId="083918C1" w14:textId="77777777" w:rsidTr="00FA0B66">
        <w:trPr>
          <w:trHeight w:val="227"/>
        </w:trPr>
        <w:tc>
          <w:tcPr>
            <w:tcW w:w="6516" w:type="dxa"/>
            <w:vAlign w:val="bottom"/>
          </w:tcPr>
          <w:p w14:paraId="18F9C513" w14:textId="77777777" w:rsidR="00A24516" w:rsidRPr="005C105B" w:rsidRDefault="00A5119D" w:rsidP="003E575F">
            <w:pPr>
              <w:spacing w:before="60" w:after="60"/>
              <w:rPr>
                <w:rFonts w:asciiTheme="minorHAnsi" w:hAnsiTheme="minorHAnsi" w:cstheme="minorHAnsi"/>
              </w:rPr>
            </w:pPr>
            <w:r w:rsidRPr="005C105B">
              <w:rPr>
                <w:color w:val="000000"/>
              </w:rPr>
              <w:t>Teorie složitosti a teorie vyčíslitelnosti</w:t>
            </w:r>
          </w:p>
        </w:tc>
        <w:tc>
          <w:tcPr>
            <w:tcW w:w="426" w:type="dxa"/>
            <w:shd w:val="clear" w:color="auto" w:fill="auto"/>
            <w:vAlign w:val="center"/>
          </w:tcPr>
          <w:p w14:paraId="410A1E6D"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3C3E221A"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36AF0581"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7372F955" w14:textId="77777777"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14:paraId="1CD4190F"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D9D9D9" w:themeFill="background1" w:themeFillShade="D9"/>
            <w:vAlign w:val="center"/>
          </w:tcPr>
          <w:p w14:paraId="0FD20C93" w14:textId="77777777"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r>
      <w:tr w:rsidR="00A24516" w:rsidRPr="005C105B" w14:paraId="598B70DF" w14:textId="77777777" w:rsidTr="00FA0B66">
        <w:trPr>
          <w:trHeight w:val="227"/>
        </w:trPr>
        <w:tc>
          <w:tcPr>
            <w:tcW w:w="6516" w:type="dxa"/>
            <w:vAlign w:val="bottom"/>
          </w:tcPr>
          <w:p w14:paraId="1177642E" w14:textId="77777777" w:rsidR="00A24516" w:rsidRPr="005C105B" w:rsidRDefault="00A5119D" w:rsidP="003E575F">
            <w:pPr>
              <w:spacing w:before="60" w:after="60"/>
              <w:rPr>
                <w:rFonts w:asciiTheme="minorHAnsi" w:hAnsiTheme="minorHAnsi" w:cstheme="minorHAnsi"/>
              </w:rPr>
            </w:pPr>
            <w:r w:rsidRPr="005C105B">
              <w:rPr>
                <w:color w:val="000000"/>
              </w:rPr>
              <w:t>Číslicové a vestavné systémy</w:t>
            </w:r>
          </w:p>
        </w:tc>
        <w:tc>
          <w:tcPr>
            <w:tcW w:w="426" w:type="dxa"/>
            <w:shd w:val="clear" w:color="auto" w:fill="auto"/>
            <w:vAlign w:val="center"/>
          </w:tcPr>
          <w:p w14:paraId="2C4AF7CD"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D9D9D9" w:themeFill="background1" w:themeFillShade="D9"/>
            <w:vAlign w:val="center"/>
          </w:tcPr>
          <w:p w14:paraId="53114B10" w14:textId="77777777"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59798B9D"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26EDE7F8" w14:textId="77777777"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14:paraId="0FE8D815"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72B65FF0" w14:textId="77777777" w:rsidR="00A24516" w:rsidRPr="005C105B" w:rsidRDefault="00A24516" w:rsidP="003E575F">
            <w:pPr>
              <w:spacing w:before="60" w:after="60"/>
              <w:jc w:val="center"/>
              <w:rPr>
                <w:rFonts w:asciiTheme="minorHAnsi" w:hAnsiTheme="minorHAnsi" w:cstheme="minorHAnsi"/>
              </w:rPr>
            </w:pPr>
          </w:p>
        </w:tc>
      </w:tr>
      <w:tr w:rsidR="00A24516" w:rsidRPr="005C105B" w14:paraId="6EFB8707" w14:textId="77777777" w:rsidTr="00FA0B66">
        <w:trPr>
          <w:trHeight w:val="227"/>
        </w:trPr>
        <w:tc>
          <w:tcPr>
            <w:tcW w:w="6516" w:type="dxa"/>
            <w:vAlign w:val="bottom"/>
          </w:tcPr>
          <w:p w14:paraId="5576106C" w14:textId="77777777" w:rsidR="00A24516" w:rsidRPr="005C105B" w:rsidRDefault="00A5119D" w:rsidP="003E575F">
            <w:pPr>
              <w:spacing w:before="60" w:after="60"/>
              <w:rPr>
                <w:rFonts w:asciiTheme="minorHAnsi" w:hAnsiTheme="minorHAnsi" w:cstheme="minorHAnsi"/>
              </w:rPr>
            </w:pPr>
            <w:r w:rsidRPr="005C105B">
              <w:rPr>
                <w:color w:val="000000"/>
              </w:rPr>
              <w:t>Počítačové systémy, sítě a komunikační technologie</w:t>
            </w:r>
          </w:p>
        </w:tc>
        <w:tc>
          <w:tcPr>
            <w:tcW w:w="426" w:type="dxa"/>
            <w:shd w:val="clear" w:color="auto" w:fill="auto"/>
            <w:vAlign w:val="center"/>
          </w:tcPr>
          <w:p w14:paraId="2D60F147"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7B14F5CC"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D9D9D9" w:themeFill="background1" w:themeFillShade="D9"/>
            <w:vAlign w:val="center"/>
          </w:tcPr>
          <w:p w14:paraId="6E269E79" w14:textId="77777777"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5A9A8277" w14:textId="77777777"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14:paraId="748BE878"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36622A3F" w14:textId="77777777" w:rsidR="00A24516" w:rsidRPr="005C105B" w:rsidRDefault="00A24516" w:rsidP="003E575F">
            <w:pPr>
              <w:spacing w:before="60" w:after="60"/>
              <w:jc w:val="center"/>
              <w:rPr>
                <w:rFonts w:asciiTheme="minorHAnsi" w:hAnsiTheme="minorHAnsi" w:cstheme="minorHAnsi"/>
              </w:rPr>
            </w:pPr>
          </w:p>
        </w:tc>
      </w:tr>
      <w:tr w:rsidR="00A24516" w:rsidRPr="005C105B" w14:paraId="263A7D14" w14:textId="77777777" w:rsidTr="00FA0B66">
        <w:trPr>
          <w:trHeight w:val="227"/>
        </w:trPr>
        <w:tc>
          <w:tcPr>
            <w:tcW w:w="6516" w:type="dxa"/>
            <w:vAlign w:val="bottom"/>
          </w:tcPr>
          <w:p w14:paraId="42781712" w14:textId="77777777" w:rsidR="00A24516" w:rsidRPr="005C105B" w:rsidRDefault="006915EB" w:rsidP="003E575F">
            <w:pPr>
              <w:spacing w:before="60" w:after="60"/>
              <w:rPr>
                <w:rFonts w:asciiTheme="minorHAnsi" w:hAnsiTheme="minorHAnsi" w:cstheme="minorHAnsi"/>
              </w:rPr>
            </w:pPr>
            <w:r w:rsidRPr="005C105B">
              <w:rPr>
                <w:color w:val="000000"/>
              </w:rPr>
              <w:t>Webové a mobilní technologie</w:t>
            </w:r>
          </w:p>
        </w:tc>
        <w:tc>
          <w:tcPr>
            <w:tcW w:w="426" w:type="dxa"/>
            <w:shd w:val="clear" w:color="auto" w:fill="auto"/>
            <w:vAlign w:val="center"/>
          </w:tcPr>
          <w:p w14:paraId="1419ED60"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41B43B90"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D9D9D9" w:themeFill="background1" w:themeFillShade="D9"/>
            <w:vAlign w:val="center"/>
          </w:tcPr>
          <w:p w14:paraId="3A5DEC4A" w14:textId="77777777"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403E98B7" w14:textId="77777777"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14:paraId="3C758969"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04254E53" w14:textId="77777777" w:rsidR="00A24516" w:rsidRPr="005C105B" w:rsidRDefault="00A24516" w:rsidP="003E575F">
            <w:pPr>
              <w:spacing w:before="60" w:after="60"/>
              <w:jc w:val="center"/>
              <w:rPr>
                <w:rFonts w:asciiTheme="minorHAnsi" w:hAnsiTheme="minorHAnsi" w:cstheme="minorHAnsi"/>
              </w:rPr>
            </w:pPr>
          </w:p>
        </w:tc>
      </w:tr>
      <w:tr w:rsidR="00A24516" w:rsidRPr="005C105B" w14:paraId="781B6560" w14:textId="77777777" w:rsidTr="00FA0B66">
        <w:trPr>
          <w:trHeight w:val="227"/>
        </w:trPr>
        <w:tc>
          <w:tcPr>
            <w:tcW w:w="6516" w:type="dxa"/>
            <w:vAlign w:val="bottom"/>
          </w:tcPr>
          <w:p w14:paraId="2CDD2136" w14:textId="77777777" w:rsidR="00A24516" w:rsidRPr="005C105B" w:rsidRDefault="006915EB" w:rsidP="003E575F">
            <w:pPr>
              <w:spacing w:before="60" w:after="60"/>
              <w:rPr>
                <w:rFonts w:asciiTheme="minorHAnsi" w:hAnsiTheme="minorHAnsi" w:cstheme="minorHAnsi"/>
              </w:rPr>
            </w:pPr>
            <w:r w:rsidRPr="005C105B">
              <w:rPr>
                <w:color w:val="000000"/>
              </w:rPr>
              <w:t>Paralelní a distribuované algoritmy a systémy</w:t>
            </w:r>
          </w:p>
        </w:tc>
        <w:tc>
          <w:tcPr>
            <w:tcW w:w="426" w:type="dxa"/>
            <w:shd w:val="clear" w:color="auto" w:fill="auto"/>
            <w:vAlign w:val="center"/>
          </w:tcPr>
          <w:p w14:paraId="3A4FF041"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27C0CD13"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2A88151D"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419ED0C0" w14:textId="77777777" w:rsidR="00A24516" w:rsidRPr="005C105B" w:rsidRDefault="00A24516" w:rsidP="003E575F">
            <w:pPr>
              <w:spacing w:before="60" w:after="60"/>
              <w:jc w:val="center"/>
              <w:rPr>
                <w:rFonts w:asciiTheme="minorHAnsi" w:hAnsiTheme="minorHAnsi" w:cstheme="minorHAnsi"/>
              </w:rPr>
            </w:pPr>
          </w:p>
        </w:tc>
        <w:tc>
          <w:tcPr>
            <w:tcW w:w="426" w:type="dxa"/>
            <w:shd w:val="clear" w:color="auto" w:fill="D9D9D9" w:themeFill="background1" w:themeFillShade="D9"/>
            <w:vAlign w:val="center"/>
          </w:tcPr>
          <w:p w14:paraId="04BB4014" w14:textId="77777777"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1E95E914" w14:textId="77777777" w:rsidR="00A24516" w:rsidRPr="005C105B" w:rsidRDefault="00A24516" w:rsidP="003E575F">
            <w:pPr>
              <w:spacing w:before="60" w:after="60"/>
              <w:jc w:val="center"/>
              <w:rPr>
                <w:rFonts w:asciiTheme="minorHAnsi" w:hAnsiTheme="minorHAnsi" w:cstheme="minorHAnsi"/>
              </w:rPr>
            </w:pPr>
          </w:p>
        </w:tc>
      </w:tr>
      <w:tr w:rsidR="00A24516" w:rsidRPr="005C105B" w14:paraId="5E6181FE" w14:textId="77777777" w:rsidTr="00FA0B66">
        <w:trPr>
          <w:trHeight w:val="227"/>
        </w:trPr>
        <w:tc>
          <w:tcPr>
            <w:tcW w:w="6516" w:type="dxa"/>
            <w:vAlign w:val="bottom"/>
          </w:tcPr>
          <w:p w14:paraId="4E0D0E28" w14:textId="77777777" w:rsidR="00A24516" w:rsidRPr="005C105B" w:rsidRDefault="006915EB" w:rsidP="003E575F">
            <w:pPr>
              <w:spacing w:before="60" w:after="60"/>
              <w:rPr>
                <w:rFonts w:asciiTheme="minorHAnsi" w:hAnsiTheme="minorHAnsi" w:cstheme="minorHAnsi"/>
              </w:rPr>
            </w:pPr>
            <w:r w:rsidRPr="005C105B">
              <w:rPr>
                <w:color w:val="000000"/>
              </w:rPr>
              <w:t>Informační a počítačová bezpečnost, kódy a kryptologie</w:t>
            </w:r>
          </w:p>
        </w:tc>
        <w:tc>
          <w:tcPr>
            <w:tcW w:w="426" w:type="dxa"/>
            <w:shd w:val="clear" w:color="auto" w:fill="auto"/>
            <w:vAlign w:val="center"/>
          </w:tcPr>
          <w:p w14:paraId="65E4FF27"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1D1D6738"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0C0D7FFA"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7CF348DF" w14:textId="77777777" w:rsidR="00A24516" w:rsidRPr="005C105B" w:rsidRDefault="00A24516" w:rsidP="003E575F">
            <w:pPr>
              <w:spacing w:before="60" w:after="60"/>
              <w:jc w:val="center"/>
              <w:rPr>
                <w:rFonts w:asciiTheme="minorHAnsi" w:hAnsiTheme="minorHAnsi" w:cstheme="minorHAnsi"/>
              </w:rPr>
            </w:pPr>
          </w:p>
        </w:tc>
        <w:tc>
          <w:tcPr>
            <w:tcW w:w="426" w:type="dxa"/>
            <w:shd w:val="clear" w:color="auto" w:fill="D9D9D9" w:themeFill="background1" w:themeFillShade="D9"/>
            <w:vAlign w:val="center"/>
          </w:tcPr>
          <w:p w14:paraId="1C3F95EA" w14:textId="77777777"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4E66F212" w14:textId="77777777" w:rsidR="00A24516" w:rsidRPr="005C105B" w:rsidRDefault="00A24516" w:rsidP="003E575F">
            <w:pPr>
              <w:spacing w:before="60" w:after="60"/>
              <w:jc w:val="center"/>
              <w:rPr>
                <w:rFonts w:asciiTheme="minorHAnsi" w:hAnsiTheme="minorHAnsi" w:cstheme="minorHAnsi"/>
              </w:rPr>
            </w:pPr>
          </w:p>
        </w:tc>
      </w:tr>
      <w:tr w:rsidR="00A24516" w:rsidRPr="005C105B" w14:paraId="210F3C64" w14:textId="77777777" w:rsidTr="00FA0B66">
        <w:trPr>
          <w:trHeight w:val="227"/>
        </w:trPr>
        <w:tc>
          <w:tcPr>
            <w:tcW w:w="6516" w:type="dxa"/>
            <w:vAlign w:val="bottom"/>
          </w:tcPr>
          <w:p w14:paraId="5DC4C4DD" w14:textId="77777777" w:rsidR="00A24516" w:rsidRPr="005C105B" w:rsidRDefault="006915EB" w:rsidP="003E575F">
            <w:pPr>
              <w:spacing w:before="60" w:after="60"/>
              <w:rPr>
                <w:rFonts w:asciiTheme="minorHAnsi" w:hAnsiTheme="minorHAnsi" w:cstheme="minorHAnsi"/>
              </w:rPr>
            </w:pPr>
            <w:r w:rsidRPr="005C105B">
              <w:rPr>
                <w:color w:val="000000"/>
              </w:rPr>
              <w:t>Uživatelská rozhraní</w:t>
            </w:r>
          </w:p>
        </w:tc>
        <w:tc>
          <w:tcPr>
            <w:tcW w:w="426" w:type="dxa"/>
            <w:shd w:val="clear" w:color="auto" w:fill="auto"/>
            <w:vAlign w:val="center"/>
          </w:tcPr>
          <w:p w14:paraId="60C13916"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6FB7E2EC"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D9D9D9" w:themeFill="background1" w:themeFillShade="D9"/>
            <w:vAlign w:val="center"/>
          </w:tcPr>
          <w:p w14:paraId="7C896115" w14:textId="77777777"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3D5E4B74" w14:textId="77777777"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14:paraId="65817F79"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34043919" w14:textId="77777777" w:rsidR="00A24516" w:rsidRPr="005C105B" w:rsidRDefault="00A24516" w:rsidP="003E575F">
            <w:pPr>
              <w:spacing w:before="60" w:after="60"/>
              <w:jc w:val="center"/>
              <w:rPr>
                <w:rFonts w:asciiTheme="minorHAnsi" w:hAnsiTheme="minorHAnsi" w:cstheme="minorHAnsi"/>
              </w:rPr>
            </w:pPr>
          </w:p>
        </w:tc>
      </w:tr>
      <w:tr w:rsidR="00A24516" w:rsidRPr="005C105B" w14:paraId="088BD928" w14:textId="77777777" w:rsidTr="00FA0B66">
        <w:trPr>
          <w:trHeight w:val="227"/>
        </w:trPr>
        <w:tc>
          <w:tcPr>
            <w:tcW w:w="6516" w:type="dxa"/>
            <w:vAlign w:val="bottom"/>
          </w:tcPr>
          <w:p w14:paraId="608C86AB" w14:textId="77777777" w:rsidR="00A24516" w:rsidRPr="005C105B" w:rsidRDefault="006915EB" w:rsidP="003E575F">
            <w:pPr>
              <w:spacing w:before="60" w:after="60"/>
              <w:rPr>
                <w:rFonts w:asciiTheme="minorHAnsi" w:hAnsiTheme="minorHAnsi" w:cstheme="minorHAnsi"/>
              </w:rPr>
            </w:pPr>
            <w:r w:rsidRPr="005C105B">
              <w:rPr>
                <w:color w:val="000000"/>
              </w:rPr>
              <w:t>Zpracování přirozeného jazyka, textové, obrazové a multimediální informace</w:t>
            </w:r>
          </w:p>
        </w:tc>
        <w:tc>
          <w:tcPr>
            <w:tcW w:w="426" w:type="dxa"/>
            <w:shd w:val="clear" w:color="auto" w:fill="auto"/>
            <w:vAlign w:val="center"/>
          </w:tcPr>
          <w:p w14:paraId="0A172CC2"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361CD1C3"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0AA80407"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6AAF4061" w14:textId="77777777"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14:paraId="6045C026"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D9D9D9" w:themeFill="background1" w:themeFillShade="D9"/>
            <w:vAlign w:val="center"/>
          </w:tcPr>
          <w:p w14:paraId="6EE955C2" w14:textId="77777777"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r>
      <w:tr w:rsidR="00A24516" w:rsidRPr="005C105B" w14:paraId="47C1BD58" w14:textId="77777777" w:rsidTr="00FA0B66">
        <w:trPr>
          <w:trHeight w:val="227"/>
        </w:trPr>
        <w:tc>
          <w:tcPr>
            <w:tcW w:w="6516" w:type="dxa"/>
            <w:vAlign w:val="bottom"/>
          </w:tcPr>
          <w:p w14:paraId="781699BC" w14:textId="77777777" w:rsidR="00A24516" w:rsidRPr="005C105B" w:rsidRDefault="006915EB" w:rsidP="003E575F">
            <w:pPr>
              <w:spacing w:before="60" w:after="60"/>
              <w:rPr>
                <w:rFonts w:asciiTheme="minorHAnsi" w:hAnsiTheme="minorHAnsi" w:cstheme="minorHAnsi"/>
              </w:rPr>
            </w:pPr>
            <w:r w:rsidRPr="005C105B">
              <w:rPr>
                <w:color w:val="000000"/>
              </w:rPr>
              <w:t>Zpracování velkých dat a vytěžování znalostí z dat</w:t>
            </w:r>
          </w:p>
        </w:tc>
        <w:tc>
          <w:tcPr>
            <w:tcW w:w="426" w:type="dxa"/>
            <w:shd w:val="clear" w:color="auto" w:fill="auto"/>
            <w:vAlign w:val="center"/>
          </w:tcPr>
          <w:p w14:paraId="1614C912"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3672701C"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5F43C154"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455CA794" w14:textId="77777777" w:rsidR="00A24516" w:rsidRPr="005C105B" w:rsidRDefault="00A24516" w:rsidP="003E575F">
            <w:pPr>
              <w:spacing w:before="60" w:after="60"/>
              <w:jc w:val="center"/>
              <w:rPr>
                <w:rFonts w:asciiTheme="minorHAnsi" w:hAnsiTheme="minorHAnsi" w:cstheme="minorHAnsi"/>
              </w:rPr>
            </w:pPr>
          </w:p>
        </w:tc>
        <w:tc>
          <w:tcPr>
            <w:tcW w:w="426" w:type="dxa"/>
            <w:shd w:val="clear" w:color="auto" w:fill="D9D9D9" w:themeFill="background1" w:themeFillShade="D9"/>
            <w:vAlign w:val="center"/>
          </w:tcPr>
          <w:p w14:paraId="0E95C078" w14:textId="77777777"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22057E0F" w14:textId="77777777" w:rsidR="00A24516" w:rsidRPr="005C105B" w:rsidRDefault="00A24516" w:rsidP="003E575F">
            <w:pPr>
              <w:spacing w:before="60" w:after="60"/>
              <w:jc w:val="center"/>
              <w:rPr>
                <w:rFonts w:asciiTheme="minorHAnsi" w:hAnsiTheme="minorHAnsi" w:cstheme="minorHAnsi"/>
              </w:rPr>
            </w:pPr>
          </w:p>
        </w:tc>
      </w:tr>
      <w:tr w:rsidR="00A24516" w:rsidRPr="005C105B" w14:paraId="0BFC6971" w14:textId="77777777" w:rsidTr="00FA0B66">
        <w:trPr>
          <w:trHeight w:val="227"/>
        </w:trPr>
        <w:tc>
          <w:tcPr>
            <w:tcW w:w="6516" w:type="dxa"/>
            <w:vAlign w:val="bottom"/>
          </w:tcPr>
          <w:p w14:paraId="6E89C623" w14:textId="77777777" w:rsidR="00A24516" w:rsidRPr="005C105B" w:rsidRDefault="006915EB" w:rsidP="003E575F">
            <w:pPr>
              <w:spacing w:before="60" w:after="60"/>
              <w:rPr>
                <w:rFonts w:asciiTheme="minorHAnsi" w:hAnsiTheme="minorHAnsi" w:cstheme="minorHAnsi"/>
                <w:sz w:val="22"/>
                <w:szCs w:val="22"/>
              </w:rPr>
            </w:pPr>
            <w:r w:rsidRPr="005C105B">
              <w:rPr>
                <w:color w:val="000000"/>
              </w:rPr>
              <w:t xml:space="preserve">Umělá inteligence a strojové učení, </w:t>
            </w:r>
            <w:proofErr w:type="spellStart"/>
            <w:r w:rsidRPr="005C105B">
              <w:rPr>
                <w:color w:val="000000"/>
              </w:rPr>
              <w:t>softcomputing</w:t>
            </w:r>
            <w:proofErr w:type="spellEnd"/>
          </w:p>
        </w:tc>
        <w:tc>
          <w:tcPr>
            <w:tcW w:w="426" w:type="dxa"/>
            <w:shd w:val="clear" w:color="auto" w:fill="auto"/>
            <w:vAlign w:val="center"/>
          </w:tcPr>
          <w:p w14:paraId="36831F82" w14:textId="77777777" w:rsidR="00A24516" w:rsidRPr="005C105B" w:rsidRDefault="00A24516" w:rsidP="003E575F">
            <w:pPr>
              <w:spacing w:before="60" w:after="60"/>
              <w:jc w:val="center"/>
              <w:rPr>
                <w:rFonts w:asciiTheme="minorHAnsi" w:hAnsiTheme="minorHAnsi" w:cstheme="minorHAnsi"/>
                <w:sz w:val="22"/>
                <w:szCs w:val="22"/>
              </w:rPr>
            </w:pPr>
          </w:p>
        </w:tc>
        <w:tc>
          <w:tcPr>
            <w:tcW w:w="425" w:type="dxa"/>
            <w:shd w:val="clear" w:color="auto" w:fill="auto"/>
            <w:vAlign w:val="center"/>
          </w:tcPr>
          <w:p w14:paraId="5F5C7C31" w14:textId="77777777" w:rsidR="00A24516" w:rsidRPr="005C105B" w:rsidRDefault="00A24516" w:rsidP="003E575F">
            <w:pPr>
              <w:spacing w:before="60" w:after="60"/>
              <w:jc w:val="center"/>
              <w:rPr>
                <w:rFonts w:asciiTheme="minorHAnsi" w:hAnsiTheme="minorHAnsi" w:cstheme="minorHAnsi"/>
                <w:sz w:val="22"/>
                <w:szCs w:val="22"/>
              </w:rPr>
            </w:pPr>
          </w:p>
        </w:tc>
        <w:tc>
          <w:tcPr>
            <w:tcW w:w="425" w:type="dxa"/>
            <w:shd w:val="clear" w:color="auto" w:fill="D9D9D9" w:themeFill="background1" w:themeFillShade="D9"/>
            <w:vAlign w:val="center"/>
          </w:tcPr>
          <w:p w14:paraId="7A1545F4" w14:textId="77777777" w:rsidR="00A24516" w:rsidRPr="005C105B" w:rsidRDefault="006915EB" w:rsidP="003E575F">
            <w:pPr>
              <w:spacing w:before="60" w:after="60"/>
              <w:jc w:val="center"/>
              <w:rPr>
                <w:rFonts w:asciiTheme="minorHAnsi" w:hAnsiTheme="minorHAnsi" w:cstheme="minorHAnsi"/>
                <w:sz w:val="22"/>
                <w:szCs w:val="22"/>
              </w:rPr>
            </w:pPr>
            <w:r w:rsidRPr="005C105B">
              <w:rPr>
                <w:rFonts w:asciiTheme="minorHAnsi" w:hAnsiTheme="minorHAnsi" w:cstheme="minorHAnsi"/>
                <w:sz w:val="22"/>
                <w:szCs w:val="22"/>
              </w:rPr>
              <w:t>X</w:t>
            </w:r>
          </w:p>
        </w:tc>
        <w:tc>
          <w:tcPr>
            <w:tcW w:w="425" w:type="dxa"/>
            <w:shd w:val="clear" w:color="auto" w:fill="auto"/>
            <w:vAlign w:val="center"/>
          </w:tcPr>
          <w:p w14:paraId="1D299FE6" w14:textId="77777777" w:rsidR="00A24516" w:rsidRPr="005C105B" w:rsidRDefault="00A24516" w:rsidP="003E575F">
            <w:pPr>
              <w:spacing w:before="60" w:after="60"/>
              <w:jc w:val="center"/>
              <w:rPr>
                <w:rFonts w:asciiTheme="minorHAnsi" w:hAnsiTheme="minorHAnsi" w:cstheme="minorHAnsi"/>
                <w:sz w:val="22"/>
                <w:szCs w:val="22"/>
              </w:rPr>
            </w:pPr>
          </w:p>
        </w:tc>
        <w:tc>
          <w:tcPr>
            <w:tcW w:w="426" w:type="dxa"/>
            <w:shd w:val="clear" w:color="auto" w:fill="auto"/>
            <w:vAlign w:val="center"/>
          </w:tcPr>
          <w:p w14:paraId="60E7F094" w14:textId="77777777" w:rsidR="00A24516" w:rsidRPr="005C105B" w:rsidRDefault="00A24516" w:rsidP="003E575F">
            <w:pPr>
              <w:spacing w:before="60" w:after="60"/>
              <w:jc w:val="center"/>
              <w:rPr>
                <w:rFonts w:asciiTheme="minorHAnsi" w:hAnsiTheme="minorHAnsi" w:cstheme="minorHAnsi"/>
                <w:sz w:val="22"/>
                <w:szCs w:val="22"/>
              </w:rPr>
            </w:pPr>
          </w:p>
        </w:tc>
        <w:tc>
          <w:tcPr>
            <w:tcW w:w="425" w:type="dxa"/>
            <w:shd w:val="clear" w:color="auto" w:fill="auto"/>
            <w:vAlign w:val="center"/>
          </w:tcPr>
          <w:p w14:paraId="3D05362E" w14:textId="77777777" w:rsidR="00A24516" w:rsidRPr="005C105B" w:rsidRDefault="00A24516" w:rsidP="003E575F">
            <w:pPr>
              <w:spacing w:before="60" w:after="60"/>
              <w:jc w:val="center"/>
              <w:rPr>
                <w:rFonts w:asciiTheme="minorHAnsi" w:hAnsiTheme="minorHAnsi" w:cstheme="minorHAnsi"/>
                <w:sz w:val="22"/>
                <w:szCs w:val="22"/>
              </w:rPr>
            </w:pPr>
          </w:p>
        </w:tc>
      </w:tr>
      <w:tr w:rsidR="00A24516" w:rsidRPr="005C105B" w14:paraId="534E70C0" w14:textId="77777777" w:rsidTr="00FA0B66">
        <w:trPr>
          <w:trHeight w:val="227"/>
        </w:trPr>
        <w:tc>
          <w:tcPr>
            <w:tcW w:w="6516" w:type="dxa"/>
            <w:vAlign w:val="bottom"/>
          </w:tcPr>
          <w:p w14:paraId="6D65C8A6" w14:textId="77777777" w:rsidR="00A24516" w:rsidRPr="005C105B" w:rsidRDefault="006915EB" w:rsidP="003E575F">
            <w:pPr>
              <w:spacing w:before="60" w:after="60"/>
              <w:rPr>
                <w:rFonts w:asciiTheme="minorHAnsi" w:hAnsiTheme="minorHAnsi" w:cstheme="minorHAnsi"/>
              </w:rPr>
            </w:pPr>
            <w:r w:rsidRPr="005C105B">
              <w:rPr>
                <w:color w:val="000000"/>
              </w:rPr>
              <w:t>Optimalizace a operační výzkum</w:t>
            </w:r>
          </w:p>
        </w:tc>
        <w:tc>
          <w:tcPr>
            <w:tcW w:w="426" w:type="dxa"/>
            <w:shd w:val="clear" w:color="auto" w:fill="auto"/>
            <w:vAlign w:val="center"/>
          </w:tcPr>
          <w:p w14:paraId="74CF75C6"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55E6154E"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76CC2C39"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D9D9D9" w:themeFill="background1" w:themeFillShade="D9"/>
            <w:vAlign w:val="center"/>
          </w:tcPr>
          <w:p w14:paraId="11C96D36" w14:textId="77777777" w:rsidR="00A24516" w:rsidRPr="005C105B" w:rsidRDefault="006915EB"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6" w:type="dxa"/>
            <w:shd w:val="clear" w:color="auto" w:fill="auto"/>
            <w:vAlign w:val="center"/>
          </w:tcPr>
          <w:p w14:paraId="776F76AC"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0A289E52" w14:textId="77777777" w:rsidR="00A24516" w:rsidRPr="005C105B" w:rsidRDefault="00A24516" w:rsidP="003E575F">
            <w:pPr>
              <w:spacing w:before="60" w:after="60"/>
              <w:jc w:val="center"/>
              <w:rPr>
                <w:rFonts w:asciiTheme="minorHAnsi" w:hAnsiTheme="minorHAnsi" w:cstheme="minorHAnsi"/>
              </w:rPr>
            </w:pPr>
          </w:p>
        </w:tc>
      </w:tr>
      <w:tr w:rsidR="00A24516" w:rsidRPr="005C105B" w14:paraId="75E51E8B" w14:textId="77777777" w:rsidTr="00FA0B66">
        <w:trPr>
          <w:trHeight w:val="227"/>
        </w:trPr>
        <w:tc>
          <w:tcPr>
            <w:tcW w:w="6516" w:type="dxa"/>
            <w:vAlign w:val="bottom"/>
          </w:tcPr>
          <w:p w14:paraId="0348621A" w14:textId="77777777" w:rsidR="00A24516" w:rsidRPr="005C105B" w:rsidRDefault="006915EB" w:rsidP="003E575F">
            <w:pPr>
              <w:spacing w:before="60" w:after="60"/>
              <w:rPr>
                <w:rFonts w:asciiTheme="minorHAnsi" w:hAnsiTheme="minorHAnsi" w:cstheme="minorHAnsi"/>
              </w:rPr>
            </w:pPr>
            <w:r w:rsidRPr="005C105B">
              <w:rPr>
                <w:color w:val="000000"/>
              </w:rPr>
              <w:t>Počítačové modelování a simulace</w:t>
            </w:r>
          </w:p>
        </w:tc>
        <w:tc>
          <w:tcPr>
            <w:tcW w:w="426" w:type="dxa"/>
            <w:shd w:val="clear" w:color="auto" w:fill="auto"/>
            <w:vAlign w:val="center"/>
          </w:tcPr>
          <w:p w14:paraId="0AE82596"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06F6B06F"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D9D9D9" w:themeFill="background1" w:themeFillShade="D9"/>
            <w:vAlign w:val="center"/>
          </w:tcPr>
          <w:p w14:paraId="40DB3AA0" w14:textId="77777777" w:rsidR="00A24516" w:rsidRPr="005C105B" w:rsidRDefault="00C37459"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3564F26E" w14:textId="77777777"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14:paraId="7CB544E4"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5120E45A" w14:textId="77777777" w:rsidR="00A24516" w:rsidRPr="005C105B" w:rsidRDefault="00A24516" w:rsidP="003E575F">
            <w:pPr>
              <w:spacing w:before="60" w:after="60"/>
              <w:jc w:val="center"/>
              <w:rPr>
                <w:rFonts w:asciiTheme="minorHAnsi" w:hAnsiTheme="minorHAnsi" w:cstheme="minorHAnsi"/>
              </w:rPr>
            </w:pPr>
          </w:p>
        </w:tc>
      </w:tr>
      <w:tr w:rsidR="00A24516" w:rsidRPr="005C105B" w14:paraId="542F4025" w14:textId="77777777" w:rsidTr="00FA0B66">
        <w:trPr>
          <w:trHeight w:val="227"/>
        </w:trPr>
        <w:tc>
          <w:tcPr>
            <w:tcW w:w="6516" w:type="dxa"/>
            <w:vAlign w:val="bottom"/>
          </w:tcPr>
          <w:p w14:paraId="71D1B021" w14:textId="77777777" w:rsidR="00A24516" w:rsidRPr="005C105B" w:rsidRDefault="006915EB" w:rsidP="003E575F">
            <w:pPr>
              <w:spacing w:before="60" w:after="60"/>
              <w:rPr>
                <w:rFonts w:asciiTheme="minorHAnsi" w:hAnsiTheme="minorHAnsi" w:cstheme="minorHAnsi"/>
              </w:rPr>
            </w:pPr>
            <w:r w:rsidRPr="005C105B">
              <w:rPr>
                <w:color w:val="000000"/>
              </w:rPr>
              <w:t>Řídicí systémy</w:t>
            </w:r>
          </w:p>
        </w:tc>
        <w:tc>
          <w:tcPr>
            <w:tcW w:w="426" w:type="dxa"/>
            <w:shd w:val="clear" w:color="auto" w:fill="D9D9D9" w:themeFill="background1" w:themeFillShade="D9"/>
            <w:vAlign w:val="center"/>
          </w:tcPr>
          <w:p w14:paraId="145EE916" w14:textId="77777777" w:rsidR="00A24516" w:rsidRPr="005C105B" w:rsidRDefault="00C37459"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1820B7A7"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3A324029"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34D42B1A" w14:textId="77777777"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14:paraId="4A8665DA"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20FE3B22" w14:textId="77777777" w:rsidR="00A24516" w:rsidRPr="005C105B" w:rsidRDefault="00A24516" w:rsidP="003E575F">
            <w:pPr>
              <w:spacing w:before="60" w:after="60"/>
              <w:jc w:val="center"/>
              <w:rPr>
                <w:rFonts w:asciiTheme="minorHAnsi" w:hAnsiTheme="minorHAnsi" w:cstheme="minorHAnsi"/>
              </w:rPr>
            </w:pPr>
          </w:p>
        </w:tc>
      </w:tr>
      <w:tr w:rsidR="00A24516" w:rsidRPr="005C105B" w14:paraId="217A36C5" w14:textId="77777777" w:rsidTr="00FA0B66">
        <w:trPr>
          <w:trHeight w:val="227"/>
        </w:trPr>
        <w:tc>
          <w:tcPr>
            <w:tcW w:w="6516" w:type="dxa"/>
            <w:vAlign w:val="bottom"/>
          </w:tcPr>
          <w:p w14:paraId="33BCBF82" w14:textId="77777777" w:rsidR="00A24516" w:rsidRPr="005C105B" w:rsidRDefault="006915EB" w:rsidP="003E575F">
            <w:pPr>
              <w:spacing w:before="60" w:after="60"/>
              <w:rPr>
                <w:rFonts w:asciiTheme="minorHAnsi" w:hAnsiTheme="minorHAnsi" w:cstheme="minorHAnsi"/>
              </w:rPr>
            </w:pPr>
            <w:r w:rsidRPr="005C105B">
              <w:rPr>
                <w:color w:val="000000"/>
              </w:rPr>
              <w:t>Teorie automatického řízení</w:t>
            </w:r>
          </w:p>
        </w:tc>
        <w:tc>
          <w:tcPr>
            <w:tcW w:w="426" w:type="dxa"/>
            <w:shd w:val="clear" w:color="auto" w:fill="D9D9D9" w:themeFill="background1" w:themeFillShade="D9"/>
            <w:vAlign w:val="center"/>
          </w:tcPr>
          <w:p w14:paraId="6B0B9F90" w14:textId="77777777" w:rsidR="00A24516" w:rsidRPr="005C105B" w:rsidRDefault="00C37459"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37F54023"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56AA5D0C"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60C0897F" w14:textId="77777777"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14:paraId="5567BBCE"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079CB28B" w14:textId="77777777" w:rsidR="00A24516" w:rsidRPr="005C105B" w:rsidRDefault="00A24516" w:rsidP="003E575F">
            <w:pPr>
              <w:spacing w:before="60" w:after="60"/>
              <w:jc w:val="center"/>
              <w:rPr>
                <w:rFonts w:asciiTheme="minorHAnsi" w:hAnsiTheme="minorHAnsi" w:cstheme="minorHAnsi"/>
              </w:rPr>
            </w:pPr>
          </w:p>
        </w:tc>
      </w:tr>
      <w:tr w:rsidR="00A24516" w:rsidRPr="005C105B" w14:paraId="33D8BD16" w14:textId="77777777" w:rsidTr="00FA0B66">
        <w:trPr>
          <w:trHeight w:val="227"/>
        </w:trPr>
        <w:tc>
          <w:tcPr>
            <w:tcW w:w="6516" w:type="dxa"/>
            <w:vAlign w:val="bottom"/>
          </w:tcPr>
          <w:p w14:paraId="6893E6DA" w14:textId="77777777" w:rsidR="00A24516" w:rsidRPr="005C105B" w:rsidRDefault="006915EB" w:rsidP="003E575F">
            <w:pPr>
              <w:spacing w:before="60" w:after="60"/>
              <w:rPr>
                <w:rFonts w:asciiTheme="minorHAnsi" w:hAnsiTheme="minorHAnsi" w:cstheme="minorHAnsi"/>
              </w:rPr>
            </w:pPr>
            <w:r w:rsidRPr="005C105B">
              <w:rPr>
                <w:color w:val="000000"/>
              </w:rPr>
              <w:t>Teorie systémů, systémy systémů</w:t>
            </w:r>
          </w:p>
        </w:tc>
        <w:tc>
          <w:tcPr>
            <w:tcW w:w="426" w:type="dxa"/>
            <w:shd w:val="clear" w:color="auto" w:fill="D9D9D9" w:themeFill="background1" w:themeFillShade="D9"/>
            <w:vAlign w:val="center"/>
          </w:tcPr>
          <w:p w14:paraId="0D0C1762" w14:textId="77777777" w:rsidR="00A24516" w:rsidRPr="005C105B" w:rsidRDefault="00C37459" w:rsidP="003E575F">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23E9CA71"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5B082199"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61FDCE89" w14:textId="77777777" w:rsidR="00A24516" w:rsidRPr="005C105B" w:rsidRDefault="00A24516" w:rsidP="003E575F">
            <w:pPr>
              <w:spacing w:before="60" w:after="60"/>
              <w:jc w:val="center"/>
              <w:rPr>
                <w:rFonts w:asciiTheme="minorHAnsi" w:hAnsiTheme="minorHAnsi" w:cstheme="minorHAnsi"/>
              </w:rPr>
            </w:pPr>
          </w:p>
        </w:tc>
        <w:tc>
          <w:tcPr>
            <w:tcW w:w="426" w:type="dxa"/>
            <w:shd w:val="clear" w:color="auto" w:fill="auto"/>
            <w:vAlign w:val="center"/>
          </w:tcPr>
          <w:p w14:paraId="60E94372" w14:textId="77777777" w:rsidR="00A24516" w:rsidRPr="005C105B" w:rsidRDefault="00A24516" w:rsidP="003E575F">
            <w:pPr>
              <w:spacing w:before="60" w:after="60"/>
              <w:jc w:val="center"/>
              <w:rPr>
                <w:rFonts w:asciiTheme="minorHAnsi" w:hAnsiTheme="minorHAnsi" w:cstheme="minorHAnsi"/>
              </w:rPr>
            </w:pPr>
          </w:p>
        </w:tc>
        <w:tc>
          <w:tcPr>
            <w:tcW w:w="425" w:type="dxa"/>
            <w:shd w:val="clear" w:color="auto" w:fill="auto"/>
            <w:vAlign w:val="center"/>
          </w:tcPr>
          <w:p w14:paraId="6FCD58E8" w14:textId="77777777" w:rsidR="00A24516" w:rsidRPr="005C105B" w:rsidRDefault="00A24516" w:rsidP="003E575F">
            <w:pPr>
              <w:spacing w:before="60" w:after="60"/>
              <w:jc w:val="center"/>
              <w:rPr>
                <w:rFonts w:asciiTheme="minorHAnsi" w:hAnsiTheme="minorHAnsi" w:cstheme="minorHAnsi"/>
              </w:rPr>
            </w:pPr>
          </w:p>
        </w:tc>
      </w:tr>
      <w:tr w:rsidR="00A24516" w:rsidRPr="005C105B" w14:paraId="0174C9B8" w14:textId="77777777" w:rsidTr="00FA0B66">
        <w:trPr>
          <w:trHeight w:val="227"/>
        </w:trPr>
        <w:tc>
          <w:tcPr>
            <w:tcW w:w="6516" w:type="dxa"/>
            <w:vAlign w:val="bottom"/>
          </w:tcPr>
          <w:p w14:paraId="1CDAB1C3" w14:textId="77777777" w:rsidR="00A24516" w:rsidRPr="005C105B" w:rsidRDefault="006915EB" w:rsidP="00A24516">
            <w:pPr>
              <w:spacing w:before="60" w:after="60"/>
              <w:rPr>
                <w:rFonts w:asciiTheme="minorHAnsi" w:hAnsiTheme="minorHAnsi" w:cstheme="minorHAnsi"/>
              </w:rPr>
            </w:pPr>
            <w:r w:rsidRPr="005C105B">
              <w:rPr>
                <w:color w:val="000000"/>
              </w:rPr>
              <w:t>Měření a zpracování signálů</w:t>
            </w:r>
          </w:p>
        </w:tc>
        <w:tc>
          <w:tcPr>
            <w:tcW w:w="426" w:type="dxa"/>
            <w:shd w:val="clear" w:color="auto" w:fill="D9D9D9" w:themeFill="background1" w:themeFillShade="D9"/>
            <w:vAlign w:val="center"/>
          </w:tcPr>
          <w:p w14:paraId="0CE2453C" w14:textId="77777777" w:rsidR="00A24516" w:rsidRPr="005C105B" w:rsidRDefault="00C37459" w:rsidP="00A24516">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5F86B589" w14:textId="77777777" w:rsidR="00A24516" w:rsidRPr="005C105B" w:rsidRDefault="00A24516" w:rsidP="00A24516">
            <w:pPr>
              <w:spacing w:before="60" w:after="60"/>
              <w:jc w:val="center"/>
              <w:rPr>
                <w:rFonts w:asciiTheme="minorHAnsi" w:hAnsiTheme="minorHAnsi" w:cstheme="minorHAnsi"/>
              </w:rPr>
            </w:pPr>
          </w:p>
        </w:tc>
        <w:tc>
          <w:tcPr>
            <w:tcW w:w="425" w:type="dxa"/>
            <w:shd w:val="clear" w:color="auto" w:fill="auto"/>
            <w:vAlign w:val="center"/>
          </w:tcPr>
          <w:p w14:paraId="4DEF1F16" w14:textId="77777777" w:rsidR="00A24516" w:rsidRPr="005C105B" w:rsidRDefault="00A24516" w:rsidP="00A24516">
            <w:pPr>
              <w:spacing w:before="60" w:after="60"/>
              <w:jc w:val="center"/>
              <w:rPr>
                <w:rFonts w:asciiTheme="minorHAnsi" w:hAnsiTheme="minorHAnsi" w:cstheme="minorHAnsi"/>
              </w:rPr>
            </w:pPr>
          </w:p>
        </w:tc>
        <w:tc>
          <w:tcPr>
            <w:tcW w:w="425" w:type="dxa"/>
            <w:shd w:val="clear" w:color="auto" w:fill="auto"/>
            <w:vAlign w:val="center"/>
          </w:tcPr>
          <w:p w14:paraId="6988726B" w14:textId="77777777" w:rsidR="00A24516" w:rsidRPr="005C105B" w:rsidRDefault="00A24516" w:rsidP="00A24516">
            <w:pPr>
              <w:spacing w:before="60" w:after="60"/>
              <w:jc w:val="center"/>
              <w:rPr>
                <w:rFonts w:asciiTheme="minorHAnsi" w:hAnsiTheme="minorHAnsi" w:cstheme="minorHAnsi"/>
              </w:rPr>
            </w:pPr>
          </w:p>
        </w:tc>
        <w:tc>
          <w:tcPr>
            <w:tcW w:w="426" w:type="dxa"/>
            <w:shd w:val="clear" w:color="auto" w:fill="auto"/>
            <w:vAlign w:val="center"/>
          </w:tcPr>
          <w:p w14:paraId="329A7480" w14:textId="77777777" w:rsidR="00A24516" w:rsidRPr="005C105B" w:rsidRDefault="00A24516" w:rsidP="00A24516">
            <w:pPr>
              <w:spacing w:before="60" w:after="60"/>
              <w:jc w:val="center"/>
              <w:rPr>
                <w:rFonts w:asciiTheme="minorHAnsi" w:hAnsiTheme="minorHAnsi" w:cstheme="minorHAnsi"/>
              </w:rPr>
            </w:pPr>
          </w:p>
        </w:tc>
        <w:tc>
          <w:tcPr>
            <w:tcW w:w="425" w:type="dxa"/>
            <w:shd w:val="clear" w:color="auto" w:fill="auto"/>
            <w:vAlign w:val="center"/>
          </w:tcPr>
          <w:p w14:paraId="6A740F1D" w14:textId="77777777" w:rsidR="00A24516" w:rsidRPr="005C105B" w:rsidRDefault="00A24516" w:rsidP="00A24516">
            <w:pPr>
              <w:spacing w:before="60" w:after="60"/>
              <w:jc w:val="center"/>
              <w:rPr>
                <w:rFonts w:asciiTheme="minorHAnsi" w:hAnsiTheme="minorHAnsi" w:cstheme="minorHAnsi"/>
              </w:rPr>
            </w:pPr>
          </w:p>
        </w:tc>
      </w:tr>
      <w:tr w:rsidR="006915EB" w:rsidRPr="005C105B" w14:paraId="17D36157" w14:textId="77777777" w:rsidTr="00FA0B66">
        <w:trPr>
          <w:trHeight w:val="227"/>
        </w:trPr>
        <w:tc>
          <w:tcPr>
            <w:tcW w:w="6516" w:type="dxa"/>
            <w:vAlign w:val="bottom"/>
          </w:tcPr>
          <w:p w14:paraId="786B46D2" w14:textId="77777777" w:rsidR="006915EB" w:rsidRPr="005C105B" w:rsidRDefault="006915EB" w:rsidP="00A24516">
            <w:pPr>
              <w:spacing w:before="60" w:after="60"/>
              <w:rPr>
                <w:color w:val="000000"/>
              </w:rPr>
            </w:pPr>
            <w:r w:rsidRPr="005C105B">
              <w:rPr>
                <w:color w:val="000000"/>
              </w:rPr>
              <w:t>Kyberneticko-fyzikální systémy</w:t>
            </w:r>
          </w:p>
        </w:tc>
        <w:tc>
          <w:tcPr>
            <w:tcW w:w="426" w:type="dxa"/>
            <w:shd w:val="clear" w:color="auto" w:fill="auto"/>
            <w:vAlign w:val="center"/>
          </w:tcPr>
          <w:p w14:paraId="4688E239" w14:textId="77777777" w:rsidR="006915EB" w:rsidRPr="005C105B" w:rsidRDefault="006915EB" w:rsidP="00A24516">
            <w:pPr>
              <w:spacing w:before="60" w:after="60"/>
              <w:jc w:val="center"/>
              <w:rPr>
                <w:rFonts w:asciiTheme="minorHAnsi" w:hAnsiTheme="minorHAnsi" w:cstheme="minorHAnsi"/>
              </w:rPr>
            </w:pPr>
          </w:p>
        </w:tc>
        <w:tc>
          <w:tcPr>
            <w:tcW w:w="425" w:type="dxa"/>
            <w:shd w:val="clear" w:color="auto" w:fill="D9D9D9" w:themeFill="background1" w:themeFillShade="D9"/>
            <w:vAlign w:val="center"/>
          </w:tcPr>
          <w:p w14:paraId="0C5B745C" w14:textId="77777777" w:rsidR="006915EB" w:rsidRPr="005C105B" w:rsidRDefault="00C37459" w:rsidP="00A24516">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2B8BA41F" w14:textId="77777777" w:rsidR="006915EB" w:rsidRPr="005C105B" w:rsidRDefault="006915EB" w:rsidP="00A24516">
            <w:pPr>
              <w:spacing w:before="60" w:after="60"/>
              <w:jc w:val="center"/>
              <w:rPr>
                <w:rFonts w:asciiTheme="minorHAnsi" w:hAnsiTheme="minorHAnsi" w:cstheme="minorHAnsi"/>
              </w:rPr>
            </w:pPr>
          </w:p>
        </w:tc>
        <w:tc>
          <w:tcPr>
            <w:tcW w:w="425" w:type="dxa"/>
            <w:shd w:val="clear" w:color="auto" w:fill="auto"/>
            <w:vAlign w:val="center"/>
          </w:tcPr>
          <w:p w14:paraId="272403AB" w14:textId="77777777" w:rsidR="006915EB" w:rsidRPr="005C105B" w:rsidRDefault="006915EB" w:rsidP="00A24516">
            <w:pPr>
              <w:spacing w:before="60" w:after="60"/>
              <w:jc w:val="center"/>
              <w:rPr>
                <w:rFonts w:asciiTheme="minorHAnsi" w:hAnsiTheme="minorHAnsi" w:cstheme="minorHAnsi"/>
              </w:rPr>
            </w:pPr>
          </w:p>
        </w:tc>
        <w:tc>
          <w:tcPr>
            <w:tcW w:w="426" w:type="dxa"/>
            <w:shd w:val="clear" w:color="auto" w:fill="auto"/>
            <w:vAlign w:val="center"/>
          </w:tcPr>
          <w:p w14:paraId="2BAD78C3" w14:textId="77777777" w:rsidR="006915EB" w:rsidRPr="005C105B" w:rsidRDefault="006915EB" w:rsidP="00A24516">
            <w:pPr>
              <w:spacing w:before="60" w:after="60"/>
              <w:jc w:val="center"/>
              <w:rPr>
                <w:rFonts w:asciiTheme="minorHAnsi" w:hAnsiTheme="minorHAnsi" w:cstheme="minorHAnsi"/>
              </w:rPr>
            </w:pPr>
          </w:p>
        </w:tc>
        <w:tc>
          <w:tcPr>
            <w:tcW w:w="425" w:type="dxa"/>
            <w:shd w:val="clear" w:color="auto" w:fill="auto"/>
            <w:vAlign w:val="center"/>
          </w:tcPr>
          <w:p w14:paraId="38FE88D0" w14:textId="77777777" w:rsidR="006915EB" w:rsidRPr="005C105B" w:rsidRDefault="006915EB" w:rsidP="00A24516">
            <w:pPr>
              <w:spacing w:before="60" w:after="60"/>
              <w:jc w:val="center"/>
              <w:rPr>
                <w:rFonts w:asciiTheme="minorHAnsi" w:hAnsiTheme="minorHAnsi" w:cstheme="minorHAnsi"/>
              </w:rPr>
            </w:pPr>
          </w:p>
        </w:tc>
      </w:tr>
      <w:tr w:rsidR="006915EB" w:rsidRPr="005C105B" w14:paraId="07C7446C" w14:textId="77777777" w:rsidTr="00FA0B66">
        <w:trPr>
          <w:trHeight w:val="227"/>
        </w:trPr>
        <w:tc>
          <w:tcPr>
            <w:tcW w:w="6516" w:type="dxa"/>
            <w:vAlign w:val="bottom"/>
          </w:tcPr>
          <w:p w14:paraId="234A0EEA" w14:textId="77777777" w:rsidR="006915EB" w:rsidRPr="005C105B" w:rsidRDefault="006915EB" w:rsidP="00A24516">
            <w:pPr>
              <w:spacing w:before="60" w:after="60"/>
              <w:rPr>
                <w:color w:val="000000"/>
              </w:rPr>
            </w:pPr>
            <w:r w:rsidRPr="005C105B">
              <w:rPr>
                <w:color w:val="000000"/>
              </w:rPr>
              <w:t>Strojové vnímání a inteligentní robotika</w:t>
            </w:r>
          </w:p>
        </w:tc>
        <w:tc>
          <w:tcPr>
            <w:tcW w:w="426" w:type="dxa"/>
            <w:shd w:val="clear" w:color="auto" w:fill="auto"/>
            <w:vAlign w:val="center"/>
          </w:tcPr>
          <w:p w14:paraId="6B2AE559" w14:textId="77777777" w:rsidR="006915EB" w:rsidRPr="005C105B" w:rsidRDefault="006915EB" w:rsidP="00A24516">
            <w:pPr>
              <w:spacing w:before="60" w:after="60"/>
              <w:jc w:val="center"/>
              <w:rPr>
                <w:rFonts w:asciiTheme="minorHAnsi" w:hAnsiTheme="minorHAnsi" w:cstheme="minorHAnsi"/>
              </w:rPr>
            </w:pPr>
          </w:p>
        </w:tc>
        <w:tc>
          <w:tcPr>
            <w:tcW w:w="425" w:type="dxa"/>
            <w:shd w:val="clear" w:color="auto" w:fill="auto"/>
            <w:vAlign w:val="center"/>
          </w:tcPr>
          <w:p w14:paraId="67AD65F7" w14:textId="77777777" w:rsidR="006915EB" w:rsidRPr="005C105B" w:rsidRDefault="006915EB" w:rsidP="00A24516">
            <w:pPr>
              <w:spacing w:before="60" w:after="60"/>
              <w:jc w:val="center"/>
              <w:rPr>
                <w:rFonts w:asciiTheme="minorHAnsi" w:hAnsiTheme="minorHAnsi" w:cstheme="minorHAnsi"/>
              </w:rPr>
            </w:pPr>
          </w:p>
        </w:tc>
        <w:tc>
          <w:tcPr>
            <w:tcW w:w="425" w:type="dxa"/>
            <w:shd w:val="clear" w:color="auto" w:fill="D9D9D9" w:themeFill="background1" w:themeFillShade="D9"/>
            <w:vAlign w:val="center"/>
          </w:tcPr>
          <w:p w14:paraId="022D9E75" w14:textId="77777777" w:rsidR="006915EB" w:rsidRPr="005C105B" w:rsidRDefault="00C37459" w:rsidP="00A24516">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2B24AD4C" w14:textId="77777777" w:rsidR="006915EB" w:rsidRPr="005C105B" w:rsidRDefault="006915EB" w:rsidP="00A24516">
            <w:pPr>
              <w:spacing w:before="60" w:after="60"/>
              <w:jc w:val="center"/>
              <w:rPr>
                <w:rFonts w:asciiTheme="minorHAnsi" w:hAnsiTheme="minorHAnsi" w:cstheme="minorHAnsi"/>
              </w:rPr>
            </w:pPr>
          </w:p>
        </w:tc>
        <w:tc>
          <w:tcPr>
            <w:tcW w:w="426" w:type="dxa"/>
            <w:shd w:val="clear" w:color="auto" w:fill="auto"/>
            <w:vAlign w:val="center"/>
          </w:tcPr>
          <w:p w14:paraId="3918F855" w14:textId="77777777" w:rsidR="006915EB" w:rsidRPr="005C105B" w:rsidRDefault="006915EB" w:rsidP="00A24516">
            <w:pPr>
              <w:spacing w:before="60" w:after="60"/>
              <w:jc w:val="center"/>
              <w:rPr>
                <w:rFonts w:asciiTheme="minorHAnsi" w:hAnsiTheme="minorHAnsi" w:cstheme="minorHAnsi"/>
              </w:rPr>
            </w:pPr>
          </w:p>
        </w:tc>
        <w:tc>
          <w:tcPr>
            <w:tcW w:w="425" w:type="dxa"/>
            <w:shd w:val="clear" w:color="auto" w:fill="auto"/>
            <w:vAlign w:val="center"/>
          </w:tcPr>
          <w:p w14:paraId="0DFB9672" w14:textId="77777777" w:rsidR="006915EB" w:rsidRPr="005C105B" w:rsidRDefault="006915EB" w:rsidP="00A24516">
            <w:pPr>
              <w:spacing w:before="60" w:after="60"/>
              <w:jc w:val="center"/>
              <w:rPr>
                <w:rFonts w:asciiTheme="minorHAnsi" w:hAnsiTheme="minorHAnsi" w:cstheme="minorHAnsi"/>
              </w:rPr>
            </w:pPr>
          </w:p>
        </w:tc>
      </w:tr>
      <w:tr w:rsidR="006915EB" w:rsidRPr="005C105B" w14:paraId="065B60C6" w14:textId="77777777" w:rsidTr="00FA0B66">
        <w:trPr>
          <w:trHeight w:val="227"/>
        </w:trPr>
        <w:tc>
          <w:tcPr>
            <w:tcW w:w="6516" w:type="dxa"/>
            <w:vAlign w:val="bottom"/>
          </w:tcPr>
          <w:p w14:paraId="02988EC6" w14:textId="77777777" w:rsidR="006915EB" w:rsidRPr="005C105B" w:rsidRDefault="006915EB" w:rsidP="00A24516">
            <w:pPr>
              <w:spacing w:before="60" w:after="60"/>
              <w:rPr>
                <w:color w:val="000000"/>
              </w:rPr>
            </w:pPr>
            <w:r w:rsidRPr="005C105B">
              <w:rPr>
                <w:color w:val="000000"/>
              </w:rPr>
              <w:t>Inteligentní plánování, rozvrhování, predikce a diagnostika, spolehlivost</w:t>
            </w:r>
          </w:p>
        </w:tc>
        <w:tc>
          <w:tcPr>
            <w:tcW w:w="426" w:type="dxa"/>
            <w:shd w:val="clear" w:color="auto" w:fill="auto"/>
            <w:vAlign w:val="center"/>
          </w:tcPr>
          <w:p w14:paraId="31A9E380" w14:textId="77777777" w:rsidR="006915EB" w:rsidRPr="005C105B" w:rsidRDefault="006915EB" w:rsidP="00A24516">
            <w:pPr>
              <w:spacing w:before="60" w:after="60"/>
              <w:jc w:val="center"/>
              <w:rPr>
                <w:rFonts w:asciiTheme="minorHAnsi" w:hAnsiTheme="minorHAnsi" w:cstheme="minorHAnsi"/>
              </w:rPr>
            </w:pPr>
          </w:p>
        </w:tc>
        <w:tc>
          <w:tcPr>
            <w:tcW w:w="425" w:type="dxa"/>
            <w:shd w:val="clear" w:color="auto" w:fill="auto"/>
            <w:vAlign w:val="center"/>
          </w:tcPr>
          <w:p w14:paraId="5D89675D" w14:textId="77777777" w:rsidR="006915EB" w:rsidRPr="005C105B" w:rsidRDefault="006915EB" w:rsidP="00A24516">
            <w:pPr>
              <w:spacing w:before="60" w:after="60"/>
              <w:jc w:val="center"/>
              <w:rPr>
                <w:rFonts w:asciiTheme="minorHAnsi" w:hAnsiTheme="minorHAnsi" w:cstheme="minorHAnsi"/>
              </w:rPr>
            </w:pPr>
          </w:p>
        </w:tc>
        <w:tc>
          <w:tcPr>
            <w:tcW w:w="425" w:type="dxa"/>
            <w:shd w:val="clear" w:color="auto" w:fill="auto"/>
            <w:vAlign w:val="center"/>
          </w:tcPr>
          <w:p w14:paraId="7B4F3EA9" w14:textId="77777777" w:rsidR="006915EB" w:rsidRPr="005C105B" w:rsidRDefault="006915EB" w:rsidP="00A24516">
            <w:pPr>
              <w:spacing w:before="60" w:after="60"/>
              <w:jc w:val="center"/>
              <w:rPr>
                <w:rFonts w:asciiTheme="minorHAnsi" w:hAnsiTheme="minorHAnsi" w:cstheme="minorHAnsi"/>
              </w:rPr>
            </w:pPr>
          </w:p>
        </w:tc>
        <w:tc>
          <w:tcPr>
            <w:tcW w:w="425" w:type="dxa"/>
            <w:shd w:val="clear" w:color="auto" w:fill="auto"/>
            <w:vAlign w:val="center"/>
          </w:tcPr>
          <w:p w14:paraId="2A23DE78" w14:textId="77777777" w:rsidR="006915EB" w:rsidRPr="005C105B" w:rsidRDefault="006915EB" w:rsidP="00A24516">
            <w:pPr>
              <w:spacing w:before="60" w:after="60"/>
              <w:jc w:val="center"/>
              <w:rPr>
                <w:rFonts w:asciiTheme="minorHAnsi" w:hAnsiTheme="minorHAnsi" w:cstheme="minorHAnsi"/>
              </w:rPr>
            </w:pPr>
          </w:p>
        </w:tc>
        <w:tc>
          <w:tcPr>
            <w:tcW w:w="426" w:type="dxa"/>
            <w:shd w:val="clear" w:color="auto" w:fill="D9D9D9" w:themeFill="background1" w:themeFillShade="D9"/>
            <w:vAlign w:val="center"/>
          </w:tcPr>
          <w:p w14:paraId="3D1A6BD9" w14:textId="77777777" w:rsidR="006915EB" w:rsidRPr="005C105B" w:rsidRDefault="00C37459" w:rsidP="00A24516">
            <w:pPr>
              <w:spacing w:before="60" w:after="60"/>
              <w:jc w:val="center"/>
              <w:rPr>
                <w:rFonts w:asciiTheme="minorHAnsi" w:hAnsiTheme="minorHAnsi" w:cstheme="minorHAnsi"/>
              </w:rPr>
            </w:pPr>
            <w:r w:rsidRPr="005C105B">
              <w:rPr>
                <w:rFonts w:asciiTheme="minorHAnsi" w:hAnsiTheme="minorHAnsi" w:cstheme="minorHAnsi"/>
              </w:rPr>
              <w:t>X</w:t>
            </w:r>
          </w:p>
        </w:tc>
        <w:tc>
          <w:tcPr>
            <w:tcW w:w="425" w:type="dxa"/>
            <w:shd w:val="clear" w:color="auto" w:fill="auto"/>
            <w:vAlign w:val="center"/>
          </w:tcPr>
          <w:p w14:paraId="39A83DE6" w14:textId="77777777" w:rsidR="006915EB" w:rsidRPr="005C105B" w:rsidRDefault="006915EB" w:rsidP="00A24516">
            <w:pPr>
              <w:spacing w:before="60" w:after="60"/>
              <w:jc w:val="center"/>
              <w:rPr>
                <w:rFonts w:asciiTheme="minorHAnsi" w:hAnsiTheme="minorHAnsi" w:cstheme="minorHAnsi"/>
              </w:rPr>
            </w:pPr>
          </w:p>
        </w:tc>
      </w:tr>
    </w:tbl>
    <w:p w14:paraId="7A9C3297" w14:textId="77777777" w:rsidR="003477B8" w:rsidRDefault="003477B8" w:rsidP="00300D9C">
      <w:pPr>
        <w:rPr>
          <w:ins w:id="275" w:author="vopatrilova" w:date="2018-11-22T14:53:00Z"/>
        </w:rPr>
      </w:pPr>
    </w:p>
    <w:p w14:paraId="554DC091" w14:textId="77777777" w:rsidR="00D70CE9" w:rsidRDefault="00D70CE9" w:rsidP="00300D9C">
      <w:pPr>
        <w:rPr>
          <w:ins w:id="276" w:author="vopatrilova" w:date="2018-11-22T14:53:00Z"/>
        </w:rPr>
      </w:pPr>
    </w:p>
    <w:p w14:paraId="22E1624E" w14:textId="77777777" w:rsidR="00D70CE9" w:rsidRDefault="00D70CE9" w:rsidP="00300D9C">
      <w:pPr>
        <w:rPr>
          <w:ins w:id="277" w:author="vopatrilova" w:date="2018-11-22T14:53:00Z"/>
        </w:rPr>
      </w:pPr>
    </w:p>
    <w:p w14:paraId="3B8505D4" w14:textId="77777777" w:rsidR="00D70CE9" w:rsidRPr="005C105B" w:rsidRDefault="00D70CE9" w:rsidP="00300D9C"/>
    <w:p w14:paraId="793D7865" w14:textId="77777777" w:rsidR="003477B8" w:rsidRPr="005C105B" w:rsidRDefault="003477B8" w:rsidP="00CC42D1">
      <w:pPr>
        <w:pStyle w:val="Nadpis3"/>
      </w:pPr>
      <w:bookmarkStart w:id="278" w:name="_Toc530850752"/>
      <w:r w:rsidRPr="005C105B">
        <w:lastRenderedPageBreak/>
        <w:t xml:space="preserve">Standard </w:t>
      </w:r>
      <w:r w:rsidR="00AA7CBC" w:rsidRPr="005C105B">
        <w:t>2.5 Jazykové kompetence</w:t>
      </w:r>
      <w:bookmarkEnd w:id="278"/>
      <w:r w:rsidR="00AA7CBC" w:rsidRPr="005C105B">
        <w:t xml:space="preserve"> </w:t>
      </w:r>
    </w:p>
    <w:p w14:paraId="4640A77D" w14:textId="77777777" w:rsidR="00D1193C" w:rsidRPr="005C105B" w:rsidRDefault="00D1193C" w:rsidP="00D1193C">
      <w:r w:rsidRPr="005C105B">
        <w:t xml:space="preserve">Výuka cizích jazyků na Univerzitě Tomáše Bati ve Zlíně je jedním z prioritních cílů </w:t>
      </w:r>
      <w:r w:rsidRPr="005C105B">
        <w:rPr>
          <w:rFonts w:cs="Calibri"/>
          <w:sz w:val="21"/>
          <w:szCs w:val="21"/>
          <w:lang w:eastAsia="cs-CZ"/>
        </w:rPr>
        <w:t>Dlouhodobého záměru univerzity na období 2016–2020</w:t>
      </w:r>
      <w:r w:rsidRPr="005C105B">
        <w:t>. V souladu s tímto prioritním cílem je do všech nově připravovaných akreditačních žádostí studijní</w:t>
      </w:r>
      <w:r w:rsidR="00181BEF" w:rsidRPr="005C105B">
        <w:t xml:space="preserve">ch programů implementována nová, jednotná </w:t>
      </w:r>
      <w:r w:rsidRPr="005C105B">
        <w:t xml:space="preserve">koncepce výuky </w:t>
      </w:r>
      <w:r w:rsidR="00181BEF" w:rsidRPr="005C105B">
        <w:t xml:space="preserve">cizích </w:t>
      </w:r>
      <w:r w:rsidRPr="005C105B">
        <w:t xml:space="preserve">jazyků, v rámci níž </w:t>
      </w:r>
      <w:r w:rsidRPr="00CD5DC3">
        <w:t>je v bakalářském stupni studia počítáno s výukou cizího jazyka ve čtyřech semestrech. Studenti v prezenční formě studia povinně studují jazyk anglický, studenti studující v kombinované formě si mohou</w:t>
      </w:r>
      <w:r w:rsidRPr="005C105B">
        <w:t xml:space="preserve"> vybrat mezi jazykem anglickým, německým a ruským. U studentů se předpokládá počáteční jazyková znalost alespoň na úrovni A2, během studia postupně dosáhnou jazykové úrovně B1, B1+ a B2. Podle </w:t>
      </w:r>
      <w:r w:rsidR="004E5F41" w:rsidRPr="005C105B">
        <w:t>nastavené koncepce</w:t>
      </w:r>
      <w:r w:rsidRPr="005C105B">
        <w:t xml:space="preserve"> výuky jazyků je výuka v prezenční i kombinované formě studia realizována formou povinných předmětů zakončených klasifikovaným zápočtem a zkouškou. </w:t>
      </w:r>
    </w:p>
    <w:p w14:paraId="3966365C" w14:textId="77777777" w:rsidR="00D1193C" w:rsidRPr="005C105B" w:rsidRDefault="00D1193C" w:rsidP="00D1193C">
      <w:r w:rsidRPr="005C105B">
        <w:t>Během bakalářského i magisterského stupně studia studenti prohlubují své jazykové znalosti i v odborných předměte</w:t>
      </w:r>
      <w:r w:rsidR="00181BEF" w:rsidRPr="005C105B">
        <w:t>ch</w:t>
      </w:r>
      <w:r w:rsidRPr="005C105B">
        <w:t>. Řada odborných předmětů vychází ze zahraniční literatury, převážně anglické</w:t>
      </w:r>
      <w:r w:rsidR="00177778" w:rsidRPr="005C105B">
        <w:t>;</w:t>
      </w:r>
      <w:r w:rsidRPr="005C105B">
        <w:t xml:space="preserve"> ta je studentům doporučována k přípravě na zkoušku z odborného předmětu. Své jazykové dovednosti mohou prohlubovat i při vypracovávání semestrálních a kvalifikačních prací v cizím jazyce. </w:t>
      </w:r>
    </w:p>
    <w:p w14:paraId="214039FF" w14:textId="77777777" w:rsidR="005255DB" w:rsidRPr="005C105B" w:rsidRDefault="00D1193C" w:rsidP="00D1193C">
      <w:r w:rsidRPr="005C105B">
        <w:t>K výraznému zvýšení jazykových kompetencí studentů přispívá i studium v zahraničí. V rámci programu Erasmus</w:t>
      </w:r>
      <w:r w:rsidR="00C94A38" w:rsidRPr="005C105B">
        <w:t>+</w:t>
      </w:r>
      <w:r w:rsidRPr="005C105B">
        <w:t xml:space="preserve"> a </w:t>
      </w:r>
      <w:proofErr w:type="spellStart"/>
      <w:r w:rsidRPr="005C105B">
        <w:t>Freemover</w:t>
      </w:r>
      <w:proofErr w:type="spellEnd"/>
      <w:r w:rsidRPr="005C105B">
        <w:t xml:space="preserve"> mohou studenti absolvovat jeden semestr výuky v zahraničí na partnerské vysoké škole, se kterou </w:t>
      </w:r>
      <w:r w:rsidR="00177778" w:rsidRPr="005C105B">
        <w:t xml:space="preserve">má </w:t>
      </w:r>
      <w:r w:rsidRPr="005C105B">
        <w:t>Fakulta aplikované informatiky uzavřenu bilaterální smlouv</w:t>
      </w:r>
      <w:r w:rsidR="00177778" w:rsidRPr="005C105B">
        <w:t>u</w:t>
      </w:r>
      <w:r w:rsidRPr="005C105B">
        <w:t xml:space="preserve">. V době přípravy akreditační žádosti tohoto studijního programu měla Fakulta aplikované informatiky uzavřeno více jak </w:t>
      </w:r>
      <w:r w:rsidR="00C94A38" w:rsidRPr="005C105B">
        <w:t xml:space="preserve">75 </w:t>
      </w:r>
      <w:r w:rsidRPr="005C105B">
        <w:t>bilaterálních smluv, což skýtá dostatečnou nabídku pro studium v zahraničí.</w:t>
      </w:r>
      <w:r w:rsidR="005255DB" w:rsidRPr="005C105B">
        <w:t xml:space="preserve"> </w:t>
      </w:r>
    </w:p>
    <w:p w14:paraId="37FDA58F" w14:textId="77777777" w:rsidR="009F0AC6" w:rsidRPr="005C105B" w:rsidRDefault="009F0AC6" w:rsidP="00AA7CBC"/>
    <w:p w14:paraId="18C52216" w14:textId="77777777" w:rsidR="000D5585" w:rsidRPr="005C105B" w:rsidRDefault="000D5585" w:rsidP="00CC42D1">
      <w:pPr>
        <w:pStyle w:val="Nadpis3"/>
      </w:pPr>
      <w:bookmarkStart w:id="279" w:name="_Toc530850753"/>
      <w:r w:rsidRPr="005C105B">
        <w:t xml:space="preserve">Standard </w:t>
      </w:r>
      <w:r w:rsidR="00AA7CBC" w:rsidRPr="005C105B">
        <w:t>2.6</w:t>
      </w:r>
      <w:r w:rsidR="0007462A" w:rsidRPr="005C105B">
        <w:t>a</w:t>
      </w:r>
      <w:r w:rsidR="00AA7CBC" w:rsidRPr="005C105B">
        <w:t xml:space="preserve"> Pravidla a podmínky utváření studijních plánů</w:t>
      </w:r>
      <w:bookmarkEnd w:id="279"/>
      <w:r w:rsidR="00AA7CBC" w:rsidRPr="005C105B">
        <w:t xml:space="preserve"> </w:t>
      </w:r>
    </w:p>
    <w:p w14:paraId="5DB9763D" w14:textId="77777777" w:rsidR="0032388D" w:rsidRPr="005C105B" w:rsidRDefault="0032388D" w:rsidP="0032388D">
      <w:r w:rsidRPr="005C105B">
        <w:t>Při návrhu a uskutečňování studijních programů se jednotlivé fakulty Univerzity Tomáše Bati ve Zlíně řídí především vnitřním předpisem Řád pro tvorbu, schvalování, uskutečňování a změny studijních programů UTB ve Zlíně</w:t>
      </w:r>
      <w:r w:rsidRPr="005C105B">
        <w:rPr>
          <w:rStyle w:val="Znakapoznpodarou"/>
        </w:rPr>
        <w:footnoteReference w:id="29"/>
      </w:r>
      <w:r w:rsidRPr="005C105B">
        <w:t>. Tento předpis definuje postupy pro návrh studijního programu, schvalování nové žádosti, jeho uskutečňování a schvalování změn při jeho uskutečňování. Mimo jiné vymezuje pravomoci a povinnosti garanta studijního programu.</w:t>
      </w:r>
    </w:p>
    <w:p w14:paraId="2EF9F09B" w14:textId="77777777" w:rsidR="00DA2852" w:rsidRPr="005C105B" w:rsidRDefault="00DA2852" w:rsidP="00DA2852">
      <w:r w:rsidRPr="005C105B">
        <w:t>Fakulta aplikované informatiky má v souladu se Studijním a zkušebním řádem Univerzity Tomáše Bati ve Zlíně</w:t>
      </w:r>
      <w:r w:rsidR="00566652" w:rsidRPr="005C105B">
        <w:rPr>
          <w:rStyle w:val="Znakapoznpodarou"/>
        </w:rPr>
        <w:footnoteReference w:id="30"/>
      </w:r>
      <w:r w:rsidRPr="005C105B">
        <w:t xml:space="preserve"> ustanoveny Rady studijních programů</w:t>
      </w:r>
      <w:r w:rsidR="00566652" w:rsidRPr="005C105B">
        <w:t xml:space="preserve"> Fakulty aplikované informatiky</w:t>
      </w:r>
      <w:r w:rsidR="00566652" w:rsidRPr="005C105B">
        <w:rPr>
          <w:rStyle w:val="Znakapoznpodarou"/>
        </w:rPr>
        <w:footnoteReference w:id="31"/>
      </w:r>
      <w:r w:rsidRPr="005C105B">
        <w:t xml:space="preserve">. Jedním z úkolů Rad studijních programů je navrhovat, projednávat a schvalovat studijní plány studijních programů a dále projednávat a schvalovat změny ve studijních plánech. </w:t>
      </w:r>
    </w:p>
    <w:p w14:paraId="45903A1B" w14:textId="77777777" w:rsidR="0032388D" w:rsidRPr="005C105B" w:rsidRDefault="0032388D" w:rsidP="0032388D">
      <w:r w:rsidRPr="005C105B">
        <w:t>Velmi brzy po zřízení Fakulty aplikované informatiky byl vytvořen poradní orgán děkana FAI – Průmyslová rada, na jejíž zasedání bývají její členové - zástupci významných firem s oborovým portfoliem příbuzným realizovaným studijním programům na FAI – žádáni o kritické posouzení všech připravovaných i inovovaných studijních programů z pohledu potřebnosti praxe.</w:t>
      </w:r>
    </w:p>
    <w:p w14:paraId="491208CE" w14:textId="77777777" w:rsidR="00DA2852" w:rsidRPr="005C105B" w:rsidRDefault="00106EC2" w:rsidP="00DA2852">
      <w:r w:rsidRPr="005C105B">
        <w:t>Studijní plány</w:t>
      </w:r>
      <w:r w:rsidR="00DA2852" w:rsidRPr="005C105B">
        <w:t xml:space="preserve"> akademicky zaměřeného studijního </w:t>
      </w:r>
      <w:r w:rsidR="00DA2852" w:rsidRPr="00CD5DC3">
        <w:t xml:space="preserve">programu </w:t>
      </w:r>
      <w:r w:rsidRPr="00CD5DC3">
        <w:t>„Aplikovaná informatika v průmyslové automatizaci“</w:t>
      </w:r>
      <w:r w:rsidR="00DA2852" w:rsidRPr="00CD5DC3">
        <w:t xml:space="preserve"> </w:t>
      </w:r>
      <w:r w:rsidRPr="00CD5DC3">
        <w:t xml:space="preserve">a jeho obou specializací „Inteligentní systémy s roboty“ a „Průmyslová automatizace“ </w:t>
      </w:r>
      <w:r w:rsidR="00DA2852" w:rsidRPr="00CD5DC3">
        <w:lastRenderedPageBreak/>
        <w:t xml:space="preserve">jsou </w:t>
      </w:r>
      <w:r w:rsidRPr="00CD5DC3">
        <w:t xml:space="preserve">sestaveny z řady předmětů, z nichž předměty, vytvářející deklarovaný profil absolventa, jsou předměty </w:t>
      </w:r>
      <w:r w:rsidR="00DA2852" w:rsidRPr="00CD5DC3">
        <w:t xml:space="preserve"> </w:t>
      </w:r>
      <w:r w:rsidRPr="00CD5DC3">
        <w:t xml:space="preserve">profilujícího základu (dále jen „PZ“) a dále </w:t>
      </w:r>
      <w:r w:rsidR="00DA2852" w:rsidRPr="00CD5DC3">
        <w:t>základní teoretické předměty profilujícího základu (dále jen „ZT“)</w:t>
      </w:r>
      <w:r w:rsidRPr="00CD5DC3">
        <w:t>.</w:t>
      </w:r>
      <w:r w:rsidR="00DA2852" w:rsidRPr="00CD5DC3">
        <w:t xml:space="preserve"> Předměty ZT umožňují studentům získat především</w:t>
      </w:r>
      <w:r w:rsidR="00DA2852" w:rsidRPr="005C105B">
        <w:t xml:space="preserve"> obecné teoretické znalosti ve stěžejních předmětech studovaného programu, potřebné </w:t>
      </w:r>
      <w:r w:rsidRPr="005C105B">
        <w:t>pro studium stěžejních odborných, profilujících předmětů.</w:t>
      </w:r>
      <w:r w:rsidR="00DA2852" w:rsidRPr="005C105B">
        <w:t xml:space="preserve"> </w:t>
      </w:r>
      <w:r w:rsidR="00EF394F" w:rsidRPr="005C105B">
        <w:t>V případě dodržení postupných logických návazností při studiu jsou u některých předmětů</w:t>
      </w:r>
      <w:r w:rsidR="00177778" w:rsidRPr="005C105B">
        <w:t xml:space="preserve"> </w:t>
      </w:r>
      <w:r w:rsidR="00DB1A7E" w:rsidRPr="005C105B">
        <w:t xml:space="preserve">definovány </w:t>
      </w:r>
      <w:proofErr w:type="spellStart"/>
      <w:r w:rsidR="00DB1A7E" w:rsidRPr="005C105B">
        <w:t>prerekvizity</w:t>
      </w:r>
      <w:proofErr w:type="spellEnd"/>
      <w:r w:rsidR="00DB1A7E" w:rsidRPr="005C105B">
        <w:t xml:space="preserve">, </w:t>
      </w:r>
      <w:proofErr w:type="spellStart"/>
      <w:r w:rsidR="00DB1A7E" w:rsidRPr="005C105B">
        <w:t>korekvizity</w:t>
      </w:r>
      <w:proofErr w:type="spellEnd"/>
      <w:r w:rsidR="00DB1A7E" w:rsidRPr="005C105B">
        <w:t xml:space="preserve"> a ekvivalence</w:t>
      </w:r>
      <w:r w:rsidR="0022546F" w:rsidRPr="005C105B">
        <w:t>, které jsou nezbytné pro s</w:t>
      </w:r>
      <w:r w:rsidR="00DB1A7E" w:rsidRPr="005C105B">
        <w:t>plnění povinností daného předmětu.</w:t>
      </w:r>
      <w:ins w:id="284" w:author="vopatrilova" w:date="2018-11-22T09:22:00Z">
        <w:r w:rsidR="00165B70">
          <w:t xml:space="preserve"> </w:t>
        </w:r>
      </w:ins>
      <w:del w:id="285" w:author="vopatrilova" w:date="2018-11-22T09:22:00Z">
        <w:r w:rsidR="00DB1A7E" w:rsidRPr="005C105B" w:rsidDel="00165B70">
          <w:delText xml:space="preserve">  </w:delText>
        </w:r>
      </w:del>
      <w:r w:rsidR="00DA2852" w:rsidRPr="005C105B">
        <w:t xml:space="preserve">Studijní plán uvedeného studijního programu je koncipován tak, aby studenta provedl všemi potřebnými základními teoretickými předměty a předměty profilového základu s cílem úspěšného </w:t>
      </w:r>
      <w:r w:rsidR="0022546F" w:rsidRPr="005C105B">
        <w:t xml:space="preserve">naplnění deklarovaného profilu absolventa a bezproblémové </w:t>
      </w:r>
      <w:r w:rsidR="00DA2852" w:rsidRPr="005C105B">
        <w:t xml:space="preserve">zvládnutí </w:t>
      </w:r>
      <w:r w:rsidR="0022546F" w:rsidRPr="005C105B">
        <w:t>t</w:t>
      </w:r>
      <w:r w:rsidR="00DA2852" w:rsidRPr="005C105B">
        <w:t xml:space="preserve">ematických okruhů státní závěrečné zkoušky. </w:t>
      </w:r>
    </w:p>
    <w:p w14:paraId="53E8AF5C" w14:textId="77777777" w:rsidR="00DA2852" w:rsidRPr="005C105B" w:rsidRDefault="00DA2852" w:rsidP="00DA2852">
      <w:r w:rsidRPr="00CD5DC3">
        <w:t xml:space="preserve">Studijní program </w:t>
      </w:r>
      <w:r w:rsidR="0022546F" w:rsidRPr="00CD5DC3">
        <w:t>„Aplikovaná informatika v průmyslové automatizaci“</w:t>
      </w:r>
      <w:r w:rsidRPr="00CD5DC3">
        <w:t xml:space="preserve"> je koncipován jako akademicky zaměřený </w:t>
      </w:r>
      <w:r w:rsidR="0022546F" w:rsidRPr="00CD5DC3">
        <w:t xml:space="preserve">bakalářský </w:t>
      </w:r>
      <w:r w:rsidRPr="00CD5DC3">
        <w:t xml:space="preserve">studijní program se </w:t>
      </w:r>
      <w:r w:rsidR="0003375C" w:rsidRPr="00CD5DC3">
        <w:t>dvěm</w:t>
      </w:r>
      <w:r w:rsidR="0022546F" w:rsidRPr="00CD5DC3">
        <w:t>a</w:t>
      </w:r>
      <w:r w:rsidRPr="00CD5DC3">
        <w:t xml:space="preserve"> specializacemi, a to specializací </w:t>
      </w:r>
      <w:r w:rsidR="0022546F" w:rsidRPr="00CD5DC3">
        <w:t>„Inteligentní systémy s roboty“</w:t>
      </w:r>
      <w:r w:rsidRPr="00CD5DC3">
        <w:t xml:space="preserve"> a specializací </w:t>
      </w:r>
      <w:r w:rsidR="0022546F" w:rsidRPr="00CD5DC3">
        <w:t>„Průmyslová automatizace“</w:t>
      </w:r>
      <w:r w:rsidRPr="00CD5DC3">
        <w:t>. Obě specializace mají více jak 50</w:t>
      </w:r>
      <w:r w:rsidR="00982777" w:rsidRPr="00CD5DC3">
        <w:t xml:space="preserve"> </w:t>
      </w:r>
      <w:r w:rsidRPr="00CD5DC3">
        <w:t>% společného základu</w:t>
      </w:r>
      <w:ins w:id="286" w:author="vopatrilova" w:date="2018-11-22T09:23:00Z">
        <w:r w:rsidR="00165B70">
          <w:t xml:space="preserve"> (74 %)</w:t>
        </w:r>
      </w:ins>
      <w:r w:rsidRPr="00CD5DC3">
        <w:t>, liší se během studia celkem v</w:t>
      </w:r>
      <w:r w:rsidR="00BE0A9B" w:rsidRPr="00CD5DC3">
        <w:t> </w:t>
      </w:r>
      <w:ins w:id="287" w:author="vopatrilova" w:date="2018-11-22T09:23:00Z">
        <w:r w:rsidR="00165B70">
          <w:t>11</w:t>
        </w:r>
      </w:ins>
      <w:del w:id="288" w:author="vopatrilova" w:date="2018-11-22T09:23:00Z">
        <w:r w:rsidR="00982777" w:rsidRPr="00CD5DC3" w:rsidDel="00165B70">
          <w:delText>7</w:delText>
        </w:r>
      </w:del>
      <w:r w:rsidR="00BE0A9B" w:rsidRPr="00CD5DC3">
        <w:t xml:space="preserve"> </w:t>
      </w:r>
      <w:r w:rsidRPr="00CD5DC3">
        <w:t xml:space="preserve">předmětech, což představuje </w:t>
      </w:r>
      <w:ins w:id="289" w:author="vopatrilova" w:date="2018-11-22T09:23:00Z">
        <w:r w:rsidR="00165B70">
          <w:t>26</w:t>
        </w:r>
      </w:ins>
      <w:del w:id="290" w:author="vopatrilova" w:date="2018-11-22T09:23:00Z">
        <w:r w:rsidR="00D85D65" w:rsidRPr="00CD5DC3" w:rsidDel="00165B70">
          <w:delText>18</w:delText>
        </w:r>
      </w:del>
      <w:r w:rsidR="00982777" w:rsidRPr="00CD5DC3">
        <w:t xml:space="preserve"> </w:t>
      </w:r>
      <w:r w:rsidRPr="00CD5DC3">
        <w:t>% odlišných předmětů</w:t>
      </w:r>
      <w:r w:rsidR="0003375C" w:rsidRPr="00CD5DC3">
        <w:t>.</w:t>
      </w:r>
      <w:r w:rsidRPr="00CD5DC3">
        <w:t xml:space="preserve"> </w:t>
      </w:r>
      <w:r w:rsidR="0022546F" w:rsidRPr="00CD5DC3">
        <w:t>Několik předmětů (</w:t>
      </w:r>
      <w:ins w:id="291" w:author="vopatrilova" w:date="2018-11-22T09:23:00Z">
        <w:r w:rsidR="00165B70">
          <w:t>4</w:t>
        </w:r>
      </w:ins>
      <w:del w:id="292" w:author="vopatrilova" w:date="2018-11-22T09:23:00Z">
        <w:r w:rsidR="00D85D65" w:rsidRPr="00CD5DC3" w:rsidDel="00165B70">
          <w:delText>3</w:delText>
        </w:r>
      </w:del>
      <w:r w:rsidR="0022546F" w:rsidRPr="00CD5DC3">
        <w:t>) jsou obsahově stejné, ale jsou zařazeny v různých semestrech studia, některé předměty jsou v zásadě stejné, ale podle potřeby profilu absolventa jednotlivých specializací mají rozdílný počet hodin přednášek, seminářů nebo cvičení</w:t>
      </w:r>
      <w:r w:rsidR="00D85D65" w:rsidRPr="00CD5DC3">
        <w:t xml:space="preserve"> (5)</w:t>
      </w:r>
      <w:r w:rsidR="0022546F" w:rsidRPr="00CD5DC3">
        <w:t xml:space="preserve">, což umožňuje jejich výuku s různou hloubkou poskytnutých vědomostí. </w:t>
      </w:r>
      <w:r w:rsidR="001B3623" w:rsidRPr="00CD5DC3">
        <w:t xml:space="preserve">Vedle zvládnutí teoretických aspektů studovaného studijního programu je u obou jeho specializací </w:t>
      </w:r>
      <w:r w:rsidRPr="00CD5DC3">
        <w:t>klade</w:t>
      </w:r>
      <w:r w:rsidR="001B3623" w:rsidRPr="00CD5DC3">
        <w:t>n</w:t>
      </w:r>
      <w:r w:rsidRPr="00CD5DC3">
        <w:t xml:space="preserve"> rovněž důraz na získání praktických dovedností zařazením</w:t>
      </w:r>
      <w:r w:rsidRPr="005C105B">
        <w:t xml:space="preserve"> </w:t>
      </w:r>
      <w:del w:id="293" w:author="vopatrilova" w:date="2018-11-22T09:22:00Z">
        <w:r w:rsidRPr="005C105B" w:rsidDel="00165B70">
          <w:delText xml:space="preserve"> </w:delText>
        </w:r>
      </w:del>
      <w:r w:rsidRPr="005C105B">
        <w:t xml:space="preserve">laboratorních cvičení, ve kterých mohou studenti využívat pokročilé metody výzkumné práce. </w:t>
      </w:r>
    </w:p>
    <w:p w14:paraId="209C452D" w14:textId="77777777" w:rsidR="00DA2852" w:rsidRPr="00CD5DC3" w:rsidRDefault="00DA2852" w:rsidP="00DA2852">
      <w:r w:rsidRPr="005C105B">
        <w:t xml:space="preserve">Při tvorbě studijních </w:t>
      </w:r>
      <w:r w:rsidRPr="00CD5DC3">
        <w:t xml:space="preserve">plánů </w:t>
      </w:r>
      <w:r w:rsidR="00D31121" w:rsidRPr="00CD5DC3">
        <w:t>bakalářského</w:t>
      </w:r>
      <w:r w:rsidRPr="00CD5DC3">
        <w:t xml:space="preserve"> studijního</w:t>
      </w:r>
      <w:r w:rsidRPr="005C105B">
        <w:t xml:space="preserve"> programu se </w:t>
      </w:r>
      <w:r w:rsidR="00D31121" w:rsidRPr="005C105B">
        <w:t xml:space="preserve">na FAI </w:t>
      </w:r>
      <w:r w:rsidRPr="005C105B">
        <w:t xml:space="preserve">vychází </w:t>
      </w:r>
      <w:r w:rsidR="001922BD" w:rsidRPr="005C105B">
        <w:t>z evropského</w:t>
      </w:r>
      <w:r w:rsidRPr="005C105B">
        <w:t xml:space="preserve"> kreditního systému </w:t>
      </w:r>
      <w:proofErr w:type="spellStart"/>
      <w:r w:rsidRPr="005C105B">
        <w:rPr>
          <w:i/>
        </w:rPr>
        <w:t>European</w:t>
      </w:r>
      <w:proofErr w:type="spellEnd"/>
      <w:r w:rsidRPr="005C105B">
        <w:rPr>
          <w:i/>
        </w:rPr>
        <w:t xml:space="preserve"> </w:t>
      </w:r>
      <w:proofErr w:type="spellStart"/>
      <w:r w:rsidRPr="005C105B">
        <w:rPr>
          <w:i/>
        </w:rPr>
        <w:t>Credit</w:t>
      </w:r>
      <w:proofErr w:type="spellEnd"/>
      <w:r w:rsidRPr="005C105B">
        <w:rPr>
          <w:i/>
        </w:rPr>
        <w:t xml:space="preserve"> Transfer </w:t>
      </w:r>
      <w:proofErr w:type="spellStart"/>
      <w:r w:rsidRPr="005C105B">
        <w:rPr>
          <w:i/>
        </w:rPr>
        <w:t>System</w:t>
      </w:r>
      <w:proofErr w:type="spellEnd"/>
      <w:r w:rsidRPr="005C105B">
        <w:rPr>
          <w:i/>
        </w:rPr>
        <w:t xml:space="preserve"> (</w:t>
      </w:r>
      <w:r w:rsidRPr="005C105B">
        <w:t>dále jen „ECTS“)</w:t>
      </w:r>
      <w:r w:rsidR="001922BD" w:rsidRPr="005C105B">
        <w:t>, UTB je držitelem „ECTS label“ opravňující tento systém využívat. Jeden ECTS kredit představuje</w:t>
      </w:r>
      <w:r w:rsidRPr="005C105B">
        <w:t xml:space="preserve"> studijní zátěž 27 </w:t>
      </w:r>
      <w:r w:rsidR="001922BD" w:rsidRPr="005C105B">
        <w:t>hodin, přičemž je zde</w:t>
      </w:r>
      <w:r w:rsidRPr="005C105B">
        <w:t xml:space="preserve"> kromě přímé výuky započítána i doba odpovídající sa</w:t>
      </w:r>
      <w:r w:rsidR="001922BD" w:rsidRPr="005C105B">
        <w:t>mostudiu, tvorbě seminárních pra</w:t>
      </w:r>
      <w:r w:rsidRPr="005C105B">
        <w:t xml:space="preserve">cí, vypracování protokolů do laboratorních cvičení apod. Studijní </w:t>
      </w:r>
      <w:r w:rsidRPr="00CD5DC3">
        <w:t xml:space="preserve">plán je koncipován tak, aby součet ECTS kreditů povinných a povinně volitelných předmětů v jednom akademickém roce byl 60 ECTS kreditů, což u </w:t>
      </w:r>
      <w:r w:rsidR="00D31121" w:rsidRPr="00CD5DC3">
        <w:t>tří</w:t>
      </w:r>
      <w:r w:rsidRPr="00CD5DC3">
        <w:t>leté standardní délky studia v </w:t>
      </w:r>
      <w:r w:rsidR="00D31121" w:rsidRPr="00CD5DC3">
        <w:t>bakalářském</w:t>
      </w:r>
      <w:r w:rsidR="00EE18C7" w:rsidRPr="00CD5DC3">
        <w:t xml:space="preserve"> </w:t>
      </w:r>
      <w:r w:rsidRPr="00CD5DC3">
        <w:t>studijním programu představuje 1</w:t>
      </w:r>
      <w:r w:rsidR="00D31121" w:rsidRPr="00CD5DC3">
        <w:t>8</w:t>
      </w:r>
      <w:r w:rsidRPr="00CD5DC3">
        <w:t xml:space="preserve">0 ECTS kreditů. </w:t>
      </w:r>
    </w:p>
    <w:p w14:paraId="26168047" w14:textId="77777777" w:rsidR="00DA2852" w:rsidRPr="005C105B" w:rsidRDefault="00DA2852" w:rsidP="00DA2852">
      <w:r w:rsidRPr="00CD5DC3">
        <w:t>Časová týdenní zátěž v jednotlivých semestrech p</w:t>
      </w:r>
      <w:r w:rsidRPr="005C105B">
        <w:t xml:space="preserve">rezenční formy studia je v rozmezí 24-30 hodin </w:t>
      </w:r>
      <w:r w:rsidR="00D31121" w:rsidRPr="005C105B">
        <w:t xml:space="preserve">fyzické výuky </w:t>
      </w:r>
      <w:r w:rsidRPr="005C105B">
        <w:t xml:space="preserve">v součtu všech přednášek, cvičení a seminářů povinných a povinně volitelných předmětů. U kombinované formy studia bylo dodrženo pravidlo 224 hodin </w:t>
      </w:r>
      <w:r w:rsidR="00D31121" w:rsidRPr="005C105B">
        <w:t xml:space="preserve"> </w:t>
      </w:r>
      <w:r w:rsidRPr="005C105B">
        <w:t>konzultací za přítomnosti studenta v akademickém roce</w:t>
      </w:r>
      <w:r w:rsidR="00D31121" w:rsidRPr="005C105B">
        <w:t xml:space="preserve"> (112 za jeden semestr)</w:t>
      </w:r>
      <w:r w:rsidRPr="005C105B">
        <w:t>.</w:t>
      </w:r>
      <w:r w:rsidR="00EE18C7" w:rsidRPr="005C105B">
        <w:t xml:space="preserve"> V rámci </w:t>
      </w:r>
      <w:r w:rsidR="00DB1A7E" w:rsidRPr="005C105B">
        <w:t>této přímé výuky u kombinované formy studia prob</w:t>
      </w:r>
      <w:r w:rsidR="00EE18C7" w:rsidRPr="005C105B">
        <w:t>íhají konzultace k tématům,</w:t>
      </w:r>
      <w:r w:rsidR="00DB1A7E" w:rsidRPr="005C105B">
        <w:t xml:space="preserve"> která jsou sděle</w:t>
      </w:r>
      <w:r w:rsidR="00EE18C7" w:rsidRPr="005C105B">
        <w:t>na student</w:t>
      </w:r>
      <w:r w:rsidR="00D31121" w:rsidRPr="005C105B">
        <w:t>ům</w:t>
      </w:r>
      <w:r w:rsidR="00EE18C7" w:rsidRPr="005C105B">
        <w:t xml:space="preserve"> dopředu s dostatečným </w:t>
      </w:r>
      <w:r w:rsidR="00DB1A7E" w:rsidRPr="005C105B">
        <w:t>předstihem,</w:t>
      </w:r>
      <w:r w:rsidR="00EE18C7" w:rsidRPr="005C105B">
        <w:t xml:space="preserve"> v omezené míře probíhá i laboratorní výuka.</w:t>
      </w:r>
    </w:p>
    <w:p w14:paraId="4843EEB9" w14:textId="77777777" w:rsidR="00805645" w:rsidRDefault="00E52E9F" w:rsidP="00AA7CBC">
      <w:r w:rsidRPr="005C105B">
        <w:t xml:space="preserve">Studijní plán </w:t>
      </w:r>
      <w:r w:rsidR="00872B61" w:rsidRPr="005C105B">
        <w:t xml:space="preserve">studijního programu </w:t>
      </w:r>
      <w:r w:rsidRPr="005C105B">
        <w:t xml:space="preserve">obsahuje také předměty, </w:t>
      </w:r>
      <w:r w:rsidR="00DB1A7E" w:rsidRPr="005C105B">
        <w:t xml:space="preserve">ve kterých </w:t>
      </w:r>
      <w:r w:rsidRPr="005C105B">
        <w:t xml:space="preserve">studenti zpracovávají </w:t>
      </w:r>
      <w:r w:rsidR="00D31121" w:rsidRPr="005C105B">
        <w:t xml:space="preserve">individuální </w:t>
      </w:r>
      <w:r w:rsidRPr="005C105B">
        <w:t>seminární práce</w:t>
      </w:r>
      <w:r w:rsidR="00D31121" w:rsidRPr="005C105B">
        <w:t>,</w:t>
      </w:r>
      <w:r w:rsidRPr="005C105B">
        <w:t xml:space="preserve"> či </w:t>
      </w:r>
      <w:r w:rsidR="00D31121" w:rsidRPr="005C105B">
        <w:t>malé individuální projekty</w:t>
      </w:r>
      <w:r w:rsidRPr="005C105B">
        <w:t>.</w:t>
      </w:r>
      <w:r w:rsidR="00EE18C7" w:rsidRPr="005C105B">
        <w:t xml:space="preserve"> Praktické dovednosti studenti </w:t>
      </w:r>
      <w:r w:rsidR="00830B5B" w:rsidRPr="005C105B">
        <w:t>získávají</w:t>
      </w:r>
      <w:r w:rsidR="00EE18C7" w:rsidRPr="005C105B">
        <w:t xml:space="preserve"> </w:t>
      </w:r>
      <w:r w:rsidR="00872B61" w:rsidRPr="005C105B">
        <w:t xml:space="preserve">také </w:t>
      </w:r>
      <w:r w:rsidR="00EE18C7" w:rsidRPr="005C105B">
        <w:t xml:space="preserve">v laboratorních cvičeních prakticky orientovaných předmětů, v nichž se studenti učí vyhodnocovat </w:t>
      </w:r>
      <w:r w:rsidR="00DB1A7E" w:rsidRPr="005C105B">
        <w:t>na</w:t>
      </w:r>
      <w:r w:rsidR="00EE18C7" w:rsidRPr="005C105B">
        <w:t>měřená data, zapojovat obvody a využívat různé softwarové nástroje</w:t>
      </w:r>
      <w:r w:rsidR="00DB1A7E" w:rsidRPr="005C105B">
        <w:t>.</w:t>
      </w:r>
      <w:r w:rsidR="00EE18C7" w:rsidRPr="005C105B">
        <w:t xml:space="preserve"> </w:t>
      </w:r>
      <w:r w:rsidR="00872B61" w:rsidRPr="005C105B">
        <w:t xml:space="preserve">U některých předmětů uskutečňují vyučující projektovou </w:t>
      </w:r>
      <w:r w:rsidR="00D31121" w:rsidRPr="005C105B">
        <w:t xml:space="preserve">formu </w:t>
      </w:r>
      <w:r w:rsidR="00872B61" w:rsidRPr="005C105B">
        <w:t xml:space="preserve">výuku s cílem rozvíjet u studentů tvůrčí myšlení a současně vzájemnou spolupráci při řešení zadaného </w:t>
      </w:r>
      <w:r w:rsidR="00D31121" w:rsidRPr="005C105B">
        <w:t xml:space="preserve">komplexního </w:t>
      </w:r>
      <w:r w:rsidR="00872B61" w:rsidRPr="005C105B">
        <w:t>úkolu.</w:t>
      </w:r>
      <w:r w:rsidR="00830B5B" w:rsidRPr="005C105B">
        <w:t xml:space="preserve"> Řada studentů během akademického roku pracuje na pozici pomocné vědecké síly, v rámci této pozice řeší samostatně odborné téma zadané svým vedoucím</w:t>
      </w:r>
      <w:r w:rsidR="00D31121" w:rsidRPr="005C105B">
        <w:t>, zpravidla na problematice související s výzkumnou činností vedoucího, čímž si osvojují metodiku vývojové a výzkumné činnosti a dovedností již během studia</w:t>
      </w:r>
      <w:r w:rsidR="00830B5B" w:rsidRPr="005C105B">
        <w:t xml:space="preserve">. </w:t>
      </w:r>
      <w:r w:rsidR="00C003A1" w:rsidRPr="005C105B">
        <w:t>Dosažené</w:t>
      </w:r>
      <w:r w:rsidR="00830B5B" w:rsidRPr="005C105B">
        <w:t xml:space="preserve"> výsledky zpravidla obhajuj</w:t>
      </w:r>
      <w:r w:rsidR="00D31121" w:rsidRPr="005C105B">
        <w:t>í</w:t>
      </w:r>
      <w:r w:rsidR="00830B5B" w:rsidRPr="005C105B">
        <w:t xml:space="preserve"> v rámci soutěže</w:t>
      </w:r>
      <w:r w:rsidR="00C003A1" w:rsidRPr="005C105B">
        <w:t xml:space="preserve"> </w:t>
      </w:r>
      <w:r w:rsidR="00C003A1" w:rsidRPr="005C105B">
        <w:rPr>
          <w:i/>
        </w:rPr>
        <w:t>Studentská tvůrčí a odborná činnost (STOČ)</w:t>
      </w:r>
      <w:r w:rsidR="00C003A1" w:rsidRPr="005C105B">
        <w:t xml:space="preserve">, jejíž je FAI </w:t>
      </w:r>
      <w:r w:rsidR="00D31121" w:rsidRPr="005C105B">
        <w:t xml:space="preserve">každoročním </w:t>
      </w:r>
      <w:r w:rsidR="00C003A1" w:rsidRPr="005C105B">
        <w:t>spolupořadatel</w:t>
      </w:r>
      <w:r w:rsidR="00D31121" w:rsidRPr="005C105B">
        <w:t>em</w:t>
      </w:r>
      <w:r w:rsidR="00C003A1" w:rsidRPr="005C105B">
        <w:t>.</w:t>
      </w:r>
      <w:r w:rsidR="00C003A1">
        <w:t xml:space="preserve"> </w:t>
      </w:r>
    </w:p>
    <w:p w14:paraId="7129FB42" w14:textId="77777777" w:rsidR="000D5585" w:rsidRDefault="000D5585" w:rsidP="00CC42D1">
      <w:pPr>
        <w:pStyle w:val="Nadpis3"/>
      </w:pPr>
      <w:bookmarkStart w:id="294" w:name="_Toc530850754"/>
      <w:r>
        <w:lastRenderedPageBreak/>
        <w:t xml:space="preserve">Standard </w:t>
      </w:r>
      <w:r w:rsidR="00AA7CBC" w:rsidRPr="00AA7CBC">
        <w:t>2.7 Vymezení uplatnění absolventů</w:t>
      </w:r>
      <w:bookmarkEnd w:id="294"/>
      <w:r w:rsidR="00AA7CBC" w:rsidRPr="00AA7CBC">
        <w:t xml:space="preserve"> </w:t>
      </w:r>
    </w:p>
    <w:p w14:paraId="7298FAD3" w14:textId="77777777" w:rsidR="004A2A19" w:rsidRPr="00F110CA" w:rsidRDefault="00465D32" w:rsidP="004A2A19">
      <w:r w:rsidRPr="00CD5DC3">
        <w:t xml:space="preserve">Uplatnění absolventů studijního programu </w:t>
      </w:r>
      <w:r w:rsidR="00083854" w:rsidRPr="00CD5DC3">
        <w:t>„Aplikovaná informatika v průmyslové automatizaci“ a obou jeho specializací „Inteligentní systémy s roboty“ a „Průmyslová automatizace“ je podrobně popsáno v</w:t>
      </w:r>
      <w:r w:rsidRPr="00CD5DC3">
        <w:t xml:space="preserve"> části B-I </w:t>
      </w:r>
      <w:r w:rsidR="00083854" w:rsidRPr="00CD5DC3">
        <w:t>A</w:t>
      </w:r>
      <w:r w:rsidRPr="00CD5DC3">
        <w:t>kreditační žádosti. Profil</w:t>
      </w:r>
      <w:r w:rsidR="00083854" w:rsidRPr="00CD5DC3">
        <w:t xml:space="preserve"> absolv</w:t>
      </w:r>
      <w:r w:rsidR="00083854" w:rsidRPr="00F110CA">
        <w:t>enta studijního programu a jemu odpovídající</w:t>
      </w:r>
      <w:r w:rsidRPr="00F110CA">
        <w:t xml:space="preserve"> typické pracovní pozice jsou pak specifikovány v části D-I téhož materiálu. V rámci tohoto studijního programu </w:t>
      </w:r>
      <w:r w:rsidR="004A2A19" w:rsidRPr="00F110CA">
        <w:t>bud</w:t>
      </w:r>
      <w:r w:rsidRPr="00F110CA">
        <w:t>ou vychováváni odborníci pro technické</w:t>
      </w:r>
      <w:r w:rsidR="004A2A19" w:rsidRPr="00F110CA">
        <w:t xml:space="preserve"> </w:t>
      </w:r>
      <w:r w:rsidR="004A2A19" w:rsidRPr="00F110CA">
        <w:rPr>
          <w:rFonts w:asciiTheme="minorHAnsi" w:hAnsiTheme="minorHAnsi" w:cstheme="minorHAnsi"/>
        </w:rPr>
        <w:t xml:space="preserve">realizace komplexních automatizačních systémů jak z hlediska jejich strojní a přístrojové skladby, tak i z pohledu zákaznického programování jejich řídicích systémů. Těmito schopnostmi a dovednostmi bude naplněn jeho odborný profil, deklarovaný pro tento studijní program. Absolventi, vzhledem k velmi dobrým znalostem z oblasti tvorby uživatelského software najdou uplatnění i v oblasti </w:t>
      </w:r>
      <w:r w:rsidR="004A2A19" w:rsidRPr="00F110CA">
        <w:rPr>
          <w:rFonts w:asciiTheme="minorHAnsi" w:eastAsia="Times New Roman" w:hAnsiTheme="minorHAnsi" w:cstheme="minorHAnsi"/>
          <w:color w:val="000000"/>
          <w:lang w:eastAsia="cs-CZ"/>
        </w:rPr>
        <w:t>vytváření, správy a provozování výpočetních systémů v podnicích, organizacích i institucích veřejné správy.</w:t>
      </w:r>
    </w:p>
    <w:p w14:paraId="71DB6790" w14:textId="77777777" w:rsidR="00465D32" w:rsidRPr="00F110CA" w:rsidRDefault="00465D32" w:rsidP="003E575F">
      <w:r w:rsidRPr="00CD5DC3">
        <w:t xml:space="preserve">Následující tabulka uvádí relevantní charakteristické profese, které jsou u předkládaného studijního programu </w:t>
      </w:r>
      <w:r w:rsidR="0091050A" w:rsidRPr="00CD5DC3">
        <w:t>Aplikovaná informatika v průmyslové automatizaci</w:t>
      </w:r>
      <w:r w:rsidRPr="00CD5DC3">
        <w:t xml:space="preserve"> v plném nebo částečném souladu s Nařízením Vlády č. 275/2016 Sb., o</w:t>
      </w:r>
      <w:r w:rsidRPr="00F110CA">
        <w:t xml:space="preserve"> oblastech vzdělávání ve vysokém školství.</w:t>
      </w:r>
    </w:p>
    <w:p w14:paraId="0920E358" w14:textId="77777777" w:rsidR="0082725C" w:rsidRDefault="0082725C">
      <w:pPr>
        <w:spacing w:after="0" w:line="240" w:lineRule="auto"/>
        <w:jc w:val="left"/>
        <w:rPr>
          <w:rFonts w:asciiTheme="minorHAnsi" w:eastAsia="Times New Roman" w:hAnsiTheme="minorHAnsi" w:cs="Times New Roman"/>
          <w:i/>
          <w:iCs/>
          <w:color w:val="1F497D" w:themeColor="text2"/>
          <w:sz w:val="20"/>
          <w:szCs w:val="18"/>
          <w:lang w:eastAsia="cs-CZ"/>
        </w:rPr>
      </w:pPr>
      <w:r>
        <w:br w:type="page"/>
      </w:r>
    </w:p>
    <w:p w14:paraId="4DBE6D53" w14:textId="66A8A572" w:rsidR="0082725C" w:rsidRDefault="0082725C" w:rsidP="0082725C">
      <w:pPr>
        <w:pStyle w:val="Titulek"/>
        <w:keepNext/>
      </w:pPr>
      <w:r>
        <w:lastRenderedPageBreak/>
        <w:t xml:space="preserve">Tabulka </w:t>
      </w:r>
      <w:r w:rsidR="00DE0A5F">
        <w:fldChar w:fldCharType="begin"/>
      </w:r>
      <w:r w:rsidR="00DE1818">
        <w:instrText xml:space="preserve"> SEQ Tabulka \* ARABIC </w:instrText>
      </w:r>
      <w:r w:rsidR="00DE0A5F">
        <w:fldChar w:fldCharType="separate"/>
      </w:r>
      <w:r w:rsidR="000D3992">
        <w:rPr>
          <w:noProof/>
        </w:rPr>
        <w:t>4</w:t>
      </w:r>
      <w:r w:rsidR="00DE0A5F">
        <w:rPr>
          <w:noProof/>
        </w:rPr>
        <w:fldChar w:fldCharType="end"/>
      </w:r>
      <w:r>
        <w:t xml:space="preserve">: </w:t>
      </w:r>
      <w:r w:rsidRPr="0082725C">
        <w:t>Soulad studijního programu „Aplikovaná informatika v průmyslové automatizaci“ a obou specializací „Inteligentní systémy s roboty“ a „Průmyslová automatizace“ s relevantními profesemi pro oblast vzdělávání Kybernetika (hodnota 5 odpovídá 100% souladu s relevantními profesemi, hodnota 0 vyjadřuje 0% soulad s relevantní profesí)</w:t>
      </w:r>
    </w:p>
    <w:tbl>
      <w:tblPr>
        <w:tblStyle w:val="Mkatabulky"/>
        <w:tblW w:w="0" w:type="auto"/>
        <w:jc w:val="center"/>
        <w:tblLayout w:type="fixed"/>
        <w:tblLook w:val="04A0" w:firstRow="1" w:lastRow="0" w:firstColumn="1" w:lastColumn="0" w:noHBand="0" w:noVBand="1"/>
        <w:tblPrChange w:id="295" w:author="Vladimír Vašek" w:date="2018-11-21T21:40:00Z">
          <w:tblPr>
            <w:tblStyle w:val="Mkatabulky"/>
            <w:tblW w:w="0" w:type="auto"/>
            <w:tblLayout w:type="fixed"/>
            <w:tblLook w:val="04A0" w:firstRow="1" w:lastRow="0" w:firstColumn="1" w:lastColumn="0" w:noHBand="0" w:noVBand="1"/>
          </w:tblPr>
        </w:tblPrChange>
      </w:tblPr>
      <w:tblGrid>
        <w:gridCol w:w="3681"/>
        <w:gridCol w:w="2410"/>
        <w:gridCol w:w="2835"/>
        <w:tblGridChange w:id="296">
          <w:tblGrid>
            <w:gridCol w:w="3681"/>
            <w:gridCol w:w="2410"/>
            <w:gridCol w:w="2835"/>
          </w:tblGrid>
        </w:tblGridChange>
      </w:tblGrid>
      <w:tr w:rsidR="00EF3A58" w:rsidRPr="00F110CA" w14:paraId="1720168D" w14:textId="77777777" w:rsidTr="00A71C45">
        <w:trPr>
          <w:jc w:val="center"/>
        </w:trPr>
        <w:tc>
          <w:tcPr>
            <w:tcW w:w="3681" w:type="dxa"/>
            <w:vAlign w:val="center"/>
            <w:tcPrChange w:id="297" w:author="Vladimír Vašek" w:date="2018-11-21T21:40:00Z">
              <w:tcPr>
                <w:tcW w:w="3681" w:type="dxa"/>
                <w:vAlign w:val="center"/>
              </w:tcPr>
            </w:tcPrChange>
          </w:tcPr>
          <w:p w14:paraId="1D74F880" w14:textId="77777777" w:rsidR="00EF3A58" w:rsidRPr="00F110CA" w:rsidRDefault="00EF3A58" w:rsidP="003E575F">
            <w:pPr>
              <w:spacing w:before="60" w:after="60"/>
              <w:jc w:val="center"/>
              <w:rPr>
                <w:b/>
              </w:rPr>
            </w:pPr>
            <w:r w:rsidRPr="00F110CA">
              <w:rPr>
                <w:b/>
                <w:sz w:val="24"/>
              </w:rPr>
              <w:t>Relevantní charakteristické profese</w:t>
            </w:r>
          </w:p>
          <w:p w14:paraId="2B6DF6D5" w14:textId="77777777" w:rsidR="00EF3A58" w:rsidRPr="00F110CA" w:rsidRDefault="00EF3A58" w:rsidP="003E575F">
            <w:pPr>
              <w:spacing w:before="60" w:after="60"/>
              <w:jc w:val="center"/>
              <w:rPr>
                <w:b/>
              </w:rPr>
            </w:pPr>
          </w:p>
        </w:tc>
        <w:tc>
          <w:tcPr>
            <w:tcW w:w="2410" w:type="dxa"/>
            <w:vAlign w:val="center"/>
            <w:tcPrChange w:id="298" w:author="Vladimír Vašek" w:date="2018-11-21T21:40:00Z">
              <w:tcPr>
                <w:tcW w:w="2410" w:type="dxa"/>
                <w:vAlign w:val="center"/>
              </w:tcPr>
            </w:tcPrChange>
          </w:tcPr>
          <w:p w14:paraId="34A302ED" w14:textId="77777777" w:rsidR="00083854" w:rsidRPr="00F110CA" w:rsidRDefault="00083854" w:rsidP="00083854">
            <w:pPr>
              <w:jc w:val="center"/>
              <w:rPr>
                <w:b/>
              </w:rPr>
            </w:pPr>
            <w:r w:rsidRPr="00F110CA">
              <w:rPr>
                <w:b/>
              </w:rPr>
              <w:t>Aplikovaná informatika v průmyslové automatizaci</w:t>
            </w:r>
          </w:p>
          <w:p w14:paraId="6CB404C1" w14:textId="77777777" w:rsidR="00083854" w:rsidRPr="00F110CA" w:rsidRDefault="00083854" w:rsidP="00083854">
            <w:pPr>
              <w:jc w:val="center"/>
              <w:rPr>
                <w:b/>
              </w:rPr>
            </w:pPr>
            <w:r w:rsidRPr="00F110CA">
              <w:rPr>
                <w:b/>
              </w:rPr>
              <w:t>Specializace:</w:t>
            </w:r>
          </w:p>
          <w:p w14:paraId="512744F7" w14:textId="77777777" w:rsidR="00EF3A58" w:rsidRPr="00F110CA" w:rsidRDefault="00083854" w:rsidP="00083854">
            <w:pPr>
              <w:jc w:val="center"/>
              <w:rPr>
                <w:b/>
              </w:rPr>
            </w:pPr>
            <w:r w:rsidRPr="00F110CA">
              <w:rPr>
                <w:b/>
              </w:rPr>
              <w:t>Inteligentní systémy s</w:t>
            </w:r>
            <w:r w:rsidR="00F110CA">
              <w:rPr>
                <w:b/>
              </w:rPr>
              <w:t> </w:t>
            </w:r>
            <w:r w:rsidRPr="00F110CA">
              <w:rPr>
                <w:b/>
              </w:rPr>
              <w:t>roboty</w:t>
            </w:r>
          </w:p>
        </w:tc>
        <w:tc>
          <w:tcPr>
            <w:tcW w:w="2835" w:type="dxa"/>
            <w:vAlign w:val="center"/>
            <w:tcPrChange w:id="299" w:author="Vladimír Vašek" w:date="2018-11-21T21:40:00Z">
              <w:tcPr>
                <w:tcW w:w="2835" w:type="dxa"/>
                <w:vAlign w:val="center"/>
              </w:tcPr>
            </w:tcPrChange>
          </w:tcPr>
          <w:p w14:paraId="6A8DA473" w14:textId="77777777" w:rsidR="00083854" w:rsidRPr="00F110CA" w:rsidRDefault="00083854" w:rsidP="00083854">
            <w:pPr>
              <w:jc w:val="center"/>
              <w:rPr>
                <w:b/>
              </w:rPr>
            </w:pPr>
            <w:r w:rsidRPr="00F110CA">
              <w:rPr>
                <w:b/>
              </w:rPr>
              <w:t>Aplikovaná informatika v průmyslové automatizaci</w:t>
            </w:r>
          </w:p>
          <w:p w14:paraId="56EABF1F" w14:textId="77777777" w:rsidR="00083854" w:rsidRPr="00F110CA" w:rsidRDefault="00083854" w:rsidP="00083854">
            <w:pPr>
              <w:jc w:val="center"/>
              <w:rPr>
                <w:b/>
              </w:rPr>
            </w:pPr>
            <w:r w:rsidRPr="00F110CA">
              <w:rPr>
                <w:b/>
              </w:rPr>
              <w:t>Specializace:</w:t>
            </w:r>
          </w:p>
          <w:p w14:paraId="06B2DEF5" w14:textId="77777777" w:rsidR="00EF3A58" w:rsidRPr="00F110CA" w:rsidRDefault="00083854" w:rsidP="003E575F">
            <w:pPr>
              <w:spacing w:before="60" w:after="60"/>
              <w:jc w:val="center"/>
              <w:rPr>
                <w:b/>
              </w:rPr>
            </w:pPr>
            <w:r w:rsidRPr="00F110CA">
              <w:rPr>
                <w:b/>
              </w:rPr>
              <w:t xml:space="preserve">Průmyslová automatizace </w:t>
            </w:r>
          </w:p>
        </w:tc>
      </w:tr>
      <w:tr w:rsidR="003E575F" w:rsidRPr="00F110CA" w14:paraId="55E76501" w14:textId="77777777" w:rsidTr="00A71C45">
        <w:trPr>
          <w:jc w:val="center"/>
        </w:trPr>
        <w:tc>
          <w:tcPr>
            <w:tcW w:w="3681" w:type="dxa"/>
            <w:vAlign w:val="center"/>
            <w:tcPrChange w:id="300" w:author="Vladimír Vašek" w:date="2018-11-21T21:40:00Z">
              <w:tcPr>
                <w:tcW w:w="3681" w:type="dxa"/>
                <w:vAlign w:val="center"/>
              </w:tcPr>
            </w:tcPrChange>
          </w:tcPr>
          <w:p w14:paraId="450DE5E1" w14:textId="77777777" w:rsidR="003E575F" w:rsidRPr="00F110CA" w:rsidRDefault="00B626F8" w:rsidP="00EB3D8D">
            <w:pPr>
              <w:spacing w:before="60" w:after="60"/>
              <w:jc w:val="left"/>
              <w:rPr>
                <w:rFonts w:asciiTheme="minorHAnsi" w:hAnsiTheme="minorHAnsi" w:cstheme="minorHAnsi"/>
                <w:sz w:val="22"/>
                <w:szCs w:val="22"/>
              </w:rPr>
            </w:pPr>
            <w:r w:rsidRPr="00F110CA">
              <w:rPr>
                <w:rFonts w:asciiTheme="minorHAnsi" w:hAnsiTheme="minorHAnsi" w:cstheme="minorHAnsi"/>
                <w:sz w:val="22"/>
                <w:szCs w:val="22"/>
              </w:rPr>
              <w:t xml:space="preserve">Osoba odborně způsobilá </w:t>
            </w:r>
            <w:r w:rsidRPr="00F110CA">
              <w:rPr>
                <w:rFonts w:asciiTheme="minorHAnsi" w:eastAsia="Times New Roman" w:hAnsiTheme="minorHAnsi" w:cstheme="minorHAnsi"/>
                <w:color w:val="000000"/>
                <w:sz w:val="22"/>
                <w:szCs w:val="22"/>
                <w:lang w:eastAsia="cs-CZ"/>
              </w:rPr>
              <w:t>pro vytváření, správu a provozování výpočetních systémů</w:t>
            </w:r>
          </w:p>
        </w:tc>
        <w:tc>
          <w:tcPr>
            <w:tcW w:w="2410" w:type="dxa"/>
            <w:vAlign w:val="center"/>
            <w:tcPrChange w:id="301" w:author="Vladimír Vašek" w:date="2018-11-21T21:40:00Z">
              <w:tcPr>
                <w:tcW w:w="2410" w:type="dxa"/>
                <w:vAlign w:val="center"/>
              </w:tcPr>
            </w:tcPrChange>
          </w:tcPr>
          <w:p w14:paraId="4138CD98" w14:textId="77777777" w:rsidR="003E575F" w:rsidRPr="00E90E89" w:rsidRDefault="00EB3D8D" w:rsidP="00E90E89">
            <w:pPr>
              <w:spacing w:before="60" w:after="60"/>
              <w:jc w:val="center"/>
              <w:rPr>
                <w:sz w:val="24"/>
              </w:rPr>
            </w:pPr>
            <w:r w:rsidRPr="00E90E89">
              <w:rPr>
                <w:sz w:val="24"/>
              </w:rPr>
              <w:t>4</w:t>
            </w:r>
          </w:p>
        </w:tc>
        <w:tc>
          <w:tcPr>
            <w:tcW w:w="2835" w:type="dxa"/>
            <w:vAlign w:val="center"/>
            <w:tcPrChange w:id="302" w:author="Vladimír Vašek" w:date="2018-11-21T21:40:00Z">
              <w:tcPr>
                <w:tcW w:w="2835" w:type="dxa"/>
                <w:vAlign w:val="center"/>
              </w:tcPr>
            </w:tcPrChange>
          </w:tcPr>
          <w:p w14:paraId="3B34066D" w14:textId="77777777" w:rsidR="003E575F" w:rsidRPr="00E90E89" w:rsidRDefault="00EB3D8D" w:rsidP="00E90E89">
            <w:pPr>
              <w:spacing w:before="60" w:after="60"/>
              <w:jc w:val="center"/>
              <w:rPr>
                <w:sz w:val="24"/>
              </w:rPr>
            </w:pPr>
            <w:r w:rsidRPr="00E90E89">
              <w:rPr>
                <w:sz w:val="24"/>
              </w:rPr>
              <w:t>4</w:t>
            </w:r>
          </w:p>
        </w:tc>
      </w:tr>
      <w:tr w:rsidR="00EB3D8D" w:rsidRPr="00F110CA" w14:paraId="5C449F67" w14:textId="77777777" w:rsidTr="00A71C45">
        <w:trPr>
          <w:jc w:val="center"/>
        </w:trPr>
        <w:tc>
          <w:tcPr>
            <w:tcW w:w="3681" w:type="dxa"/>
            <w:vAlign w:val="center"/>
            <w:tcPrChange w:id="303" w:author="Vladimír Vašek" w:date="2018-11-21T21:40:00Z">
              <w:tcPr>
                <w:tcW w:w="3681" w:type="dxa"/>
                <w:vAlign w:val="center"/>
              </w:tcPr>
            </w:tcPrChange>
          </w:tcPr>
          <w:p w14:paraId="291AB64D" w14:textId="77777777" w:rsidR="00EB3D8D" w:rsidRPr="00F110CA" w:rsidRDefault="00EB3D8D" w:rsidP="00EB3D8D">
            <w:pPr>
              <w:spacing w:before="60" w:after="60"/>
              <w:jc w:val="left"/>
              <w:rPr>
                <w:rFonts w:asciiTheme="minorHAnsi" w:hAnsiTheme="minorHAnsi" w:cstheme="minorHAnsi"/>
              </w:rPr>
            </w:pPr>
            <w:r w:rsidRPr="00F110CA">
              <w:rPr>
                <w:rFonts w:asciiTheme="minorHAnsi" w:hAnsiTheme="minorHAnsi" w:cstheme="minorHAnsi"/>
                <w:sz w:val="22"/>
                <w:szCs w:val="22"/>
              </w:rPr>
              <w:t xml:space="preserve">Osoba odborně způsobilá </w:t>
            </w:r>
            <w:r w:rsidRPr="00F110CA">
              <w:rPr>
                <w:rFonts w:asciiTheme="minorHAnsi" w:eastAsia="Times New Roman" w:hAnsiTheme="minorHAnsi" w:cstheme="minorHAnsi"/>
                <w:color w:val="000000"/>
                <w:sz w:val="22"/>
                <w:szCs w:val="22"/>
                <w:lang w:eastAsia="cs-CZ"/>
              </w:rPr>
              <w:t>pro vytváření, správu a provozování řídicích systémů</w:t>
            </w:r>
          </w:p>
        </w:tc>
        <w:tc>
          <w:tcPr>
            <w:tcW w:w="2410" w:type="dxa"/>
            <w:vAlign w:val="center"/>
            <w:tcPrChange w:id="304" w:author="Vladimír Vašek" w:date="2018-11-21T21:40:00Z">
              <w:tcPr>
                <w:tcW w:w="2410" w:type="dxa"/>
                <w:vAlign w:val="center"/>
              </w:tcPr>
            </w:tcPrChange>
          </w:tcPr>
          <w:p w14:paraId="00D060C6" w14:textId="77777777" w:rsidR="00EB3D8D" w:rsidRPr="00E90E89" w:rsidRDefault="00EB3D8D" w:rsidP="00E90E89">
            <w:pPr>
              <w:spacing w:before="60" w:after="60"/>
              <w:jc w:val="center"/>
              <w:rPr>
                <w:sz w:val="24"/>
              </w:rPr>
            </w:pPr>
            <w:r w:rsidRPr="00E90E89">
              <w:rPr>
                <w:sz w:val="24"/>
              </w:rPr>
              <w:t>5</w:t>
            </w:r>
          </w:p>
        </w:tc>
        <w:tc>
          <w:tcPr>
            <w:tcW w:w="2835" w:type="dxa"/>
            <w:vAlign w:val="center"/>
            <w:tcPrChange w:id="305" w:author="Vladimír Vašek" w:date="2018-11-21T21:40:00Z">
              <w:tcPr>
                <w:tcW w:w="2835" w:type="dxa"/>
                <w:vAlign w:val="center"/>
              </w:tcPr>
            </w:tcPrChange>
          </w:tcPr>
          <w:p w14:paraId="551D3344" w14:textId="77777777" w:rsidR="00EB3D8D" w:rsidRPr="00E90E89" w:rsidRDefault="00EB3D8D" w:rsidP="00E90E89">
            <w:pPr>
              <w:spacing w:before="60" w:after="60"/>
              <w:jc w:val="center"/>
              <w:rPr>
                <w:sz w:val="24"/>
              </w:rPr>
            </w:pPr>
            <w:r w:rsidRPr="00E90E89">
              <w:rPr>
                <w:sz w:val="24"/>
              </w:rPr>
              <w:t>5</w:t>
            </w:r>
          </w:p>
        </w:tc>
      </w:tr>
      <w:tr w:rsidR="003E575F" w:rsidRPr="00F110CA" w14:paraId="4C95A077" w14:textId="77777777" w:rsidTr="00A71C45">
        <w:trPr>
          <w:jc w:val="center"/>
        </w:trPr>
        <w:tc>
          <w:tcPr>
            <w:tcW w:w="3681" w:type="dxa"/>
            <w:vAlign w:val="center"/>
            <w:tcPrChange w:id="306" w:author="Vladimír Vašek" w:date="2018-11-21T21:40:00Z">
              <w:tcPr>
                <w:tcW w:w="3681" w:type="dxa"/>
                <w:vAlign w:val="center"/>
              </w:tcPr>
            </w:tcPrChange>
          </w:tcPr>
          <w:p w14:paraId="4FA426B5" w14:textId="77777777" w:rsidR="003E575F" w:rsidRPr="00F110CA" w:rsidRDefault="00A31457" w:rsidP="00EB3D8D">
            <w:pPr>
              <w:spacing w:before="60" w:after="60"/>
              <w:jc w:val="left"/>
              <w:rPr>
                <w:rFonts w:asciiTheme="minorHAnsi" w:hAnsiTheme="minorHAnsi" w:cstheme="minorHAnsi"/>
                <w:sz w:val="22"/>
                <w:szCs w:val="22"/>
              </w:rPr>
            </w:pPr>
            <w:r w:rsidRPr="00F110CA">
              <w:rPr>
                <w:rFonts w:asciiTheme="minorHAnsi" w:hAnsiTheme="minorHAnsi" w:cstheme="minorHAnsi"/>
                <w:sz w:val="22"/>
                <w:szCs w:val="22"/>
              </w:rPr>
              <w:t>O</w:t>
            </w:r>
            <w:r w:rsidR="003E575F" w:rsidRPr="00F110CA">
              <w:rPr>
                <w:rFonts w:asciiTheme="minorHAnsi" w:hAnsiTheme="minorHAnsi" w:cstheme="minorHAnsi"/>
                <w:sz w:val="22"/>
                <w:szCs w:val="22"/>
              </w:rPr>
              <w:t xml:space="preserve">soba odborně způsobilá </w:t>
            </w:r>
            <w:r w:rsidR="00B626F8" w:rsidRPr="00F110CA">
              <w:rPr>
                <w:rFonts w:asciiTheme="minorHAnsi" w:eastAsia="Times New Roman" w:hAnsiTheme="minorHAnsi" w:cstheme="minorHAnsi"/>
                <w:color w:val="000000"/>
                <w:sz w:val="22"/>
                <w:szCs w:val="22"/>
                <w:lang w:eastAsia="cs-CZ"/>
              </w:rPr>
              <w:t>provádět analýzu a návrhy výpočetních systémů</w:t>
            </w:r>
          </w:p>
        </w:tc>
        <w:tc>
          <w:tcPr>
            <w:tcW w:w="2410" w:type="dxa"/>
            <w:vAlign w:val="center"/>
            <w:tcPrChange w:id="307" w:author="Vladimír Vašek" w:date="2018-11-21T21:40:00Z">
              <w:tcPr>
                <w:tcW w:w="2410" w:type="dxa"/>
                <w:vAlign w:val="center"/>
              </w:tcPr>
            </w:tcPrChange>
          </w:tcPr>
          <w:p w14:paraId="676DC3FF" w14:textId="77777777" w:rsidR="003E575F" w:rsidRPr="00E90E89" w:rsidRDefault="00EB3D8D" w:rsidP="00E90E89">
            <w:pPr>
              <w:spacing w:before="60" w:after="60"/>
              <w:jc w:val="center"/>
              <w:rPr>
                <w:sz w:val="24"/>
              </w:rPr>
            </w:pPr>
            <w:r w:rsidRPr="00E90E89">
              <w:rPr>
                <w:sz w:val="24"/>
              </w:rPr>
              <w:t>4</w:t>
            </w:r>
          </w:p>
        </w:tc>
        <w:tc>
          <w:tcPr>
            <w:tcW w:w="2835" w:type="dxa"/>
            <w:vAlign w:val="center"/>
            <w:tcPrChange w:id="308" w:author="Vladimír Vašek" w:date="2018-11-21T21:40:00Z">
              <w:tcPr>
                <w:tcW w:w="2835" w:type="dxa"/>
                <w:vAlign w:val="center"/>
              </w:tcPr>
            </w:tcPrChange>
          </w:tcPr>
          <w:p w14:paraId="7904EA18" w14:textId="77777777" w:rsidR="003E575F" w:rsidRPr="00E90E89" w:rsidRDefault="00EB3D8D" w:rsidP="00E90E89">
            <w:pPr>
              <w:spacing w:before="60" w:after="60"/>
              <w:jc w:val="center"/>
              <w:rPr>
                <w:sz w:val="24"/>
              </w:rPr>
            </w:pPr>
            <w:r w:rsidRPr="00E90E89">
              <w:rPr>
                <w:sz w:val="24"/>
              </w:rPr>
              <w:t>4</w:t>
            </w:r>
          </w:p>
        </w:tc>
      </w:tr>
      <w:tr w:rsidR="00EB3D8D" w:rsidRPr="00F110CA" w14:paraId="39174EF4" w14:textId="77777777" w:rsidTr="00A71C45">
        <w:trPr>
          <w:jc w:val="center"/>
        </w:trPr>
        <w:tc>
          <w:tcPr>
            <w:tcW w:w="3681" w:type="dxa"/>
            <w:vAlign w:val="center"/>
            <w:tcPrChange w:id="309" w:author="Vladimír Vašek" w:date="2018-11-21T21:40:00Z">
              <w:tcPr>
                <w:tcW w:w="3681" w:type="dxa"/>
                <w:vAlign w:val="center"/>
              </w:tcPr>
            </w:tcPrChange>
          </w:tcPr>
          <w:p w14:paraId="2339D7EA" w14:textId="77777777" w:rsidR="00EB3D8D" w:rsidRPr="00F110CA" w:rsidRDefault="00EB3D8D" w:rsidP="00EB3D8D">
            <w:pPr>
              <w:spacing w:before="60" w:after="60"/>
              <w:jc w:val="left"/>
              <w:rPr>
                <w:rFonts w:asciiTheme="minorHAnsi" w:hAnsiTheme="minorHAnsi" w:cstheme="minorHAnsi"/>
              </w:rPr>
            </w:pPr>
            <w:r w:rsidRPr="00F110CA">
              <w:rPr>
                <w:rFonts w:asciiTheme="minorHAnsi" w:hAnsiTheme="minorHAnsi" w:cstheme="minorHAnsi"/>
                <w:sz w:val="22"/>
                <w:szCs w:val="22"/>
              </w:rPr>
              <w:t xml:space="preserve">Osoba odborně způsobilá </w:t>
            </w:r>
            <w:r w:rsidRPr="00F110CA">
              <w:rPr>
                <w:rFonts w:asciiTheme="minorHAnsi" w:eastAsia="Times New Roman" w:hAnsiTheme="minorHAnsi" w:cstheme="minorHAnsi"/>
                <w:color w:val="000000"/>
                <w:sz w:val="22"/>
                <w:szCs w:val="22"/>
                <w:lang w:eastAsia="cs-CZ"/>
              </w:rPr>
              <w:t>provádět analýzu a návrhy řídicích systémů</w:t>
            </w:r>
          </w:p>
        </w:tc>
        <w:tc>
          <w:tcPr>
            <w:tcW w:w="2410" w:type="dxa"/>
            <w:vAlign w:val="center"/>
            <w:tcPrChange w:id="310" w:author="Vladimír Vašek" w:date="2018-11-21T21:40:00Z">
              <w:tcPr>
                <w:tcW w:w="2410" w:type="dxa"/>
                <w:vAlign w:val="center"/>
              </w:tcPr>
            </w:tcPrChange>
          </w:tcPr>
          <w:p w14:paraId="7D1CE7F2" w14:textId="77777777" w:rsidR="00EB3D8D" w:rsidRPr="00E90E89" w:rsidRDefault="00EB3D8D" w:rsidP="00E90E89">
            <w:pPr>
              <w:spacing w:before="60" w:after="60"/>
              <w:jc w:val="center"/>
              <w:rPr>
                <w:sz w:val="24"/>
              </w:rPr>
            </w:pPr>
            <w:r w:rsidRPr="00E90E89">
              <w:rPr>
                <w:sz w:val="24"/>
              </w:rPr>
              <w:t>5</w:t>
            </w:r>
          </w:p>
        </w:tc>
        <w:tc>
          <w:tcPr>
            <w:tcW w:w="2835" w:type="dxa"/>
            <w:vAlign w:val="center"/>
            <w:tcPrChange w:id="311" w:author="Vladimír Vašek" w:date="2018-11-21T21:40:00Z">
              <w:tcPr>
                <w:tcW w:w="2835" w:type="dxa"/>
                <w:vAlign w:val="center"/>
              </w:tcPr>
            </w:tcPrChange>
          </w:tcPr>
          <w:p w14:paraId="58FB3B1B" w14:textId="77777777" w:rsidR="00EB3D8D" w:rsidRPr="00E90E89" w:rsidRDefault="00EB3D8D" w:rsidP="00E90E89">
            <w:pPr>
              <w:spacing w:before="60" w:after="60"/>
              <w:jc w:val="center"/>
              <w:rPr>
                <w:sz w:val="24"/>
              </w:rPr>
            </w:pPr>
            <w:r w:rsidRPr="00E90E89">
              <w:rPr>
                <w:sz w:val="24"/>
              </w:rPr>
              <w:t>5</w:t>
            </w:r>
          </w:p>
        </w:tc>
      </w:tr>
      <w:tr w:rsidR="003E575F" w:rsidRPr="00F110CA" w14:paraId="1F6F442E" w14:textId="77777777" w:rsidTr="00A71C45">
        <w:trPr>
          <w:jc w:val="center"/>
        </w:trPr>
        <w:tc>
          <w:tcPr>
            <w:tcW w:w="3681" w:type="dxa"/>
            <w:vAlign w:val="center"/>
            <w:tcPrChange w:id="312" w:author="Vladimír Vašek" w:date="2018-11-21T21:40:00Z">
              <w:tcPr>
                <w:tcW w:w="3681" w:type="dxa"/>
                <w:vAlign w:val="center"/>
              </w:tcPr>
            </w:tcPrChange>
          </w:tcPr>
          <w:p w14:paraId="4E3CBFCE" w14:textId="77777777" w:rsidR="003E575F" w:rsidRPr="00F110CA" w:rsidRDefault="00A31457" w:rsidP="00EB3D8D">
            <w:pPr>
              <w:spacing w:before="60" w:after="60"/>
              <w:jc w:val="left"/>
              <w:rPr>
                <w:rFonts w:asciiTheme="minorHAnsi" w:hAnsiTheme="minorHAnsi" w:cstheme="minorHAnsi"/>
                <w:sz w:val="22"/>
                <w:szCs w:val="22"/>
              </w:rPr>
            </w:pPr>
            <w:r w:rsidRPr="00F110CA">
              <w:rPr>
                <w:rFonts w:asciiTheme="minorHAnsi" w:hAnsiTheme="minorHAnsi" w:cstheme="minorHAnsi"/>
                <w:sz w:val="22"/>
                <w:szCs w:val="22"/>
              </w:rPr>
              <w:t>O</w:t>
            </w:r>
            <w:r w:rsidR="003E575F" w:rsidRPr="00F110CA">
              <w:rPr>
                <w:rFonts w:asciiTheme="minorHAnsi" w:hAnsiTheme="minorHAnsi" w:cstheme="minorHAnsi"/>
                <w:sz w:val="22"/>
                <w:szCs w:val="22"/>
              </w:rPr>
              <w:t>soba odborně způsobilá pr</w:t>
            </w:r>
            <w:r w:rsidR="00B626F8" w:rsidRPr="00F110CA">
              <w:rPr>
                <w:rFonts w:asciiTheme="minorHAnsi" w:hAnsiTheme="minorHAnsi" w:cstheme="minorHAnsi"/>
                <w:sz w:val="22"/>
                <w:szCs w:val="22"/>
              </w:rPr>
              <w:t xml:space="preserve">acovat </w:t>
            </w:r>
            <w:r w:rsidR="00B626F8" w:rsidRPr="00F110CA">
              <w:rPr>
                <w:rFonts w:asciiTheme="minorHAnsi" w:eastAsia="Times New Roman" w:hAnsiTheme="minorHAnsi" w:cstheme="minorHAnsi"/>
                <w:color w:val="000000"/>
                <w:sz w:val="22"/>
                <w:szCs w:val="22"/>
                <w:lang w:eastAsia="cs-CZ"/>
              </w:rPr>
              <w:t>jako programátor a vývojář počítačových aplikací</w:t>
            </w:r>
          </w:p>
        </w:tc>
        <w:tc>
          <w:tcPr>
            <w:tcW w:w="2410" w:type="dxa"/>
            <w:vAlign w:val="center"/>
            <w:tcPrChange w:id="313" w:author="Vladimír Vašek" w:date="2018-11-21T21:40:00Z">
              <w:tcPr>
                <w:tcW w:w="2410" w:type="dxa"/>
                <w:vAlign w:val="center"/>
              </w:tcPr>
            </w:tcPrChange>
          </w:tcPr>
          <w:p w14:paraId="0B972186" w14:textId="77777777" w:rsidR="003E575F" w:rsidRPr="00E90E89" w:rsidRDefault="00EB3D8D" w:rsidP="00E90E89">
            <w:pPr>
              <w:spacing w:before="60" w:after="60"/>
              <w:jc w:val="center"/>
              <w:rPr>
                <w:sz w:val="24"/>
              </w:rPr>
            </w:pPr>
            <w:r w:rsidRPr="00E90E89">
              <w:rPr>
                <w:sz w:val="24"/>
              </w:rPr>
              <w:t>4</w:t>
            </w:r>
          </w:p>
        </w:tc>
        <w:tc>
          <w:tcPr>
            <w:tcW w:w="2835" w:type="dxa"/>
            <w:vAlign w:val="center"/>
            <w:tcPrChange w:id="314" w:author="Vladimír Vašek" w:date="2018-11-21T21:40:00Z">
              <w:tcPr>
                <w:tcW w:w="2835" w:type="dxa"/>
                <w:vAlign w:val="center"/>
              </w:tcPr>
            </w:tcPrChange>
          </w:tcPr>
          <w:p w14:paraId="3FEDC36F" w14:textId="77777777" w:rsidR="003E575F" w:rsidRPr="00E90E89" w:rsidRDefault="00EB3D8D" w:rsidP="00E90E89">
            <w:pPr>
              <w:spacing w:before="60" w:after="60"/>
              <w:jc w:val="center"/>
              <w:rPr>
                <w:sz w:val="24"/>
              </w:rPr>
            </w:pPr>
            <w:r w:rsidRPr="00E90E89">
              <w:rPr>
                <w:sz w:val="24"/>
              </w:rPr>
              <w:t>4</w:t>
            </w:r>
          </w:p>
        </w:tc>
      </w:tr>
      <w:tr w:rsidR="00EB3D8D" w:rsidRPr="00F110CA" w14:paraId="5144D830" w14:textId="77777777" w:rsidTr="00A71C45">
        <w:trPr>
          <w:jc w:val="center"/>
        </w:trPr>
        <w:tc>
          <w:tcPr>
            <w:tcW w:w="3681" w:type="dxa"/>
            <w:vAlign w:val="center"/>
            <w:tcPrChange w:id="315" w:author="Vladimír Vašek" w:date="2018-11-21T21:40:00Z">
              <w:tcPr>
                <w:tcW w:w="3681" w:type="dxa"/>
                <w:vAlign w:val="center"/>
              </w:tcPr>
            </w:tcPrChange>
          </w:tcPr>
          <w:p w14:paraId="0A975DCC" w14:textId="77777777" w:rsidR="00EB3D8D" w:rsidRPr="00F110CA" w:rsidRDefault="00EB3D8D" w:rsidP="00EB3D8D">
            <w:pPr>
              <w:spacing w:before="60" w:after="60"/>
              <w:jc w:val="left"/>
              <w:rPr>
                <w:rFonts w:asciiTheme="minorHAnsi" w:hAnsiTheme="minorHAnsi" w:cstheme="minorHAnsi"/>
              </w:rPr>
            </w:pPr>
            <w:r w:rsidRPr="00F110CA">
              <w:rPr>
                <w:rFonts w:asciiTheme="minorHAnsi" w:hAnsiTheme="minorHAnsi" w:cstheme="minorHAnsi"/>
                <w:sz w:val="22"/>
                <w:szCs w:val="22"/>
              </w:rPr>
              <w:t xml:space="preserve">Osoba odborně způsobilá pracovat </w:t>
            </w:r>
            <w:r w:rsidRPr="00F110CA">
              <w:rPr>
                <w:rFonts w:asciiTheme="minorHAnsi" w:eastAsia="Times New Roman" w:hAnsiTheme="minorHAnsi" w:cstheme="minorHAnsi"/>
                <w:color w:val="000000"/>
                <w:sz w:val="22"/>
                <w:szCs w:val="22"/>
                <w:lang w:eastAsia="cs-CZ"/>
              </w:rPr>
              <w:t>jako programátor a vývojář řídicích aplikací</w:t>
            </w:r>
          </w:p>
        </w:tc>
        <w:tc>
          <w:tcPr>
            <w:tcW w:w="2410" w:type="dxa"/>
            <w:vAlign w:val="center"/>
            <w:tcPrChange w:id="316" w:author="Vladimír Vašek" w:date="2018-11-21T21:40:00Z">
              <w:tcPr>
                <w:tcW w:w="2410" w:type="dxa"/>
                <w:vAlign w:val="center"/>
              </w:tcPr>
            </w:tcPrChange>
          </w:tcPr>
          <w:p w14:paraId="6BF620B7" w14:textId="77777777" w:rsidR="00EB3D8D" w:rsidRPr="00E90E89" w:rsidRDefault="00EB3D8D" w:rsidP="00E90E89">
            <w:pPr>
              <w:spacing w:before="60" w:after="60"/>
              <w:jc w:val="center"/>
              <w:rPr>
                <w:sz w:val="24"/>
              </w:rPr>
            </w:pPr>
            <w:r w:rsidRPr="00E90E89">
              <w:rPr>
                <w:sz w:val="24"/>
              </w:rPr>
              <w:t>5</w:t>
            </w:r>
          </w:p>
        </w:tc>
        <w:tc>
          <w:tcPr>
            <w:tcW w:w="2835" w:type="dxa"/>
            <w:vAlign w:val="center"/>
            <w:tcPrChange w:id="317" w:author="Vladimír Vašek" w:date="2018-11-21T21:40:00Z">
              <w:tcPr>
                <w:tcW w:w="2835" w:type="dxa"/>
                <w:vAlign w:val="center"/>
              </w:tcPr>
            </w:tcPrChange>
          </w:tcPr>
          <w:p w14:paraId="5C5202DE" w14:textId="77777777" w:rsidR="00EB3D8D" w:rsidRPr="00E90E89" w:rsidRDefault="00EB3D8D" w:rsidP="00E90E89">
            <w:pPr>
              <w:spacing w:before="60" w:after="60"/>
              <w:jc w:val="center"/>
              <w:rPr>
                <w:sz w:val="24"/>
              </w:rPr>
            </w:pPr>
            <w:r w:rsidRPr="00E90E89">
              <w:rPr>
                <w:sz w:val="24"/>
              </w:rPr>
              <w:t>5</w:t>
            </w:r>
          </w:p>
        </w:tc>
      </w:tr>
      <w:tr w:rsidR="003E575F" w:rsidRPr="00F110CA" w14:paraId="183FFA46" w14:textId="77777777" w:rsidTr="00A71C45">
        <w:trPr>
          <w:jc w:val="center"/>
        </w:trPr>
        <w:tc>
          <w:tcPr>
            <w:tcW w:w="3681" w:type="dxa"/>
            <w:vAlign w:val="center"/>
            <w:tcPrChange w:id="318" w:author="Vladimír Vašek" w:date="2018-11-21T21:40:00Z">
              <w:tcPr>
                <w:tcW w:w="3681" w:type="dxa"/>
                <w:vAlign w:val="center"/>
              </w:tcPr>
            </w:tcPrChange>
          </w:tcPr>
          <w:p w14:paraId="59268599" w14:textId="77777777" w:rsidR="003E575F" w:rsidRPr="00F110CA" w:rsidRDefault="00B626F8" w:rsidP="00B626F8">
            <w:pPr>
              <w:spacing w:before="60" w:after="60"/>
              <w:jc w:val="left"/>
              <w:rPr>
                <w:rFonts w:asciiTheme="minorHAnsi" w:hAnsiTheme="minorHAnsi" w:cstheme="minorHAnsi"/>
                <w:sz w:val="22"/>
                <w:szCs w:val="22"/>
              </w:rPr>
            </w:pPr>
            <w:r w:rsidRPr="00F110CA">
              <w:rPr>
                <w:rFonts w:asciiTheme="minorHAnsi" w:hAnsiTheme="minorHAnsi" w:cstheme="minorHAnsi"/>
                <w:sz w:val="22"/>
                <w:szCs w:val="22"/>
              </w:rPr>
              <w:t xml:space="preserve">Osoba odborně způsobilá pracovat </w:t>
            </w:r>
            <w:r w:rsidRPr="00F110CA">
              <w:rPr>
                <w:rFonts w:asciiTheme="minorHAnsi" w:eastAsia="Times New Roman" w:hAnsiTheme="minorHAnsi" w:cstheme="minorHAnsi"/>
                <w:color w:val="000000"/>
                <w:sz w:val="22"/>
                <w:szCs w:val="22"/>
                <w:lang w:eastAsia="cs-CZ"/>
              </w:rPr>
              <w:t>v realizačních týmech IT</w:t>
            </w:r>
            <w:r w:rsidR="00234EA4" w:rsidRPr="00F110CA">
              <w:rPr>
                <w:rFonts w:asciiTheme="minorHAnsi" w:eastAsia="Times New Roman" w:hAnsiTheme="minorHAnsi" w:cstheme="minorHAnsi"/>
                <w:color w:val="000000"/>
                <w:sz w:val="22"/>
                <w:szCs w:val="22"/>
                <w:lang w:eastAsia="cs-CZ"/>
              </w:rPr>
              <w:t>,</w:t>
            </w:r>
            <w:r w:rsidRPr="00F110CA">
              <w:rPr>
                <w:rFonts w:asciiTheme="minorHAnsi" w:eastAsia="Times New Roman" w:hAnsiTheme="minorHAnsi" w:cstheme="minorHAnsi"/>
                <w:color w:val="000000"/>
                <w:sz w:val="22"/>
                <w:szCs w:val="22"/>
                <w:lang w:eastAsia="cs-CZ"/>
              </w:rPr>
              <w:t xml:space="preserve"> </w:t>
            </w:r>
            <w:proofErr w:type="spellStart"/>
            <w:r w:rsidRPr="00F110CA">
              <w:rPr>
                <w:rFonts w:asciiTheme="minorHAnsi" w:eastAsia="Times New Roman" w:hAnsiTheme="minorHAnsi" w:cstheme="minorHAnsi"/>
                <w:color w:val="000000"/>
                <w:sz w:val="22"/>
                <w:szCs w:val="22"/>
                <w:lang w:eastAsia="cs-CZ"/>
              </w:rPr>
              <w:t>řešení,systémových</w:t>
            </w:r>
            <w:proofErr w:type="spellEnd"/>
            <w:r w:rsidRPr="00F110CA">
              <w:rPr>
                <w:rFonts w:asciiTheme="minorHAnsi" w:eastAsia="Times New Roman" w:hAnsiTheme="minorHAnsi" w:cstheme="minorHAnsi"/>
                <w:color w:val="000000"/>
                <w:sz w:val="22"/>
                <w:szCs w:val="22"/>
                <w:lang w:eastAsia="cs-CZ"/>
              </w:rPr>
              <w:t xml:space="preserve"> integrátorů, business analytiků</w:t>
            </w:r>
          </w:p>
        </w:tc>
        <w:tc>
          <w:tcPr>
            <w:tcW w:w="2410" w:type="dxa"/>
            <w:vAlign w:val="center"/>
            <w:tcPrChange w:id="319" w:author="Vladimír Vašek" w:date="2018-11-21T21:40:00Z">
              <w:tcPr>
                <w:tcW w:w="2410" w:type="dxa"/>
                <w:vAlign w:val="center"/>
              </w:tcPr>
            </w:tcPrChange>
          </w:tcPr>
          <w:p w14:paraId="35E02875" w14:textId="77777777" w:rsidR="003E575F" w:rsidRPr="00E90E89" w:rsidRDefault="00B626F8" w:rsidP="00E90E89">
            <w:pPr>
              <w:spacing w:before="60" w:after="60"/>
              <w:jc w:val="center"/>
              <w:rPr>
                <w:sz w:val="24"/>
              </w:rPr>
            </w:pPr>
            <w:r w:rsidRPr="00E90E89">
              <w:rPr>
                <w:sz w:val="24"/>
              </w:rPr>
              <w:t>4</w:t>
            </w:r>
          </w:p>
        </w:tc>
        <w:tc>
          <w:tcPr>
            <w:tcW w:w="2835" w:type="dxa"/>
            <w:vAlign w:val="center"/>
            <w:tcPrChange w:id="320" w:author="Vladimír Vašek" w:date="2018-11-21T21:40:00Z">
              <w:tcPr>
                <w:tcW w:w="2835" w:type="dxa"/>
                <w:vAlign w:val="center"/>
              </w:tcPr>
            </w:tcPrChange>
          </w:tcPr>
          <w:p w14:paraId="737CDD3A" w14:textId="77777777" w:rsidR="003E575F" w:rsidRPr="00E90E89" w:rsidRDefault="00B626F8" w:rsidP="00E90E89">
            <w:pPr>
              <w:spacing w:before="60" w:after="60"/>
              <w:jc w:val="center"/>
              <w:rPr>
                <w:sz w:val="24"/>
              </w:rPr>
            </w:pPr>
            <w:r w:rsidRPr="00E90E89">
              <w:rPr>
                <w:sz w:val="24"/>
              </w:rPr>
              <w:t>4</w:t>
            </w:r>
          </w:p>
        </w:tc>
      </w:tr>
      <w:tr w:rsidR="003E575F" w:rsidRPr="00F110CA" w14:paraId="294E1C0D" w14:textId="77777777" w:rsidTr="00A71C45">
        <w:trPr>
          <w:jc w:val="center"/>
        </w:trPr>
        <w:tc>
          <w:tcPr>
            <w:tcW w:w="3681" w:type="dxa"/>
            <w:vAlign w:val="center"/>
            <w:tcPrChange w:id="321" w:author="Vladimír Vašek" w:date="2018-11-21T21:40:00Z">
              <w:tcPr>
                <w:tcW w:w="3681" w:type="dxa"/>
                <w:vAlign w:val="center"/>
              </w:tcPr>
            </w:tcPrChange>
          </w:tcPr>
          <w:p w14:paraId="6971212D" w14:textId="77777777" w:rsidR="003E575F" w:rsidRPr="00F110CA" w:rsidRDefault="00B626F8" w:rsidP="00B626F8">
            <w:pPr>
              <w:spacing w:before="60" w:after="60"/>
              <w:jc w:val="left"/>
              <w:rPr>
                <w:rFonts w:asciiTheme="minorHAnsi" w:hAnsiTheme="minorHAnsi" w:cstheme="minorHAnsi"/>
                <w:sz w:val="22"/>
                <w:szCs w:val="22"/>
              </w:rPr>
            </w:pPr>
            <w:r w:rsidRPr="00F110CA">
              <w:rPr>
                <w:rFonts w:asciiTheme="minorHAnsi" w:hAnsiTheme="minorHAnsi" w:cstheme="minorHAnsi"/>
                <w:sz w:val="22"/>
                <w:szCs w:val="22"/>
              </w:rPr>
              <w:t>Osoba odborně způsobilá pracovat v oblasti</w:t>
            </w:r>
            <w:r w:rsidRPr="00F110CA">
              <w:rPr>
                <w:rFonts w:asciiTheme="minorHAnsi" w:eastAsia="Times New Roman" w:hAnsiTheme="minorHAnsi" w:cstheme="minorHAnsi"/>
                <w:color w:val="000000"/>
                <w:sz w:val="22"/>
                <w:szCs w:val="22"/>
                <w:lang w:eastAsia="cs-CZ"/>
              </w:rPr>
              <w:t xml:space="preserve"> vývojových prací v</w:t>
            </w:r>
            <w:r w:rsidR="00CD5DC3">
              <w:rPr>
                <w:rFonts w:asciiTheme="minorHAnsi" w:eastAsia="Times New Roman" w:hAnsiTheme="minorHAnsi" w:cstheme="minorHAnsi"/>
                <w:color w:val="000000"/>
                <w:sz w:val="22"/>
                <w:szCs w:val="22"/>
                <w:lang w:eastAsia="cs-CZ"/>
              </w:rPr>
              <w:t> </w:t>
            </w:r>
            <w:r w:rsidRPr="00F110CA">
              <w:rPr>
                <w:rFonts w:asciiTheme="minorHAnsi" w:eastAsia="Times New Roman" w:hAnsiTheme="minorHAnsi" w:cstheme="minorHAnsi"/>
                <w:color w:val="000000"/>
                <w:sz w:val="22"/>
                <w:szCs w:val="22"/>
                <w:lang w:eastAsia="cs-CZ"/>
              </w:rPr>
              <w:t>průmyslu</w:t>
            </w:r>
          </w:p>
        </w:tc>
        <w:tc>
          <w:tcPr>
            <w:tcW w:w="2410" w:type="dxa"/>
            <w:vAlign w:val="center"/>
            <w:tcPrChange w:id="322" w:author="Vladimír Vašek" w:date="2018-11-21T21:40:00Z">
              <w:tcPr>
                <w:tcW w:w="2410" w:type="dxa"/>
                <w:vAlign w:val="center"/>
              </w:tcPr>
            </w:tcPrChange>
          </w:tcPr>
          <w:p w14:paraId="34129BB5" w14:textId="77777777" w:rsidR="003E575F" w:rsidRPr="00E90E89" w:rsidRDefault="00B626F8" w:rsidP="00E90E89">
            <w:pPr>
              <w:spacing w:before="60" w:after="60"/>
              <w:jc w:val="center"/>
              <w:rPr>
                <w:sz w:val="24"/>
              </w:rPr>
            </w:pPr>
            <w:r w:rsidRPr="00E90E89">
              <w:rPr>
                <w:sz w:val="24"/>
              </w:rPr>
              <w:t>5</w:t>
            </w:r>
          </w:p>
        </w:tc>
        <w:tc>
          <w:tcPr>
            <w:tcW w:w="2835" w:type="dxa"/>
            <w:vAlign w:val="center"/>
            <w:tcPrChange w:id="323" w:author="Vladimír Vašek" w:date="2018-11-21T21:40:00Z">
              <w:tcPr>
                <w:tcW w:w="2835" w:type="dxa"/>
                <w:vAlign w:val="center"/>
              </w:tcPr>
            </w:tcPrChange>
          </w:tcPr>
          <w:p w14:paraId="48EC38DC" w14:textId="77777777" w:rsidR="003E575F" w:rsidRPr="00E90E89" w:rsidRDefault="00B626F8" w:rsidP="00E90E89">
            <w:pPr>
              <w:spacing w:before="60" w:after="60"/>
              <w:jc w:val="center"/>
              <w:rPr>
                <w:sz w:val="24"/>
              </w:rPr>
            </w:pPr>
            <w:r w:rsidRPr="00E90E89">
              <w:rPr>
                <w:sz w:val="24"/>
              </w:rPr>
              <w:t>5</w:t>
            </w:r>
          </w:p>
        </w:tc>
      </w:tr>
      <w:tr w:rsidR="00EB3D8D" w:rsidRPr="00F110CA" w14:paraId="70D7E75E" w14:textId="77777777" w:rsidTr="00A71C45">
        <w:trPr>
          <w:jc w:val="center"/>
        </w:trPr>
        <w:tc>
          <w:tcPr>
            <w:tcW w:w="3681" w:type="dxa"/>
            <w:vAlign w:val="center"/>
            <w:tcPrChange w:id="324" w:author="Vladimír Vašek" w:date="2018-11-21T21:40:00Z">
              <w:tcPr>
                <w:tcW w:w="3681" w:type="dxa"/>
                <w:vAlign w:val="center"/>
              </w:tcPr>
            </w:tcPrChange>
          </w:tcPr>
          <w:p w14:paraId="3496E72E" w14:textId="77777777" w:rsidR="00EB3D8D" w:rsidRPr="00F110CA" w:rsidRDefault="00EB3D8D" w:rsidP="00EB3D8D">
            <w:pPr>
              <w:spacing w:before="60" w:after="60"/>
              <w:jc w:val="left"/>
              <w:rPr>
                <w:rFonts w:asciiTheme="minorHAnsi" w:hAnsiTheme="minorHAnsi" w:cstheme="minorHAnsi"/>
              </w:rPr>
            </w:pPr>
            <w:r w:rsidRPr="00F110CA">
              <w:rPr>
                <w:rFonts w:asciiTheme="minorHAnsi" w:hAnsiTheme="minorHAnsi" w:cstheme="minorHAnsi"/>
                <w:sz w:val="22"/>
                <w:szCs w:val="22"/>
              </w:rPr>
              <w:t>Osoba odborně způsobilá pracovat v oblasti</w:t>
            </w:r>
            <w:r w:rsidRPr="00F110CA">
              <w:rPr>
                <w:rFonts w:asciiTheme="minorHAnsi" w:eastAsia="Times New Roman" w:hAnsiTheme="minorHAnsi" w:cstheme="minorHAnsi"/>
                <w:color w:val="000000"/>
                <w:sz w:val="22"/>
                <w:szCs w:val="22"/>
                <w:lang w:eastAsia="cs-CZ"/>
              </w:rPr>
              <w:t xml:space="preserve"> vývojových prací v oblasti automatizace výrobních technologií</w:t>
            </w:r>
          </w:p>
        </w:tc>
        <w:tc>
          <w:tcPr>
            <w:tcW w:w="2410" w:type="dxa"/>
            <w:vAlign w:val="center"/>
            <w:tcPrChange w:id="325" w:author="Vladimír Vašek" w:date="2018-11-21T21:40:00Z">
              <w:tcPr>
                <w:tcW w:w="2410" w:type="dxa"/>
                <w:vAlign w:val="center"/>
              </w:tcPr>
            </w:tcPrChange>
          </w:tcPr>
          <w:p w14:paraId="1C2F9BFE" w14:textId="77777777" w:rsidR="00EB3D8D" w:rsidRPr="00E90E89" w:rsidRDefault="00EB3D8D" w:rsidP="00E90E89">
            <w:pPr>
              <w:spacing w:before="60" w:after="60"/>
              <w:jc w:val="center"/>
              <w:rPr>
                <w:sz w:val="24"/>
              </w:rPr>
            </w:pPr>
            <w:r w:rsidRPr="00E90E89">
              <w:rPr>
                <w:sz w:val="24"/>
              </w:rPr>
              <w:t>4</w:t>
            </w:r>
          </w:p>
        </w:tc>
        <w:tc>
          <w:tcPr>
            <w:tcW w:w="2835" w:type="dxa"/>
            <w:vAlign w:val="center"/>
            <w:tcPrChange w:id="326" w:author="Vladimír Vašek" w:date="2018-11-21T21:40:00Z">
              <w:tcPr>
                <w:tcW w:w="2835" w:type="dxa"/>
                <w:vAlign w:val="center"/>
              </w:tcPr>
            </w:tcPrChange>
          </w:tcPr>
          <w:p w14:paraId="69800F4D" w14:textId="77777777" w:rsidR="00EB3D8D" w:rsidRPr="00E90E89" w:rsidRDefault="00EB3D8D" w:rsidP="00E90E89">
            <w:pPr>
              <w:spacing w:before="60" w:after="60"/>
              <w:jc w:val="center"/>
              <w:rPr>
                <w:sz w:val="24"/>
              </w:rPr>
            </w:pPr>
            <w:r w:rsidRPr="00E90E89">
              <w:rPr>
                <w:sz w:val="24"/>
              </w:rPr>
              <w:t>5</w:t>
            </w:r>
          </w:p>
        </w:tc>
      </w:tr>
      <w:tr w:rsidR="00EB3D8D" w:rsidRPr="00F110CA" w14:paraId="0118B4F4" w14:textId="77777777" w:rsidTr="00A71C45">
        <w:trPr>
          <w:jc w:val="center"/>
        </w:trPr>
        <w:tc>
          <w:tcPr>
            <w:tcW w:w="3681" w:type="dxa"/>
            <w:vAlign w:val="center"/>
            <w:tcPrChange w:id="327" w:author="Vladimír Vašek" w:date="2018-11-21T21:40:00Z">
              <w:tcPr>
                <w:tcW w:w="3681" w:type="dxa"/>
                <w:vAlign w:val="center"/>
              </w:tcPr>
            </w:tcPrChange>
          </w:tcPr>
          <w:p w14:paraId="25D3FEA8" w14:textId="77777777" w:rsidR="00EB3D8D" w:rsidRPr="00F110CA" w:rsidRDefault="00EB3D8D" w:rsidP="00EB3D8D">
            <w:pPr>
              <w:spacing w:before="60" w:after="60"/>
              <w:jc w:val="left"/>
              <w:rPr>
                <w:rFonts w:asciiTheme="minorHAnsi" w:hAnsiTheme="minorHAnsi" w:cstheme="minorHAnsi"/>
              </w:rPr>
            </w:pPr>
            <w:r w:rsidRPr="00F110CA">
              <w:rPr>
                <w:rFonts w:asciiTheme="minorHAnsi" w:hAnsiTheme="minorHAnsi" w:cstheme="minorHAnsi"/>
                <w:sz w:val="22"/>
                <w:szCs w:val="22"/>
              </w:rPr>
              <w:t>Osoba odborně způsobilá pracovat v oblasti</w:t>
            </w:r>
            <w:r w:rsidRPr="00F110CA">
              <w:rPr>
                <w:rFonts w:asciiTheme="minorHAnsi" w:eastAsia="Times New Roman" w:hAnsiTheme="minorHAnsi" w:cstheme="minorHAnsi"/>
                <w:color w:val="000000"/>
                <w:sz w:val="22"/>
                <w:szCs w:val="22"/>
                <w:lang w:eastAsia="cs-CZ"/>
              </w:rPr>
              <w:t xml:space="preserve"> vývojových prací v oblasti robotizace výrobních technologií</w:t>
            </w:r>
          </w:p>
        </w:tc>
        <w:tc>
          <w:tcPr>
            <w:tcW w:w="2410" w:type="dxa"/>
            <w:vAlign w:val="center"/>
            <w:tcPrChange w:id="328" w:author="Vladimír Vašek" w:date="2018-11-21T21:40:00Z">
              <w:tcPr>
                <w:tcW w:w="2410" w:type="dxa"/>
                <w:vAlign w:val="center"/>
              </w:tcPr>
            </w:tcPrChange>
          </w:tcPr>
          <w:p w14:paraId="50DD3019" w14:textId="77777777" w:rsidR="00EB3D8D" w:rsidRPr="00E90E89" w:rsidRDefault="00EB3D8D" w:rsidP="00E90E89">
            <w:pPr>
              <w:spacing w:before="60" w:after="60"/>
              <w:jc w:val="center"/>
              <w:rPr>
                <w:sz w:val="24"/>
              </w:rPr>
            </w:pPr>
            <w:r w:rsidRPr="00E90E89">
              <w:rPr>
                <w:sz w:val="24"/>
              </w:rPr>
              <w:t>5</w:t>
            </w:r>
          </w:p>
        </w:tc>
        <w:tc>
          <w:tcPr>
            <w:tcW w:w="2835" w:type="dxa"/>
            <w:vAlign w:val="center"/>
            <w:tcPrChange w:id="329" w:author="Vladimír Vašek" w:date="2018-11-21T21:40:00Z">
              <w:tcPr>
                <w:tcW w:w="2835" w:type="dxa"/>
                <w:vAlign w:val="center"/>
              </w:tcPr>
            </w:tcPrChange>
          </w:tcPr>
          <w:p w14:paraId="508B0A58" w14:textId="77777777" w:rsidR="00EB3D8D" w:rsidRPr="00E90E89" w:rsidRDefault="00EB3D8D" w:rsidP="00E90E89">
            <w:pPr>
              <w:spacing w:before="60" w:after="60"/>
              <w:jc w:val="center"/>
              <w:rPr>
                <w:sz w:val="24"/>
              </w:rPr>
            </w:pPr>
            <w:r w:rsidRPr="00E90E89">
              <w:rPr>
                <w:sz w:val="24"/>
              </w:rPr>
              <w:t>4</w:t>
            </w:r>
          </w:p>
        </w:tc>
      </w:tr>
      <w:tr w:rsidR="00EB3D8D" w:rsidRPr="00F110CA" w14:paraId="6658BADC" w14:textId="77777777" w:rsidTr="00A71C45">
        <w:trPr>
          <w:jc w:val="center"/>
        </w:trPr>
        <w:tc>
          <w:tcPr>
            <w:tcW w:w="3681" w:type="dxa"/>
            <w:vAlign w:val="center"/>
            <w:tcPrChange w:id="330" w:author="Vladimír Vašek" w:date="2018-11-21T21:40:00Z">
              <w:tcPr>
                <w:tcW w:w="3681" w:type="dxa"/>
                <w:vAlign w:val="center"/>
              </w:tcPr>
            </w:tcPrChange>
          </w:tcPr>
          <w:p w14:paraId="2BE2A618" w14:textId="77777777" w:rsidR="00EB3D8D" w:rsidRPr="00F110CA" w:rsidRDefault="00EB3D8D" w:rsidP="00EB3D8D">
            <w:pPr>
              <w:spacing w:before="60" w:after="60"/>
              <w:jc w:val="left"/>
              <w:rPr>
                <w:rFonts w:asciiTheme="minorHAnsi" w:eastAsia="Times New Roman" w:hAnsiTheme="minorHAnsi" w:cstheme="minorHAnsi"/>
                <w:color w:val="000000"/>
                <w:sz w:val="22"/>
                <w:szCs w:val="22"/>
                <w:lang w:eastAsia="cs-CZ"/>
              </w:rPr>
            </w:pPr>
            <w:r w:rsidRPr="00F110CA">
              <w:rPr>
                <w:rFonts w:asciiTheme="minorHAnsi" w:hAnsiTheme="minorHAnsi" w:cstheme="minorHAnsi"/>
                <w:sz w:val="22"/>
                <w:szCs w:val="22"/>
              </w:rPr>
              <w:t xml:space="preserve">Osoba odborně způsobilá pracovat </w:t>
            </w:r>
            <w:r w:rsidRPr="00F110CA">
              <w:rPr>
                <w:rFonts w:asciiTheme="minorHAnsi" w:eastAsia="Times New Roman" w:hAnsiTheme="minorHAnsi" w:cstheme="minorHAnsi"/>
                <w:color w:val="000000"/>
                <w:sz w:val="22"/>
                <w:szCs w:val="22"/>
                <w:lang w:eastAsia="cs-CZ"/>
              </w:rPr>
              <w:t>v provozu, údržbě a servisu počítačových a řídicích systémů</w:t>
            </w:r>
          </w:p>
        </w:tc>
        <w:tc>
          <w:tcPr>
            <w:tcW w:w="2410" w:type="dxa"/>
            <w:vAlign w:val="center"/>
            <w:tcPrChange w:id="331" w:author="Vladimír Vašek" w:date="2018-11-21T21:40:00Z">
              <w:tcPr>
                <w:tcW w:w="2410" w:type="dxa"/>
                <w:vAlign w:val="center"/>
              </w:tcPr>
            </w:tcPrChange>
          </w:tcPr>
          <w:p w14:paraId="310ABC11" w14:textId="77777777" w:rsidR="00EB3D8D" w:rsidRPr="00E90E89" w:rsidRDefault="00EB3D8D" w:rsidP="00E90E89">
            <w:pPr>
              <w:spacing w:before="60" w:after="60"/>
              <w:jc w:val="center"/>
              <w:rPr>
                <w:sz w:val="24"/>
              </w:rPr>
            </w:pPr>
            <w:r w:rsidRPr="00E90E89">
              <w:rPr>
                <w:sz w:val="24"/>
              </w:rPr>
              <w:t>5</w:t>
            </w:r>
          </w:p>
        </w:tc>
        <w:tc>
          <w:tcPr>
            <w:tcW w:w="2835" w:type="dxa"/>
            <w:vAlign w:val="center"/>
            <w:tcPrChange w:id="332" w:author="Vladimír Vašek" w:date="2018-11-21T21:40:00Z">
              <w:tcPr>
                <w:tcW w:w="2835" w:type="dxa"/>
                <w:vAlign w:val="center"/>
              </w:tcPr>
            </w:tcPrChange>
          </w:tcPr>
          <w:p w14:paraId="03DD92E3" w14:textId="77777777" w:rsidR="00EB3D8D" w:rsidRPr="00E90E89" w:rsidRDefault="00EB3D8D" w:rsidP="00E90E89">
            <w:pPr>
              <w:spacing w:before="60" w:after="60"/>
              <w:jc w:val="center"/>
              <w:rPr>
                <w:sz w:val="24"/>
              </w:rPr>
            </w:pPr>
            <w:r w:rsidRPr="00E90E89">
              <w:rPr>
                <w:sz w:val="24"/>
              </w:rPr>
              <w:t>5</w:t>
            </w:r>
          </w:p>
        </w:tc>
      </w:tr>
      <w:tr w:rsidR="00EB3D8D" w:rsidRPr="00F110CA" w14:paraId="09F5A5F5" w14:textId="77777777" w:rsidTr="00A71C45">
        <w:trPr>
          <w:jc w:val="center"/>
        </w:trPr>
        <w:tc>
          <w:tcPr>
            <w:tcW w:w="3681" w:type="dxa"/>
            <w:vAlign w:val="center"/>
            <w:tcPrChange w:id="333" w:author="Vladimír Vašek" w:date="2018-11-21T21:40:00Z">
              <w:tcPr>
                <w:tcW w:w="3681" w:type="dxa"/>
                <w:vAlign w:val="center"/>
              </w:tcPr>
            </w:tcPrChange>
          </w:tcPr>
          <w:p w14:paraId="75056871" w14:textId="77777777" w:rsidR="00EB3D8D" w:rsidRPr="00F110CA" w:rsidRDefault="00EB3D8D" w:rsidP="00EB3D8D">
            <w:pPr>
              <w:spacing w:before="60" w:after="60"/>
              <w:jc w:val="left"/>
              <w:rPr>
                <w:rFonts w:asciiTheme="minorHAnsi" w:eastAsia="Times New Roman" w:hAnsiTheme="minorHAnsi" w:cstheme="minorHAnsi"/>
                <w:color w:val="000000"/>
                <w:sz w:val="22"/>
                <w:szCs w:val="22"/>
                <w:lang w:eastAsia="cs-CZ"/>
              </w:rPr>
            </w:pPr>
            <w:r w:rsidRPr="00F110CA">
              <w:rPr>
                <w:rFonts w:asciiTheme="minorHAnsi" w:hAnsiTheme="minorHAnsi" w:cstheme="minorHAnsi"/>
                <w:sz w:val="22"/>
                <w:szCs w:val="22"/>
              </w:rPr>
              <w:lastRenderedPageBreak/>
              <w:t xml:space="preserve">Osoba odborně způsobilá pracovat </w:t>
            </w:r>
            <w:r w:rsidRPr="00F110CA">
              <w:rPr>
                <w:rFonts w:asciiTheme="minorHAnsi" w:eastAsia="Times New Roman" w:hAnsiTheme="minorHAnsi" w:cstheme="minorHAnsi"/>
                <w:color w:val="000000"/>
                <w:sz w:val="22"/>
                <w:szCs w:val="22"/>
                <w:lang w:eastAsia="cs-CZ"/>
              </w:rPr>
              <w:t>v oblasti provozu, údržby a servisu automatizačních systémů výrobních technologií</w:t>
            </w:r>
          </w:p>
        </w:tc>
        <w:tc>
          <w:tcPr>
            <w:tcW w:w="2410" w:type="dxa"/>
            <w:vAlign w:val="center"/>
            <w:tcPrChange w:id="334" w:author="Vladimír Vašek" w:date="2018-11-21T21:40:00Z">
              <w:tcPr>
                <w:tcW w:w="2410" w:type="dxa"/>
                <w:vAlign w:val="center"/>
              </w:tcPr>
            </w:tcPrChange>
          </w:tcPr>
          <w:p w14:paraId="6B84A964" w14:textId="77777777" w:rsidR="00EB3D8D" w:rsidRPr="00E90E89" w:rsidRDefault="00EB3D8D" w:rsidP="00E90E89">
            <w:pPr>
              <w:spacing w:before="60" w:after="60"/>
              <w:jc w:val="center"/>
              <w:rPr>
                <w:sz w:val="24"/>
              </w:rPr>
            </w:pPr>
            <w:r w:rsidRPr="00E90E89">
              <w:rPr>
                <w:sz w:val="24"/>
              </w:rPr>
              <w:t>5</w:t>
            </w:r>
          </w:p>
        </w:tc>
        <w:tc>
          <w:tcPr>
            <w:tcW w:w="2835" w:type="dxa"/>
            <w:vAlign w:val="center"/>
            <w:tcPrChange w:id="335" w:author="Vladimír Vašek" w:date="2018-11-21T21:40:00Z">
              <w:tcPr>
                <w:tcW w:w="2835" w:type="dxa"/>
                <w:vAlign w:val="center"/>
              </w:tcPr>
            </w:tcPrChange>
          </w:tcPr>
          <w:p w14:paraId="5B63425C" w14:textId="77777777" w:rsidR="00EB3D8D" w:rsidRPr="00E90E89" w:rsidRDefault="00EB3D8D" w:rsidP="00E90E89">
            <w:pPr>
              <w:spacing w:before="60" w:after="60"/>
              <w:jc w:val="center"/>
              <w:rPr>
                <w:sz w:val="24"/>
              </w:rPr>
            </w:pPr>
            <w:r w:rsidRPr="00E90E89">
              <w:rPr>
                <w:sz w:val="24"/>
              </w:rPr>
              <w:t>5</w:t>
            </w:r>
          </w:p>
        </w:tc>
      </w:tr>
      <w:tr w:rsidR="00EB3D8D" w:rsidRPr="00F110CA" w14:paraId="26E13E34" w14:textId="77777777" w:rsidTr="00A71C45">
        <w:trPr>
          <w:jc w:val="center"/>
        </w:trPr>
        <w:tc>
          <w:tcPr>
            <w:tcW w:w="3681" w:type="dxa"/>
            <w:vAlign w:val="center"/>
            <w:tcPrChange w:id="336" w:author="Vladimír Vašek" w:date="2018-11-21T21:40:00Z">
              <w:tcPr>
                <w:tcW w:w="3681" w:type="dxa"/>
                <w:vAlign w:val="center"/>
              </w:tcPr>
            </w:tcPrChange>
          </w:tcPr>
          <w:p w14:paraId="2FEC5603" w14:textId="77777777" w:rsidR="00EB3D8D" w:rsidRPr="00F110CA" w:rsidRDefault="00EB3D8D" w:rsidP="00EB3D8D">
            <w:pPr>
              <w:spacing w:before="60" w:after="60"/>
              <w:jc w:val="left"/>
              <w:rPr>
                <w:rFonts w:asciiTheme="minorHAnsi" w:hAnsiTheme="minorHAnsi" w:cstheme="minorHAnsi"/>
              </w:rPr>
            </w:pPr>
            <w:r w:rsidRPr="00F110CA">
              <w:rPr>
                <w:rFonts w:asciiTheme="minorHAnsi" w:hAnsiTheme="minorHAnsi" w:cstheme="minorHAnsi"/>
                <w:sz w:val="22"/>
                <w:szCs w:val="22"/>
              </w:rPr>
              <w:t xml:space="preserve">Osoba odborně způsobilá pracovat </w:t>
            </w:r>
            <w:r w:rsidRPr="00F110CA">
              <w:rPr>
                <w:rFonts w:asciiTheme="minorHAnsi" w:eastAsia="Times New Roman" w:hAnsiTheme="minorHAnsi" w:cstheme="minorHAnsi"/>
                <w:color w:val="000000"/>
                <w:sz w:val="22"/>
                <w:szCs w:val="22"/>
                <w:lang w:eastAsia="cs-CZ"/>
              </w:rPr>
              <w:t>v oblasti provozu, údržby a servisu robotických systémů výrobních technologií</w:t>
            </w:r>
            <w:r w:rsidRPr="00F110CA">
              <w:rPr>
                <w:rFonts w:asciiTheme="minorHAnsi" w:hAnsiTheme="minorHAnsi" w:cstheme="minorHAnsi"/>
              </w:rPr>
              <w:t xml:space="preserve"> </w:t>
            </w:r>
          </w:p>
        </w:tc>
        <w:tc>
          <w:tcPr>
            <w:tcW w:w="2410" w:type="dxa"/>
            <w:vAlign w:val="center"/>
            <w:tcPrChange w:id="337" w:author="Vladimír Vašek" w:date="2018-11-21T21:40:00Z">
              <w:tcPr>
                <w:tcW w:w="2410" w:type="dxa"/>
                <w:vAlign w:val="center"/>
              </w:tcPr>
            </w:tcPrChange>
          </w:tcPr>
          <w:p w14:paraId="18AC78CD" w14:textId="77777777" w:rsidR="00EB3D8D" w:rsidRPr="00E90E89" w:rsidRDefault="00EB3D8D" w:rsidP="00E90E89">
            <w:pPr>
              <w:spacing w:before="60" w:after="60"/>
              <w:jc w:val="center"/>
              <w:rPr>
                <w:sz w:val="24"/>
              </w:rPr>
            </w:pPr>
            <w:r w:rsidRPr="00E90E89">
              <w:rPr>
                <w:sz w:val="24"/>
              </w:rPr>
              <w:t>5</w:t>
            </w:r>
          </w:p>
        </w:tc>
        <w:tc>
          <w:tcPr>
            <w:tcW w:w="2835" w:type="dxa"/>
            <w:vAlign w:val="center"/>
            <w:tcPrChange w:id="338" w:author="Vladimír Vašek" w:date="2018-11-21T21:40:00Z">
              <w:tcPr>
                <w:tcW w:w="2835" w:type="dxa"/>
                <w:vAlign w:val="center"/>
              </w:tcPr>
            </w:tcPrChange>
          </w:tcPr>
          <w:p w14:paraId="2BA2FD6E" w14:textId="77777777" w:rsidR="00EB3D8D" w:rsidRPr="00E90E89" w:rsidRDefault="00EB3D8D" w:rsidP="00E90E89">
            <w:pPr>
              <w:spacing w:before="60" w:after="60"/>
              <w:jc w:val="center"/>
              <w:rPr>
                <w:sz w:val="24"/>
              </w:rPr>
            </w:pPr>
            <w:r w:rsidRPr="00E90E89">
              <w:rPr>
                <w:sz w:val="24"/>
              </w:rPr>
              <w:t>4</w:t>
            </w:r>
          </w:p>
        </w:tc>
      </w:tr>
      <w:tr w:rsidR="00EB3D8D" w:rsidRPr="00F110CA" w14:paraId="4196541C" w14:textId="77777777" w:rsidTr="00A71C45">
        <w:trPr>
          <w:jc w:val="center"/>
        </w:trPr>
        <w:tc>
          <w:tcPr>
            <w:tcW w:w="3681" w:type="dxa"/>
            <w:vAlign w:val="center"/>
            <w:tcPrChange w:id="339" w:author="Vladimír Vašek" w:date="2018-11-21T21:40:00Z">
              <w:tcPr>
                <w:tcW w:w="3681" w:type="dxa"/>
                <w:vAlign w:val="center"/>
              </w:tcPr>
            </w:tcPrChange>
          </w:tcPr>
          <w:p w14:paraId="2A1C112E" w14:textId="77777777" w:rsidR="00EB3D8D" w:rsidRPr="00F110CA" w:rsidRDefault="00EB3D8D" w:rsidP="00EB3D8D">
            <w:pPr>
              <w:spacing w:before="60" w:after="60"/>
              <w:jc w:val="left"/>
              <w:rPr>
                <w:rFonts w:asciiTheme="minorHAnsi" w:hAnsiTheme="minorHAnsi" w:cstheme="minorHAnsi"/>
                <w:sz w:val="22"/>
                <w:szCs w:val="22"/>
              </w:rPr>
            </w:pPr>
            <w:r w:rsidRPr="00F110CA">
              <w:rPr>
                <w:rFonts w:asciiTheme="minorHAnsi" w:hAnsiTheme="minorHAnsi" w:cstheme="minorHAnsi"/>
                <w:sz w:val="22"/>
                <w:szCs w:val="22"/>
              </w:rPr>
              <w:t xml:space="preserve">Osoba odborně způsobilá pracovat jako </w:t>
            </w:r>
            <w:r w:rsidRPr="00F110CA">
              <w:rPr>
                <w:rFonts w:asciiTheme="minorHAnsi" w:eastAsia="Times New Roman" w:hAnsiTheme="minorHAnsi" w:cstheme="minorHAnsi"/>
                <w:color w:val="000000"/>
                <w:sz w:val="22"/>
                <w:szCs w:val="22"/>
                <w:lang w:eastAsia="cs-CZ"/>
              </w:rPr>
              <w:t>pracovník informačních a komunikačních technologií</w:t>
            </w:r>
          </w:p>
        </w:tc>
        <w:tc>
          <w:tcPr>
            <w:tcW w:w="2410" w:type="dxa"/>
            <w:vAlign w:val="center"/>
            <w:tcPrChange w:id="340" w:author="Vladimír Vašek" w:date="2018-11-21T21:40:00Z">
              <w:tcPr>
                <w:tcW w:w="2410" w:type="dxa"/>
                <w:vAlign w:val="center"/>
              </w:tcPr>
            </w:tcPrChange>
          </w:tcPr>
          <w:p w14:paraId="11CBE5B5" w14:textId="77777777" w:rsidR="00EB3D8D" w:rsidRPr="00E90E89" w:rsidRDefault="00EB3D8D" w:rsidP="00E90E89">
            <w:pPr>
              <w:spacing w:before="60" w:after="60"/>
              <w:jc w:val="center"/>
              <w:rPr>
                <w:sz w:val="24"/>
              </w:rPr>
            </w:pPr>
            <w:r w:rsidRPr="00E90E89">
              <w:rPr>
                <w:sz w:val="24"/>
              </w:rPr>
              <w:t>4</w:t>
            </w:r>
          </w:p>
        </w:tc>
        <w:tc>
          <w:tcPr>
            <w:tcW w:w="2835" w:type="dxa"/>
            <w:vAlign w:val="center"/>
            <w:tcPrChange w:id="341" w:author="Vladimír Vašek" w:date="2018-11-21T21:40:00Z">
              <w:tcPr>
                <w:tcW w:w="2835" w:type="dxa"/>
                <w:vAlign w:val="center"/>
              </w:tcPr>
            </w:tcPrChange>
          </w:tcPr>
          <w:p w14:paraId="56381BFB" w14:textId="77777777" w:rsidR="00EB3D8D" w:rsidRPr="00E90E89" w:rsidRDefault="00EB3D8D" w:rsidP="00E90E89">
            <w:pPr>
              <w:spacing w:before="60" w:after="60"/>
              <w:jc w:val="center"/>
              <w:rPr>
                <w:sz w:val="24"/>
              </w:rPr>
            </w:pPr>
            <w:r w:rsidRPr="00E90E89">
              <w:rPr>
                <w:sz w:val="24"/>
              </w:rPr>
              <w:t>4</w:t>
            </w:r>
          </w:p>
        </w:tc>
      </w:tr>
      <w:tr w:rsidR="00EB3D8D" w:rsidRPr="00F110CA" w14:paraId="540E0CF7" w14:textId="77777777" w:rsidTr="00A71C45">
        <w:trPr>
          <w:jc w:val="center"/>
        </w:trPr>
        <w:tc>
          <w:tcPr>
            <w:tcW w:w="3681" w:type="dxa"/>
            <w:vAlign w:val="center"/>
            <w:tcPrChange w:id="342" w:author="Vladimír Vašek" w:date="2018-11-21T21:40:00Z">
              <w:tcPr>
                <w:tcW w:w="3681" w:type="dxa"/>
                <w:vAlign w:val="center"/>
              </w:tcPr>
            </w:tcPrChange>
          </w:tcPr>
          <w:p w14:paraId="3F258D8A" w14:textId="77777777" w:rsidR="00EB3D8D" w:rsidRPr="00F110CA" w:rsidRDefault="00EB3D8D" w:rsidP="00EB3D8D">
            <w:pPr>
              <w:spacing w:before="60" w:after="60"/>
              <w:jc w:val="left"/>
              <w:rPr>
                <w:rFonts w:asciiTheme="minorHAnsi" w:hAnsiTheme="minorHAnsi" w:cstheme="minorHAnsi"/>
                <w:sz w:val="22"/>
                <w:szCs w:val="22"/>
              </w:rPr>
            </w:pPr>
            <w:r w:rsidRPr="00F110CA">
              <w:rPr>
                <w:rFonts w:asciiTheme="minorHAnsi" w:hAnsiTheme="minorHAnsi" w:cstheme="minorHAnsi"/>
                <w:sz w:val="22"/>
                <w:szCs w:val="22"/>
              </w:rPr>
              <w:t xml:space="preserve">Osoba odborně způsobilá pracovat jako </w:t>
            </w:r>
            <w:r w:rsidRPr="00F110CA">
              <w:rPr>
                <w:rFonts w:asciiTheme="minorHAnsi" w:eastAsia="Times New Roman" w:hAnsiTheme="minorHAnsi" w:cstheme="minorHAnsi"/>
                <w:color w:val="000000"/>
                <w:sz w:val="22"/>
                <w:szCs w:val="22"/>
                <w:lang w:eastAsia="cs-CZ"/>
              </w:rPr>
              <w:t>pracovníci datových center podniků</w:t>
            </w:r>
          </w:p>
        </w:tc>
        <w:tc>
          <w:tcPr>
            <w:tcW w:w="2410" w:type="dxa"/>
            <w:vAlign w:val="center"/>
            <w:tcPrChange w:id="343" w:author="Vladimír Vašek" w:date="2018-11-21T21:40:00Z">
              <w:tcPr>
                <w:tcW w:w="2410" w:type="dxa"/>
                <w:vAlign w:val="center"/>
              </w:tcPr>
            </w:tcPrChange>
          </w:tcPr>
          <w:p w14:paraId="1EB3B908" w14:textId="77777777" w:rsidR="00EB3D8D" w:rsidRPr="00E90E89" w:rsidRDefault="00EB3D8D" w:rsidP="00E90E89">
            <w:pPr>
              <w:spacing w:before="60" w:after="60"/>
              <w:jc w:val="center"/>
              <w:rPr>
                <w:sz w:val="24"/>
              </w:rPr>
            </w:pPr>
            <w:r w:rsidRPr="00E90E89">
              <w:rPr>
                <w:sz w:val="24"/>
              </w:rPr>
              <w:t>4</w:t>
            </w:r>
          </w:p>
        </w:tc>
        <w:tc>
          <w:tcPr>
            <w:tcW w:w="2835" w:type="dxa"/>
            <w:vAlign w:val="center"/>
            <w:tcPrChange w:id="344" w:author="Vladimír Vašek" w:date="2018-11-21T21:40:00Z">
              <w:tcPr>
                <w:tcW w:w="2835" w:type="dxa"/>
                <w:vAlign w:val="center"/>
              </w:tcPr>
            </w:tcPrChange>
          </w:tcPr>
          <w:p w14:paraId="6FCE2FD6" w14:textId="77777777" w:rsidR="00EB3D8D" w:rsidRPr="00E90E89" w:rsidRDefault="00EB3D8D" w:rsidP="00E90E89">
            <w:pPr>
              <w:spacing w:before="60" w:after="60"/>
              <w:jc w:val="center"/>
              <w:rPr>
                <w:sz w:val="24"/>
              </w:rPr>
            </w:pPr>
            <w:r w:rsidRPr="00E90E89">
              <w:rPr>
                <w:sz w:val="24"/>
              </w:rPr>
              <w:t>4</w:t>
            </w:r>
          </w:p>
        </w:tc>
      </w:tr>
      <w:tr w:rsidR="00EB3D8D" w:rsidRPr="00F110CA" w14:paraId="723CF064" w14:textId="77777777" w:rsidTr="00A71C45">
        <w:trPr>
          <w:jc w:val="center"/>
        </w:trPr>
        <w:tc>
          <w:tcPr>
            <w:tcW w:w="3681" w:type="dxa"/>
            <w:vAlign w:val="center"/>
            <w:tcPrChange w:id="345" w:author="Vladimír Vašek" w:date="2018-11-21T21:40:00Z">
              <w:tcPr>
                <w:tcW w:w="3681" w:type="dxa"/>
                <w:vAlign w:val="center"/>
              </w:tcPr>
            </w:tcPrChange>
          </w:tcPr>
          <w:p w14:paraId="3A14530C" w14:textId="77777777" w:rsidR="00EB3D8D" w:rsidRPr="00F110CA" w:rsidRDefault="00EB3D8D" w:rsidP="00EB3D8D">
            <w:pPr>
              <w:spacing w:before="60" w:after="60"/>
              <w:jc w:val="left"/>
              <w:rPr>
                <w:rFonts w:asciiTheme="minorHAnsi" w:hAnsiTheme="minorHAnsi" w:cstheme="minorHAnsi"/>
                <w:sz w:val="22"/>
                <w:szCs w:val="22"/>
              </w:rPr>
            </w:pPr>
            <w:r w:rsidRPr="00F110CA">
              <w:rPr>
                <w:rFonts w:asciiTheme="minorHAnsi" w:hAnsiTheme="minorHAnsi" w:cstheme="minorHAnsi"/>
                <w:sz w:val="22"/>
                <w:szCs w:val="22"/>
              </w:rPr>
              <w:t xml:space="preserve">Osoba odborně způsobilá pracovat jako </w:t>
            </w:r>
            <w:r w:rsidRPr="00F110CA">
              <w:rPr>
                <w:rFonts w:asciiTheme="minorHAnsi" w:eastAsia="Times New Roman" w:hAnsiTheme="minorHAnsi" w:cstheme="minorHAnsi"/>
                <w:color w:val="000000"/>
                <w:sz w:val="22"/>
                <w:szCs w:val="22"/>
                <w:lang w:eastAsia="cs-CZ"/>
              </w:rPr>
              <w:t>pracovníci datových center organizací nebo institucí veřejné správy</w:t>
            </w:r>
          </w:p>
        </w:tc>
        <w:tc>
          <w:tcPr>
            <w:tcW w:w="2410" w:type="dxa"/>
            <w:vAlign w:val="center"/>
            <w:tcPrChange w:id="346" w:author="Vladimír Vašek" w:date="2018-11-21T21:40:00Z">
              <w:tcPr>
                <w:tcW w:w="2410" w:type="dxa"/>
                <w:vAlign w:val="center"/>
              </w:tcPr>
            </w:tcPrChange>
          </w:tcPr>
          <w:p w14:paraId="38C2BBBE" w14:textId="77777777" w:rsidR="00EB3D8D" w:rsidRPr="00E90E89" w:rsidRDefault="00EB3D8D" w:rsidP="00E90E89">
            <w:pPr>
              <w:spacing w:before="60" w:after="60"/>
              <w:jc w:val="center"/>
              <w:rPr>
                <w:sz w:val="24"/>
              </w:rPr>
            </w:pPr>
            <w:r w:rsidRPr="00E90E89">
              <w:rPr>
                <w:sz w:val="24"/>
              </w:rPr>
              <w:t>4</w:t>
            </w:r>
          </w:p>
        </w:tc>
        <w:tc>
          <w:tcPr>
            <w:tcW w:w="2835" w:type="dxa"/>
            <w:vAlign w:val="center"/>
            <w:tcPrChange w:id="347" w:author="Vladimír Vašek" w:date="2018-11-21T21:40:00Z">
              <w:tcPr>
                <w:tcW w:w="2835" w:type="dxa"/>
                <w:vAlign w:val="center"/>
              </w:tcPr>
            </w:tcPrChange>
          </w:tcPr>
          <w:p w14:paraId="21A92D56" w14:textId="77777777" w:rsidR="00EB3D8D" w:rsidRPr="00E90E89" w:rsidRDefault="00EB3D8D" w:rsidP="00E90E89">
            <w:pPr>
              <w:spacing w:before="60" w:after="60"/>
              <w:jc w:val="center"/>
              <w:rPr>
                <w:sz w:val="24"/>
              </w:rPr>
            </w:pPr>
            <w:r w:rsidRPr="00E90E89">
              <w:rPr>
                <w:sz w:val="24"/>
              </w:rPr>
              <w:t>4</w:t>
            </w:r>
          </w:p>
        </w:tc>
      </w:tr>
      <w:tr w:rsidR="00EB3D8D" w:rsidRPr="00F110CA" w14:paraId="25750821" w14:textId="77777777" w:rsidTr="00A71C45">
        <w:trPr>
          <w:jc w:val="center"/>
        </w:trPr>
        <w:tc>
          <w:tcPr>
            <w:tcW w:w="3681" w:type="dxa"/>
            <w:vAlign w:val="center"/>
            <w:tcPrChange w:id="348" w:author="Vladimír Vašek" w:date="2018-11-21T21:40:00Z">
              <w:tcPr>
                <w:tcW w:w="3681" w:type="dxa"/>
                <w:vAlign w:val="center"/>
              </w:tcPr>
            </w:tcPrChange>
          </w:tcPr>
          <w:p w14:paraId="26DF165B" w14:textId="77777777" w:rsidR="00EB3D8D" w:rsidRPr="00F110CA" w:rsidRDefault="00EB3D8D" w:rsidP="00EB3D8D">
            <w:pPr>
              <w:spacing w:before="60" w:after="60"/>
              <w:jc w:val="left"/>
              <w:rPr>
                <w:rFonts w:ascii="Times New Roman" w:hAnsi="Times New Roman"/>
                <w:sz w:val="24"/>
                <w:szCs w:val="24"/>
              </w:rPr>
            </w:pPr>
            <w:r w:rsidRPr="00F110CA">
              <w:rPr>
                <w:rFonts w:asciiTheme="minorHAnsi" w:hAnsiTheme="minorHAnsi" w:cstheme="minorHAnsi"/>
                <w:sz w:val="22"/>
                <w:szCs w:val="22"/>
              </w:rPr>
              <w:t xml:space="preserve">Osoba odborně způsobilá pracovat v </w:t>
            </w:r>
            <w:proofErr w:type="spellStart"/>
            <w:r w:rsidRPr="00F110CA">
              <w:rPr>
                <w:rFonts w:asciiTheme="minorHAnsi" w:eastAsia="Times New Roman" w:hAnsiTheme="minorHAnsi" w:cstheme="minorHAnsi"/>
                <w:color w:val="000000"/>
                <w:sz w:val="22"/>
                <w:szCs w:val="22"/>
                <w:lang w:eastAsia="cs-CZ"/>
              </w:rPr>
              <w:t>v</w:t>
            </w:r>
            <w:proofErr w:type="spellEnd"/>
            <w:r w:rsidRPr="00F110CA">
              <w:rPr>
                <w:rFonts w:asciiTheme="minorHAnsi" w:eastAsia="Times New Roman" w:hAnsiTheme="minorHAnsi" w:cstheme="minorHAnsi"/>
                <w:color w:val="000000"/>
                <w:sz w:val="22"/>
                <w:szCs w:val="22"/>
                <w:lang w:eastAsia="cs-CZ"/>
              </w:rPr>
              <w:t> oblasti prodeje počítačových a řídicích systémů</w:t>
            </w:r>
          </w:p>
        </w:tc>
        <w:tc>
          <w:tcPr>
            <w:tcW w:w="2410" w:type="dxa"/>
            <w:vAlign w:val="center"/>
            <w:tcPrChange w:id="349" w:author="Vladimír Vašek" w:date="2018-11-21T21:40:00Z">
              <w:tcPr>
                <w:tcW w:w="2410" w:type="dxa"/>
                <w:vAlign w:val="center"/>
              </w:tcPr>
            </w:tcPrChange>
          </w:tcPr>
          <w:p w14:paraId="5769556F" w14:textId="77777777" w:rsidR="00EB3D8D" w:rsidRPr="00E90E89" w:rsidRDefault="00EB3D8D" w:rsidP="00E90E89">
            <w:pPr>
              <w:spacing w:before="60" w:after="60"/>
              <w:jc w:val="center"/>
              <w:rPr>
                <w:sz w:val="24"/>
              </w:rPr>
            </w:pPr>
            <w:r w:rsidRPr="00E90E89">
              <w:rPr>
                <w:sz w:val="24"/>
              </w:rPr>
              <w:t>5</w:t>
            </w:r>
          </w:p>
        </w:tc>
        <w:tc>
          <w:tcPr>
            <w:tcW w:w="2835" w:type="dxa"/>
            <w:vAlign w:val="center"/>
            <w:tcPrChange w:id="350" w:author="Vladimír Vašek" w:date="2018-11-21T21:40:00Z">
              <w:tcPr>
                <w:tcW w:w="2835" w:type="dxa"/>
                <w:vAlign w:val="center"/>
              </w:tcPr>
            </w:tcPrChange>
          </w:tcPr>
          <w:p w14:paraId="7EFF5BE3" w14:textId="77777777" w:rsidR="00EB3D8D" w:rsidRPr="00E90E89" w:rsidRDefault="00EB3D8D" w:rsidP="00E90E89">
            <w:pPr>
              <w:spacing w:before="60" w:after="60"/>
              <w:jc w:val="center"/>
              <w:rPr>
                <w:sz w:val="24"/>
              </w:rPr>
            </w:pPr>
            <w:r w:rsidRPr="00E90E89">
              <w:rPr>
                <w:sz w:val="24"/>
              </w:rPr>
              <w:t>5</w:t>
            </w:r>
          </w:p>
        </w:tc>
      </w:tr>
    </w:tbl>
    <w:p w14:paraId="15C5ACC9" w14:textId="77777777" w:rsidR="00EF3A58" w:rsidRPr="00F110CA" w:rsidRDefault="00EF3A58" w:rsidP="00AA7CBC"/>
    <w:p w14:paraId="5B8269D8" w14:textId="77777777" w:rsidR="000D5585" w:rsidRPr="00F110CA" w:rsidRDefault="000D5585" w:rsidP="00CC42D1">
      <w:pPr>
        <w:pStyle w:val="Nadpis3"/>
      </w:pPr>
      <w:bookmarkStart w:id="351" w:name="_Toc530850755"/>
      <w:r w:rsidRPr="00F110CA">
        <w:t xml:space="preserve">Standard </w:t>
      </w:r>
      <w:r w:rsidR="00AA7CBC" w:rsidRPr="00F110CA">
        <w:t>2.8 Standardní doba studia</w:t>
      </w:r>
      <w:bookmarkEnd w:id="351"/>
      <w:r w:rsidR="00AA7CBC" w:rsidRPr="00F110CA">
        <w:t xml:space="preserve"> </w:t>
      </w:r>
    </w:p>
    <w:p w14:paraId="3523609B" w14:textId="77777777" w:rsidR="00404117" w:rsidRDefault="007632AF" w:rsidP="00AA7CBC">
      <w:pPr>
        <w:rPr>
          <w:ins w:id="352" w:author="vopatrilova" w:date="2018-11-22T14:54:00Z"/>
        </w:rPr>
      </w:pPr>
      <w:r w:rsidRPr="00F110CA">
        <w:t xml:space="preserve">Standardní </w:t>
      </w:r>
      <w:r w:rsidRPr="00CD5DC3">
        <w:t xml:space="preserve">doba studia pro </w:t>
      </w:r>
      <w:r w:rsidR="00B90D98" w:rsidRPr="00CD5DC3">
        <w:t>bakalářský</w:t>
      </w:r>
      <w:r w:rsidRPr="00CD5DC3">
        <w:t xml:space="preserve"> studijní program </w:t>
      </w:r>
      <w:r w:rsidR="00EF3A58" w:rsidRPr="00CD5DC3">
        <w:t xml:space="preserve">je </w:t>
      </w:r>
      <w:r w:rsidR="00B90D98" w:rsidRPr="00CD5DC3">
        <w:t>tři</w:t>
      </w:r>
      <w:r w:rsidRPr="00CD5DC3">
        <w:t xml:space="preserve"> roky, </w:t>
      </w:r>
      <w:r w:rsidR="00BC04AE" w:rsidRPr="00CD5DC3">
        <w:t xml:space="preserve">této délce studia odpovídá </w:t>
      </w:r>
      <w:r w:rsidR="00B90D98" w:rsidRPr="00CD5DC3">
        <w:t xml:space="preserve">potřeba získání </w:t>
      </w:r>
      <w:r w:rsidR="00BC04AE" w:rsidRPr="00CD5DC3">
        <w:t xml:space="preserve">celkem </w:t>
      </w:r>
      <w:r w:rsidRPr="00CD5DC3">
        <w:t>1</w:t>
      </w:r>
      <w:r w:rsidR="00B90D98" w:rsidRPr="00CD5DC3">
        <w:t>8</w:t>
      </w:r>
      <w:r w:rsidRPr="00CD5DC3">
        <w:t>0 ECTS kreditů. Jak již bylo uvedeno</w:t>
      </w:r>
      <w:r w:rsidR="00164E4A" w:rsidRPr="00CD5DC3">
        <w:t xml:space="preserve"> v části 2.6</w:t>
      </w:r>
      <w:r w:rsidR="00BC04AE" w:rsidRPr="00CD5DC3">
        <w:t xml:space="preserve"> Sebehodnotící zprávy</w:t>
      </w:r>
      <w:r w:rsidRPr="00CD5DC3">
        <w:t>,</w:t>
      </w:r>
      <w:r w:rsidR="00BC04AE" w:rsidRPr="00CD5DC3">
        <w:t xml:space="preserve"> jeden ECTS kredit představuje</w:t>
      </w:r>
      <w:r w:rsidR="00BC04AE" w:rsidRPr="00F110CA">
        <w:t xml:space="preserve"> studijní zátěž 27 hodin, přičemž </w:t>
      </w:r>
      <w:r w:rsidR="005C7349" w:rsidRPr="00F110CA">
        <w:t>ve studijní zátěži je</w:t>
      </w:r>
      <w:r w:rsidR="00BC04AE" w:rsidRPr="00F110CA">
        <w:t xml:space="preserve"> kromě přímé výuky započítána i doba odpovídající samostudiu, tvorbě seminárních prací, vypracování protokolů do laboratorních cvičení apod. </w:t>
      </w:r>
      <w:r w:rsidR="00164E4A" w:rsidRPr="00F110CA">
        <w:t xml:space="preserve"> </w:t>
      </w:r>
      <w:r w:rsidR="005C7349" w:rsidRPr="00F110CA">
        <w:t>Této studijní zátěži</w:t>
      </w:r>
      <w:r w:rsidR="00164E4A" w:rsidRPr="00F110CA">
        <w:t xml:space="preserve"> odpovídá  kreditové ohodnocení </w:t>
      </w:r>
      <w:r w:rsidR="005C7349" w:rsidRPr="00F110CA">
        <w:t xml:space="preserve">povinných a povinně volitelných </w:t>
      </w:r>
      <w:r w:rsidR="00164E4A" w:rsidRPr="00F110CA">
        <w:t>předmětů studijního plánu</w:t>
      </w:r>
      <w:r w:rsidR="005C7349" w:rsidRPr="00F110CA">
        <w:t>,</w:t>
      </w:r>
      <w:r w:rsidR="00164E4A" w:rsidRPr="00F110CA">
        <w:t xml:space="preserve"> přičemž bylo </w:t>
      </w:r>
      <w:r w:rsidR="005C7349" w:rsidRPr="00F110CA">
        <w:t>dodrženo</w:t>
      </w:r>
      <w:r w:rsidR="00A41F1F" w:rsidRPr="00F110CA">
        <w:t xml:space="preserve"> </w:t>
      </w:r>
      <w:r w:rsidR="00164E4A" w:rsidRPr="00F110CA">
        <w:t xml:space="preserve">pravidlo maximálně 60-ti kreditů </w:t>
      </w:r>
      <w:r w:rsidR="00B90D98" w:rsidRPr="00F110CA">
        <w:t>všech</w:t>
      </w:r>
      <w:r w:rsidR="00164E4A" w:rsidRPr="00F110CA">
        <w:t xml:space="preserve"> předmětů v akademickém roce</w:t>
      </w:r>
      <w:r w:rsidR="005C7349" w:rsidRPr="00F110CA">
        <w:t>.</w:t>
      </w:r>
      <w:r w:rsidR="00164E4A" w:rsidRPr="00F110CA">
        <w:t xml:space="preserve"> </w:t>
      </w:r>
      <w:r w:rsidR="00A41F1F" w:rsidRPr="00F110CA">
        <w:t xml:space="preserve">Zpravidla je počet kreditů rovnoměrně rozdělen mezi zimní a letní semestr, tedy </w:t>
      </w:r>
      <w:r w:rsidR="001B5E85" w:rsidRPr="00F110CA">
        <w:t xml:space="preserve">průměrně </w:t>
      </w:r>
      <w:r w:rsidR="00A41F1F" w:rsidRPr="00F110CA">
        <w:t>30 ECTS kreditů na semestr.</w:t>
      </w:r>
      <w:r w:rsidRPr="00F110CA">
        <w:t xml:space="preserve"> </w:t>
      </w:r>
      <w:r w:rsidR="00164E4A" w:rsidRPr="00F110CA">
        <w:t xml:space="preserve">Kreditové ohodnocení jednotlivých předmětů také splňuje doporučené </w:t>
      </w:r>
      <w:r w:rsidR="001500FC" w:rsidRPr="00F110CA">
        <w:t>postupy</w:t>
      </w:r>
      <w:r w:rsidR="00164E4A" w:rsidRPr="00F110CA">
        <w:t xml:space="preserve"> </w:t>
      </w:r>
      <w:r w:rsidR="001500FC" w:rsidRPr="00F110CA">
        <w:t>N</w:t>
      </w:r>
      <w:r w:rsidR="00A41F1F" w:rsidRPr="00F110CA">
        <w:t>árodního akreditačního úřadu</w:t>
      </w:r>
      <w:r w:rsidR="001500FC" w:rsidRPr="00F110CA">
        <w:t xml:space="preserve"> </w:t>
      </w:r>
      <w:r w:rsidR="00164E4A" w:rsidRPr="00F110CA">
        <w:t>pro přípravu studijních programů. Obdobně je také volen způsob zakončení předmětů tak, aby student měl reálnou</w:t>
      </w:r>
      <w:r w:rsidR="00404117" w:rsidRPr="00F110CA">
        <w:t xml:space="preserve"> šanci absolvovat daný obor ve standardní době studia.</w:t>
      </w:r>
    </w:p>
    <w:p w14:paraId="293DEBAF" w14:textId="77777777" w:rsidR="00D70CE9" w:rsidRPr="00F110CA" w:rsidRDefault="00D70CE9" w:rsidP="00AA7CBC"/>
    <w:p w14:paraId="47875617" w14:textId="77777777" w:rsidR="00AA7CBC" w:rsidRPr="00F110CA" w:rsidRDefault="000D5585" w:rsidP="00CC42D1">
      <w:pPr>
        <w:pStyle w:val="Nadpis3"/>
      </w:pPr>
      <w:bookmarkStart w:id="353" w:name="_Toc530850756"/>
      <w:r w:rsidRPr="00F110CA">
        <w:t xml:space="preserve">Standard </w:t>
      </w:r>
      <w:r w:rsidR="00AA7CBC" w:rsidRPr="00F110CA">
        <w:t>2.9</w:t>
      </w:r>
      <w:r w:rsidR="0007462A" w:rsidRPr="00F110CA">
        <w:t>b</w:t>
      </w:r>
      <w:r w:rsidR="00AA7CBC" w:rsidRPr="00F110CA">
        <w:t xml:space="preserve"> Soulad obsahu studia s cíli studia a profilem absolventa</w:t>
      </w:r>
      <w:bookmarkEnd w:id="353"/>
      <w:r w:rsidR="00AA7CBC" w:rsidRPr="00F110CA">
        <w:t xml:space="preserve"> </w:t>
      </w:r>
    </w:p>
    <w:p w14:paraId="2DFE8F11" w14:textId="77777777" w:rsidR="00AB0E99" w:rsidRPr="00F110CA" w:rsidRDefault="00AB0E99" w:rsidP="003C3603">
      <w:r w:rsidRPr="00F110CA">
        <w:t xml:space="preserve">Cíle studia a profil absolventa jsou popsány v části </w:t>
      </w:r>
      <w:r w:rsidRPr="00F110CA">
        <w:rPr>
          <w:i/>
        </w:rPr>
        <w:t>B-I – Charakteristika studijního programu</w:t>
      </w:r>
      <w:r w:rsidRPr="00F110CA">
        <w:t xml:space="preserve">. Těmto cílům odpovídá skladba i obsah studovaných předmětů, které umožní dosažení uvedeného profilu absolventa (část </w:t>
      </w:r>
      <w:r w:rsidRPr="00F110CA">
        <w:rPr>
          <w:i/>
        </w:rPr>
        <w:t>B-</w:t>
      </w:r>
      <w:proofErr w:type="spellStart"/>
      <w:r w:rsidRPr="00F110CA">
        <w:rPr>
          <w:i/>
        </w:rPr>
        <w:t>IIa</w:t>
      </w:r>
      <w:proofErr w:type="spellEnd"/>
      <w:r w:rsidRPr="00F110CA">
        <w:rPr>
          <w:i/>
        </w:rPr>
        <w:t xml:space="preserve"> – Studijní plány a návrh témat prací</w:t>
      </w:r>
      <w:r w:rsidRPr="00F110CA">
        <w:t>).</w:t>
      </w:r>
    </w:p>
    <w:p w14:paraId="19C3496F" w14:textId="77777777" w:rsidR="003C3603" w:rsidRPr="00CD5DC3" w:rsidRDefault="003C3603" w:rsidP="003C3603">
      <w:r w:rsidRPr="00F110CA">
        <w:t>Profil absolventa tohoto stu</w:t>
      </w:r>
      <w:r w:rsidRPr="00CD5DC3">
        <w:t xml:space="preserve">dijního programu je poplatný jeho členění na dvě paralelní specializace. Obsahuje významnou, převažující část, společnou pro obě specializace a každá specializace pak </w:t>
      </w:r>
      <w:r w:rsidRPr="00CD5DC3">
        <w:lastRenderedPageBreak/>
        <w:t xml:space="preserve">vykazuje specifické znalosti a dovednosti, které jsou v podstatě odlišné, i když je zachován hlavní směr využití schopností absolventů – návrhy, realizace, implementace a provoz vysoce automatizovaných výrobních systémů. </w:t>
      </w:r>
    </w:p>
    <w:p w14:paraId="73E4DB06" w14:textId="77777777" w:rsidR="003C3603" w:rsidRPr="00F110CA" w:rsidRDefault="003C3603" w:rsidP="00535579">
      <w:pPr>
        <w:spacing w:before="144" w:after="144" w:line="240" w:lineRule="auto"/>
        <w:rPr>
          <w:rFonts w:asciiTheme="minorHAnsi" w:hAnsiTheme="minorHAnsi" w:cstheme="minorHAnsi"/>
        </w:rPr>
      </w:pPr>
      <w:r w:rsidRPr="00CD5DC3">
        <w:rPr>
          <w:rFonts w:asciiTheme="minorHAnsi" w:hAnsiTheme="minorHAnsi" w:cstheme="minorHAnsi"/>
        </w:rPr>
        <w:t xml:space="preserve">Na základě společné části profilu absolvent tohoto studijního programu získá schopnosti uplatňovat souhrnné znalosti z oblasti měření, řízení a komplexní automatizace výrobních procesů a výrobních linek v různých průmyslových odvětvích. Bude schopen se účastnit realizace komplexních automatizačních systémů jak z hlediska jejich strojní a přístrojové skladby, tak i z pohledu zákaznického programování jejich řídicích systémů. V průběhu studia získá teoretický základ, </w:t>
      </w:r>
      <w:r w:rsidR="00535579" w:rsidRPr="00CD5DC3">
        <w:rPr>
          <w:rFonts w:asciiTheme="minorHAnsi" w:hAnsiTheme="minorHAnsi" w:cstheme="minorHAnsi"/>
        </w:rPr>
        <w:t xml:space="preserve">tedy </w:t>
      </w:r>
      <w:r w:rsidR="00535579" w:rsidRPr="00CD5DC3">
        <w:rPr>
          <w:rFonts w:asciiTheme="minorHAnsi" w:eastAsia="Times New Roman" w:hAnsiTheme="minorHAnsi" w:cstheme="minorHAnsi"/>
          <w:color w:val="000000"/>
          <w:lang w:eastAsia="cs-CZ"/>
        </w:rPr>
        <w:t xml:space="preserve">znalosti matematiky, počítačových a komunikačních systémů, algoritmů a datových struktur, programování, analýzy a zpracování dat, </w:t>
      </w:r>
      <w:r w:rsidRPr="00CD5DC3">
        <w:rPr>
          <w:rFonts w:asciiTheme="minorHAnsi" w:hAnsiTheme="minorHAnsi" w:cstheme="minorHAnsi"/>
        </w:rPr>
        <w:t>r</w:t>
      </w:r>
      <w:r w:rsidRPr="00F110CA">
        <w:rPr>
          <w:rFonts w:asciiTheme="minorHAnsi" w:hAnsiTheme="minorHAnsi" w:cstheme="minorHAnsi"/>
        </w:rPr>
        <w:t>ozšířený o základní technické znalosti dále rozvíjené do teoretických i praktických uživatelských oblastí komplexní automatizace.</w:t>
      </w:r>
      <w:r w:rsidR="00535579" w:rsidRPr="00F110CA">
        <w:rPr>
          <w:rFonts w:asciiTheme="minorHAnsi" w:hAnsiTheme="minorHAnsi" w:cstheme="minorHAnsi"/>
        </w:rPr>
        <w:t xml:space="preserve"> </w:t>
      </w:r>
    </w:p>
    <w:p w14:paraId="2DB35BC2" w14:textId="77777777" w:rsidR="003C3603" w:rsidRPr="00F110CA" w:rsidRDefault="003C3603" w:rsidP="003C3603">
      <w:r w:rsidRPr="00CD5DC3">
        <w:t>Absolvent bude připraven jednak pro pokračování ve studiu v navazujícím magisterském studijním oboru stejného zaměření „Automatické řízení a informatika</w:t>
      </w:r>
      <w:ins w:id="354" w:author="vopatrilova" w:date="2018-11-22T09:25:00Z">
        <w:r w:rsidR="00DF0191">
          <w:t xml:space="preserve"> v konceptu „Průmysl 4.0“</w:t>
        </w:r>
      </w:ins>
      <w:r w:rsidRPr="00CD5DC3">
        <w:t xml:space="preserve">“ dále rozvíjejícím jeho teoretické i praktické inženýrské schopnosti v oblasti komplexní automatizace. Dále bude připraven na studium oboru, zaměřeného na problematiku „inteligentních budov“, zejména pro část zabývající se technikou prostředí, která je v magisterském stupni studia tohoto oboru stěžejní. Třetí možností je </w:t>
      </w:r>
      <w:r w:rsidR="00535579" w:rsidRPr="00CD5DC3">
        <w:t xml:space="preserve">uplatnění v </w:t>
      </w:r>
      <w:r w:rsidRPr="00CD5DC3">
        <w:t>prax</w:t>
      </w:r>
      <w:r w:rsidR="00535579" w:rsidRPr="00CD5DC3">
        <w:t>i</w:t>
      </w:r>
      <w:r w:rsidRPr="00CD5DC3">
        <w:t xml:space="preserve"> – </w:t>
      </w:r>
      <w:r w:rsidR="00535579" w:rsidRPr="00CD5DC3">
        <w:t>v </w:t>
      </w:r>
      <w:r w:rsidRPr="00CD5DC3">
        <w:t>tým</w:t>
      </w:r>
      <w:r w:rsidR="00535579" w:rsidRPr="00CD5DC3">
        <w:t>ech</w:t>
      </w:r>
      <w:r w:rsidR="00535579" w:rsidRPr="00F110CA">
        <w:t>,</w:t>
      </w:r>
      <w:r w:rsidRPr="00F110CA">
        <w:t xml:space="preserve"> řešících automatické řídicí systémy výrobních linek, kde je schopen se uplatnit na úrovni znalostí získaných v bakalářském stupni studia.</w:t>
      </w:r>
    </w:p>
    <w:p w14:paraId="54D3EE94" w14:textId="77777777" w:rsidR="00535579" w:rsidRPr="00F110CA" w:rsidRDefault="003C3603" w:rsidP="003C3603">
      <w:r w:rsidRPr="00F110CA">
        <w:t xml:space="preserve">Absolventi takto koncipovaného studijního programu získají praktické znalosti a dovednosti ve využívání různých typů výpočetní techniky, kterou jsou způsobilí využívat také pro účely zpracování agend a databázových informací v síťovém prostředí. Jsou schopni samostatné programátorské a systémové práce spojené s výpočetní technikou a jsou schopni participovat na vytváření projektů řízení a managementu výrobních a obchodních organizací. </w:t>
      </w:r>
    </w:p>
    <w:p w14:paraId="61747A15" w14:textId="77777777" w:rsidR="003C3603" w:rsidRPr="00CD5DC3" w:rsidRDefault="003C3603" w:rsidP="003C3603">
      <w:r w:rsidRPr="00CD5DC3">
        <w:t>Specifik</w:t>
      </w:r>
      <w:r w:rsidR="00535579" w:rsidRPr="00CD5DC3">
        <w:t>e</w:t>
      </w:r>
      <w:r w:rsidRPr="00CD5DC3">
        <w:t xml:space="preserve">m specializace Průmyslová automatizace je získání hlubšího matematicko-fyzikálně-informatického </w:t>
      </w:r>
      <w:ins w:id="355" w:author="vopatrilova" w:date="2018-11-22T09:26:00Z">
        <w:r w:rsidR="00DF0191">
          <w:t xml:space="preserve">a </w:t>
        </w:r>
      </w:ins>
      <w:r w:rsidRPr="00CD5DC3">
        <w:t xml:space="preserve">teoreticko-aplikačního základu, </w:t>
      </w:r>
      <w:del w:id="356" w:author="vopatrilova" w:date="2018-11-22T09:26:00Z">
        <w:r w:rsidRPr="00CD5DC3" w:rsidDel="00DF0191">
          <w:delText xml:space="preserve">na základě </w:delText>
        </w:r>
      </w:del>
      <w:r w:rsidRPr="00CD5DC3">
        <w:t>kter</w:t>
      </w:r>
      <w:del w:id="357" w:author="vopatrilova" w:date="2018-11-22T09:26:00Z">
        <w:r w:rsidRPr="00CD5DC3" w:rsidDel="00DF0191">
          <w:delText>ého</w:delText>
        </w:r>
      </w:del>
      <w:ins w:id="358" w:author="vopatrilova" w:date="2018-11-22T09:26:00Z">
        <w:r w:rsidR="00DF0191">
          <w:t>ý umožní</w:t>
        </w:r>
      </w:ins>
      <w:r w:rsidRPr="00CD5DC3">
        <w:t xml:space="preserve"> </w:t>
      </w:r>
      <w:del w:id="359" w:author="vopatrilova" w:date="2018-11-22T09:26:00Z">
        <w:r w:rsidRPr="00CD5DC3" w:rsidDel="00DF0191">
          <w:delText xml:space="preserve">bude </w:delText>
        </w:r>
      </w:del>
      <w:r w:rsidRPr="00CD5DC3">
        <w:t>absolvent</w:t>
      </w:r>
      <w:ins w:id="360" w:author="vopatrilova" w:date="2018-11-22T09:26:00Z">
        <w:r w:rsidR="00DF0191">
          <w:t>ovi</w:t>
        </w:r>
      </w:ins>
      <w:r w:rsidRPr="00CD5DC3">
        <w:t xml:space="preserve"> </w:t>
      </w:r>
      <w:del w:id="361" w:author="vopatrilova" w:date="2018-11-22T09:27:00Z">
        <w:r w:rsidRPr="00CD5DC3" w:rsidDel="00DF0191">
          <w:delText xml:space="preserve">schopen </w:delText>
        </w:r>
      </w:del>
      <w:r w:rsidRPr="00CD5DC3">
        <w:t>řešit problémy s realizací pokročilých měřicích, regulačních a řídicích systémů. Právě tyto systémy, nejčastěji řešené pomocí celé škály výpočetní techniky, vyžadují hlubší teoretickou průpravu. Dalším specifickým rysem této specializace bude její nepřímé napojení na průmyslové firmy, které na základě dlouhodobých konzultací tímto způsobem zaměřené absolventy potřebují.</w:t>
      </w:r>
    </w:p>
    <w:p w14:paraId="4C7C5B0F" w14:textId="77777777" w:rsidR="003C3603" w:rsidRPr="00F110CA" w:rsidRDefault="003C3603" w:rsidP="003C3603">
      <w:r w:rsidRPr="00CD5DC3">
        <w:t xml:space="preserve">Specifikem specializace „Inteligentní systémy s roboty“ je získání hlubšího vzdělání právě </w:t>
      </w:r>
      <w:r w:rsidR="00535579" w:rsidRPr="00CD5DC3">
        <w:t>v</w:t>
      </w:r>
      <w:r w:rsidRPr="00CD5DC3">
        <w:t> problemati</w:t>
      </w:r>
      <w:r w:rsidR="00535579" w:rsidRPr="00CD5DC3">
        <w:t>ce</w:t>
      </w:r>
      <w:r w:rsidRPr="00CD5DC3">
        <w:t xml:space="preserve"> průmyslové robotizace, tj. aplikací všech dostupných kinematicky rozdílných </w:t>
      </w:r>
      <w:proofErr w:type="spellStart"/>
      <w:r w:rsidRPr="00CD5DC3">
        <w:t>mechatronických</w:t>
      </w:r>
      <w:proofErr w:type="spellEnd"/>
      <w:r w:rsidRPr="00CD5DC3">
        <w:t xml:space="preserve"> a robotických systémů přímo </w:t>
      </w:r>
      <w:r w:rsidR="00535579" w:rsidRPr="00CD5DC3">
        <w:t>v</w:t>
      </w:r>
      <w:r w:rsidRPr="00CD5DC3">
        <w:t xml:space="preserve"> prostředí výrobních linek a řízení materiálových toků v nich. Získá znalosti a zkušenosti s konstrukčními a  </w:t>
      </w:r>
      <w:r w:rsidR="00535579" w:rsidRPr="00CD5DC3">
        <w:t xml:space="preserve">zejména </w:t>
      </w:r>
      <w:r w:rsidRPr="00CD5DC3">
        <w:t>aplikačními možnostmi jednotlivých robotických prvků a bude schopen programovat jejich řídicí systémy s cílem optimaliz</w:t>
      </w:r>
      <w:r w:rsidR="00535579" w:rsidRPr="00CD5DC3">
        <w:t>ovat</w:t>
      </w:r>
      <w:r w:rsidRPr="00CD5DC3">
        <w:t xml:space="preserve"> jejich </w:t>
      </w:r>
      <w:r w:rsidR="00535579" w:rsidRPr="00CD5DC3">
        <w:t xml:space="preserve">reálné </w:t>
      </w:r>
      <w:r w:rsidRPr="00CD5DC3">
        <w:t>nasazení</w:t>
      </w:r>
      <w:r w:rsidR="00535579" w:rsidRPr="00CD5DC3">
        <w:t>.</w:t>
      </w:r>
    </w:p>
    <w:p w14:paraId="59BE29B6" w14:textId="77777777" w:rsidR="00A41F1F" w:rsidRDefault="00535579" w:rsidP="003C3603">
      <w:r w:rsidRPr="00F110CA">
        <w:t>Dosažení tohoto profilu absolventa a tím také hlavního cíle</w:t>
      </w:r>
      <w:r w:rsidR="00A41F1F" w:rsidRPr="00F110CA">
        <w:t xml:space="preserve"> studia</w:t>
      </w:r>
      <w:r w:rsidRPr="00F110CA">
        <w:t xml:space="preserve"> </w:t>
      </w:r>
      <w:r w:rsidR="00AB0E99" w:rsidRPr="00F110CA">
        <w:t xml:space="preserve">bude realizováno absolvováním předmětů deklarovaných ve studijních plánech obou specializací. Výuka bude v časové ose studia probíhat </w:t>
      </w:r>
      <w:r w:rsidR="00AB0E99" w:rsidRPr="00CD5DC3">
        <w:t>v de</w:t>
      </w:r>
      <w:r w:rsidR="00DF20C7">
        <w:t>ví</w:t>
      </w:r>
      <w:r w:rsidR="00AB0E99" w:rsidRPr="00CD5DC3">
        <w:t>ti</w:t>
      </w:r>
      <w:r w:rsidR="00AB0E99" w:rsidRPr="00F110CA">
        <w:t xml:space="preserve"> specifických „předmětových liniích“, které zajišťují vzájemnou logickou návaznost jak předmětů v každé linii, tak mezi liniemi navzájem. Schéma těchto programových linií je zobrazeno na dalších stranách této zprávy. </w:t>
      </w:r>
    </w:p>
    <w:p w14:paraId="6F530E18" w14:textId="77777777" w:rsidR="0018787C" w:rsidRDefault="0018787C" w:rsidP="003C3603">
      <w:pPr>
        <w:sectPr w:rsidR="0018787C" w:rsidSect="00996104">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48"/>
          <w:cols w:space="708"/>
          <w:titlePg/>
          <w:docGrid w:linePitch="360"/>
        </w:sectPr>
      </w:pPr>
    </w:p>
    <w:tbl>
      <w:tblPr>
        <w:tblW w:w="14140" w:type="dxa"/>
        <w:tblCellMar>
          <w:left w:w="70" w:type="dxa"/>
          <w:right w:w="70" w:type="dxa"/>
        </w:tblCellMar>
        <w:tblLook w:val="04A0" w:firstRow="1" w:lastRow="0" w:firstColumn="1" w:lastColumn="0" w:noHBand="0" w:noVBand="1"/>
      </w:tblPr>
      <w:tblGrid>
        <w:gridCol w:w="701"/>
        <w:gridCol w:w="2437"/>
        <w:gridCol w:w="1930"/>
        <w:gridCol w:w="3461"/>
        <w:gridCol w:w="1830"/>
        <w:gridCol w:w="2102"/>
        <w:gridCol w:w="1680"/>
      </w:tblGrid>
      <w:tr w:rsidR="0018787C" w:rsidRPr="0018787C" w14:paraId="23E090BD" w14:textId="77777777" w:rsidTr="0018787C">
        <w:trPr>
          <w:trHeight w:val="288"/>
        </w:trPr>
        <w:tc>
          <w:tcPr>
            <w:tcW w:w="700" w:type="dxa"/>
            <w:tcBorders>
              <w:top w:val="nil"/>
              <w:left w:val="nil"/>
              <w:bottom w:val="nil"/>
              <w:right w:val="nil"/>
            </w:tcBorders>
            <w:shd w:val="clear" w:color="auto" w:fill="auto"/>
            <w:noWrap/>
            <w:vAlign w:val="bottom"/>
            <w:hideMark/>
          </w:tcPr>
          <w:p w14:paraId="6050ACE5" w14:textId="77777777" w:rsidR="0018787C" w:rsidRPr="0018787C" w:rsidRDefault="0018787C" w:rsidP="0018787C">
            <w:pPr>
              <w:spacing w:after="0" w:line="240" w:lineRule="auto"/>
              <w:jc w:val="left"/>
              <w:rPr>
                <w:rFonts w:ascii="Times New Roman" w:eastAsia="Times New Roman" w:hAnsi="Times New Roman" w:cs="Times New Roman"/>
                <w:sz w:val="24"/>
                <w:szCs w:val="24"/>
                <w:lang w:eastAsia="cs-CZ"/>
              </w:rPr>
            </w:pPr>
          </w:p>
        </w:tc>
        <w:tc>
          <w:tcPr>
            <w:tcW w:w="11760" w:type="dxa"/>
            <w:gridSpan w:val="5"/>
            <w:tcBorders>
              <w:top w:val="nil"/>
              <w:left w:val="nil"/>
              <w:bottom w:val="nil"/>
              <w:right w:val="nil"/>
            </w:tcBorders>
            <w:shd w:val="clear" w:color="auto" w:fill="auto"/>
            <w:noWrap/>
            <w:vAlign w:val="bottom"/>
            <w:hideMark/>
          </w:tcPr>
          <w:p w14:paraId="1205C8E7" w14:textId="77777777" w:rsidR="0018787C" w:rsidRPr="0018787C" w:rsidRDefault="0018787C" w:rsidP="0018787C">
            <w:pPr>
              <w:spacing w:after="0" w:line="240" w:lineRule="auto"/>
              <w:jc w:val="left"/>
              <w:rPr>
                <w:rFonts w:eastAsia="Times New Roman" w:cs="Calibri"/>
                <w:b/>
                <w:bCs/>
                <w:color w:val="000000"/>
                <w:lang w:eastAsia="cs-CZ"/>
              </w:rPr>
            </w:pPr>
            <w:r w:rsidRPr="0018787C">
              <w:rPr>
                <w:rFonts w:eastAsia="Times New Roman" w:cs="Calibri"/>
                <w:b/>
                <w:bCs/>
                <w:color w:val="000000"/>
                <w:lang w:eastAsia="cs-CZ"/>
              </w:rPr>
              <w:t>Předmětové linie studijního programu          "Aplikovaná informatika v průmyslové automatizaci" a jeho specializací</w:t>
            </w:r>
          </w:p>
        </w:tc>
        <w:tc>
          <w:tcPr>
            <w:tcW w:w="1680" w:type="dxa"/>
            <w:tcBorders>
              <w:top w:val="nil"/>
              <w:left w:val="nil"/>
              <w:bottom w:val="nil"/>
              <w:right w:val="nil"/>
            </w:tcBorders>
            <w:shd w:val="clear" w:color="auto" w:fill="auto"/>
            <w:noWrap/>
            <w:vAlign w:val="bottom"/>
            <w:hideMark/>
          </w:tcPr>
          <w:p w14:paraId="02F8F520" w14:textId="77777777" w:rsidR="0018787C" w:rsidRPr="0018787C" w:rsidRDefault="0018787C" w:rsidP="0018787C">
            <w:pPr>
              <w:spacing w:after="0" w:line="240" w:lineRule="auto"/>
              <w:jc w:val="left"/>
              <w:rPr>
                <w:rFonts w:eastAsia="Times New Roman" w:cs="Calibri"/>
                <w:color w:val="000000"/>
                <w:lang w:eastAsia="cs-CZ"/>
              </w:rPr>
            </w:pPr>
            <w:r w:rsidRPr="0018787C">
              <w:rPr>
                <w:rFonts w:eastAsia="Times New Roman" w:cs="Calibri"/>
                <w:color w:val="000000"/>
                <w:lang w:eastAsia="cs-CZ"/>
              </w:rPr>
              <w:t>Str.1</w:t>
            </w:r>
          </w:p>
        </w:tc>
      </w:tr>
      <w:tr w:rsidR="0018787C" w:rsidRPr="0018787C" w14:paraId="7E169DA6" w14:textId="77777777" w:rsidTr="0018787C">
        <w:trPr>
          <w:trHeight w:val="288"/>
        </w:trPr>
        <w:tc>
          <w:tcPr>
            <w:tcW w:w="700" w:type="dxa"/>
            <w:tcBorders>
              <w:top w:val="nil"/>
              <w:left w:val="nil"/>
              <w:bottom w:val="nil"/>
              <w:right w:val="nil"/>
            </w:tcBorders>
            <w:shd w:val="clear" w:color="auto" w:fill="auto"/>
            <w:noWrap/>
            <w:vAlign w:val="bottom"/>
            <w:hideMark/>
          </w:tcPr>
          <w:p w14:paraId="791D5A68" w14:textId="77777777" w:rsidR="0018787C" w:rsidRPr="0018787C" w:rsidRDefault="0018787C" w:rsidP="0018787C">
            <w:pPr>
              <w:spacing w:after="0" w:line="240" w:lineRule="auto"/>
              <w:jc w:val="left"/>
              <w:rPr>
                <w:rFonts w:eastAsia="Times New Roman" w:cs="Calibri"/>
                <w:color w:val="000000"/>
                <w:lang w:eastAsia="cs-CZ"/>
              </w:rPr>
            </w:pPr>
          </w:p>
        </w:tc>
        <w:tc>
          <w:tcPr>
            <w:tcW w:w="2437" w:type="dxa"/>
            <w:tcBorders>
              <w:top w:val="nil"/>
              <w:left w:val="nil"/>
              <w:bottom w:val="nil"/>
              <w:right w:val="nil"/>
            </w:tcBorders>
            <w:shd w:val="clear" w:color="auto" w:fill="auto"/>
            <w:noWrap/>
            <w:vAlign w:val="bottom"/>
            <w:hideMark/>
          </w:tcPr>
          <w:p w14:paraId="76223E04"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1930" w:type="dxa"/>
            <w:tcBorders>
              <w:top w:val="nil"/>
              <w:left w:val="nil"/>
              <w:bottom w:val="nil"/>
              <w:right w:val="nil"/>
            </w:tcBorders>
            <w:shd w:val="clear" w:color="auto" w:fill="auto"/>
            <w:noWrap/>
            <w:vAlign w:val="bottom"/>
            <w:hideMark/>
          </w:tcPr>
          <w:p w14:paraId="1AB21192"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7393" w:type="dxa"/>
            <w:gridSpan w:val="3"/>
            <w:tcBorders>
              <w:top w:val="nil"/>
              <w:left w:val="nil"/>
              <w:bottom w:val="nil"/>
              <w:right w:val="nil"/>
            </w:tcBorders>
            <w:shd w:val="clear" w:color="auto" w:fill="auto"/>
            <w:noWrap/>
            <w:vAlign w:val="center"/>
            <w:hideMark/>
          </w:tcPr>
          <w:p w14:paraId="3C58DA18" w14:textId="77777777" w:rsidR="0018787C" w:rsidRPr="0018787C" w:rsidRDefault="0018787C" w:rsidP="0018787C">
            <w:pPr>
              <w:spacing w:after="0" w:line="240" w:lineRule="auto"/>
              <w:jc w:val="left"/>
              <w:rPr>
                <w:rFonts w:eastAsia="Times New Roman" w:cs="Calibri"/>
                <w:b/>
                <w:bCs/>
                <w:color w:val="000000"/>
                <w:lang w:eastAsia="cs-CZ"/>
              </w:rPr>
            </w:pPr>
            <w:r w:rsidRPr="0018787C">
              <w:rPr>
                <w:rFonts w:eastAsia="Times New Roman" w:cs="Calibri"/>
                <w:b/>
                <w:bCs/>
                <w:color w:val="000000"/>
                <w:lang w:eastAsia="cs-CZ"/>
              </w:rPr>
              <w:t>„Inteligentní systémy s roboty“ (ISR) a „Průmyslová automatizace“ (PA)</w:t>
            </w:r>
          </w:p>
        </w:tc>
        <w:tc>
          <w:tcPr>
            <w:tcW w:w="1680" w:type="dxa"/>
            <w:tcBorders>
              <w:top w:val="nil"/>
              <w:left w:val="nil"/>
              <w:bottom w:val="nil"/>
              <w:right w:val="nil"/>
            </w:tcBorders>
            <w:shd w:val="clear" w:color="auto" w:fill="auto"/>
            <w:noWrap/>
            <w:vAlign w:val="bottom"/>
            <w:hideMark/>
          </w:tcPr>
          <w:p w14:paraId="37B38C35" w14:textId="77777777" w:rsidR="0018787C" w:rsidRPr="0018787C" w:rsidRDefault="0018787C" w:rsidP="0018787C">
            <w:pPr>
              <w:spacing w:after="0" w:line="240" w:lineRule="auto"/>
              <w:jc w:val="left"/>
              <w:rPr>
                <w:rFonts w:eastAsia="Times New Roman" w:cs="Calibri"/>
                <w:b/>
                <w:bCs/>
                <w:color w:val="000000"/>
                <w:lang w:eastAsia="cs-CZ"/>
              </w:rPr>
            </w:pPr>
          </w:p>
        </w:tc>
      </w:tr>
      <w:tr w:rsidR="0018787C" w:rsidRPr="0018787C" w14:paraId="6626AEBA" w14:textId="77777777" w:rsidTr="0018787C">
        <w:trPr>
          <w:trHeight w:val="288"/>
        </w:trPr>
        <w:tc>
          <w:tcPr>
            <w:tcW w:w="700" w:type="dxa"/>
            <w:tcBorders>
              <w:top w:val="nil"/>
              <w:left w:val="nil"/>
              <w:bottom w:val="nil"/>
              <w:right w:val="nil"/>
            </w:tcBorders>
            <w:shd w:val="clear" w:color="auto" w:fill="auto"/>
            <w:noWrap/>
            <w:vAlign w:val="bottom"/>
            <w:hideMark/>
          </w:tcPr>
          <w:p w14:paraId="44AAE5B0"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2437" w:type="dxa"/>
            <w:tcBorders>
              <w:top w:val="nil"/>
              <w:left w:val="nil"/>
              <w:bottom w:val="nil"/>
              <w:right w:val="nil"/>
            </w:tcBorders>
            <w:shd w:val="clear" w:color="auto" w:fill="auto"/>
            <w:noWrap/>
            <w:vAlign w:val="bottom"/>
            <w:hideMark/>
          </w:tcPr>
          <w:p w14:paraId="6B3A587E"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1930" w:type="dxa"/>
            <w:tcBorders>
              <w:top w:val="nil"/>
              <w:left w:val="nil"/>
              <w:bottom w:val="nil"/>
              <w:right w:val="nil"/>
            </w:tcBorders>
            <w:shd w:val="clear" w:color="auto" w:fill="auto"/>
            <w:noWrap/>
            <w:vAlign w:val="bottom"/>
            <w:hideMark/>
          </w:tcPr>
          <w:p w14:paraId="3861C585"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3461" w:type="dxa"/>
            <w:tcBorders>
              <w:top w:val="nil"/>
              <w:left w:val="nil"/>
              <w:bottom w:val="nil"/>
              <w:right w:val="nil"/>
            </w:tcBorders>
            <w:shd w:val="clear" w:color="auto" w:fill="auto"/>
            <w:noWrap/>
            <w:vAlign w:val="center"/>
            <w:hideMark/>
          </w:tcPr>
          <w:p w14:paraId="19E360F3"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1830" w:type="dxa"/>
            <w:tcBorders>
              <w:top w:val="nil"/>
              <w:left w:val="nil"/>
              <w:bottom w:val="nil"/>
              <w:right w:val="nil"/>
            </w:tcBorders>
            <w:shd w:val="clear" w:color="auto" w:fill="auto"/>
            <w:noWrap/>
            <w:vAlign w:val="bottom"/>
            <w:hideMark/>
          </w:tcPr>
          <w:p w14:paraId="430B17C1"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2102" w:type="dxa"/>
            <w:tcBorders>
              <w:top w:val="nil"/>
              <w:left w:val="nil"/>
              <w:bottom w:val="nil"/>
              <w:right w:val="nil"/>
            </w:tcBorders>
            <w:shd w:val="clear" w:color="auto" w:fill="auto"/>
            <w:noWrap/>
            <w:vAlign w:val="bottom"/>
            <w:hideMark/>
          </w:tcPr>
          <w:p w14:paraId="1B9B19E9"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1680" w:type="dxa"/>
            <w:tcBorders>
              <w:top w:val="nil"/>
              <w:left w:val="nil"/>
              <w:bottom w:val="nil"/>
              <w:right w:val="nil"/>
            </w:tcBorders>
            <w:shd w:val="clear" w:color="auto" w:fill="auto"/>
            <w:noWrap/>
            <w:vAlign w:val="bottom"/>
            <w:hideMark/>
          </w:tcPr>
          <w:p w14:paraId="283DCE79"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r>
      <w:tr w:rsidR="0018787C" w:rsidRPr="0018787C" w14:paraId="4FF6FF3E" w14:textId="77777777" w:rsidTr="0018787C">
        <w:trPr>
          <w:trHeight w:val="288"/>
        </w:trPr>
        <w:tc>
          <w:tcPr>
            <w:tcW w:w="700" w:type="dxa"/>
            <w:tcBorders>
              <w:top w:val="nil"/>
              <w:left w:val="nil"/>
              <w:bottom w:val="nil"/>
              <w:right w:val="nil"/>
            </w:tcBorders>
            <w:shd w:val="clear" w:color="auto" w:fill="auto"/>
            <w:noWrap/>
            <w:vAlign w:val="bottom"/>
            <w:hideMark/>
          </w:tcPr>
          <w:p w14:paraId="750A0D4E"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2437" w:type="dxa"/>
            <w:tcBorders>
              <w:top w:val="nil"/>
              <w:left w:val="nil"/>
              <w:bottom w:val="nil"/>
              <w:right w:val="nil"/>
            </w:tcBorders>
            <w:shd w:val="clear" w:color="auto" w:fill="auto"/>
            <w:noWrap/>
            <w:vAlign w:val="bottom"/>
            <w:hideMark/>
          </w:tcPr>
          <w:p w14:paraId="1DAD4D38"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1930" w:type="dxa"/>
            <w:tcBorders>
              <w:top w:val="nil"/>
              <w:left w:val="nil"/>
              <w:bottom w:val="nil"/>
              <w:right w:val="nil"/>
            </w:tcBorders>
            <w:shd w:val="clear" w:color="auto" w:fill="auto"/>
            <w:noWrap/>
            <w:vAlign w:val="bottom"/>
            <w:hideMark/>
          </w:tcPr>
          <w:p w14:paraId="1C7815C4"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3461" w:type="dxa"/>
            <w:tcBorders>
              <w:top w:val="nil"/>
              <w:left w:val="nil"/>
              <w:bottom w:val="nil"/>
              <w:right w:val="nil"/>
            </w:tcBorders>
            <w:shd w:val="clear" w:color="auto" w:fill="auto"/>
            <w:noWrap/>
            <w:vAlign w:val="center"/>
            <w:hideMark/>
          </w:tcPr>
          <w:p w14:paraId="45E7D16D"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1830" w:type="dxa"/>
            <w:tcBorders>
              <w:top w:val="nil"/>
              <w:left w:val="nil"/>
              <w:bottom w:val="nil"/>
              <w:right w:val="nil"/>
            </w:tcBorders>
            <w:shd w:val="clear" w:color="auto" w:fill="auto"/>
            <w:noWrap/>
            <w:vAlign w:val="bottom"/>
            <w:hideMark/>
          </w:tcPr>
          <w:p w14:paraId="695A188A"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2102" w:type="dxa"/>
            <w:tcBorders>
              <w:top w:val="nil"/>
              <w:left w:val="nil"/>
              <w:bottom w:val="nil"/>
              <w:right w:val="nil"/>
            </w:tcBorders>
            <w:shd w:val="clear" w:color="auto" w:fill="auto"/>
            <w:noWrap/>
            <w:vAlign w:val="bottom"/>
            <w:hideMark/>
          </w:tcPr>
          <w:p w14:paraId="406C4D16"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1680" w:type="dxa"/>
            <w:tcBorders>
              <w:top w:val="nil"/>
              <w:left w:val="nil"/>
              <w:bottom w:val="nil"/>
              <w:right w:val="nil"/>
            </w:tcBorders>
            <w:shd w:val="clear" w:color="auto" w:fill="auto"/>
            <w:noWrap/>
            <w:vAlign w:val="bottom"/>
            <w:hideMark/>
          </w:tcPr>
          <w:p w14:paraId="15D60E80"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r>
      <w:tr w:rsidR="0018787C" w:rsidRPr="0018787C" w14:paraId="50B4BB0A" w14:textId="77777777" w:rsidTr="0018787C">
        <w:trPr>
          <w:trHeight w:val="300"/>
        </w:trPr>
        <w:tc>
          <w:tcPr>
            <w:tcW w:w="700" w:type="dxa"/>
            <w:tcBorders>
              <w:top w:val="nil"/>
              <w:left w:val="nil"/>
              <w:bottom w:val="nil"/>
              <w:right w:val="nil"/>
            </w:tcBorders>
            <w:shd w:val="clear" w:color="auto" w:fill="auto"/>
            <w:noWrap/>
            <w:vAlign w:val="bottom"/>
            <w:hideMark/>
          </w:tcPr>
          <w:p w14:paraId="51AAD6F2"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2437" w:type="dxa"/>
            <w:tcBorders>
              <w:top w:val="nil"/>
              <w:left w:val="nil"/>
              <w:bottom w:val="nil"/>
              <w:right w:val="nil"/>
            </w:tcBorders>
            <w:shd w:val="clear" w:color="auto" w:fill="auto"/>
            <w:noWrap/>
            <w:vAlign w:val="bottom"/>
            <w:hideMark/>
          </w:tcPr>
          <w:p w14:paraId="2204F18F"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1930" w:type="dxa"/>
            <w:tcBorders>
              <w:top w:val="nil"/>
              <w:left w:val="nil"/>
              <w:bottom w:val="nil"/>
              <w:right w:val="nil"/>
            </w:tcBorders>
            <w:shd w:val="clear" w:color="auto" w:fill="auto"/>
            <w:noWrap/>
            <w:vAlign w:val="bottom"/>
            <w:hideMark/>
          </w:tcPr>
          <w:p w14:paraId="32B3C727"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3461" w:type="dxa"/>
            <w:tcBorders>
              <w:top w:val="nil"/>
              <w:left w:val="nil"/>
              <w:bottom w:val="nil"/>
              <w:right w:val="nil"/>
            </w:tcBorders>
            <w:shd w:val="clear" w:color="auto" w:fill="auto"/>
            <w:noWrap/>
            <w:vAlign w:val="center"/>
            <w:hideMark/>
          </w:tcPr>
          <w:p w14:paraId="35EBF298"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1830" w:type="dxa"/>
            <w:tcBorders>
              <w:top w:val="nil"/>
              <w:left w:val="nil"/>
              <w:bottom w:val="nil"/>
              <w:right w:val="nil"/>
            </w:tcBorders>
            <w:shd w:val="clear" w:color="auto" w:fill="auto"/>
            <w:noWrap/>
            <w:vAlign w:val="bottom"/>
            <w:hideMark/>
          </w:tcPr>
          <w:p w14:paraId="37C67960"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2102" w:type="dxa"/>
            <w:tcBorders>
              <w:top w:val="nil"/>
              <w:left w:val="nil"/>
              <w:bottom w:val="nil"/>
              <w:right w:val="nil"/>
            </w:tcBorders>
            <w:shd w:val="clear" w:color="auto" w:fill="auto"/>
            <w:noWrap/>
            <w:vAlign w:val="bottom"/>
            <w:hideMark/>
          </w:tcPr>
          <w:p w14:paraId="542B2EA4"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1680" w:type="dxa"/>
            <w:tcBorders>
              <w:top w:val="nil"/>
              <w:left w:val="nil"/>
              <w:bottom w:val="nil"/>
              <w:right w:val="nil"/>
            </w:tcBorders>
            <w:shd w:val="clear" w:color="auto" w:fill="auto"/>
            <w:noWrap/>
            <w:vAlign w:val="bottom"/>
            <w:hideMark/>
          </w:tcPr>
          <w:p w14:paraId="17A93075"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r>
      <w:tr w:rsidR="0018787C" w:rsidRPr="0018787C" w14:paraId="5F408C88" w14:textId="77777777" w:rsidTr="0018787C">
        <w:trPr>
          <w:trHeight w:val="300"/>
        </w:trPr>
        <w:tc>
          <w:tcPr>
            <w:tcW w:w="700" w:type="dxa"/>
            <w:tcBorders>
              <w:top w:val="nil"/>
              <w:left w:val="nil"/>
              <w:bottom w:val="nil"/>
              <w:right w:val="nil"/>
            </w:tcBorders>
            <w:shd w:val="clear" w:color="auto" w:fill="auto"/>
            <w:noWrap/>
            <w:vAlign w:val="bottom"/>
            <w:hideMark/>
          </w:tcPr>
          <w:p w14:paraId="407853DC" w14:textId="77777777" w:rsidR="0018787C" w:rsidRPr="0018787C" w:rsidRDefault="0018787C" w:rsidP="0018787C">
            <w:pPr>
              <w:spacing w:after="0" w:line="240" w:lineRule="auto"/>
              <w:jc w:val="left"/>
              <w:rPr>
                <w:rFonts w:ascii="Times New Roman" w:eastAsia="Times New Roman" w:hAnsi="Times New Roman" w:cs="Times New Roman"/>
                <w:sz w:val="20"/>
                <w:szCs w:val="20"/>
                <w:lang w:eastAsia="cs-CZ"/>
              </w:rPr>
            </w:pPr>
          </w:p>
        </w:tc>
        <w:tc>
          <w:tcPr>
            <w:tcW w:w="2437" w:type="dxa"/>
            <w:tcBorders>
              <w:top w:val="single" w:sz="8" w:space="0" w:color="auto"/>
              <w:left w:val="single" w:sz="8" w:space="0" w:color="auto"/>
              <w:bottom w:val="single" w:sz="8" w:space="0" w:color="auto"/>
              <w:right w:val="nil"/>
            </w:tcBorders>
            <w:shd w:val="clear" w:color="auto" w:fill="auto"/>
            <w:noWrap/>
            <w:vAlign w:val="bottom"/>
            <w:hideMark/>
          </w:tcPr>
          <w:p w14:paraId="633607F8" w14:textId="77777777" w:rsidR="0018787C" w:rsidRPr="0018787C" w:rsidRDefault="0018787C" w:rsidP="0018787C">
            <w:pPr>
              <w:spacing w:after="0" w:line="240" w:lineRule="auto"/>
              <w:jc w:val="right"/>
              <w:rPr>
                <w:rFonts w:eastAsia="Times New Roman" w:cs="Calibri"/>
                <w:b/>
                <w:bCs/>
                <w:color w:val="000000"/>
                <w:lang w:eastAsia="cs-CZ"/>
              </w:rPr>
            </w:pPr>
            <w:r w:rsidRPr="0018787C">
              <w:rPr>
                <w:rFonts w:eastAsia="Times New Roman" w:cs="Calibri"/>
                <w:b/>
                <w:bCs/>
                <w:color w:val="000000"/>
                <w:lang w:eastAsia="cs-CZ"/>
              </w:rPr>
              <w:t>1</w:t>
            </w:r>
          </w:p>
        </w:tc>
        <w:tc>
          <w:tcPr>
            <w:tcW w:w="1930" w:type="dxa"/>
            <w:tcBorders>
              <w:top w:val="single" w:sz="8" w:space="0" w:color="auto"/>
              <w:left w:val="nil"/>
              <w:bottom w:val="single" w:sz="8" w:space="0" w:color="auto"/>
              <w:right w:val="single" w:sz="8" w:space="0" w:color="auto"/>
            </w:tcBorders>
            <w:shd w:val="clear" w:color="auto" w:fill="auto"/>
            <w:noWrap/>
            <w:vAlign w:val="center"/>
            <w:hideMark/>
          </w:tcPr>
          <w:p w14:paraId="2ADCA843" w14:textId="77777777" w:rsidR="0018787C" w:rsidRPr="0018787C" w:rsidRDefault="0018787C" w:rsidP="0018787C">
            <w:pPr>
              <w:spacing w:after="0" w:line="240" w:lineRule="auto"/>
              <w:jc w:val="left"/>
              <w:rPr>
                <w:rFonts w:eastAsia="Times New Roman" w:cs="Calibri"/>
                <w:color w:val="000000"/>
                <w:lang w:eastAsia="cs-CZ"/>
              </w:rPr>
            </w:pPr>
            <w:r w:rsidRPr="0018787C">
              <w:rPr>
                <w:rFonts w:eastAsia="Times New Roman" w:cs="Calibri"/>
                <w:color w:val="000000"/>
                <w:lang w:eastAsia="cs-CZ"/>
              </w:rPr>
              <w:t> </w:t>
            </w:r>
          </w:p>
        </w:tc>
        <w:tc>
          <w:tcPr>
            <w:tcW w:w="3461" w:type="dxa"/>
            <w:tcBorders>
              <w:top w:val="single" w:sz="8" w:space="0" w:color="auto"/>
              <w:left w:val="nil"/>
              <w:bottom w:val="single" w:sz="8" w:space="0" w:color="auto"/>
              <w:right w:val="nil"/>
            </w:tcBorders>
            <w:shd w:val="clear" w:color="auto" w:fill="auto"/>
            <w:noWrap/>
            <w:vAlign w:val="bottom"/>
            <w:hideMark/>
          </w:tcPr>
          <w:p w14:paraId="6E2FCCC8" w14:textId="77777777" w:rsidR="0018787C" w:rsidRPr="0018787C" w:rsidRDefault="0018787C" w:rsidP="0018787C">
            <w:pPr>
              <w:spacing w:after="0" w:line="240" w:lineRule="auto"/>
              <w:jc w:val="right"/>
              <w:rPr>
                <w:rFonts w:eastAsia="Times New Roman" w:cs="Calibri"/>
                <w:b/>
                <w:bCs/>
                <w:color w:val="000000"/>
                <w:lang w:eastAsia="cs-CZ"/>
              </w:rPr>
            </w:pPr>
            <w:r w:rsidRPr="0018787C">
              <w:rPr>
                <w:rFonts w:eastAsia="Times New Roman" w:cs="Calibri"/>
                <w:b/>
                <w:bCs/>
                <w:color w:val="000000"/>
                <w:lang w:eastAsia="cs-CZ"/>
              </w:rPr>
              <w:t>2</w:t>
            </w:r>
          </w:p>
        </w:tc>
        <w:tc>
          <w:tcPr>
            <w:tcW w:w="1830" w:type="dxa"/>
            <w:tcBorders>
              <w:top w:val="single" w:sz="8" w:space="0" w:color="auto"/>
              <w:left w:val="nil"/>
              <w:bottom w:val="single" w:sz="8" w:space="0" w:color="auto"/>
              <w:right w:val="single" w:sz="8" w:space="0" w:color="auto"/>
            </w:tcBorders>
            <w:shd w:val="clear" w:color="auto" w:fill="auto"/>
            <w:noWrap/>
            <w:vAlign w:val="bottom"/>
            <w:hideMark/>
          </w:tcPr>
          <w:p w14:paraId="3AD00892" w14:textId="77777777" w:rsidR="0018787C" w:rsidRPr="0018787C" w:rsidRDefault="0018787C" w:rsidP="0018787C">
            <w:pPr>
              <w:spacing w:after="0" w:line="240" w:lineRule="auto"/>
              <w:jc w:val="left"/>
              <w:rPr>
                <w:rFonts w:eastAsia="Times New Roman" w:cs="Calibri"/>
                <w:b/>
                <w:bCs/>
                <w:color w:val="000000"/>
                <w:lang w:eastAsia="cs-CZ"/>
              </w:rPr>
            </w:pPr>
            <w:r w:rsidRPr="0018787C">
              <w:rPr>
                <w:rFonts w:eastAsia="Times New Roman" w:cs="Calibri"/>
                <w:b/>
                <w:bCs/>
                <w:color w:val="000000"/>
                <w:lang w:eastAsia="cs-CZ"/>
              </w:rPr>
              <w:t> </w:t>
            </w:r>
          </w:p>
        </w:tc>
        <w:tc>
          <w:tcPr>
            <w:tcW w:w="2102" w:type="dxa"/>
            <w:tcBorders>
              <w:top w:val="single" w:sz="8" w:space="0" w:color="auto"/>
              <w:left w:val="nil"/>
              <w:bottom w:val="single" w:sz="8" w:space="0" w:color="auto"/>
              <w:right w:val="nil"/>
            </w:tcBorders>
            <w:shd w:val="clear" w:color="auto" w:fill="auto"/>
            <w:noWrap/>
            <w:vAlign w:val="bottom"/>
            <w:hideMark/>
          </w:tcPr>
          <w:p w14:paraId="59E5A2E0" w14:textId="77777777" w:rsidR="0018787C" w:rsidRPr="0018787C" w:rsidRDefault="0018787C" w:rsidP="0018787C">
            <w:pPr>
              <w:spacing w:after="0" w:line="240" w:lineRule="auto"/>
              <w:jc w:val="right"/>
              <w:rPr>
                <w:rFonts w:eastAsia="Times New Roman" w:cs="Calibri"/>
                <w:b/>
                <w:bCs/>
                <w:color w:val="000000"/>
                <w:lang w:eastAsia="cs-CZ"/>
              </w:rPr>
            </w:pPr>
            <w:r w:rsidRPr="0018787C">
              <w:rPr>
                <w:rFonts w:eastAsia="Times New Roman" w:cs="Calibri"/>
                <w:b/>
                <w:bCs/>
                <w:color w:val="000000"/>
                <w:lang w:eastAsia="cs-CZ"/>
              </w:rPr>
              <w:t>3</w:t>
            </w:r>
          </w:p>
        </w:tc>
        <w:tc>
          <w:tcPr>
            <w:tcW w:w="1680" w:type="dxa"/>
            <w:tcBorders>
              <w:top w:val="single" w:sz="8" w:space="0" w:color="auto"/>
              <w:left w:val="nil"/>
              <w:bottom w:val="single" w:sz="8" w:space="0" w:color="auto"/>
              <w:right w:val="single" w:sz="8" w:space="0" w:color="auto"/>
            </w:tcBorders>
            <w:shd w:val="clear" w:color="auto" w:fill="auto"/>
            <w:noWrap/>
            <w:vAlign w:val="bottom"/>
            <w:hideMark/>
          </w:tcPr>
          <w:p w14:paraId="59A66369" w14:textId="77777777" w:rsidR="0018787C" w:rsidRPr="0018787C" w:rsidRDefault="0018787C" w:rsidP="0018787C">
            <w:pPr>
              <w:spacing w:after="0" w:line="240" w:lineRule="auto"/>
              <w:jc w:val="left"/>
              <w:rPr>
                <w:rFonts w:eastAsia="Times New Roman" w:cs="Calibri"/>
                <w:b/>
                <w:bCs/>
                <w:color w:val="000000"/>
                <w:lang w:eastAsia="cs-CZ"/>
              </w:rPr>
            </w:pPr>
            <w:r w:rsidRPr="0018787C">
              <w:rPr>
                <w:rFonts w:eastAsia="Times New Roman" w:cs="Calibri"/>
                <w:b/>
                <w:bCs/>
                <w:color w:val="000000"/>
                <w:lang w:eastAsia="cs-CZ"/>
              </w:rPr>
              <w:t> </w:t>
            </w:r>
          </w:p>
        </w:tc>
      </w:tr>
      <w:tr w:rsidR="0018787C" w:rsidRPr="0018787C" w14:paraId="4206AC1F" w14:textId="77777777" w:rsidTr="0018787C">
        <w:trPr>
          <w:trHeight w:val="300"/>
        </w:trPr>
        <w:tc>
          <w:tcPr>
            <w:tcW w:w="700" w:type="dxa"/>
            <w:tcBorders>
              <w:top w:val="nil"/>
              <w:left w:val="nil"/>
              <w:bottom w:val="nil"/>
              <w:right w:val="nil"/>
            </w:tcBorders>
            <w:shd w:val="clear" w:color="auto" w:fill="auto"/>
            <w:noWrap/>
            <w:vAlign w:val="bottom"/>
            <w:hideMark/>
          </w:tcPr>
          <w:p w14:paraId="4A5C31FF" w14:textId="77777777" w:rsidR="0018787C" w:rsidRPr="0018787C" w:rsidRDefault="0018787C" w:rsidP="0018787C">
            <w:pPr>
              <w:spacing w:after="0" w:line="240" w:lineRule="auto"/>
              <w:jc w:val="left"/>
              <w:rPr>
                <w:rFonts w:eastAsia="Times New Roman" w:cs="Calibri"/>
                <w:b/>
                <w:bCs/>
                <w:color w:val="000000"/>
                <w:lang w:eastAsia="cs-CZ"/>
              </w:rPr>
            </w:pPr>
          </w:p>
        </w:tc>
        <w:tc>
          <w:tcPr>
            <w:tcW w:w="2437" w:type="dxa"/>
            <w:tcBorders>
              <w:top w:val="nil"/>
              <w:left w:val="single" w:sz="8" w:space="0" w:color="auto"/>
              <w:bottom w:val="single" w:sz="8" w:space="0" w:color="auto"/>
              <w:right w:val="nil"/>
            </w:tcBorders>
            <w:shd w:val="clear" w:color="auto" w:fill="auto"/>
            <w:noWrap/>
            <w:vAlign w:val="bottom"/>
            <w:hideMark/>
          </w:tcPr>
          <w:p w14:paraId="4DF6CF64" w14:textId="77777777" w:rsidR="0018787C" w:rsidRPr="0018787C" w:rsidRDefault="0018787C" w:rsidP="0018787C">
            <w:pPr>
              <w:spacing w:after="0" w:line="240" w:lineRule="auto"/>
              <w:jc w:val="center"/>
              <w:rPr>
                <w:rFonts w:eastAsia="Times New Roman" w:cs="Calibri"/>
                <w:b/>
                <w:bCs/>
                <w:color w:val="000000"/>
                <w:lang w:eastAsia="cs-CZ"/>
              </w:rPr>
            </w:pPr>
            <w:r w:rsidRPr="0018787C">
              <w:rPr>
                <w:rFonts w:eastAsia="Times New Roman" w:cs="Calibri"/>
                <w:b/>
                <w:bCs/>
                <w:color w:val="000000"/>
                <w:lang w:eastAsia="cs-CZ"/>
              </w:rPr>
              <w:t>Z</w:t>
            </w:r>
          </w:p>
        </w:tc>
        <w:tc>
          <w:tcPr>
            <w:tcW w:w="1930" w:type="dxa"/>
            <w:tcBorders>
              <w:top w:val="nil"/>
              <w:left w:val="single" w:sz="8" w:space="0" w:color="auto"/>
              <w:bottom w:val="single" w:sz="8" w:space="0" w:color="auto"/>
              <w:right w:val="single" w:sz="8" w:space="0" w:color="auto"/>
            </w:tcBorders>
            <w:shd w:val="clear" w:color="auto" w:fill="auto"/>
            <w:noWrap/>
            <w:vAlign w:val="bottom"/>
            <w:hideMark/>
          </w:tcPr>
          <w:p w14:paraId="107EFB4F" w14:textId="77777777" w:rsidR="0018787C" w:rsidRPr="0018787C" w:rsidRDefault="0018787C" w:rsidP="0018787C">
            <w:pPr>
              <w:spacing w:after="0" w:line="240" w:lineRule="auto"/>
              <w:jc w:val="center"/>
              <w:rPr>
                <w:rFonts w:eastAsia="Times New Roman" w:cs="Calibri"/>
                <w:b/>
                <w:bCs/>
                <w:color w:val="000000"/>
                <w:lang w:eastAsia="cs-CZ"/>
              </w:rPr>
            </w:pPr>
            <w:r w:rsidRPr="0018787C">
              <w:rPr>
                <w:rFonts w:eastAsia="Times New Roman" w:cs="Calibri"/>
                <w:b/>
                <w:bCs/>
                <w:color w:val="000000"/>
                <w:lang w:eastAsia="cs-CZ"/>
              </w:rPr>
              <w:t>L</w:t>
            </w:r>
          </w:p>
        </w:tc>
        <w:tc>
          <w:tcPr>
            <w:tcW w:w="3461" w:type="dxa"/>
            <w:tcBorders>
              <w:top w:val="nil"/>
              <w:left w:val="nil"/>
              <w:bottom w:val="single" w:sz="8" w:space="0" w:color="auto"/>
              <w:right w:val="single" w:sz="8" w:space="0" w:color="auto"/>
            </w:tcBorders>
            <w:shd w:val="clear" w:color="auto" w:fill="auto"/>
            <w:noWrap/>
            <w:vAlign w:val="bottom"/>
            <w:hideMark/>
          </w:tcPr>
          <w:p w14:paraId="727BC037" w14:textId="77777777" w:rsidR="0018787C" w:rsidRPr="0018787C" w:rsidRDefault="0018787C" w:rsidP="0018787C">
            <w:pPr>
              <w:spacing w:after="0" w:line="240" w:lineRule="auto"/>
              <w:jc w:val="center"/>
              <w:rPr>
                <w:rFonts w:eastAsia="Times New Roman" w:cs="Calibri"/>
                <w:b/>
                <w:bCs/>
                <w:color w:val="000000"/>
                <w:lang w:eastAsia="cs-CZ"/>
              </w:rPr>
            </w:pPr>
            <w:r w:rsidRPr="0018787C">
              <w:rPr>
                <w:rFonts w:eastAsia="Times New Roman" w:cs="Calibri"/>
                <w:b/>
                <w:bCs/>
                <w:color w:val="000000"/>
                <w:lang w:eastAsia="cs-CZ"/>
              </w:rPr>
              <w:t>Z</w:t>
            </w:r>
          </w:p>
        </w:tc>
        <w:tc>
          <w:tcPr>
            <w:tcW w:w="1830" w:type="dxa"/>
            <w:tcBorders>
              <w:top w:val="nil"/>
              <w:left w:val="nil"/>
              <w:bottom w:val="single" w:sz="8" w:space="0" w:color="auto"/>
              <w:right w:val="single" w:sz="8" w:space="0" w:color="auto"/>
            </w:tcBorders>
            <w:shd w:val="clear" w:color="auto" w:fill="auto"/>
            <w:noWrap/>
            <w:vAlign w:val="bottom"/>
            <w:hideMark/>
          </w:tcPr>
          <w:p w14:paraId="1089F8DE" w14:textId="77777777" w:rsidR="0018787C" w:rsidRPr="0018787C" w:rsidRDefault="0018787C" w:rsidP="0018787C">
            <w:pPr>
              <w:spacing w:after="0" w:line="240" w:lineRule="auto"/>
              <w:jc w:val="center"/>
              <w:rPr>
                <w:rFonts w:eastAsia="Times New Roman" w:cs="Calibri"/>
                <w:b/>
                <w:bCs/>
                <w:color w:val="000000"/>
                <w:lang w:eastAsia="cs-CZ"/>
              </w:rPr>
            </w:pPr>
            <w:r w:rsidRPr="0018787C">
              <w:rPr>
                <w:rFonts w:eastAsia="Times New Roman" w:cs="Calibri"/>
                <w:b/>
                <w:bCs/>
                <w:color w:val="000000"/>
                <w:lang w:eastAsia="cs-CZ"/>
              </w:rPr>
              <w:t>L</w:t>
            </w:r>
          </w:p>
        </w:tc>
        <w:tc>
          <w:tcPr>
            <w:tcW w:w="2102" w:type="dxa"/>
            <w:tcBorders>
              <w:top w:val="nil"/>
              <w:left w:val="nil"/>
              <w:bottom w:val="single" w:sz="8" w:space="0" w:color="auto"/>
              <w:right w:val="single" w:sz="8" w:space="0" w:color="auto"/>
            </w:tcBorders>
            <w:shd w:val="clear" w:color="auto" w:fill="auto"/>
            <w:noWrap/>
            <w:vAlign w:val="bottom"/>
            <w:hideMark/>
          </w:tcPr>
          <w:p w14:paraId="181D0BEE" w14:textId="77777777" w:rsidR="0018787C" w:rsidRPr="0018787C" w:rsidRDefault="0018787C" w:rsidP="0018787C">
            <w:pPr>
              <w:spacing w:after="0" w:line="240" w:lineRule="auto"/>
              <w:jc w:val="center"/>
              <w:rPr>
                <w:rFonts w:eastAsia="Times New Roman" w:cs="Calibri"/>
                <w:b/>
                <w:bCs/>
                <w:color w:val="000000"/>
                <w:lang w:eastAsia="cs-CZ"/>
              </w:rPr>
            </w:pPr>
            <w:r w:rsidRPr="0018787C">
              <w:rPr>
                <w:rFonts w:eastAsia="Times New Roman" w:cs="Calibri"/>
                <w:b/>
                <w:bCs/>
                <w:color w:val="000000"/>
                <w:lang w:eastAsia="cs-CZ"/>
              </w:rPr>
              <w:t>Z</w:t>
            </w:r>
          </w:p>
        </w:tc>
        <w:tc>
          <w:tcPr>
            <w:tcW w:w="1680" w:type="dxa"/>
            <w:tcBorders>
              <w:top w:val="nil"/>
              <w:left w:val="nil"/>
              <w:bottom w:val="single" w:sz="8" w:space="0" w:color="auto"/>
              <w:right w:val="single" w:sz="8" w:space="0" w:color="auto"/>
            </w:tcBorders>
            <w:shd w:val="clear" w:color="auto" w:fill="auto"/>
            <w:noWrap/>
            <w:vAlign w:val="bottom"/>
            <w:hideMark/>
          </w:tcPr>
          <w:p w14:paraId="2D5F748A" w14:textId="77777777" w:rsidR="0018787C" w:rsidRPr="0018787C" w:rsidRDefault="0018787C" w:rsidP="0018787C">
            <w:pPr>
              <w:spacing w:after="0" w:line="240" w:lineRule="auto"/>
              <w:jc w:val="center"/>
              <w:rPr>
                <w:rFonts w:eastAsia="Times New Roman" w:cs="Calibri"/>
                <w:b/>
                <w:bCs/>
                <w:color w:val="000000"/>
                <w:lang w:eastAsia="cs-CZ"/>
              </w:rPr>
            </w:pPr>
            <w:r w:rsidRPr="0018787C">
              <w:rPr>
                <w:rFonts w:eastAsia="Times New Roman" w:cs="Calibri"/>
                <w:b/>
                <w:bCs/>
                <w:color w:val="000000"/>
                <w:lang w:eastAsia="cs-CZ"/>
              </w:rPr>
              <w:t>L</w:t>
            </w:r>
          </w:p>
        </w:tc>
      </w:tr>
      <w:tr w:rsidR="0018787C" w:rsidRPr="0018787C" w14:paraId="472D79AD" w14:textId="77777777" w:rsidTr="0018787C">
        <w:trPr>
          <w:trHeight w:val="300"/>
        </w:trPr>
        <w:tc>
          <w:tcPr>
            <w:tcW w:w="3137" w:type="dxa"/>
            <w:gridSpan w:val="2"/>
            <w:tcBorders>
              <w:top w:val="single" w:sz="8" w:space="0" w:color="auto"/>
              <w:left w:val="single" w:sz="8" w:space="0" w:color="auto"/>
              <w:bottom w:val="single" w:sz="8" w:space="0" w:color="auto"/>
              <w:right w:val="nil"/>
            </w:tcBorders>
            <w:shd w:val="clear" w:color="000000" w:fill="D9D9D9"/>
            <w:noWrap/>
            <w:vAlign w:val="bottom"/>
            <w:hideMark/>
          </w:tcPr>
          <w:p w14:paraId="150600E0" w14:textId="77777777" w:rsidR="0018787C" w:rsidRPr="0018787C" w:rsidRDefault="0018787C" w:rsidP="0018787C">
            <w:pPr>
              <w:spacing w:after="0" w:line="240" w:lineRule="auto"/>
              <w:jc w:val="left"/>
              <w:rPr>
                <w:rFonts w:eastAsia="Times New Roman" w:cs="Calibri"/>
                <w:b/>
                <w:bCs/>
                <w:color w:val="000000"/>
                <w:lang w:eastAsia="cs-CZ"/>
              </w:rPr>
            </w:pPr>
            <w:r w:rsidRPr="0018787C">
              <w:rPr>
                <w:rFonts w:eastAsia="Times New Roman" w:cs="Calibri"/>
                <w:b/>
                <w:bCs/>
                <w:color w:val="000000"/>
                <w:lang w:eastAsia="cs-CZ"/>
              </w:rPr>
              <w:t>Matematika</w:t>
            </w:r>
          </w:p>
        </w:tc>
        <w:tc>
          <w:tcPr>
            <w:tcW w:w="1930" w:type="dxa"/>
            <w:tcBorders>
              <w:top w:val="nil"/>
              <w:left w:val="nil"/>
              <w:bottom w:val="single" w:sz="8" w:space="0" w:color="auto"/>
              <w:right w:val="nil"/>
            </w:tcBorders>
            <w:shd w:val="clear" w:color="000000" w:fill="D9D9D9"/>
            <w:noWrap/>
            <w:vAlign w:val="bottom"/>
            <w:hideMark/>
          </w:tcPr>
          <w:p w14:paraId="225C3C29" w14:textId="77777777" w:rsidR="0018787C" w:rsidRPr="0018787C" w:rsidRDefault="0018787C" w:rsidP="0018787C">
            <w:pPr>
              <w:spacing w:after="0" w:line="240" w:lineRule="auto"/>
              <w:jc w:val="left"/>
              <w:rPr>
                <w:rFonts w:eastAsia="Times New Roman" w:cs="Calibri"/>
                <w:color w:val="000000"/>
                <w:lang w:eastAsia="cs-CZ"/>
              </w:rPr>
            </w:pPr>
            <w:r w:rsidRPr="0018787C">
              <w:rPr>
                <w:rFonts w:eastAsia="Times New Roman" w:cs="Calibri"/>
                <w:color w:val="000000"/>
                <w:lang w:eastAsia="cs-CZ"/>
              </w:rPr>
              <w:t> </w:t>
            </w:r>
          </w:p>
        </w:tc>
        <w:tc>
          <w:tcPr>
            <w:tcW w:w="3461" w:type="dxa"/>
            <w:tcBorders>
              <w:top w:val="nil"/>
              <w:left w:val="nil"/>
              <w:bottom w:val="single" w:sz="8" w:space="0" w:color="auto"/>
              <w:right w:val="nil"/>
            </w:tcBorders>
            <w:shd w:val="clear" w:color="000000" w:fill="D9D9D9"/>
            <w:noWrap/>
            <w:vAlign w:val="bottom"/>
            <w:hideMark/>
          </w:tcPr>
          <w:p w14:paraId="477CBFDE" w14:textId="77777777" w:rsidR="0018787C" w:rsidRPr="0018787C" w:rsidRDefault="0018787C" w:rsidP="0018787C">
            <w:pPr>
              <w:spacing w:after="0" w:line="240" w:lineRule="auto"/>
              <w:jc w:val="left"/>
              <w:rPr>
                <w:rFonts w:eastAsia="Times New Roman" w:cs="Calibri"/>
                <w:color w:val="000000"/>
                <w:lang w:eastAsia="cs-CZ"/>
              </w:rPr>
            </w:pPr>
            <w:r w:rsidRPr="0018787C">
              <w:rPr>
                <w:rFonts w:eastAsia="Times New Roman" w:cs="Calibri"/>
                <w:color w:val="000000"/>
                <w:lang w:eastAsia="cs-CZ"/>
              </w:rPr>
              <w:t> </w:t>
            </w:r>
          </w:p>
        </w:tc>
        <w:tc>
          <w:tcPr>
            <w:tcW w:w="1830" w:type="dxa"/>
            <w:tcBorders>
              <w:top w:val="nil"/>
              <w:left w:val="nil"/>
              <w:bottom w:val="single" w:sz="8" w:space="0" w:color="auto"/>
              <w:right w:val="nil"/>
            </w:tcBorders>
            <w:shd w:val="clear" w:color="000000" w:fill="D9D9D9"/>
            <w:noWrap/>
            <w:vAlign w:val="bottom"/>
            <w:hideMark/>
          </w:tcPr>
          <w:p w14:paraId="17D992B9" w14:textId="77777777" w:rsidR="0018787C" w:rsidRPr="0018787C" w:rsidRDefault="0018787C" w:rsidP="0018787C">
            <w:pPr>
              <w:spacing w:after="0" w:line="240" w:lineRule="auto"/>
              <w:jc w:val="left"/>
              <w:rPr>
                <w:rFonts w:eastAsia="Times New Roman" w:cs="Calibri"/>
                <w:color w:val="000000"/>
                <w:lang w:eastAsia="cs-CZ"/>
              </w:rPr>
            </w:pPr>
            <w:r w:rsidRPr="0018787C">
              <w:rPr>
                <w:rFonts w:eastAsia="Times New Roman" w:cs="Calibri"/>
                <w:color w:val="000000"/>
                <w:lang w:eastAsia="cs-CZ"/>
              </w:rPr>
              <w:t> </w:t>
            </w:r>
          </w:p>
        </w:tc>
        <w:tc>
          <w:tcPr>
            <w:tcW w:w="2102" w:type="dxa"/>
            <w:tcBorders>
              <w:top w:val="nil"/>
              <w:left w:val="nil"/>
              <w:bottom w:val="single" w:sz="8" w:space="0" w:color="auto"/>
              <w:right w:val="nil"/>
            </w:tcBorders>
            <w:shd w:val="clear" w:color="000000" w:fill="D9D9D9"/>
            <w:noWrap/>
            <w:vAlign w:val="bottom"/>
            <w:hideMark/>
          </w:tcPr>
          <w:p w14:paraId="10DE8C57" w14:textId="77777777" w:rsidR="0018787C" w:rsidRPr="0018787C" w:rsidRDefault="0018787C" w:rsidP="0018787C">
            <w:pPr>
              <w:spacing w:after="0" w:line="240" w:lineRule="auto"/>
              <w:jc w:val="left"/>
              <w:rPr>
                <w:rFonts w:eastAsia="Times New Roman" w:cs="Calibri"/>
                <w:color w:val="000000"/>
                <w:lang w:eastAsia="cs-CZ"/>
              </w:rPr>
            </w:pPr>
            <w:r w:rsidRPr="0018787C">
              <w:rPr>
                <w:rFonts w:eastAsia="Times New Roman" w:cs="Calibri"/>
                <w:color w:val="000000"/>
                <w:lang w:eastAsia="cs-CZ"/>
              </w:rPr>
              <w:t> </w:t>
            </w:r>
          </w:p>
        </w:tc>
        <w:tc>
          <w:tcPr>
            <w:tcW w:w="1680" w:type="dxa"/>
            <w:tcBorders>
              <w:top w:val="nil"/>
              <w:left w:val="nil"/>
              <w:bottom w:val="single" w:sz="8" w:space="0" w:color="auto"/>
              <w:right w:val="single" w:sz="8" w:space="0" w:color="auto"/>
            </w:tcBorders>
            <w:shd w:val="clear" w:color="000000" w:fill="D9D9D9"/>
            <w:noWrap/>
            <w:vAlign w:val="bottom"/>
            <w:hideMark/>
          </w:tcPr>
          <w:p w14:paraId="44BAA3DF" w14:textId="77777777" w:rsidR="0018787C" w:rsidRPr="0018787C" w:rsidRDefault="0018787C" w:rsidP="0018787C">
            <w:pPr>
              <w:spacing w:after="0" w:line="240" w:lineRule="auto"/>
              <w:jc w:val="left"/>
              <w:rPr>
                <w:rFonts w:eastAsia="Times New Roman" w:cs="Calibri"/>
                <w:color w:val="000000"/>
                <w:lang w:eastAsia="cs-CZ"/>
              </w:rPr>
            </w:pPr>
            <w:r w:rsidRPr="0018787C">
              <w:rPr>
                <w:rFonts w:eastAsia="Times New Roman" w:cs="Calibri"/>
                <w:color w:val="000000"/>
                <w:lang w:eastAsia="cs-CZ"/>
              </w:rPr>
              <w:t> </w:t>
            </w:r>
          </w:p>
        </w:tc>
      </w:tr>
      <w:tr w:rsidR="0018787C" w:rsidRPr="0018787C" w14:paraId="4B0D47A1" w14:textId="77777777" w:rsidTr="0018787C">
        <w:trPr>
          <w:trHeight w:val="288"/>
        </w:trPr>
        <w:tc>
          <w:tcPr>
            <w:tcW w:w="700" w:type="dxa"/>
            <w:tcBorders>
              <w:top w:val="nil"/>
              <w:left w:val="single" w:sz="8" w:space="0" w:color="auto"/>
              <w:bottom w:val="single" w:sz="4" w:space="0" w:color="auto"/>
              <w:right w:val="nil"/>
            </w:tcBorders>
            <w:shd w:val="clear" w:color="000000" w:fill="FFFF66"/>
            <w:noWrap/>
            <w:vAlign w:val="bottom"/>
            <w:hideMark/>
          </w:tcPr>
          <w:p w14:paraId="36A1CF9E"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ISR</w:t>
            </w:r>
          </w:p>
        </w:tc>
        <w:tc>
          <w:tcPr>
            <w:tcW w:w="2437" w:type="dxa"/>
            <w:tcBorders>
              <w:top w:val="nil"/>
              <w:left w:val="single" w:sz="8" w:space="0" w:color="auto"/>
              <w:bottom w:val="single" w:sz="4" w:space="0" w:color="auto"/>
              <w:right w:val="single" w:sz="4" w:space="0" w:color="auto"/>
            </w:tcBorders>
            <w:shd w:val="clear" w:color="000000" w:fill="FFFF66"/>
            <w:noWrap/>
            <w:vAlign w:val="bottom"/>
            <w:hideMark/>
          </w:tcPr>
          <w:p w14:paraId="78A6BE35" w14:textId="77777777" w:rsidR="0018787C" w:rsidRPr="0018787C" w:rsidRDefault="0018787C" w:rsidP="0018787C">
            <w:pPr>
              <w:spacing w:after="0" w:line="240" w:lineRule="auto"/>
              <w:jc w:val="center"/>
              <w:rPr>
                <w:rFonts w:eastAsia="Times New Roman" w:cs="Calibri"/>
                <w:b/>
                <w:bCs/>
                <w:color w:val="FF0000"/>
                <w:lang w:eastAsia="cs-CZ"/>
              </w:rPr>
            </w:pPr>
            <w:r w:rsidRPr="0018787C">
              <w:rPr>
                <w:rFonts w:eastAsia="Times New Roman" w:cs="Calibri"/>
                <w:b/>
                <w:bCs/>
                <w:color w:val="FF0000"/>
                <w:lang w:eastAsia="cs-CZ"/>
              </w:rPr>
              <w:t>Matematický seminář</w:t>
            </w:r>
          </w:p>
        </w:tc>
        <w:tc>
          <w:tcPr>
            <w:tcW w:w="1930" w:type="dxa"/>
            <w:tcBorders>
              <w:top w:val="nil"/>
              <w:left w:val="nil"/>
              <w:bottom w:val="single" w:sz="4" w:space="0" w:color="auto"/>
              <w:right w:val="single" w:sz="4" w:space="0" w:color="auto"/>
            </w:tcBorders>
            <w:shd w:val="clear" w:color="000000" w:fill="FFFF66"/>
            <w:noWrap/>
            <w:vAlign w:val="bottom"/>
            <w:hideMark/>
          </w:tcPr>
          <w:p w14:paraId="2FDBE0FB"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3461" w:type="dxa"/>
            <w:tcBorders>
              <w:top w:val="nil"/>
              <w:left w:val="nil"/>
              <w:bottom w:val="single" w:sz="4" w:space="0" w:color="auto"/>
              <w:right w:val="single" w:sz="4" w:space="0" w:color="auto"/>
            </w:tcBorders>
            <w:shd w:val="clear" w:color="000000" w:fill="FFFF66"/>
            <w:noWrap/>
            <w:vAlign w:val="bottom"/>
            <w:hideMark/>
          </w:tcPr>
          <w:p w14:paraId="2152BC0D" w14:textId="77777777" w:rsidR="0018787C" w:rsidRPr="0018787C" w:rsidRDefault="0018787C" w:rsidP="0018787C">
            <w:pPr>
              <w:spacing w:after="0" w:line="240" w:lineRule="auto"/>
              <w:jc w:val="center"/>
              <w:rPr>
                <w:rFonts w:eastAsia="Times New Roman" w:cs="Calibri"/>
                <w:b/>
                <w:bCs/>
                <w:color w:val="FF0000"/>
                <w:lang w:eastAsia="cs-CZ"/>
              </w:rPr>
            </w:pPr>
            <w:r w:rsidRPr="0018787C">
              <w:rPr>
                <w:rFonts w:eastAsia="Times New Roman" w:cs="Calibri"/>
                <w:b/>
                <w:bCs/>
                <w:color w:val="FF0000"/>
                <w:lang w:eastAsia="cs-CZ"/>
              </w:rPr>
              <w:t>Vybrané kapitoly z matematiky</w:t>
            </w:r>
          </w:p>
        </w:tc>
        <w:tc>
          <w:tcPr>
            <w:tcW w:w="1830" w:type="dxa"/>
            <w:tcBorders>
              <w:top w:val="nil"/>
              <w:left w:val="nil"/>
              <w:bottom w:val="single" w:sz="4" w:space="0" w:color="auto"/>
              <w:right w:val="single" w:sz="4" w:space="0" w:color="auto"/>
            </w:tcBorders>
            <w:shd w:val="clear" w:color="000000" w:fill="FFFF66"/>
            <w:noWrap/>
            <w:vAlign w:val="bottom"/>
            <w:hideMark/>
          </w:tcPr>
          <w:p w14:paraId="7E050168"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2102" w:type="dxa"/>
            <w:tcBorders>
              <w:top w:val="nil"/>
              <w:left w:val="nil"/>
              <w:bottom w:val="single" w:sz="4" w:space="0" w:color="auto"/>
              <w:right w:val="single" w:sz="4" w:space="0" w:color="auto"/>
            </w:tcBorders>
            <w:shd w:val="clear" w:color="000000" w:fill="FFFF66"/>
            <w:noWrap/>
            <w:vAlign w:val="bottom"/>
            <w:hideMark/>
          </w:tcPr>
          <w:p w14:paraId="2113E5F3"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1680" w:type="dxa"/>
            <w:tcBorders>
              <w:top w:val="nil"/>
              <w:left w:val="nil"/>
              <w:bottom w:val="single" w:sz="4" w:space="0" w:color="auto"/>
              <w:right w:val="single" w:sz="8" w:space="0" w:color="auto"/>
            </w:tcBorders>
            <w:shd w:val="clear" w:color="000000" w:fill="FFFF66"/>
            <w:noWrap/>
            <w:vAlign w:val="bottom"/>
            <w:hideMark/>
          </w:tcPr>
          <w:p w14:paraId="136955CD"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r>
      <w:tr w:rsidR="0018787C" w:rsidRPr="0018787C" w14:paraId="460C759A" w14:textId="77777777" w:rsidTr="0018787C">
        <w:trPr>
          <w:trHeight w:val="288"/>
        </w:trPr>
        <w:tc>
          <w:tcPr>
            <w:tcW w:w="700" w:type="dxa"/>
            <w:tcBorders>
              <w:top w:val="nil"/>
              <w:left w:val="single" w:sz="8" w:space="0" w:color="auto"/>
              <w:bottom w:val="single" w:sz="4" w:space="0" w:color="auto"/>
              <w:right w:val="nil"/>
            </w:tcBorders>
            <w:shd w:val="clear" w:color="000000" w:fill="FFFF66"/>
            <w:noWrap/>
            <w:vAlign w:val="bottom"/>
            <w:hideMark/>
          </w:tcPr>
          <w:p w14:paraId="5781C121"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2437" w:type="dxa"/>
            <w:tcBorders>
              <w:top w:val="nil"/>
              <w:left w:val="single" w:sz="8" w:space="0" w:color="auto"/>
              <w:bottom w:val="single" w:sz="4" w:space="0" w:color="auto"/>
              <w:right w:val="single" w:sz="4" w:space="0" w:color="auto"/>
            </w:tcBorders>
            <w:shd w:val="clear" w:color="000000" w:fill="FFFF66"/>
            <w:noWrap/>
            <w:vAlign w:val="bottom"/>
            <w:hideMark/>
          </w:tcPr>
          <w:p w14:paraId="27DB006E" w14:textId="77777777" w:rsidR="0018787C" w:rsidRPr="0018787C" w:rsidRDefault="0018787C" w:rsidP="0018787C">
            <w:pPr>
              <w:spacing w:after="0" w:line="240" w:lineRule="auto"/>
              <w:jc w:val="center"/>
              <w:rPr>
                <w:rFonts w:eastAsia="Times New Roman" w:cs="Calibri"/>
                <w:b/>
                <w:bCs/>
                <w:color w:val="FF0000"/>
                <w:lang w:eastAsia="cs-CZ"/>
              </w:rPr>
            </w:pPr>
            <w:r w:rsidRPr="0018787C">
              <w:rPr>
                <w:rFonts w:eastAsia="Times New Roman" w:cs="Calibri"/>
                <w:b/>
                <w:bCs/>
                <w:color w:val="FF0000"/>
                <w:lang w:eastAsia="cs-CZ"/>
              </w:rPr>
              <w:t>2-4-1</w:t>
            </w:r>
          </w:p>
        </w:tc>
        <w:tc>
          <w:tcPr>
            <w:tcW w:w="1930" w:type="dxa"/>
            <w:tcBorders>
              <w:top w:val="nil"/>
              <w:left w:val="nil"/>
              <w:bottom w:val="single" w:sz="4" w:space="0" w:color="auto"/>
              <w:right w:val="single" w:sz="4" w:space="0" w:color="auto"/>
            </w:tcBorders>
            <w:shd w:val="clear" w:color="000000" w:fill="FFFF66"/>
            <w:noWrap/>
            <w:vAlign w:val="bottom"/>
            <w:hideMark/>
          </w:tcPr>
          <w:p w14:paraId="17AC55F4"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3461" w:type="dxa"/>
            <w:tcBorders>
              <w:top w:val="nil"/>
              <w:left w:val="nil"/>
              <w:bottom w:val="single" w:sz="4" w:space="0" w:color="auto"/>
              <w:right w:val="single" w:sz="4" w:space="0" w:color="auto"/>
            </w:tcBorders>
            <w:shd w:val="clear" w:color="000000" w:fill="FFFF66"/>
            <w:noWrap/>
            <w:vAlign w:val="bottom"/>
            <w:hideMark/>
          </w:tcPr>
          <w:p w14:paraId="496A2AE3" w14:textId="77777777" w:rsidR="0018787C" w:rsidRPr="0018787C" w:rsidRDefault="0018787C" w:rsidP="0018787C">
            <w:pPr>
              <w:spacing w:after="0" w:line="240" w:lineRule="auto"/>
              <w:jc w:val="center"/>
              <w:rPr>
                <w:rFonts w:eastAsia="Times New Roman" w:cs="Calibri"/>
                <w:b/>
                <w:bCs/>
                <w:color w:val="FF0000"/>
                <w:lang w:eastAsia="cs-CZ"/>
              </w:rPr>
            </w:pPr>
            <w:r w:rsidRPr="0018787C">
              <w:rPr>
                <w:rFonts w:eastAsia="Times New Roman" w:cs="Calibri"/>
                <w:b/>
                <w:bCs/>
                <w:color w:val="FF0000"/>
                <w:lang w:eastAsia="cs-CZ"/>
              </w:rPr>
              <w:t>2-2-0</w:t>
            </w:r>
          </w:p>
        </w:tc>
        <w:tc>
          <w:tcPr>
            <w:tcW w:w="1830" w:type="dxa"/>
            <w:tcBorders>
              <w:top w:val="nil"/>
              <w:left w:val="nil"/>
              <w:bottom w:val="single" w:sz="4" w:space="0" w:color="auto"/>
              <w:right w:val="single" w:sz="4" w:space="0" w:color="auto"/>
            </w:tcBorders>
            <w:shd w:val="clear" w:color="000000" w:fill="FFFF66"/>
            <w:noWrap/>
            <w:vAlign w:val="bottom"/>
            <w:hideMark/>
          </w:tcPr>
          <w:p w14:paraId="08FC179E"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2102" w:type="dxa"/>
            <w:tcBorders>
              <w:top w:val="nil"/>
              <w:left w:val="nil"/>
              <w:bottom w:val="single" w:sz="4" w:space="0" w:color="auto"/>
              <w:right w:val="single" w:sz="4" w:space="0" w:color="auto"/>
            </w:tcBorders>
            <w:shd w:val="clear" w:color="000000" w:fill="FFFF66"/>
            <w:noWrap/>
            <w:vAlign w:val="bottom"/>
            <w:hideMark/>
          </w:tcPr>
          <w:p w14:paraId="4A22B102"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1680" w:type="dxa"/>
            <w:tcBorders>
              <w:top w:val="nil"/>
              <w:left w:val="nil"/>
              <w:bottom w:val="single" w:sz="4" w:space="0" w:color="auto"/>
              <w:right w:val="single" w:sz="8" w:space="0" w:color="auto"/>
            </w:tcBorders>
            <w:shd w:val="clear" w:color="000000" w:fill="FFFF66"/>
            <w:noWrap/>
            <w:vAlign w:val="bottom"/>
            <w:hideMark/>
          </w:tcPr>
          <w:p w14:paraId="2FED84CD"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r>
      <w:tr w:rsidR="0018787C" w:rsidRPr="0018787C" w14:paraId="36284F90" w14:textId="77777777" w:rsidTr="0018787C">
        <w:trPr>
          <w:trHeight w:val="300"/>
        </w:trPr>
        <w:tc>
          <w:tcPr>
            <w:tcW w:w="700" w:type="dxa"/>
            <w:tcBorders>
              <w:top w:val="nil"/>
              <w:left w:val="single" w:sz="8" w:space="0" w:color="auto"/>
              <w:bottom w:val="nil"/>
              <w:right w:val="nil"/>
            </w:tcBorders>
            <w:shd w:val="clear" w:color="000000" w:fill="FFFF66"/>
            <w:noWrap/>
            <w:vAlign w:val="bottom"/>
            <w:hideMark/>
          </w:tcPr>
          <w:p w14:paraId="67087992"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2437" w:type="dxa"/>
            <w:tcBorders>
              <w:top w:val="nil"/>
              <w:left w:val="single" w:sz="8" w:space="0" w:color="auto"/>
              <w:bottom w:val="nil"/>
              <w:right w:val="single" w:sz="4" w:space="0" w:color="auto"/>
            </w:tcBorders>
            <w:shd w:val="clear" w:color="000000" w:fill="FFFF66"/>
            <w:noWrap/>
            <w:vAlign w:val="bottom"/>
            <w:hideMark/>
          </w:tcPr>
          <w:p w14:paraId="4B2CD411" w14:textId="77777777" w:rsidR="0018787C" w:rsidRPr="0018787C" w:rsidRDefault="0018787C" w:rsidP="0018787C">
            <w:pPr>
              <w:spacing w:after="0" w:line="240" w:lineRule="auto"/>
              <w:jc w:val="center"/>
              <w:rPr>
                <w:rFonts w:eastAsia="Times New Roman" w:cs="Calibri"/>
                <w:b/>
                <w:bCs/>
                <w:color w:val="FF0000"/>
                <w:lang w:eastAsia="cs-CZ"/>
              </w:rPr>
            </w:pPr>
            <w:proofErr w:type="spellStart"/>
            <w:r w:rsidRPr="0018787C">
              <w:rPr>
                <w:rFonts w:eastAsia="Times New Roman" w:cs="Calibri"/>
                <w:b/>
                <w:bCs/>
                <w:color w:val="FF0000"/>
                <w:lang w:eastAsia="cs-CZ"/>
              </w:rPr>
              <w:t>z,zk</w:t>
            </w:r>
            <w:proofErr w:type="spellEnd"/>
          </w:p>
        </w:tc>
        <w:tc>
          <w:tcPr>
            <w:tcW w:w="1930" w:type="dxa"/>
            <w:tcBorders>
              <w:top w:val="nil"/>
              <w:left w:val="nil"/>
              <w:bottom w:val="nil"/>
              <w:right w:val="single" w:sz="4" w:space="0" w:color="auto"/>
            </w:tcBorders>
            <w:shd w:val="clear" w:color="000000" w:fill="FFFF66"/>
            <w:noWrap/>
            <w:vAlign w:val="bottom"/>
            <w:hideMark/>
          </w:tcPr>
          <w:p w14:paraId="11D07DF3"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3461" w:type="dxa"/>
            <w:tcBorders>
              <w:top w:val="nil"/>
              <w:left w:val="nil"/>
              <w:bottom w:val="nil"/>
              <w:right w:val="single" w:sz="4" w:space="0" w:color="auto"/>
            </w:tcBorders>
            <w:shd w:val="clear" w:color="000000" w:fill="FFFF66"/>
            <w:noWrap/>
            <w:vAlign w:val="bottom"/>
            <w:hideMark/>
          </w:tcPr>
          <w:p w14:paraId="067C8ABA" w14:textId="77777777" w:rsidR="0018787C" w:rsidRPr="0018787C" w:rsidRDefault="0018787C" w:rsidP="0018787C">
            <w:pPr>
              <w:spacing w:after="0" w:line="240" w:lineRule="auto"/>
              <w:jc w:val="center"/>
              <w:rPr>
                <w:rFonts w:eastAsia="Times New Roman" w:cs="Calibri"/>
                <w:b/>
                <w:bCs/>
                <w:color w:val="FF0000"/>
                <w:lang w:eastAsia="cs-CZ"/>
              </w:rPr>
            </w:pPr>
            <w:proofErr w:type="spellStart"/>
            <w:r w:rsidRPr="0018787C">
              <w:rPr>
                <w:rFonts w:eastAsia="Times New Roman" w:cs="Calibri"/>
                <w:b/>
                <w:bCs/>
                <w:color w:val="FF0000"/>
                <w:lang w:eastAsia="cs-CZ"/>
              </w:rPr>
              <w:t>z,zk</w:t>
            </w:r>
            <w:proofErr w:type="spellEnd"/>
          </w:p>
        </w:tc>
        <w:tc>
          <w:tcPr>
            <w:tcW w:w="1830" w:type="dxa"/>
            <w:tcBorders>
              <w:top w:val="nil"/>
              <w:left w:val="nil"/>
              <w:bottom w:val="nil"/>
              <w:right w:val="single" w:sz="4" w:space="0" w:color="auto"/>
            </w:tcBorders>
            <w:shd w:val="clear" w:color="000000" w:fill="FFFF66"/>
            <w:noWrap/>
            <w:vAlign w:val="bottom"/>
            <w:hideMark/>
          </w:tcPr>
          <w:p w14:paraId="72E2C4EE"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2102" w:type="dxa"/>
            <w:tcBorders>
              <w:top w:val="nil"/>
              <w:left w:val="nil"/>
              <w:bottom w:val="nil"/>
              <w:right w:val="single" w:sz="4" w:space="0" w:color="auto"/>
            </w:tcBorders>
            <w:shd w:val="clear" w:color="000000" w:fill="FFFF66"/>
            <w:noWrap/>
            <w:vAlign w:val="bottom"/>
            <w:hideMark/>
          </w:tcPr>
          <w:p w14:paraId="00A9C39E"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1680" w:type="dxa"/>
            <w:tcBorders>
              <w:top w:val="nil"/>
              <w:left w:val="nil"/>
              <w:bottom w:val="nil"/>
              <w:right w:val="single" w:sz="8" w:space="0" w:color="auto"/>
            </w:tcBorders>
            <w:shd w:val="clear" w:color="000000" w:fill="FFFF66"/>
            <w:noWrap/>
            <w:vAlign w:val="bottom"/>
            <w:hideMark/>
          </w:tcPr>
          <w:p w14:paraId="0BC24045"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r>
      <w:tr w:rsidR="0018787C" w:rsidRPr="0018787C" w14:paraId="1B5AA213" w14:textId="77777777" w:rsidTr="0018787C">
        <w:trPr>
          <w:trHeight w:val="288"/>
        </w:trPr>
        <w:tc>
          <w:tcPr>
            <w:tcW w:w="700" w:type="dxa"/>
            <w:tcBorders>
              <w:top w:val="single" w:sz="8" w:space="0" w:color="auto"/>
              <w:left w:val="single" w:sz="8" w:space="0" w:color="auto"/>
              <w:bottom w:val="single" w:sz="4" w:space="0" w:color="auto"/>
              <w:right w:val="nil"/>
            </w:tcBorders>
            <w:shd w:val="clear" w:color="000000" w:fill="FFE699"/>
            <w:noWrap/>
            <w:vAlign w:val="bottom"/>
            <w:hideMark/>
          </w:tcPr>
          <w:p w14:paraId="43812B01"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PA</w:t>
            </w:r>
          </w:p>
        </w:tc>
        <w:tc>
          <w:tcPr>
            <w:tcW w:w="2437" w:type="dxa"/>
            <w:tcBorders>
              <w:top w:val="single" w:sz="8" w:space="0" w:color="auto"/>
              <w:left w:val="single" w:sz="8" w:space="0" w:color="auto"/>
              <w:bottom w:val="single" w:sz="4" w:space="0" w:color="auto"/>
              <w:right w:val="single" w:sz="4" w:space="0" w:color="auto"/>
            </w:tcBorders>
            <w:shd w:val="clear" w:color="000000" w:fill="FFE699"/>
            <w:noWrap/>
            <w:vAlign w:val="bottom"/>
            <w:hideMark/>
          </w:tcPr>
          <w:p w14:paraId="4D5BA5DF"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Matematický seminář</w:t>
            </w:r>
          </w:p>
        </w:tc>
        <w:tc>
          <w:tcPr>
            <w:tcW w:w="1930" w:type="dxa"/>
            <w:tcBorders>
              <w:top w:val="single" w:sz="8" w:space="0" w:color="auto"/>
              <w:left w:val="nil"/>
              <w:bottom w:val="single" w:sz="4" w:space="0" w:color="auto"/>
              <w:right w:val="single" w:sz="4" w:space="0" w:color="auto"/>
            </w:tcBorders>
            <w:shd w:val="clear" w:color="000000" w:fill="FFE699"/>
            <w:noWrap/>
            <w:vAlign w:val="bottom"/>
            <w:hideMark/>
          </w:tcPr>
          <w:p w14:paraId="4FF7340D"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Matematika I</w:t>
            </w:r>
          </w:p>
        </w:tc>
        <w:tc>
          <w:tcPr>
            <w:tcW w:w="3461" w:type="dxa"/>
            <w:tcBorders>
              <w:top w:val="single" w:sz="8" w:space="0" w:color="auto"/>
              <w:left w:val="nil"/>
              <w:bottom w:val="single" w:sz="4" w:space="0" w:color="auto"/>
              <w:right w:val="single" w:sz="4" w:space="0" w:color="auto"/>
            </w:tcBorders>
            <w:shd w:val="clear" w:color="000000" w:fill="FFE699"/>
            <w:noWrap/>
            <w:vAlign w:val="bottom"/>
            <w:hideMark/>
          </w:tcPr>
          <w:p w14:paraId="5994C0F8"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Matematika II</w:t>
            </w:r>
          </w:p>
        </w:tc>
        <w:tc>
          <w:tcPr>
            <w:tcW w:w="1830" w:type="dxa"/>
            <w:tcBorders>
              <w:top w:val="single" w:sz="8" w:space="0" w:color="auto"/>
              <w:left w:val="nil"/>
              <w:bottom w:val="single" w:sz="4" w:space="0" w:color="auto"/>
              <w:right w:val="single" w:sz="4" w:space="0" w:color="auto"/>
            </w:tcBorders>
            <w:shd w:val="clear" w:color="000000" w:fill="FFE699"/>
            <w:noWrap/>
            <w:vAlign w:val="bottom"/>
            <w:hideMark/>
          </w:tcPr>
          <w:p w14:paraId="3ABBD9AA"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c>
          <w:tcPr>
            <w:tcW w:w="2102" w:type="dxa"/>
            <w:tcBorders>
              <w:top w:val="single" w:sz="8" w:space="0" w:color="auto"/>
              <w:left w:val="nil"/>
              <w:bottom w:val="single" w:sz="4" w:space="0" w:color="auto"/>
              <w:right w:val="single" w:sz="4" w:space="0" w:color="auto"/>
            </w:tcBorders>
            <w:shd w:val="clear" w:color="000000" w:fill="FFE699"/>
            <w:noWrap/>
            <w:vAlign w:val="bottom"/>
            <w:hideMark/>
          </w:tcPr>
          <w:p w14:paraId="539A13FE"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c>
          <w:tcPr>
            <w:tcW w:w="1680" w:type="dxa"/>
            <w:tcBorders>
              <w:top w:val="single" w:sz="8" w:space="0" w:color="auto"/>
              <w:left w:val="nil"/>
              <w:bottom w:val="single" w:sz="4" w:space="0" w:color="auto"/>
              <w:right w:val="single" w:sz="8" w:space="0" w:color="auto"/>
            </w:tcBorders>
            <w:shd w:val="clear" w:color="000000" w:fill="FFE699"/>
            <w:noWrap/>
            <w:vAlign w:val="bottom"/>
            <w:hideMark/>
          </w:tcPr>
          <w:p w14:paraId="58FDCAD1"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r>
      <w:tr w:rsidR="0018787C" w:rsidRPr="0018787C" w14:paraId="5252B6D5" w14:textId="77777777" w:rsidTr="0018787C">
        <w:trPr>
          <w:trHeight w:val="288"/>
        </w:trPr>
        <w:tc>
          <w:tcPr>
            <w:tcW w:w="700" w:type="dxa"/>
            <w:tcBorders>
              <w:top w:val="nil"/>
              <w:left w:val="single" w:sz="8" w:space="0" w:color="auto"/>
              <w:bottom w:val="single" w:sz="4" w:space="0" w:color="auto"/>
              <w:right w:val="nil"/>
            </w:tcBorders>
            <w:shd w:val="clear" w:color="000000" w:fill="FFE699"/>
            <w:noWrap/>
            <w:vAlign w:val="bottom"/>
            <w:hideMark/>
          </w:tcPr>
          <w:p w14:paraId="7F0866D3"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c>
          <w:tcPr>
            <w:tcW w:w="2437" w:type="dxa"/>
            <w:tcBorders>
              <w:top w:val="nil"/>
              <w:left w:val="single" w:sz="8" w:space="0" w:color="auto"/>
              <w:bottom w:val="single" w:sz="4" w:space="0" w:color="auto"/>
              <w:right w:val="single" w:sz="4" w:space="0" w:color="auto"/>
            </w:tcBorders>
            <w:shd w:val="clear" w:color="000000" w:fill="FFE699"/>
            <w:noWrap/>
            <w:vAlign w:val="bottom"/>
            <w:hideMark/>
          </w:tcPr>
          <w:p w14:paraId="005DA823"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2-4-1</w:t>
            </w:r>
          </w:p>
        </w:tc>
        <w:tc>
          <w:tcPr>
            <w:tcW w:w="1930" w:type="dxa"/>
            <w:tcBorders>
              <w:top w:val="nil"/>
              <w:left w:val="nil"/>
              <w:bottom w:val="single" w:sz="4" w:space="0" w:color="auto"/>
              <w:right w:val="single" w:sz="4" w:space="0" w:color="auto"/>
            </w:tcBorders>
            <w:shd w:val="clear" w:color="000000" w:fill="FFE699"/>
            <w:noWrap/>
            <w:vAlign w:val="bottom"/>
            <w:hideMark/>
          </w:tcPr>
          <w:p w14:paraId="24080761"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2-2-0</w:t>
            </w:r>
          </w:p>
        </w:tc>
        <w:tc>
          <w:tcPr>
            <w:tcW w:w="3461" w:type="dxa"/>
            <w:tcBorders>
              <w:top w:val="nil"/>
              <w:left w:val="nil"/>
              <w:bottom w:val="single" w:sz="4" w:space="0" w:color="auto"/>
              <w:right w:val="single" w:sz="4" w:space="0" w:color="auto"/>
            </w:tcBorders>
            <w:shd w:val="clear" w:color="000000" w:fill="FFE699"/>
            <w:noWrap/>
            <w:vAlign w:val="bottom"/>
            <w:hideMark/>
          </w:tcPr>
          <w:p w14:paraId="630FE4B6"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2-3-0</w:t>
            </w:r>
          </w:p>
        </w:tc>
        <w:tc>
          <w:tcPr>
            <w:tcW w:w="1830" w:type="dxa"/>
            <w:tcBorders>
              <w:top w:val="nil"/>
              <w:left w:val="nil"/>
              <w:bottom w:val="single" w:sz="4" w:space="0" w:color="auto"/>
              <w:right w:val="single" w:sz="4" w:space="0" w:color="auto"/>
            </w:tcBorders>
            <w:shd w:val="clear" w:color="000000" w:fill="FFE699"/>
            <w:noWrap/>
            <w:vAlign w:val="bottom"/>
            <w:hideMark/>
          </w:tcPr>
          <w:p w14:paraId="73C6057D"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c>
          <w:tcPr>
            <w:tcW w:w="2102" w:type="dxa"/>
            <w:tcBorders>
              <w:top w:val="nil"/>
              <w:left w:val="nil"/>
              <w:bottom w:val="single" w:sz="4" w:space="0" w:color="auto"/>
              <w:right w:val="single" w:sz="4" w:space="0" w:color="auto"/>
            </w:tcBorders>
            <w:shd w:val="clear" w:color="000000" w:fill="FFE699"/>
            <w:noWrap/>
            <w:vAlign w:val="bottom"/>
            <w:hideMark/>
          </w:tcPr>
          <w:p w14:paraId="0ECD716B"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c>
          <w:tcPr>
            <w:tcW w:w="1680" w:type="dxa"/>
            <w:tcBorders>
              <w:top w:val="nil"/>
              <w:left w:val="nil"/>
              <w:bottom w:val="single" w:sz="4" w:space="0" w:color="auto"/>
              <w:right w:val="single" w:sz="8" w:space="0" w:color="auto"/>
            </w:tcBorders>
            <w:shd w:val="clear" w:color="000000" w:fill="FFE699"/>
            <w:noWrap/>
            <w:vAlign w:val="bottom"/>
            <w:hideMark/>
          </w:tcPr>
          <w:p w14:paraId="7A84C3A6"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r>
      <w:tr w:rsidR="0018787C" w:rsidRPr="0018787C" w14:paraId="43F322D9" w14:textId="77777777" w:rsidTr="0018787C">
        <w:trPr>
          <w:trHeight w:val="300"/>
        </w:trPr>
        <w:tc>
          <w:tcPr>
            <w:tcW w:w="700" w:type="dxa"/>
            <w:tcBorders>
              <w:top w:val="nil"/>
              <w:left w:val="single" w:sz="8" w:space="0" w:color="auto"/>
              <w:bottom w:val="single" w:sz="8" w:space="0" w:color="auto"/>
              <w:right w:val="nil"/>
            </w:tcBorders>
            <w:shd w:val="clear" w:color="000000" w:fill="FFE699"/>
            <w:noWrap/>
            <w:vAlign w:val="bottom"/>
            <w:hideMark/>
          </w:tcPr>
          <w:p w14:paraId="4A3CE936"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c>
          <w:tcPr>
            <w:tcW w:w="2437" w:type="dxa"/>
            <w:tcBorders>
              <w:top w:val="nil"/>
              <w:left w:val="single" w:sz="8" w:space="0" w:color="auto"/>
              <w:bottom w:val="single" w:sz="8" w:space="0" w:color="auto"/>
              <w:right w:val="single" w:sz="4" w:space="0" w:color="auto"/>
            </w:tcBorders>
            <w:shd w:val="clear" w:color="000000" w:fill="FFE699"/>
            <w:noWrap/>
            <w:vAlign w:val="bottom"/>
            <w:hideMark/>
          </w:tcPr>
          <w:p w14:paraId="1DCBA2AC" w14:textId="77777777" w:rsidR="0018787C" w:rsidRPr="0018787C" w:rsidRDefault="0018787C" w:rsidP="0018787C">
            <w:pPr>
              <w:spacing w:after="0" w:line="240" w:lineRule="auto"/>
              <w:jc w:val="center"/>
              <w:rPr>
                <w:rFonts w:eastAsia="Times New Roman" w:cs="Calibri"/>
                <w:b/>
                <w:bCs/>
                <w:lang w:eastAsia="cs-CZ"/>
              </w:rPr>
            </w:pPr>
            <w:proofErr w:type="spellStart"/>
            <w:r w:rsidRPr="0018787C">
              <w:rPr>
                <w:rFonts w:eastAsia="Times New Roman" w:cs="Calibri"/>
                <w:b/>
                <w:bCs/>
                <w:lang w:eastAsia="cs-CZ"/>
              </w:rPr>
              <w:t>z,zk</w:t>
            </w:r>
            <w:proofErr w:type="spellEnd"/>
          </w:p>
        </w:tc>
        <w:tc>
          <w:tcPr>
            <w:tcW w:w="1930" w:type="dxa"/>
            <w:tcBorders>
              <w:top w:val="nil"/>
              <w:left w:val="nil"/>
              <w:bottom w:val="single" w:sz="8" w:space="0" w:color="auto"/>
              <w:right w:val="single" w:sz="4" w:space="0" w:color="auto"/>
            </w:tcBorders>
            <w:shd w:val="clear" w:color="000000" w:fill="FFE699"/>
            <w:noWrap/>
            <w:vAlign w:val="bottom"/>
            <w:hideMark/>
          </w:tcPr>
          <w:p w14:paraId="282C6319" w14:textId="77777777" w:rsidR="0018787C" w:rsidRPr="0018787C" w:rsidRDefault="0018787C" w:rsidP="0018787C">
            <w:pPr>
              <w:spacing w:after="0" w:line="240" w:lineRule="auto"/>
              <w:jc w:val="center"/>
              <w:rPr>
                <w:rFonts w:eastAsia="Times New Roman" w:cs="Calibri"/>
                <w:b/>
                <w:bCs/>
                <w:lang w:eastAsia="cs-CZ"/>
              </w:rPr>
            </w:pPr>
            <w:proofErr w:type="spellStart"/>
            <w:r w:rsidRPr="0018787C">
              <w:rPr>
                <w:rFonts w:eastAsia="Times New Roman" w:cs="Calibri"/>
                <w:b/>
                <w:bCs/>
                <w:lang w:eastAsia="cs-CZ"/>
              </w:rPr>
              <w:t>z,zk</w:t>
            </w:r>
            <w:proofErr w:type="spellEnd"/>
          </w:p>
        </w:tc>
        <w:tc>
          <w:tcPr>
            <w:tcW w:w="3461" w:type="dxa"/>
            <w:tcBorders>
              <w:top w:val="nil"/>
              <w:left w:val="nil"/>
              <w:bottom w:val="single" w:sz="8" w:space="0" w:color="auto"/>
              <w:right w:val="single" w:sz="4" w:space="0" w:color="auto"/>
            </w:tcBorders>
            <w:shd w:val="clear" w:color="000000" w:fill="FFE699"/>
            <w:noWrap/>
            <w:vAlign w:val="bottom"/>
            <w:hideMark/>
          </w:tcPr>
          <w:p w14:paraId="49E27BEA" w14:textId="77777777" w:rsidR="0018787C" w:rsidRPr="0018787C" w:rsidRDefault="0018787C" w:rsidP="0018787C">
            <w:pPr>
              <w:spacing w:after="0" w:line="240" w:lineRule="auto"/>
              <w:jc w:val="center"/>
              <w:rPr>
                <w:rFonts w:eastAsia="Times New Roman" w:cs="Calibri"/>
                <w:b/>
                <w:bCs/>
                <w:lang w:eastAsia="cs-CZ"/>
              </w:rPr>
            </w:pPr>
            <w:proofErr w:type="spellStart"/>
            <w:r w:rsidRPr="0018787C">
              <w:rPr>
                <w:rFonts w:eastAsia="Times New Roman" w:cs="Calibri"/>
                <w:b/>
                <w:bCs/>
                <w:lang w:eastAsia="cs-CZ"/>
              </w:rPr>
              <w:t>z,zk</w:t>
            </w:r>
            <w:proofErr w:type="spellEnd"/>
          </w:p>
        </w:tc>
        <w:tc>
          <w:tcPr>
            <w:tcW w:w="1830" w:type="dxa"/>
            <w:tcBorders>
              <w:top w:val="nil"/>
              <w:left w:val="nil"/>
              <w:bottom w:val="single" w:sz="8" w:space="0" w:color="auto"/>
              <w:right w:val="single" w:sz="4" w:space="0" w:color="auto"/>
            </w:tcBorders>
            <w:shd w:val="clear" w:color="000000" w:fill="FFE699"/>
            <w:noWrap/>
            <w:vAlign w:val="bottom"/>
            <w:hideMark/>
          </w:tcPr>
          <w:p w14:paraId="10B8A4F0"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c>
          <w:tcPr>
            <w:tcW w:w="2102" w:type="dxa"/>
            <w:tcBorders>
              <w:top w:val="nil"/>
              <w:left w:val="nil"/>
              <w:bottom w:val="single" w:sz="8" w:space="0" w:color="auto"/>
              <w:right w:val="single" w:sz="4" w:space="0" w:color="auto"/>
            </w:tcBorders>
            <w:shd w:val="clear" w:color="000000" w:fill="FFE699"/>
            <w:noWrap/>
            <w:vAlign w:val="bottom"/>
            <w:hideMark/>
          </w:tcPr>
          <w:p w14:paraId="169C585E"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c>
          <w:tcPr>
            <w:tcW w:w="1680" w:type="dxa"/>
            <w:tcBorders>
              <w:top w:val="nil"/>
              <w:left w:val="nil"/>
              <w:bottom w:val="single" w:sz="8" w:space="0" w:color="auto"/>
              <w:right w:val="single" w:sz="8" w:space="0" w:color="auto"/>
            </w:tcBorders>
            <w:shd w:val="clear" w:color="000000" w:fill="FFE699"/>
            <w:noWrap/>
            <w:vAlign w:val="bottom"/>
            <w:hideMark/>
          </w:tcPr>
          <w:p w14:paraId="06F6C513"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r>
      <w:tr w:rsidR="0018787C" w:rsidRPr="0018787C" w14:paraId="39917530" w14:textId="77777777" w:rsidTr="0018787C">
        <w:trPr>
          <w:trHeight w:val="300"/>
        </w:trPr>
        <w:tc>
          <w:tcPr>
            <w:tcW w:w="700" w:type="dxa"/>
            <w:tcBorders>
              <w:top w:val="nil"/>
              <w:left w:val="single" w:sz="8" w:space="0" w:color="auto"/>
              <w:bottom w:val="single" w:sz="8" w:space="0" w:color="auto"/>
              <w:right w:val="nil"/>
            </w:tcBorders>
            <w:shd w:val="clear" w:color="000000" w:fill="D9D9D9"/>
            <w:noWrap/>
            <w:vAlign w:val="bottom"/>
            <w:hideMark/>
          </w:tcPr>
          <w:p w14:paraId="618CBA78" w14:textId="77777777" w:rsidR="0018787C" w:rsidRPr="0018787C" w:rsidRDefault="0018787C" w:rsidP="0018787C">
            <w:pPr>
              <w:spacing w:after="0" w:line="240" w:lineRule="auto"/>
              <w:jc w:val="center"/>
              <w:rPr>
                <w:rFonts w:eastAsia="Times New Roman" w:cs="Calibri"/>
                <w:b/>
                <w:bCs/>
                <w:color w:val="000000"/>
                <w:lang w:eastAsia="cs-CZ"/>
              </w:rPr>
            </w:pPr>
            <w:r w:rsidRPr="0018787C">
              <w:rPr>
                <w:rFonts w:eastAsia="Times New Roman" w:cs="Calibri"/>
                <w:b/>
                <w:bCs/>
                <w:color w:val="000000"/>
                <w:lang w:eastAsia="cs-CZ"/>
              </w:rPr>
              <w:t>Fyzika</w:t>
            </w:r>
          </w:p>
        </w:tc>
        <w:tc>
          <w:tcPr>
            <w:tcW w:w="2437" w:type="dxa"/>
            <w:tcBorders>
              <w:top w:val="nil"/>
              <w:left w:val="nil"/>
              <w:bottom w:val="single" w:sz="8" w:space="0" w:color="auto"/>
              <w:right w:val="nil"/>
            </w:tcBorders>
            <w:shd w:val="clear" w:color="000000" w:fill="D9D9D9"/>
            <w:noWrap/>
            <w:vAlign w:val="bottom"/>
            <w:hideMark/>
          </w:tcPr>
          <w:p w14:paraId="6EDA6D0D" w14:textId="77777777" w:rsidR="0018787C" w:rsidRPr="0018787C" w:rsidRDefault="0018787C" w:rsidP="0018787C">
            <w:pPr>
              <w:spacing w:after="0" w:line="240" w:lineRule="auto"/>
              <w:jc w:val="center"/>
              <w:rPr>
                <w:rFonts w:eastAsia="Times New Roman" w:cs="Calibri"/>
                <w:b/>
                <w:bCs/>
                <w:color w:val="000000"/>
                <w:lang w:eastAsia="cs-CZ"/>
              </w:rPr>
            </w:pPr>
            <w:r w:rsidRPr="0018787C">
              <w:rPr>
                <w:rFonts w:eastAsia="Times New Roman" w:cs="Calibri"/>
                <w:b/>
                <w:bCs/>
                <w:color w:val="000000"/>
                <w:lang w:eastAsia="cs-CZ"/>
              </w:rPr>
              <w:t> </w:t>
            </w:r>
          </w:p>
        </w:tc>
        <w:tc>
          <w:tcPr>
            <w:tcW w:w="1930" w:type="dxa"/>
            <w:tcBorders>
              <w:top w:val="nil"/>
              <w:left w:val="nil"/>
              <w:bottom w:val="single" w:sz="8" w:space="0" w:color="auto"/>
              <w:right w:val="nil"/>
            </w:tcBorders>
            <w:shd w:val="clear" w:color="000000" w:fill="D9D9D9"/>
            <w:noWrap/>
            <w:vAlign w:val="bottom"/>
            <w:hideMark/>
          </w:tcPr>
          <w:p w14:paraId="4C96754C" w14:textId="77777777" w:rsidR="0018787C" w:rsidRPr="0018787C" w:rsidRDefault="0018787C" w:rsidP="0018787C">
            <w:pPr>
              <w:spacing w:after="0" w:line="240" w:lineRule="auto"/>
              <w:jc w:val="center"/>
              <w:rPr>
                <w:rFonts w:eastAsia="Times New Roman" w:cs="Calibri"/>
                <w:b/>
                <w:bCs/>
                <w:color w:val="000000"/>
                <w:lang w:eastAsia="cs-CZ"/>
              </w:rPr>
            </w:pPr>
            <w:r w:rsidRPr="0018787C">
              <w:rPr>
                <w:rFonts w:eastAsia="Times New Roman" w:cs="Calibri"/>
                <w:b/>
                <w:bCs/>
                <w:color w:val="000000"/>
                <w:lang w:eastAsia="cs-CZ"/>
              </w:rPr>
              <w:t> </w:t>
            </w:r>
          </w:p>
        </w:tc>
        <w:tc>
          <w:tcPr>
            <w:tcW w:w="3461" w:type="dxa"/>
            <w:tcBorders>
              <w:top w:val="nil"/>
              <w:left w:val="nil"/>
              <w:bottom w:val="single" w:sz="8" w:space="0" w:color="auto"/>
              <w:right w:val="nil"/>
            </w:tcBorders>
            <w:shd w:val="clear" w:color="000000" w:fill="D9D9D9"/>
            <w:noWrap/>
            <w:vAlign w:val="bottom"/>
            <w:hideMark/>
          </w:tcPr>
          <w:p w14:paraId="431EBBE7" w14:textId="77777777" w:rsidR="0018787C" w:rsidRPr="0018787C" w:rsidRDefault="0018787C" w:rsidP="0018787C">
            <w:pPr>
              <w:spacing w:after="0" w:line="240" w:lineRule="auto"/>
              <w:jc w:val="center"/>
              <w:rPr>
                <w:rFonts w:eastAsia="Times New Roman" w:cs="Calibri"/>
                <w:b/>
                <w:bCs/>
                <w:color w:val="000000"/>
                <w:lang w:eastAsia="cs-CZ"/>
              </w:rPr>
            </w:pPr>
            <w:r w:rsidRPr="0018787C">
              <w:rPr>
                <w:rFonts w:eastAsia="Times New Roman" w:cs="Calibri"/>
                <w:b/>
                <w:bCs/>
                <w:color w:val="000000"/>
                <w:lang w:eastAsia="cs-CZ"/>
              </w:rPr>
              <w:t> </w:t>
            </w:r>
          </w:p>
        </w:tc>
        <w:tc>
          <w:tcPr>
            <w:tcW w:w="1830" w:type="dxa"/>
            <w:tcBorders>
              <w:top w:val="nil"/>
              <w:left w:val="nil"/>
              <w:bottom w:val="single" w:sz="8" w:space="0" w:color="auto"/>
              <w:right w:val="nil"/>
            </w:tcBorders>
            <w:shd w:val="clear" w:color="000000" w:fill="D9D9D9"/>
            <w:noWrap/>
            <w:vAlign w:val="bottom"/>
            <w:hideMark/>
          </w:tcPr>
          <w:p w14:paraId="0D1B57DA" w14:textId="77777777" w:rsidR="0018787C" w:rsidRPr="0018787C" w:rsidRDefault="0018787C" w:rsidP="0018787C">
            <w:pPr>
              <w:spacing w:after="0" w:line="240" w:lineRule="auto"/>
              <w:jc w:val="center"/>
              <w:rPr>
                <w:rFonts w:eastAsia="Times New Roman" w:cs="Calibri"/>
                <w:b/>
                <w:bCs/>
                <w:color w:val="000000"/>
                <w:lang w:eastAsia="cs-CZ"/>
              </w:rPr>
            </w:pPr>
            <w:r w:rsidRPr="0018787C">
              <w:rPr>
                <w:rFonts w:eastAsia="Times New Roman" w:cs="Calibri"/>
                <w:b/>
                <w:bCs/>
                <w:color w:val="000000"/>
                <w:lang w:eastAsia="cs-CZ"/>
              </w:rPr>
              <w:t> </w:t>
            </w:r>
          </w:p>
        </w:tc>
        <w:tc>
          <w:tcPr>
            <w:tcW w:w="2102" w:type="dxa"/>
            <w:tcBorders>
              <w:top w:val="nil"/>
              <w:left w:val="nil"/>
              <w:bottom w:val="single" w:sz="8" w:space="0" w:color="auto"/>
              <w:right w:val="nil"/>
            </w:tcBorders>
            <w:shd w:val="clear" w:color="000000" w:fill="D9D9D9"/>
            <w:noWrap/>
            <w:vAlign w:val="bottom"/>
            <w:hideMark/>
          </w:tcPr>
          <w:p w14:paraId="6D05EBE2" w14:textId="77777777" w:rsidR="0018787C" w:rsidRPr="0018787C" w:rsidRDefault="0018787C" w:rsidP="0018787C">
            <w:pPr>
              <w:spacing w:after="0" w:line="240" w:lineRule="auto"/>
              <w:jc w:val="center"/>
              <w:rPr>
                <w:rFonts w:eastAsia="Times New Roman" w:cs="Calibri"/>
                <w:b/>
                <w:bCs/>
                <w:color w:val="000000"/>
                <w:lang w:eastAsia="cs-CZ"/>
              </w:rPr>
            </w:pPr>
            <w:r w:rsidRPr="0018787C">
              <w:rPr>
                <w:rFonts w:eastAsia="Times New Roman" w:cs="Calibri"/>
                <w:b/>
                <w:bCs/>
                <w:color w:val="000000"/>
                <w:lang w:eastAsia="cs-CZ"/>
              </w:rPr>
              <w:t> </w:t>
            </w:r>
          </w:p>
        </w:tc>
        <w:tc>
          <w:tcPr>
            <w:tcW w:w="1680" w:type="dxa"/>
            <w:tcBorders>
              <w:top w:val="nil"/>
              <w:left w:val="nil"/>
              <w:bottom w:val="single" w:sz="8" w:space="0" w:color="auto"/>
              <w:right w:val="single" w:sz="8" w:space="0" w:color="auto"/>
            </w:tcBorders>
            <w:shd w:val="clear" w:color="000000" w:fill="D9D9D9"/>
            <w:noWrap/>
            <w:vAlign w:val="bottom"/>
            <w:hideMark/>
          </w:tcPr>
          <w:p w14:paraId="173724F4" w14:textId="77777777" w:rsidR="0018787C" w:rsidRPr="0018787C" w:rsidRDefault="0018787C" w:rsidP="0018787C">
            <w:pPr>
              <w:spacing w:after="0" w:line="240" w:lineRule="auto"/>
              <w:jc w:val="center"/>
              <w:rPr>
                <w:rFonts w:eastAsia="Times New Roman" w:cs="Calibri"/>
                <w:b/>
                <w:bCs/>
                <w:color w:val="000000"/>
                <w:lang w:eastAsia="cs-CZ"/>
              </w:rPr>
            </w:pPr>
            <w:r w:rsidRPr="0018787C">
              <w:rPr>
                <w:rFonts w:eastAsia="Times New Roman" w:cs="Calibri"/>
                <w:b/>
                <w:bCs/>
                <w:color w:val="000000"/>
                <w:lang w:eastAsia="cs-CZ"/>
              </w:rPr>
              <w:t> </w:t>
            </w:r>
          </w:p>
        </w:tc>
      </w:tr>
      <w:tr w:rsidR="0018787C" w:rsidRPr="0018787C" w14:paraId="7606C8D9" w14:textId="77777777" w:rsidTr="0018787C">
        <w:trPr>
          <w:trHeight w:val="288"/>
        </w:trPr>
        <w:tc>
          <w:tcPr>
            <w:tcW w:w="700" w:type="dxa"/>
            <w:tcBorders>
              <w:top w:val="nil"/>
              <w:left w:val="single" w:sz="8" w:space="0" w:color="auto"/>
              <w:bottom w:val="single" w:sz="4" w:space="0" w:color="auto"/>
              <w:right w:val="nil"/>
            </w:tcBorders>
            <w:shd w:val="clear" w:color="000000" w:fill="FFFF66"/>
            <w:noWrap/>
            <w:vAlign w:val="bottom"/>
            <w:hideMark/>
          </w:tcPr>
          <w:p w14:paraId="1C499665"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ISR</w:t>
            </w:r>
          </w:p>
        </w:tc>
        <w:tc>
          <w:tcPr>
            <w:tcW w:w="2437" w:type="dxa"/>
            <w:tcBorders>
              <w:top w:val="nil"/>
              <w:left w:val="single" w:sz="8" w:space="0" w:color="auto"/>
              <w:bottom w:val="single" w:sz="4" w:space="0" w:color="auto"/>
              <w:right w:val="single" w:sz="4" w:space="0" w:color="auto"/>
            </w:tcBorders>
            <w:shd w:val="clear" w:color="000000" w:fill="FFFF66"/>
            <w:noWrap/>
            <w:vAlign w:val="bottom"/>
            <w:hideMark/>
          </w:tcPr>
          <w:p w14:paraId="4E1B6001" w14:textId="77777777" w:rsidR="0018787C" w:rsidRPr="0018787C" w:rsidRDefault="0018787C" w:rsidP="0018787C">
            <w:pPr>
              <w:spacing w:after="0" w:line="240" w:lineRule="auto"/>
              <w:jc w:val="center"/>
              <w:rPr>
                <w:rFonts w:eastAsia="Times New Roman" w:cs="Calibri"/>
                <w:b/>
                <w:bCs/>
                <w:color w:val="FF0000"/>
                <w:lang w:eastAsia="cs-CZ"/>
              </w:rPr>
            </w:pPr>
            <w:r w:rsidRPr="0018787C">
              <w:rPr>
                <w:rFonts w:eastAsia="Times New Roman" w:cs="Calibri"/>
                <w:b/>
                <w:bCs/>
                <w:color w:val="FF0000"/>
                <w:lang w:eastAsia="cs-CZ"/>
              </w:rPr>
              <w:t>Fyzikální seminář</w:t>
            </w:r>
          </w:p>
        </w:tc>
        <w:tc>
          <w:tcPr>
            <w:tcW w:w="1930" w:type="dxa"/>
            <w:tcBorders>
              <w:top w:val="nil"/>
              <w:left w:val="nil"/>
              <w:bottom w:val="single" w:sz="4" w:space="0" w:color="auto"/>
              <w:right w:val="single" w:sz="4" w:space="0" w:color="auto"/>
            </w:tcBorders>
            <w:shd w:val="clear" w:color="000000" w:fill="FFFF66"/>
            <w:noWrap/>
            <w:vAlign w:val="bottom"/>
            <w:hideMark/>
          </w:tcPr>
          <w:p w14:paraId="0B3EF2DD"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3461" w:type="dxa"/>
            <w:tcBorders>
              <w:top w:val="nil"/>
              <w:left w:val="nil"/>
              <w:bottom w:val="single" w:sz="4" w:space="0" w:color="auto"/>
              <w:right w:val="single" w:sz="4" w:space="0" w:color="auto"/>
            </w:tcBorders>
            <w:shd w:val="clear" w:color="000000" w:fill="FFFF66"/>
            <w:noWrap/>
            <w:vAlign w:val="bottom"/>
            <w:hideMark/>
          </w:tcPr>
          <w:p w14:paraId="08F7BC5D"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1830" w:type="dxa"/>
            <w:tcBorders>
              <w:top w:val="nil"/>
              <w:left w:val="nil"/>
              <w:bottom w:val="single" w:sz="4" w:space="0" w:color="auto"/>
              <w:right w:val="single" w:sz="4" w:space="0" w:color="auto"/>
            </w:tcBorders>
            <w:shd w:val="clear" w:color="000000" w:fill="FFFF66"/>
            <w:noWrap/>
            <w:vAlign w:val="bottom"/>
            <w:hideMark/>
          </w:tcPr>
          <w:p w14:paraId="2301F87B" w14:textId="77777777" w:rsidR="0018787C" w:rsidRPr="0018787C" w:rsidRDefault="0018787C" w:rsidP="0018787C">
            <w:pPr>
              <w:spacing w:after="0" w:line="240" w:lineRule="auto"/>
              <w:jc w:val="center"/>
              <w:rPr>
                <w:rFonts w:eastAsia="Times New Roman" w:cs="Calibri"/>
                <w:b/>
                <w:bCs/>
                <w:color w:val="FF0000"/>
                <w:lang w:eastAsia="cs-CZ"/>
              </w:rPr>
            </w:pPr>
            <w:r w:rsidRPr="0018787C">
              <w:rPr>
                <w:rFonts w:eastAsia="Times New Roman" w:cs="Calibri"/>
                <w:b/>
                <w:bCs/>
                <w:color w:val="FF0000"/>
                <w:lang w:eastAsia="cs-CZ"/>
              </w:rPr>
              <w:t> </w:t>
            </w:r>
          </w:p>
        </w:tc>
        <w:tc>
          <w:tcPr>
            <w:tcW w:w="2102" w:type="dxa"/>
            <w:tcBorders>
              <w:top w:val="nil"/>
              <w:left w:val="nil"/>
              <w:bottom w:val="single" w:sz="4" w:space="0" w:color="auto"/>
              <w:right w:val="single" w:sz="4" w:space="0" w:color="auto"/>
            </w:tcBorders>
            <w:shd w:val="clear" w:color="000000" w:fill="FFFF66"/>
            <w:noWrap/>
            <w:vAlign w:val="bottom"/>
            <w:hideMark/>
          </w:tcPr>
          <w:p w14:paraId="1DA63F1B" w14:textId="77777777" w:rsidR="0018787C" w:rsidRPr="0018787C" w:rsidRDefault="0018787C" w:rsidP="0018787C">
            <w:pPr>
              <w:spacing w:after="0" w:line="240" w:lineRule="auto"/>
              <w:jc w:val="center"/>
              <w:rPr>
                <w:rFonts w:eastAsia="Times New Roman" w:cs="Calibri"/>
                <w:b/>
                <w:bCs/>
                <w:color w:val="FF0000"/>
                <w:lang w:eastAsia="cs-CZ"/>
              </w:rPr>
            </w:pPr>
            <w:r w:rsidRPr="0018787C">
              <w:rPr>
                <w:rFonts w:eastAsia="Times New Roman" w:cs="Calibri"/>
                <w:b/>
                <w:bCs/>
                <w:color w:val="FF0000"/>
                <w:lang w:eastAsia="cs-CZ"/>
              </w:rPr>
              <w:t>Mechanika tekutin</w:t>
            </w:r>
          </w:p>
        </w:tc>
        <w:tc>
          <w:tcPr>
            <w:tcW w:w="1680" w:type="dxa"/>
            <w:tcBorders>
              <w:top w:val="nil"/>
              <w:left w:val="nil"/>
              <w:bottom w:val="single" w:sz="4" w:space="0" w:color="auto"/>
              <w:right w:val="single" w:sz="8" w:space="0" w:color="auto"/>
            </w:tcBorders>
            <w:shd w:val="clear" w:color="000000" w:fill="FFFF66"/>
            <w:noWrap/>
            <w:vAlign w:val="bottom"/>
            <w:hideMark/>
          </w:tcPr>
          <w:p w14:paraId="0DCFC009"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r>
      <w:tr w:rsidR="0018787C" w:rsidRPr="0018787C" w14:paraId="06C366AF" w14:textId="77777777" w:rsidTr="0018787C">
        <w:trPr>
          <w:trHeight w:val="288"/>
        </w:trPr>
        <w:tc>
          <w:tcPr>
            <w:tcW w:w="700" w:type="dxa"/>
            <w:tcBorders>
              <w:top w:val="nil"/>
              <w:left w:val="single" w:sz="8" w:space="0" w:color="auto"/>
              <w:bottom w:val="single" w:sz="4" w:space="0" w:color="auto"/>
              <w:right w:val="nil"/>
            </w:tcBorders>
            <w:shd w:val="clear" w:color="000000" w:fill="FFFF66"/>
            <w:noWrap/>
            <w:vAlign w:val="bottom"/>
            <w:hideMark/>
          </w:tcPr>
          <w:p w14:paraId="7D5413C8"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2437" w:type="dxa"/>
            <w:tcBorders>
              <w:top w:val="nil"/>
              <w:left w:val="single" w:sz="8" w:space="0" w:color="auto"/>
              <w:bottom w:val="single" w:sz="4" w:space="0" w:color="auto"/>
              <w:right w:val="single" w:sz="4" w:space="0" w:color="auto"/>
            </w:tcBorders>
            <w:shd w:val="clear" w:color="000000" w:fill="FFFF66"/>
            <w:noWrap/>
            <w:vAlign w:val="bottom"/>
            <w:hideMark/>
          </w:tcPr>
          <w:p w14:paraId="1D87CFAD" w14:textId="77777777" w:rsidR="0018787C" w:rsidRPr="0018787C" w:rsidRDefault="0018787C" w:rsidP="0018787C">
            <w:pPr>
              <w:spacing w:after="0" w:line="240" w:lineRule="auto"/>
              <w:jc w:val="center"/>
              <w:rPr>
                <w:rFonts w:eastAsia="Times New Roman" w:cs="Calibri"/>
                <w:b/>
                <w:bCs/>
                <w:color w:val="FF0000"/>
                <w:lang w:eastAsia="cs-CZ"/>
              </w:rPr>
            </w:pPr>
            <w:r w:rsidRPr="0018787C">
              <w:rPr>
                <w:rFonts w:eastAsia="Times New Roman" w:cs="Calibri"/>
                <w:b/>
                <w:bCs/>
                <w:color w:val="FF0000"/>
                <w:lang w:eastAsia="cs-CZ"/>
              </w:rPr>
              <w:t>2-4-1</w:t>
            </w:r>
          </w:p>
        </w:tc>
        <w:tc>
          <w:tcPr>
            <w:tcW w:w="1930" w:type="dxa"/>
            <w:tcBorders>
              <w:top w:val="nil"/>
              <w:left w:val="nil"/>
              <w:bottom w:val="single" w:sz="4" w:space="0" w:color="auto"/>
              <w:right w:val="single" w:sz="4" w:space="0" w:color="auto"/>
            </w:tcBorders>
            <w:shd w:val="clear" w:color="000000" w:fill="FFFF66"/>
            <w:noWrap/>
            <w:vAlign w:val="bottom"/>
            <w:hideMark/>
          </w:tcPr>
          <w:p w14:paraId="7E36E899"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3461" w:type="dxa"/>
            <w:tcBorders>
              <w:top w:val="nil"/>
              <w:left w:val="nil"/>
              <w:bottom w:val="single" w:sz="4" w:space="0" w:color="auto"/>
              <w:right w:val="single" w:sz="4" w:space="0" w:color="auto"/>
            </w:tcBorders>
            <w:shd w:val="clear" w:color="000000" w:fill="FFFF66"/>
            <w:noWrap/>
            <w:vAlign w:val="bottom"/>
            <w:hideMark/>
          </w:tcPr>
          <w:p w14:paraId="1B864419"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1830" w:type="dxa"/>
            <w:tcBorders>
              <w:top w:val="nil"/>
              <w:left w:val="nil"/>
              <w:bottom w:val="single" w:sz="4" w:space="0" w:color="auto"/>
              <w:right w:val="single" w:sz="4" w:space="0" w:color="auto"/>
            </w:tcBorders>
            <w:shd w:val="clear" w:color="000000" w:fill="FFFF66"/>
            <w:noWrap/>
            <w:vAlign w:val="bottom"/>
            <w:hideMark/>
          </w:tcPr>
          <w:p w14:paraId="08EF3925" w14:textId="77777777" w:rsidR="0018787C" w:rsidRPr="0018787C" w:rsidRDefault="0018787C" w:rsidP="0018787C">
            <w:pPr>
              <w:spacing w:after="0" w:line="240" w:lineRule="auto"/>
              <w:jc w:val="center"/>
              <w:rPr>
                <w:rFonts w:eastAsia="Times New Roman" w:cs="Calibri"/>
                <w:b/>
                <w:bCs/>
                <w:color w:val="FF0000"/>
                <w:lang w:eastAsia="cs-CZ"/>
              </w:rPr>
            </w:pPr>
            <w:r w:rsidRPr="0018787C">
              <w:rPr>
                <w:rFonts w:eastAsia="Times New Roman" w:cs="Calibri"/>
                <w:b/>
                <w:bCs/>
                <w:color w:val="FF0000"/>
                <w:lang w:eastAsia="cs-CZ"/>
              </w:rPr>
              <w:t> </w:t>
            </w:r>
          </w:p>
        </w:tc>
        <w:tc>
          <w:tcPr>
            <w:tcW w:w="2102" w:type="dxa"/>
            <w:tcBorders>
              <w:top w:val="nil"/>
              <w:left w:val="nil"/>
              <w:bottom w:val="single" w:sz="4" w:space="0" w:color="auto"/>
              <w:right w:val="single" w:sz="4" w:space="0" w:color="auto"/>
            </w:tcBorders>
            <w:shd w:val="clear" w:color="000000" w:fill="FFFF66"/>
            <w:noWrap/>
            <w:vAlign w:val="bottom"/>
            <w:hideMark/>
          </w:tcPr>
          <w:p w14:paraId="5C6FED8C" w14:textId="77777777" w:rsidR="0018787C" w:rsidRPr="0018787C" w:rsidRDefault="0018787C" w:rsidP="0018787C">
            <w:pPr>
              <w:spacing w:after="0" w:line="240" w:lineRule="auto"/>
              <w:jc w:val="center"/>
              <w:rPr>
                <w:rFonts w:eastAsia="Times New Roman" w:cs="Calibri"/>
                <w:b/>
                <w:bCs/>
                <w:color w:val="FF0000"/>
                <w:lang w:eastAsia="cs-CZ"/>
              </w:rPr>
            </w:pPr>
            <w:r w:rsidRPr="0018787C">
              <w:rPr>
                <w:rFonts w:eastAsia="Times New Roman" w:cs="Calibri"/>
                <w:b/>
                <w:bCs/>
                <w:color w:val="FF0000"/>
                <w:lang w:eastAsia="cs-CZ"/>
              </w:rPr>
              <w:t>2-2-0</w:t>
            </w:r>
          </w:p>
        </w:tc>
        <w:tc>
          <w:tcPr>
            <w:tcW w:w="1680" w:type="dxa"/>
            <w:tcBorders>
              <w:top w:val="nil"/>
              <w:left w:val="nil"/>
              <w:bottom w:val="single" w:sz="4" w:space="0" w:color="auto"/>
              <w:right w:val="single" w:sz="8" w:space="0" w:color="auto"/>
            </w:tcBorders>
            <w:shd w:val="clear" w:color="000000" w:fill="FFFF66"/>
            <w:noWrap/>
            <w:vAlign w:val="bottom"/>
            <w:hideMark/>
          </w:tcPr>
          <w:p w14:paraId="4CF8FB09"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r>
      <w:tr w:rsidR="0018787C" w:rsidRPr="0018787C" w14:paraId="5791D9B3" w14:textId="77777777" w:rsidTr="0018787C">
        <w:trPr>
          <w:trHeight w:val="288"/>
        </w:trPr>
        <w:tc>
          <w:tcPr>
            <w:tcW w:w="700" w:type="dxa"/>
            <w:tcBorders>
              <w:top w:val="nil"/>
              <w:left w:val="single" w:sz="8" w:space="0" w:color="auto"/>
              <w:bottom w:val="single" w:sz="4" w:space="0" w:color="auto"/>
              <w:right w:val="nil"/>
            </w:tcBorders>
            <w:shd w:val="clear" w:color="000000" w:fill="FFFF66"/>
            <w:noWrap/>
            <w:vAlign w:val="bottom"/>
            <w:hideMark/>
          </w:tcPr>
          <w:p w14:paraId="1146F5F5"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2437" w:type="dxa"/>
            <w:tcBorders>
              <w:top w:val="nil"/>
              <w:left w:val="single" w:sz="8" w:space="0" w:color="auto"/>
              <w:bottom w:val="single" w:sz="4" w:space="0" w:color="auto"/>
              <w:right w:val="single" w:sz="4" w:space="0" w:color="auto"/>
            </w:tcBorders>
            <w:shd w:val="clear" w:color="000000" w:fill="FFFF66"/>
            <w:noWrap/>
            <w:vAlign w:val="bottom"/>
            <w:hideMark/>
          </w:tcPr>
          <w:p w14:paraId="6A567C30" w14:textId="77777777" w:rsidR="0018787C" w:rsidRPr="0018787C" w:rsidRDefault="0018787C" w:rsidP="0018787C">
            <w:pPr>
              <w:spacing w:after="0" w:line="240" w:lineRule="auto"/>
              <w:jc w:val="center"/>
              <w:rPr>
                <w:rFonts w:eastAsia="Times New Roman" w:cs="Calibri"/>
                <w:b/>
                <w:bCs/>
                <w:color w:val="FF0000"/>
                <w:lang w:eastAsia="cs-CZ"/>
              </w:rPr>
            </w:pPr>
            <w:proofErr w:type="spellStart"/>
            <w:r w:rsidRPr="0018787C">
              <w:rPr>
                <w:rFonts w:eastAsia="Times New Roman" w:cs="Calibri"/>
                <w:b/>
                <w:bCs/>
                <w:color w:val="FF0000"/>
                <w:lang w:eastAsia="cs-CZ"/>
              </w:rPr>
              <w:t>z,zk</w:t>
            </w:r>
            <w:proofErr w:type="spellEnd"/>
          </w:p>
        </w:tc>
        <w:tc>
          <w:tcPr>
            <w:tcW w:w="1930" w:type="dxa"/>
            <w:tcBorders>
              <w:top w:val="nil"/>
              <w:left w:val="nil"/>
              <w:bottom w:val="single" w:sz="4" w:space="0" w:color="auto"/>
              <w:right w:val="single" w:sz="4" w:space="0" w:color="auto"/>
            </w:tcBorders>
            <w:shd w:val="clear" w:color="000000" w:fill="FFFF66"/>
            <w:noWrap/>
            <w:vAlign w:val="bottom"/>
            <w:hideMark/>
          </w:tcPr>
          <w:p w14:paraId="12E72285"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3461" w:type="dxa"/>
            <w:tcBorders>
              <w:top w:val="nil"/>
              <w:left w:val="nil"/>
              <w:bottom w:val="single" w:sz="4" w:space="0" w:color="auto"/>
              <w:right w:val="single" w:sz="4" w:space="0" w:color="auto"/>
            </w:tcBorders>
            <w:shd w:val="clear" w:color="000000" w:fill="FFFF66"/>
            <w:noWrap/>
            <w:vAlign w:val="bottom"/>
            <w:hideMark/>
          </w:tcPr>
          <w:p w14:paraId="4823FD11"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1830" w:type="dxa"/>
            <w:tcBorders>
              <w:top w:val="nil"/>
              <w:left w:val="nil"/>
              <w:bottom w:val="single" w:sz="4" w:space="0" w:color="auto"/>
              <w:right w:val="single" w:sz="4" w:space="0" w:color="auto"/>
            </w:tcBorders>
            <w:shd w:val="clear" w:color="000000" w:fill="FFFF66"/>
            <w:noWrap/>
            <w:vAlign w:val="bottom"/>
            <w:hideMark/>
          </w:tcPr>
          <w:p w14:paraId="27B04A39" w14:textId="77777777" w:rsidR="0018787C" w:rsidRPr="0018787C" w:rsidRDefault="0018787C" w:rsidP="0018787C">
            <w:pPr>
              <w:spacing w:after="0" w:line="240" w:lineRule="auto"/>
              <w:jc w:val="center"/>
              <w:rPr>
                <w:rFonts w:eastAsia="Times New Roman" w:cs="Calibri"/>
                <w:b/>
                <w:bCs/>
                <w:color w:val="FF0000"/>
                <w:lang w:eastAsia="cs-CZ"/>
              </w:rPr>
            </w:pPr>
            <w:r w:rsidRPr="0018787C">
              <w:rPr>
                <w:rFonts w:eastAsia="Times New Roman" w:cs="Calibri"/>
                <w:b/>
                <w:bCs/>
                <w:color w:val="FF0000"/>
                <w:lang w:eastAsia="cs-CZ"/>
              </w:rPr>
              <w:t> </w:t>
            </w:r>
          </w:p>
        </w:tc>
        <w:tc>
          <w:tcPr>
            <w:tcW w:w="2102" w:type="dxa"/>
            <w:tcBorders>
              <w:top w:val="nil"/>
              <w:left w:val="nil"/>
              <w:bottom w:val="single" w:sz="4" w:space="0" w:color="auto"/>
              <w:right w:val="single" w:sz="4" w:space="0" w:color="auto"/>
            </w:tcBorders>
            <w:shd w:val="clear" w:color="000000" w:fill="FFFF66"/>
            <w:noWrap/>
            <w:vAlign w:val="bottom"/>
            <w:hideMark/>
          </w:tcPr>
          <w:p w14:paraId="311C2667" w14:textId="77777777" w:rsidR="0018787C" w:rsidRPr="0018787C" w:rsidRDefault="0018787C" w:rsidP="0018787C">
            <w:pPr>
              <w:spacing w:after="0" w:line="240" w:lineRule="auto"/>
              <w:jc w:val="center"/>
              <w:rPr>
                <w:rFonts w:eastAsia="Times New Roman" w:cs="Calibri"/>
                <w:b/>
                <w:bCs/>
                <w:color w:val="FF0000"/>
                <w:lang w:eastAsia="cs-CZ"/>
              </w:rPr>
            </w:pPr>
            <w:proofErr w:type="spellStart"/>
            <w:r w:rsidRPr="0018787C">
              <w:rPr>
                <w:rFonts w:eastAsia="Times New Roman" w:cs="Calibri"/>
                <w:b/>
                <w:bCs/>
                <w:color w:val="FF0000"/>
                <w:lang w:eastAsia="cs-CZ"/>
              </w:rPr>
              <w:t>z,zk</w:t>
            </w:r>
            <w:proofErr w:type="spellEnd"/>
          </w:p>
        </w:tc>
        <w:tc>
          <w:tcPr>
            <w:tcW w:w="1680" w:type="dxa"/>
            <w:tcBorders>
              <w:top w:val="nil"/>
              <w:left w:val="nil"/>
              <w:bottom w:val="single" w:sz="4" w:space="0" w:color="auto"/>
              <w:right w:val="single" w:sz="8" w:space="0" w:color="auto"/>
            </w:tcBorders>
            <w:shd w:val="clear" w:color="000000" w:fill="FFFF66"/>
            <w:noWrap/>
            <w:vAlign w:val="bottom"/>
            <w:hideMark/>
          </w:tcPr>
          <w:p w14:paraId="1FFA1204"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r>
      <w:tr w:rsidR="0018787C" w:rsidRPr="0018787C" w14:paraId="1E46F6A0" w14:textId="77777777" w:rsidTr="0018787C">
        <w:trPr>
          <w:trHeight w:val="288"/>
        </w:trPr>
        <w:tc>
          <w:tcPr>
            <w:tcW w:w="700" w:type="dxa"/>
            <w:tcBorders>
              <w:top w:val="nil"/>
              <w:left w:val="single" w:sz="8" w:space="0" w:color="auto"/>
              <w:bottom w:val="single" w:sz="4" w:space="0" w:color="auto"/>
              <w:right w:val="nil"/>
            </w:tcBorders>
            <w:shd w:val="clear" w:color="000000" w:fill="FFFF66"/>
            <w:noWrap/>
            <w:vAlign w:val="bottom"/>
            <w:hideMark/>
          </w:tcPr>
          <w:p w14:paraId="1159955A"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2437" w:type="dxa"/>
            <w:tcBorders>
              <w:top w:val="nil"/>
              <w:left w:val="single" w:sz="8" w:space="0" w:color="auto"/>
              <w:bottom w:val="single" w:sz="4" w:space="0" w:color="auto"/>
              <w:right w:val="single" w:sz="4" w:space="0" w:color="auto"/>
            </w:tcBorders>
            <w:shd w:val="clear" w:color="000000" w:fill="FFFF66"/>
            <w:noWrap/>
            <w:vAlign w:val="bottom"/>
            <w:hideMark/>
          </w:tcPr>
          <w:p w14:paraId="34C351B2"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1930" w:type="dxa"/>
            <w:tcBorders>
              <w:top w:val="nil"/>
              <w:left w:val="nil"/>
              <w:bottom w:val="single" w:sz="4" w:space="0" w:color="auto"/>
              <w:right w:val="single" w:sz="4" w:space="0" w:color="auto"/>
            </w:tcBorders>
            <w:shd w:val="clear" w:color="000000" w:fill="FFFF66"/>
            <w:noWrap/>
            <w:vAlign w:val="bottom"/>
            <w:hideMark/>
          </w:tcPr>
          <w:p w14:paraId="4421F5C0"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3461" w:type="dxa"/>
            <w:tcBorders>
              <w:top w:val="nil"/>
              <w:left w:val="nil"/>
              <w:bottom w:val="single" w:sz="4" w:space="0" w:color="auto"/>
              <w:right w:val="single" w:sz="4" w:space="0" w:color="auto"/>
            </w:tcBorders>
            <w:shd w:val="clear" w:color="000000" w:fill="FFFF66"/>
            <w:noWrap/>
            <w:vAlign w:val="bottom"/>
            <w:hideMark/>
          </w:tcPr>
          <w:p w14:paraId="65DDA9A7"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1830" w:type="dxa"/>
            <w:tcBorders>
              <w:top w:val="nil"/>
              <w:left w:val="nil"/>
              <w:bottom w:val="single" w:sz="4" w:space="0" w:color="auto"/>
              <w:right w:val="single" w:sz="4" w:space="0" w:color="auto"/>
            </w:tcBorders>
            <w:shd w:val="clear" w:color="000000" w:fill="FFFF66"/>
            <w:noWrap/>
            <w:vAlign w:val="bottom"/>
            <w:hideMark/>
          </w:tcPr>
          <w:p w14:paraId="03C262E2" w14:textId="77777777" w:rsidR="0018787C" w:rsidRPr="0018787C" w:rsidRDefault="0018787C" w:rsidP="0018787C">
            <w:pPr>
              <w:spacing w:after="0" w:line="240" w:lineRule="auto"/>
              <w:jc w:val="center"/>
              <w:rPr>
                <w:rFonts w:eastAsia="Times New Roman" w:cs="Calibri"/>
                <w:b/>
                <w:bCs/>
                <w:color w:val="FF0000"/>
                <w:lang w:eastAsia="cs-CZ"/>
              </w:rPr>
            </w:pPr>
            <w:r w:rsidRPr="0018787C">
              <w:rPr>
                <w:rFonts w:eastAsia="Times New Roman" w:cs="Calibri"/>
                <w:b/>
                <w:bCs/>
                <w:color w:val="FF0000"/>
                <w:lang w:eastAsia="cs-CZ"/>
              </w:rPr>
              <w:t>Tepelné procesy</w:t>
            </w:r>
          </w:p>
        </w:tc>
        <w:tc>
          <w:tcPr>
            <w:tcW w:w="2102" w:type="dxa"/>
            <w:tcBorders>
              <w:top w:val="nil"/>
              <w:left w:val="nil"/>
              <w:bottom w:val="single" w:sz="4" w:space="0" w:color="auto"/>
              <w:right w:val="single" w:sz="4" w:space="0" w:color="auto"/>
            </w:tcBorders>
            <w:shd w:val="clear" w:color="000000" w:fill="FFFF66"/>
            <w:noWrap/>
            <w:vAlign w:val="bottom"/>
            <w:hideMark/>
          </w:tcPr>
          <w:p w14:paraId="53582B34"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1680" w:type="dxa"/>
            <w:tcBorders>
              <w:top w:val="nil"/>
              <w:left w:val="nil"/>
              <w:bottom w:val="single" w:sz="4" w:space="0" w:color="auto"/>
              <w:right w:val="single" w:sz="8" w:space="0" w:color="auto"/>
            </w:tcBorders>
            <w:shd w:val="clear" w:color="000000" w:fill="FFFF66"/>
            <w:noWrap/>
            <w:vAlign w:val="bottom"/>
            <w:hideMark/>
          </w:tcPr>
          <w:p w14:paraId="787E3F15"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r>
      <w:tr w:rsidR="0018787C" w:rsidRPr="0018787C" w14:paraId="250FA941" w14:textId="77777777" w:rsidTr="0018787C">
        <w:trPr>
          <w:trHeight w:val="288"/>
        </w:trPr>
        <w:tc>
          <w:tcPr>
            <w:tcW w:w="700" w:type="dxa"/>
            <w:tcBorders>
              <w:top w:val="nil"/>
              <w:left w:val="single" w:sz="8" w:space="0" w:color="auto"/>
              <w:bottom w:val="single" w:sz="4" w:space="0" w:color="auto"/>
              <w:right w:val="nil"/>
            </w:tcBorders>
            <w:shd w:val="clear" w:color="000000" w:fill="FFFF66"/>
            <w:noWrap/>
            <w:vAlign w:val="bottom"/>
            <w:hideMark/>
          </w:tcPr>
          <w:p w14:paraId="2370247B"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2437" w:type="dxa"/>
            <w:tcBorders>
              <w:top w:val="nil"/>
              <w:left w:val="single" w:sz="8" w:space="0" w:color="auto"/>
              <w:bottom w:val="single" w:sz="4" w:space="0" w:color="auto"/>
              <w:right w:val="single" w:sz="4" w:space="0" w:color="auto"/>
            </w:tcBorders>
            <w:shd w:val="clear" w:color="000000" w:fill="FFFF66"/>
            <w:noWrap/>
            <w:vAlign w:val="bottom"/>
            <w:hideMark/>
          </w:tcPr>
          <w:p w14:paraId="203439AF"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1930" w:type="dxa"/>
            <w:tcBorders>
              <w:top w:val="nil"/>
              <w:left w:val="nil"/>
              <w:bottom w:val="single" w:sz="4" w:space="0" w:color="auto"/>
              <w:right w:val="single" w:sz="4" w:space="0" w:color="auto"/>
            </w:tcBorders>
            <w:shd w:val="clear" w:color="000000" w:fill="FFFF66"/>
            <w:noWrap/>
            <w:vAlign w:val="bottom"/>
            <w:hideMark/>
          </w:tcPr>
          <w:p w14:paraId="0E95AE7E"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3461" w:type="dxa"/>
            <w:tcBorders>
              <w:top w:val="nil"/>
              <w:left w:val="nil"/>
              <w:bottom w:val="single" w:sz="4" w:space="0" w:color="auto"/>
              <w:right w:val="single" w:sz="4" w:space="0" w:color="auto"/>
            </w:tcBorders>
            <w:shd w:val="clear" w:color="000000" w:fill="FFFF66"/>
            <w:noWrap/>
            <w:vAlign w:val="bottom"/>
            <w:hideMark/>
          </w:tcPr>
          <w:p w14:paraId="1F53C8EE"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1830" w:type="dxa"/>
            <w:tcBorders>
              <w:top w:val="nil"/>
              <w:left w:val="nil"/>
              <w:bottom w:val="single" w:sz="4" w:space="0" w:color="auto"/>
              <w:right w:val="single" w:sz="4" w:space="0" w:color="auto"/>
            </w:tcBorders>
            <w:shd w:val="clear" w:color="000000" w:fill="FFFF66"/>
            <w:noWrap/>
            <w:vAlign w:val="bottom"/>
            <w:hideMark/>
          </w:tcPr>
          <w:p w14:paraId="6C500BEE" w14:textId="77777777" w:rsidR="0018787C" w:rsidRPr="0018787C" w:rsidRDefault="0018787C" w:rsidP="0018787C">
            <w:pPr>
              <w:spacing w:after="0" w:line="240" w:lineRule="auto"/>
              <w:jc w:val="center"/>
              <w:rPr>
                <w:rFonts w:eastAsia="Times New Roman" w:cs="Calibri"/>
                <w:b/>
                <w:bCs/>
                <w:color w:val="FF0000"/>
                <w:lang w:eastAsia="cs-CZ"/>
              </w:rPr>
            </w:pPr>
            <w:r w:rsidRPr="0018787C">
              <w:rPr>
                <w:rFonts w:eastAsia="Times New Roman" w:cs="Calibri"/>
                <w:b/>
                <w:bCs/>
                <w:color w:val="FF0000"/>
                <w:lang w:eastAsia="cs-CZ"/>
              </w:rPr>
              <w:t>2-3-1</w:t>
            </w:r>
          </w:p>
        </w:tc>
        <w:tc>
          <w:tcPr>
            <w:tcW w:w="2102" w:type="dxa"/>
            <w:tcBorders>
              <w:top w:val="nil"/>
              <w:left w:val="nil"/>
              <w:bottom w:val="single" w:sz="4" w:space="0" w:color="auto"/>
              <w:right w:val="single" w:sz="4" w:space="0" w:color="auto"/>
            </w:tcBorders>
            <w:shd w:val="clear" w:color="000000" w:fill="FFFF66"/>
            <w:noWrap/>
            <w:vAlign w:val="bottom"/>
            <w:hideMark/>
          </w:tcPr>
          <w:p w14:paraId="55E68F83"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1680" w:type="dxa"/>
            <w:tcBorders>
              <w:top w:val="nil"/>
              <w:left w:val="nil"/>
              <w:bottom w:val="single" w:sz="4" w:space="0" w:color="auto"/>
              <w:right w:val="single" w:sz="8" w:space="0" w:color="auto"/>
            </w:tcBorders>
            <w:shd w:val="clear" w:color="000000" w:fill="FFFF66"/>
            <w:noWrap/>
            <w:vAlign w:val="bottom"/>
            <w:hideMark/>
          </w:tcPr>
          <w:p w14:paraId="091C7DB8"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r>
      <w:tr w:rsidR="0018787C" w:rsidRPr="0018787C" w14:paraId="24F2815F" w14:textId="77777777" w:rsidTr="0018787C">
        <w:trPr>
          <w:trHeight w:val="300"/>
        </w:trPr>
        <w:tc>
          <w:tcPr>
            <w:tcW w:w="700" w:type="dxa"/>
            <w:tcBorders>
              <w:top w:val="nil"/>
              <w:left w:val="single" w:sz="8" w:space="0" w:color="auto"/>
              <w:bottom w:val="nil"/>
              <w:right w:val="nil"/>
            </w:tcBorders>
            <w:shd w:val="clear" w:color="000000" w:fill="FFFF66"/>
            <w:noWrap/>
            <w:vAlign w:val="bottom"/>
            <w:hideMark/>
          </w:tcPr>
          <w:p w14:paraId="64DCD8EF"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2437" w:type="dxa"/>
            <w:tcBorders>
              <w:top w:val="nil"/>
              <w:left w:val="single" w:sz="8" w:space="0" w:color="auto"/>
              <w:bottom w:val="nil"/>
              <w:right w:val="single" w:sz="4" w:space="0" w:color="auto"/>
            </w:tcBorders>
            <w:shd w:val="clear" w:color="000000" w:fill="FFFF66"/>
            <w:noWrap/>
            <w:vAlign w:val="bottom"/>
            <w:hideMark/>
          </w:tcPr>
          <w:p w14:paraId="077B3D1E"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1930" w:type="dxa"/>
            <w:tcBorders>
              <w:top w:val="nil"/>
              <w:left w:val="nil"/>
              <w:bottom w:val="nil"/>
              <w:right w:val="single" w:sz="4" w:space="0" w:color="auto"/>
            </w:tcBorders>
            <w:shd w:val="clear" w:color="000000" w:fill="FFFF66"/>
            <w:noWrap/>
            <w:vAlign w:val="bottom"/>
            <w:hideMark/>
          </w:tcPr>
          <w:p w14:paraId="1DE457C8"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3461" w:type="dxa"/>
            <w:tcBorders>
              <w:top w:val="nil"/>
              <w:left w:val="nil"/>
              <w:bottom w:val="nil"/>
              <w:right w:val="single" w:sz="4" w:space="0" w:color="auto"/>
            </w:tcBorders>
            <w:shd w:val="clear" w:color="000000" w:fill="FFFF66"/>
            <w:noWrap/>
            <w:vAlign w:val="bottom"/>
            <w:hideMark/>
          </w:tcPr>
          <w:p w14:paraId="5C0849C1"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1830" w:type="dxa"/>
            <w:tcBorders>
              <w:top w:val="nil"/>
              <w:left w:val="nil"/>
              <w:bottom w:val="nil"/>
              <w:right w:val="single" w:sz="4" w:space="0" w:color="auto"/>
            </w:tcBorders>
            <w:shd w:val="clear" w:color="000000" w:fill="FFFF66"/>
            <w:noWrap/>
            <w:vAlign w:val="bottom"/>
            <w:hideMark/>
          </w:tcPr>
          <w:p w14:paraId="4502507F" w14:textId="77777777" w:rsidR="0018787C" w:rsidRPr="0018787C" w:rsidRDefault="0018787C" w:rsidP="0018787C">
            <w:pPr>
              <w:spacing w:after="0" w:line="240" w:lineRule="auto"/>
              <w:jc w:val="center"/>
              <w:rPr>
                <w:rFonts w:eastAsia="Times New Roman" w:cs="Calibri"/>
                <w:b/>
                <w:bCs/>
                <w:color w:val="FF0000"/>
                <w:lang w:eastAsia="cs-CZ"/>
              </w:rPr>
            </w:pPr>
            <w:proofErr w:type="spellStart"/>
            <w:r w:rsidRPr="0018787C">
              <w:rPr>
                <w:rFonts w:eastAsia="Times New Roman" w:cs="Calibri"/>
                <w:b/>
                <w:bCs/>
                <w:color w:val="FF0000"/>
                <w:lang w:eastAsia="cs-CZ"/>
              </w:rPr>
              <w:t>z,zk</w:t>
            </w:r>
            <w:proofErr w:type="spellEnd"/>
          </w:p>
        </w:tc>
        <w:tc>
          <w:tcPr>
            <w:tcW w:w="2102" w:type="dxa"/>
            <w:tcBorders>
              <w:top w:val="nil"/>
              <w:left w:val="nil"/>
              <w:bottom w:val="nil"/>
              <w:right w:val="single" w:sz="4" w:space="0" w:color="auto"/>
            </w:tcBorders>
            <w:shd w:val="clear" w:color="000000" w:fill="FFFF66"/>
            <w:noWrap/>
            <w:vAlign w:val="bottom"/>
            <w:hideMark/>
          </w:tcPr>
          <w:p w14:paraId="04D6FABF"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c>
          <w:tcPr>
            <w:tcW w:w="1680" w:type="dxa"/>
            <w:tcBorders>
              <w:top w:val="nil"/>
              <w:left w:val="nil"/>
              <w:bottom w:val="nil"/>
              <w:right w:val="single" w:sz="8" w:space="0" w:color="auto"/>
            </w:tcBorders>
            <w:shd w:val="clear" w:color="000000" w:fill="FFFF66"/>
            <w:noWrap/>
            <w:vAlign w:val="bottom"/>
            <w:hideMark/>
          </w:tcPr>
          <w:p w14:paraId="465E265C"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 </w:t>
            </w:r>
          </w:p>
        </w:tc>
      </w:tr>
      <w:tr w:rsidR="0018787C" w:rsidRPr="0018787C" w14:paraId="1BAAEFFD" w14:textId="77777777" w:rsidTr="0018787C">
        <w:trPr>
          <w:trHeight w:val="288"/>
        </w:trPr>
        <w:tc>
          <w:tcPr>
            <w:tcW w:w="700" w:type="dxa"/>
            <w:tcBorders>
              <w:top w:val="single" w:sz="8" w:space="0" w:color="auto"/>
              <w:left w:val="single" w:sz="8" w:space="0" w:color="auto"/>
              <w:bottom w:val="single" w:sz="4" w:space="0" w:color="auto"/>
              <w:right w:val="nil"/>
            </w:tcBorders>
            <w:shd w:val="clear" w:color="000000" w:fill="FFE699"/>
            <w:noWrap/>
            <w:vAlign w:val="bottom"/>
            <w:hideMark/>
          </w:tcPr>
          <w:p w14:paraId="0659ED36"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PA</w:t>
            </w:r>
          </w:p>
        </w:tc>
        <w:tc>
          <w:tcPr>
            <w:tcW w:w="2437" w:type="dxa"/>
            <w:tcBorders>
              <w:top w:val="single" w:sz="8" w:space="0" w:color="auto"/>
              <w:left w:val="single" w:sz="8" w:space="0" w:color="auto"/>
              <w:bottom w:val="single" w:sz="4" w:space="0" w:color="auto"/>
              <w:right w:val="single" w:sz="4" w:space="0" w:color="auto"/>
            </w:tcBorders>
            <w:shd w:val="clear" w:color="000000" w:fill="FFE699"/>
            <w:noWrap/>
            <w:vAlign w:val="bottom"/>
            <w:hideMark/>
          </w:tcPr>
          <w:p w14:paraId="42EDDFF9"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c>
          <w:tcPr>
            <w:tcW w:w="1930" w:type="dxa"/>
            <w:tcBorders>
              <w:top w:val="single" w:sz="8" w:space="0" w:color="auto"/>
              <w:left w:val="nil"/>
              <w:bottom w:val="single" w:sz="4" w:space="0" w:color="auto"/>
              <w:right w:val="single" w:sz="4" w:space="0" w:color="auto"/>
            </w:tcBorders>
            <w:shd w:val="clear" w:color="000000" w:fill="FFE699"/>
            <w:noWrap/>
            <w:vAlign w:val="bottom"/>
            <w:hideMark/>
          </w:tcPr>
          <w:p w14:paraId="3AB62581"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Fyzikální seminář</w:t>
            </w:r>
          </w:p>
        </w:tc>
        <w:tc>
          <w:tcPr>
            <w:tcW w:w="3461" w:type="dxa"/>
            <w:tcBorders>
              <w:top w:val="single" w:sz="8" w:space="0" w:color="auto"/>
              <w:left w:val="nil"/>
              <w:bottom w:val="single" w:sz="4" w:space="0" w:color="auto"/>
              <w:right w:val="single" w:sz="4" w:space="0" w:color="auto"/>
            </w:tcBorders>
            <w:shd w:val="clear" w:color="000000" w:fill="FFE699"/>
            <w:noWrap/>
            <w:vAlign w:val="bottom"/>
            <w:hideMark/>
          </w:tcPr>
          <w:p w14:paraId="78C99BBA"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Fyzika</w:t>
            </w:r>
          </w:p>
        </w:tc>
        <w:tc>
          <w:tcPr>
            <w:tcW w:w="1830" w:type="dxa"/>
            <w:tcBorders>
              <w:top w:val="single" w:sz="4" w:space="0" w:color="auto"/>
              <w:left w:val="nil"/>
              <w:bottom w:val="single" w:sz="4" w:space="0" w:color="auto"/>
              <w:right w:val="single" w:sz="4" w:space="0" w:color="auto"/>
            </w:tcBorders>
            <w:shd w:val="clear" w:color="000000" w:fill="FFE699"/>
            <w:noWrap/>
            <w:vAlign w:val="bottom"/>
            <w:hideMark/>
          </w:tcPr>
          <w:p w14:paraId="696834EA"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Tepelné procesy</w:t>
            </w:r>
          </w:p>
        </w:tc>
        <w:tc>
          <w:tcPr>
            <w:tcW w:w="2102" w:type="dxa"/>
            <w:tcBorders>
              <w:top w:val="single" w:sz="8" w:space="0" w:color="auto"/>
              <w:left w:val="nil"/>
              <w:bottom w:val="single" w:sz="4" w:space="0" w:color="auto"/>
              <w:right w:val="single" w:sz="4" w:space="0" w:color="auto"/>
            </w:tcBorders>
            <w:shd w:val="clear" w:color="000000" w:fill="FFE699"/>
            <w:noWrap/>
            <w:vAlign w:val="bottom"/>
            <w:hideMark/>
          </w:tcPr>
          <w:p w14:paraId="5DC2E912"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Mechanika tekutin</w:t>
            </w:r>
          </w:p>
        </w:tc>
        <w:tc>
          <w:tcPr>
            <w:tcW w:w="1680" w:type="dxa"/>
            <w:tcBorders>
              <w:top w:val="single" w:sz="8" w:space="0" w:color="auto"/>
              <w:left w:val="nil"/>
              <w:bottom w:val="single" w:sz="4" w:space="0" w:color="auto"/>
              <w:right w:val="single" w:sz="8" w:space="0" w:color="auto"/>
            </w:tcBorders>
            <w:shd w:val="clear" w:color="000000" w:fill="FFE699"/>
            <w:noWrap/>
            <w:vAlign w:val="bottom"/>
            <w:hideMark/>
          </w:tcPr>
          <w:p w14:paraId="19743F3E"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r>
      <w:tr w:rsidR="0018787C" w:rsidRPr="0018787C" w14:paraId="43F0ACDC" w14:textId="77777777" w:rsidTr="0018787C">
        <w:trPr>
          <w:trHeight w:val="288"/>
        </w:trPr>
        <w:tc>
          <w:tcPr>
            <w:tcW w:w="700" w:type="dxa"/>
            <w:tcBorders>
              <w:top w:val="nil"/>
              <w:left w:val="single" w:sz="8" w:space="0" w:color="auto"/>
              <w:bottom w:val="single" w:sz="4" w:space="0" w:color="auto"/>
              <w:right w:val="nil"/>
            </w:tcBorders>
            <w:shd w:val="clear" w:color="000000" w:fill="FFE699"/>
            <w:noWrap/>
            <w:vAlign w:val="bottom"/>
            <w:hideMark/>
          </w:tcPr>
          <w:p w14:paraId="07C574CF"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c>
          <w:tcPr>
            <w:tcW w:w="2437" w:type="dxa"/>
            <w:tcBorders>
              <w:top w:val="nil"/>
              <w:left w:val="single" w:sz="8" w:space="0" w:color="auto"/>
              <w:bottom w:val="single" w:sz="4" w:space="0" w:color="auto"/>
              <w:right w:val="single" w:sz="4" w:space="0" w:color="auto"/>
            </w:tcBorders>
            <w:shd w:val="clear" w:color="000000" w:fill="FFE699"/>
            <w:noWrap/>
            <w:vAlign w:val="bottom"/>
            <w:hideMark/>
          </w:tcPr>
          <w:p w14:paraId="3D1EF002"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c>
          <w:tcPr>
            <w:tcW w:w="1930" w:type="dxa"/>
            <w:tcBorders>
              <w:top w:val="nil"/>
              <w:left w:val="nil"/>
              <w:bottom w:val="single" w:sz="4" w:space="0" w:color="auto"/>
              <w:right w:val="single" w:sz="4" w:space="0" w:color="auto"/>
            </w:tcBorders>
            <w:shd w:val="clear" w:color="000000" w:fill="FFE699"/>
            <w:noWrap/>
            <w:vAlign w:val="bottom"/>
            <w:hideMark/>
          </w:tcPr>
          <w:p w14:paraId="66EA4927"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2-4-1</w:t>
            </w:r>
          </w:p>
        </w:tc>
        <w:tc>
          <w:tcPr>
            <w:tcW w:w="3461" w:type="dxa"/>
            <w:tcBorders>
              <w:top w:val="nil"/>
              <w:left w:val="nil"/>
              <w:bottom w:val="single" w:sz="4" w:space="0" w:color="auto"/>
              <w:right w:val="single" w:sz="4" w:space="0" w:color="auto"/>
            </w:tcBorders>
            <w:shd w:val="clear" w:color="000000" w:fill="FFE699"/>
            <w:noWrap/>
            <w:vAlign w:val="bottom"/>
            <w:hideMark/>
          </w:tcPr>
          <w:p w14:paraId="4505417F"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2-3-1</w:t>
            </w:r>
          </w:p>
        </w:tc>
        <w:tc>
          <w:tcPr>
            <w:tcW w:w="1830" w:type="dxa"/>
            <w:tcBorders>
              <w:top w:val="nil"/>
              <w:left w:val="nil"/>
              <w:bottom w:val="single" w:sz="4" w:space="0" w:color="auto"/>
              <w:right w:val="single" w:sz="4" w:space="0" w:color="auto"/>
            </w:tcBorders>
            <w:shd w:val="clear" w:color="000000" w:fill="FFE699"/>
            <w:noWrap/>
            <w:vAlign w:val="bottom"/>
            <w:hideMark/>
          </w:tcPr>
          <w:p w14:paraId="75AE874A"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2-3-1</w:t>
            </w:r>
          </w:p>
        </w:tc>
        <w:tc>
          <w:tcPr>
            <w:tcW w:w="2102" w:type="dxa"/>
            <w:tcBorders>
              <w:top w:val="nil"/>
              <w:left w:val="nil"/>
              <w:bottom w:val="single" w:sz="4" w:space="0" w:color="auto"/>
              <w:right w:val="single" w:sz="4" w:space="0" w:color="auto"/>
            </w:tcBorders>
            <w:shd w:val="clear" w:color="000000" w:fill="FFE699"/>
            <w:noWrap/>
            <w:vAlign w:val="bottom"/>
            <w:hideMark/>
          </w:tcPr>
          <w:p w14:paraId="43892023" w14:textId="77777777" w:rsidR="0018787C" w:rsidRPr="0018787C" w:rsidRDefault="0018787C" w:rsidP="0018787C">
            <w:pPr>
              <w:spacing w:after="0" w:line="240" w:lineRule="auto"/>
              <w:jc w:val="center"/>
              <w:rPr>
                <w:rFonts w:eastAsia="Times New Roman" w:cs="Calibri"/>
                <w:b/>
                <w:bCs/>
                <w:lang w:eastAsia="cs-CZ"/>
              </w:rPr>
            </w:pPr>
            <w:r w:rsidRPr="0018787C">
              <w:rPr>
                <w:rFonts w:eastAsia="Times New Roman" w:cs="Calibri"/>
                <w:b/>
                <w:bCs/>
                <w:lang w:eastAsia="cs-CZ"/>
              </w:rPr>
              <w:t>2-2-0</w:t>
            </w:r>
          </w:p>
        </w:tc>
        <w:tc>
          <w:tcPr>
            <w:tcW w:w="1680" w:type="dxa"/>
            <w:tcBorders>
              <w:top w:val="nil"/>
              <w:left w:val="nil"/>
              <w:bottom w:val="single" w:sz="4" w:space="0" w:color="auto"/>
              <w:right w:val="single" w:sz="8" w:space="0" w:color="auto"/>
            </w:tcBorders>
            <w:shd w:val="clear" w:color="000000" w:fill="FFE699"/>
            <w:noWrap/>
            <w:vAlign w:val="bottom"/>
            <w:hideMark/>
          </w:tcPr>
          <w:p w14:paraId="7EA2BB19"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r>
      <w:tr w:rsidR="0018787C" w:rsidRPr="0018787C" w14:paraId="4DD43075" w14:textId="77777777" w:rsidTr="0018787C">
        <w:trPr>
          <w:trHeight w:val="300"/>
        </w:trPr>
        <w:tc>
          <w:tcPr>
            <w:tcW w:w="700" w:type="dxa"/>
            <w:tcBorders>
              <w:top w:val="nil"/>
              <w:left w:val="single" w:sz="8" w:space="0" w:color="auto"/>
              <w:bottom w:val="single" w:sz="8" w:space="0" w:color="auto"/>
              <w:right w:val="nil"/>
            </w:tcBorders>
            <w:shd w:val="clear" w:color="000000" w:fill="FFE699"/>
            <w:noWrap/>
            <w:vAlign w:val="bottom"/>
            <w:hideMark/>
          </w:tcPr>
          <w:p w14:paraId="03245AA7"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c>
          <w:tcPr>
            <w:tcW w:w="2437" w:type="dxa"/>
            <w:tcBorders>
              <w:top w:val="nil"/>
              <w:left w:val="single" w:sz="8" w:space="0" w:color="auto"/>
              <w:bottom w:val="single" w:sz="8" w:space="0" w:color="auto"/>
              <w:right w:val="single" w:sz="4" w:space="0" w:color="auto"/>
            </w:tcBorders>
            <w:shd w:val="clear" w:color="000000" w:fill="FFE699"/>
            <w:noWrap/>
            <w:vAlign w:val="bottom"/>
            <w:hideMark/>
          </w:tcPr>
          <w:p w14:paraId="24B66D45"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c>
          <w:tcPr>
            <w:tcW w:w="1930" w:type="dxa"/>
            <w:tcBorders>
              <w:top w:val="nil"/>
              <w:left w:val="nil"/>
              <w:bottom w:val="single" w:sz="8" w:space="0" w:color="auto"/>
              <w:right w:val="single" w:sz="4" w:space="0" w:color="auto"/>
            </w:tcBorders>
            <w:shd w:val="clear" w:color="000000" w:fill="FFE699"/>
            <w:noWrap/>
            <w:vAlign w:val="bottom"/>
            <w:hideMark/>
          </w:tcPr>
          <w:p w14:paraId="058AB72E" w14:textId="77777777" w:rsidR="0018787C" w:rsidRPr="0018787C" w:rsidRDefault="0018787C" w:rsidP="0018787C">
            <w:pPr>
              <w:spacing w:after="0" w:line="240" w:lineRule="auto"/>
              <w:jc w:val="center"/>
              <w:rPr>
                <w:rFonts w:eastAsia="Times New Roman" w:cs="Calibri"/>
                <w:b/>
                <w:bCs/>
                <w:lang w:eastAsia="cs-CZ"/>
              </w:rPr>
            </w:pPr>
            <w:proofErr w:type="spellStart"/>
            <w:r w:rsidRPr="0018787C">
              <w:rPr>
                <w:rFonts w:eastAsia="Times New Roman" w:cs="Calibri"/>
                <w:b/>
                <w:bCs/>
                <w:lang w:eastAsia="cs-CZ"/>
              </w:rPr>
              <w:t>z,zk</w:t>
            </w:r>
            <w:proofErr w:type="spellEnd"/>
          </w:p>
        </w:tc>
        <w:tc>
          <w:tcPr>
            <w:tcW w:w="3461" w:type="dxa"/>
            <w:tcBorders>
              <w:top w:val="nil"/>
              <w:left w:val="nil"/>
              <w:bottom w:val="single" w:sz="8" w:space="0" w:color="auto"/>
              <w:right w:val="single" w:sz="4" w:space="0" w:color="auto"/>
            </w:tcBorders>
            <w:shd w:val="clear" w:color="000000" w:fill="FFE699"/>
            <w:noWrap/>
            <w:vAlign w:val="bottom"/>
            <w:hideMark/>
          </w:tcPr>
          <w:p w14:paraId="35A2124A" w14:textId="77777777" w:rsidR="0018787C" w:rsidRPr="0018787C" w:rsidRDefault="0018787C" w:rsidP="0018787C">
            <w:pPr>
              <w:spacing w:after="0" w:line="240" w:lineRule="auto"/>
              <w:jc w:val="center"/>
              <w:rPr>
                <w:rFonts w:eastAsia="Times New Roman" w:cs="Calibri"/>
                <w:b/>
                <w:bCs/>
                <w:lang w:eastAsia="cs-CZ"/>
              </w:rPr>
            </w:pPr>
            <w:proofErr w:type="spellStart"/>
            <w:r w:rsidRPr="0018787C">
              <w:rPr>
                <w:rFonts w:eastAsia="Times New Roman" w:cs="Calibri"/>
                <w:b/>
                <w:bCs/>
                <w:lang w:eastAsia="cs-CZ"/>
              </w:rPr>
              <w:t>z,zk</w:t>
            </w:r>
            <w:proofErr w:type="spellEnd"/>
          </w:p>
        </w:tc>
        <w:tc>
          <w:tcPr>
            <w:tcW w:w="1830" w:type="dxa"/>
            <w:tcBorders>
              <w:top w:val="nil"/>
              <w:left w:val="nil"/>
              <w:bottom w:val="single" w:sz="8" w:space="0" w:color="auto"/>
              <w:right w:val="single" w:sz="4" w:space="0" w:color="auto"/>
            </w:tcBorders>
            <w:shd w:val="clear" w:color="000000" w:fill="FFE699"/>
            <w:noWrap/>
            <w:vAlign w:val="bottom"/>
            <w:hideMark/>
          </w:tcPr>
          <w:p w14:paraId="25A46BAA" w14:textId="77777777" w:rsidR="0018787C" w:rsidRPr="0018787C" w:rsidRDefault="0018787C" w:rsidP="0018787C">
            <w:pPr>
              <w:spacing w:after="0" w:line="240" w:lineRule="auto"/>
              <w:jc w:val="center"/>
              <w:rPr>
                <w:rFonts w:eastAsia="Times New Roman" w:cs="Calibri"/>
                <w:b/>
                <w:bCs/>
                <w:lang w:eastAsia="cs-CZ"/>
              </w:rPr>
            </w:pPr>
            <w:proofErr w:type="spellStart"/>
            <w:r w:rsidRPr="0018787C">
              <w:rPr>
                <w:rFonts w:eastAsia="Times New Roman" w:cs="Calibri"/>
                <w:b/>
                <w:bCs/>
                <w:lang w:eastAsia="cs-CZ"/>
              </w:rPr>
              <w:t>z,zk</w:t>
            </w:r>
            <w:proofErr w:type="spellEnd"/>
          </w:p>
        </w:tc>
        <w:tc>
          <w:tcPr>
            <w:tcW w:w="2102" w:type="dxa"/>
            <w:tcBorders>
              <w:top w:val="nil"/>
              <w:left w:val="nil"/>
              <w:bottom w:val="single" w:sz="8" w:space="0" w:color="auto"/>
              <w:right w:val="single" w:sz="4" w:space="0" w:color="auto"/>
            </w:tcBorders>
            <w:shd w:val="clear" w:color="000000" w:fill="FFE699"/>
            <w:noWrap/>
            <w:vAlign w:val="bottom"/>
            <w:hideMark/>
          </w:tcPr>
          <w:p w14:paraId="2FC316E0" w14:textId="77777777" w:rsidR="0018787C" w:rsidRPr="0018787C" w:rsidRDefault="0018787C" w:rsidP="0018787C">
            <w:pPr>
              <w:spacing w:after="0" w:line="240" w:lineRule="auto"/>
              <w:jc w:val="center"/>
              <w:rPr>
                <w:rFonts w:eastAsia="Times New Roman" w:cs="Calibri"/>
                <w:b/>
                <w:bCs/>
                <w:lang w:eastAsia="cs-CZ"/>
              </w:rPr>
            </w:pPr>
            <w:proofErr w:type="spellStart"/>
            <w:r w:rsidRPr="0018787C">
              <w:rPr>
                <w:rFonts w:eastAsia="Times New Roman" w:cs="Calibri"/>
                <w:b/>
                <w:bCs/>
                <w:lang w:eastAsia="cs-CZ"/>
              </w:rPr>
              <w:t>z,zk</w:t>
            </w:r>
            <w:proofErr w:type="spellEnd"/>
          </w:p>
        </w:tc>
        <w:tc>
          <w:tcPr>
            <w:tcW w:w="1680" w:type="dxa"/>
            <w:tcBorders>
              <w:top w:val="nil"/>
              <w:left w:val="nil"/>
              <w:bottom w:val="single" w:sz="8" w:space="0" w:color="auto"/>
              <w:right w:val="single" w:sz="8" w:space="0" w:color="auto"/>
            </w:tcBorders>
            <w:shd w:val="clear" w:color="000000" w:fill="FFE699"/>
            <w:noWrap/>
            <w:vAlign w:val="bottom"/>
            <w:hideMark/>
          </w:tcPr>
          <w:p w14:paraId="6A51591A" w14:textId="77777777" w:rsidR="0018787C" w:rsidRPr="0018787C" w:rsidRDefault="0018787C" w:rsidP="0018787C">
            <w:pPr>
              <w:spacing w:after="0" w:line="240" w:lineRule="auto"/>
              <w:jc w:val="center"/>
              <w:rPr>
                <w:rFonts w:eastAsia="Times New Roman" w:cs="Calibri"/>
                <w:b/>
                <w:bCs/>
                <w:color w:val="833C0C"/>
                <w:lang w:eastAsia="cs-CZ"/>
              </w:rPr>
            </w:pPr>
            <w:r w:rsidRPr="0018787C">
              <w:rPr>
                <w:rFonts w:eastAsia="Times New Roman" w:cs="Calibri"/>
                <w:b/>
                <w:bCs/>
                <w:color w:val="833C0C"/>
                <w:lang w:eastAsia="cs-CZ"/>
              </w:rPr>
              <w:t> </w:t>
            </w:r>
          </w:p>
        </w:tc>
      </w:tr>
    </w:tbl>
    <w:p w14:paraId="6053D590" w14:textId="77777777" w:rsidR="00E90E89" w:rsidRPr="00F110CA" w:rsidRDefault="00E90E89" w:rsidP="003C3603"/>
    <w:p w14:paraId="0B34E615" w14:textId="77777777" w:rsidR="00064821" w:rsidRDefault="00064821">
      <w:pPr>
        <w:spacing w:after="0" w:line="240" w:lineRule="auto"/>
        <w:jc w:val="left"/>
        <w:rPr>
          <w:highlight w:val="green"/>
        </w:rPr>
      </w:pPr>
      <w:r>
        <w:rPr>
          <w:highlight w:val="green"/>
        </w:rPr>
        <w:br w:type="page"/>
      </w:r>
    </w:p>
    <w:p w14:paraId="076B7545" w14:textId="77777777" w:rsidR="00AB0E99" w:rsidRPr="00F110CA" w:rsidRDefault="00AB0E99" w:rsidP="003C3603"/>
    <w:tbl>
      <w:tblPr>
        <w:tblW w:w="15014" w:type="dxa"/>
        <w:tblCellMar>
          <w:left w:w="70" w:type="dxa"/>
          <w:right w:w="70" w:type="dxa"/>
        </w:tblCellMar>
        <w:tblLook w:val="04A0" w:firstRow="1" w:lastRow="0" w:firstColumn="1" w:lastColumn="0" w:noHBand="0" w:noVBand="1"/>
      </w:tblPr>
      <w:tblGrid>
        <w:gridCol w:w="1574"/>
        <w:gridCol w:w="2220"/>
        <w:gridCol w:w="1900"/>
        <w:gridCol w:w="3240"/>
        <w:gridCol w:w="2280"/>
        <w:gridCol w:w="2120"/>
        <w:gridCol w:w="1680"/>
      </w:tblGrid>
      <w:tr w:rsidR="00064821" w:rsidRPr="00064821" w14:paraId="431E597B" w14:textId="77777777" w:rsidTr="00064821">
        <w:trPr>
          <w:trHeight w:val="288"/>
        </w:trPr>
        <w:tc>
          <w:tcPr>
            <w:tcW w:w="1574" w:type="dxa"/>
            <w:tcBorders>
              <w:top w:val="nil"/>
              <w:left w:val="nil"/>
              <w:bottom w:val="nil"/>
              <w:right w:val="nil"/>
            </w:tcBorders>
            <w:shd w:val="clear" w:color="auto" w:fill="auto"/>
            <w:noWrap/>
            <w:vAlign w:val="bottom"/>
            <w:hideMark/>
          </w:tcPr>
          <w:p w14:paraId="407E900A" w14:textId="77777777" w:rsidR="00064821" w:rsidRPr="00064821" w:rsidRDefault="00064821" w:rsidP="00064821">
            <w:pPr>
              <w:spacing w:after="0" w:line="240" w:lineRule="auto"/>
              <w:jc w:val="left"/>
              <w:rPr>
                <w:rFonts w:ascii="Times New Roman" w:eastAsia="Times New Roman" w:hAnsi="Times New Roman" w:cs="Times New Roman"/>
                <w:sz w:val="24"/>
                <w:szCs w:val="24"/>
                <w:lang w:eastAsia="cs-CZ"/>
              </w:rPr>
            </w:pPr>
          </w:p>
        </w:tc>
        <w:tc>
          <w:tcPr>
            <w:tcW w:w="11760" w:type="dxa"/>
            <w:gridSpan w:val="5"/>
            <w:tcBorders>
              <w:top w:val="nil"/>
              <w:left w:val="nil"/>
              <w:bottom w:val="nil"/>
              <w:right w:val="nil"/>
            </w:tcBorders>
            <w:shd w:val="clear" w:color="auto" w:fill="auto"/>
            <w:noWrap/>
            <w:vAlign w:val="bottom"/>
            <w:hideMark/>
          </w:tcPr>
          <w:p w14:paraId="52689D68"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Předmětové linie studijního programu          "Aplikovaná informatika v průmyslové automatizaci" a jeho specializací</w:t>
            </w:r>
          </w:p>
        </w:tc>
        <w:tc>
          <w:tcPr>
            <w:tcW w:w="1680" w:type="dxa"/>
            <w:tcBorders>
              <w:top w:val="nil"/>
              <w:left w:val="nil"/>
              <w:bottom w:val="nil"/>
              <w:right w:val="nil"/>
            </w:tcBorders>
            <w:shd w:val="clear" w:color="auto" w:fill="auto"/>
            <w:noWrap/>
            <w:vAlign w:val="bottom"/>
            <w:hideMark/>
          </w:tcPr>
          <w:p w14:paraId="126B8D74" w14:textId="77777777" w:rsidR="00064821" w:rsidRPr="00064821" w:rsidRDefault="00064821" w:rsidP="00064821">
            <w:pPr>
              <w:spacing w:after="0" w:line="240" w:lineRule="auto"/>
              <w:jc w:val="left"/>
              <w:rPr>
                <w:rFonts w:eastAsia="Times New Roman" w:cs="Calibri"/>
                <w:color w:val="000000"/>
                <w:lang w:eastAsia="cs-CZ"/>
              </w:rPr>
            </w:pPr>
            <w:r w:rsidRPr="00064821">
              <w:rPr>
                <w:rFonts w:eastAsia="Times New Roman" w:cs="Calibri"/>
                <w:color w:val="000000"/>
                <w:lang w:eastAsia="cs-CZ"/>
              </w:rPr>
              <w:t>Str.2</w:t>
            </w:r>
          </w:p>
        </w:tc>
      </w:tr>
      <w:tr w:rsidR="00064821" w:rsidRPr="00064821" w14:paraId="57188C7A" w14:textId="77777777" w:rsidTr="00064821">
        <w:trPr>
          <w:trHeight w:val="288"/>
        </w:trPr>
        <w:tc>
          <w:tcPr>
            <w:tcW w:w="1574" w:type="dxa"/>
            <w:tcBorders>
              <w:top w:val="nil"/>
              <w:left w:val="nil"/>
              <w:bottom w:val="nil"/>
              <w:right w:val="nil"/>
            </w:tcBorders>
            <w:shd w:val="clear" w:color="auto" w:fill="auto"/>
            <w:noWrap/>
            <w:vAlign w:val="bottom"/>
            <w:hideMark/>
          </w:tcPr>
          <w:p w14:paraId="7E5BA251" w14:textId="77777777" w:rsidR="00064821" w:rsidRPr="00064821" w:rsidRDefault="00064821" w:rsidP="00064821">
            <w:pPr>
              <w:spacing w:after="0" w:line="240" w:lineRule="auto"/>
              <w:jc w:val="left"/>
              <w:rPr>
                <w:rFonts w:eastAsia="Times New Roman" w:cs="Calibri"/>
                <w:color w:val="000000"/>
                <w:lang w:eastAsia="cs-CZ"/>
              </w:rPr>
            </w:pPr>
          </w:p>
        </w:tc>
        <w:tc>
          <w:tcPr>
            <w:tcW w:w="2220" w:type="dxa"/>
            <w:tcBorders>
              <w:top w:val="nil"/>
              <w:left w:val="nil"/>
              <w:bottom w:val="nil"/>
              <w:right w:val="nil"/>
            </w:tcBorders>
            <w:shd w:val="clear" w:color="auto" w:fill="auto"/>
            <w:noWrap/>
            <w:vAlign w:val="bottom"/>
            <w:hideMark/>
          </w:tcPr>
          <w:p w14:paraId="1C6EE714" w14:textId="77777777" w:rsidR="00064821" w:rsidRPr="00064821" w:rsidRDefault="00064821" w:rsidP="00064821">
            <w:pPr>
              <w:spacing w:after="0" w:line="240" w:lineRule="auto"/>
              <w:jc w:val="left"/>
              <w:rPr>
                <w:rFonts w:ascii="Times New Roman" w:eastAsia="Times New Roman" w:hAnsi="Times New Roman" w:cs="Times New Roman"/>
                <w:sz w:val="20"/>
                <w:szCs w:val="20"/>
                <w:lang w:eastAsia="cs-CZ"/>
              </w:rPr>
            </w:pPr>
          </w:p>
        </w:tc>
        <w:tc>
          <w:tcPr>
            <w:tcW w:w="1900" w:type="dxa"/>
            <w:tcBorders>
              <w:top w:val="nil"/>
              <w:left w:val="nil"/>
              <w:bottom w:val="nil"/>
              <w:right w:val="nil"/>
            </w:tcBorders>
            <w:shd w:val="clear" w:color="auto" w:fill="auto"/>
            <w:noWrap/>
            <w:vAlign w:val="bottom"/>
            <w:hideMark/>
          </w:tcPr>
          <w:p w14:paraId="65A3A23C" w14:textId="77777777" w:rsidR="00064821" w:rsidRPr="00064821" w:rsidRDefault="00064821" w:rsidP="00064821">
            <w:pPr>
              <w:spacing w:after="0" w:line="240" w:lineRule="auto"/>
              <w:jc w:val="left"/>
              <w:rPr>
                <w:rFonts w:ascii="Times New Roman" w:eastAsia="Times New Roman" w:hAnsi="Times New Roman" w:cs="Times New Roman"/>
                <w:sz w:val="20"/>
                <w:szCs w:val="20"/>
                <w:lang w:eastAsia="cs-CZ"/>
              </w:rPr>
            </w:pPr>
          </w:p>
        </w:tc>
        <w:tc>
          <w:tcPr>
            <w:tcW w:w="7640" w:type="dxa"/>
            <w:gridSpan w:val="3"/>
            <w:tcBorders>
              <w:top w:val="nil"/>
              <w:left w:val="nil"/>
              <w:bottom w:val="nil"/>
              <w:right w:val="nil"/>
            </w:tcBorders>
            <w:shd w:val="clear" w:color="auto" w:fill="auto"/>
            <w:noWrap/>
            <w:vAlign w:val="center"/>
            <w:hideMark/>
          </w:tcPr>
          <w:p w14:paraId="5193CBEF"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„Inteligentní systémy s roboty“ (ISR) a „Průmyslová automatizace“ (PA)</w:t>
            </w:r>
          </w:p>
        </w:tc>
        <w:tc>
          <w:tcPr>
            <w:tcW w:w="1680" w:type="dxa"/>
            <w:tcBorders>
              <w:top w:val="nil"/>
              <w:left w:val="nil"/>
              <w:bottom w:val="nil"/>
              <w:right w:val="nil"/>
            </w:tcBorders>
            <w:shd w:val="clear" w:color="auto" w:fill="auto"/>
            <w:noWrap/>
            <w:vAlign w:val="bottom"/>
            <w:hideMark/>
          </w:tcPr>
          <w:p w14:paraId="2E037E7F" w14:textId="77777777" w:rsidR="00064821" w:rsidRPr="00064821" w:rsidRDefault="00064821" w:rsidP="00064821">
            <w:pPr>
              <w:spacing w:after="0" w:line="240" w:lineRule="auto"/>
              <w:jc w:val="left"/>
              <w:rPr>
                <w:rFonts w:eastAsia="Times New Roman" w:cs="Calibri"/>
                <w:b/>
                <w:bCs/>
                <w:color w:val="000000"/>
                <w:lang w:eastAsia="cs-CZ"/>
              </w:rPr>
            </w:pPr>
          </w:p>
        </w:tc>
      </w:tr>
      <w:tr w:rsidR="00064821" w:rsidRPr="00064821" w14:paraId="4109A897" w14:textId="77777777" w:rsidTr="00064821">
        <w:trPr>
          <w:trHeight w:val="300"/>
        </w:trPr>
        <w:tc>
          <w:tcPr>
            <w:tcW w:w="1574" w:type="dxa"/>
            <w:tcBorders>
              <w:top w:val="nil"/>
              <w:left w:val="nil"/>
              <w:bottom w:val="nil"/>
              <w:right w:val="nil"/>
            </w:tcBorders>
            <w:shd w:val="clear" w:color="auto" w:fill="auto"/>
            <w:noWrap/>
            <w:vAlign w:val="bottom"/>
            <w:hideMark/>
          </w:tcPr>
          <w:p w14:paraId="63D202F4" w14:textId="77777777" w:rsidR="00064821" w:rsidRPr="00064821" w:rsidRDefault="00064821" w:rsidP="00064821">
            <w:pPr>
              <w:spacing w:after="0" w:line="240" w:lineRule="auto"/>
              <w:jc w:val="left"/>
              <w:rPr>
                <w:rFonts w:ascii="Times New Roman" w:eastAsia="Times New Roman" w:hAnsi="Times New Roman" w:cs="Times New Roman"/>
                <w:sz w:val="20"/>
                <w:szCs w:val="20"/>
                <w:lang w:eastAsia="cs-CZ"/>
              </w:rPr>
            </w:pPr>
          </w:p>
        </w:tc>
        <w:tc>
          <w:tcPr>
            <w:tcW w:w="2220" w:type="dxa"/>
            <w:tcBorders>
              <w:top w:val="nil"/>
              <w:left w:val="nil"/>
              <w:bottom w:val="nil"/>
              <w:right w:val="nil"/>
            </w:tcBorders>
            <w:shd w:val="clear" w:color="auto" w:fill="auto"/>
            <w:noWrap/>
            <w:vAlign w:val="bottom"/>
            <w:hideMark/>
          </w:tcPr>
          <w:p w14:paraId="0AC8344B" w14:textId="77777777" w:rsidR="00064821" w:rsidRPr="00064821" w:rsidRDefault="00064821" w:rsidP="00064821">
            <w:pPr>
              <w:spacing w:after="0" w:line="240" w:lineRule="auto"/>
              <w:jc w:val="left"/>
              <w:rPr>
                <w:rFonts w:ascii="Times New Roman" w:eastAsia="Times New Roman" w:hAnsi="Times New Roman" w:cs="Times New Roman"/>
                <w:sz w:val="20"/>
                <w:szCs w:val="20"/>
                <w:lang w:eastAsia="cs-CZ"/>
              </w:rPr>
            </w:pPr>
          </w:p>
        </w:tc>
        <w:tc>
          <w:tcPr>
            <w:tcW w:w="1900" w:type="dxa"/>
            <w:tcBorders>
              <w:top w:val="nil"/>
              <w:left w:val="nil"/>
              <w:bottom w:val="nil"/>
              <w:right w:val="nil"/>
            </w:tcBorders>
            <w:shd w:val="clear" w:color="auto" w:fill="auto"/>
            <w:noWrap/>
            <w:vAlign w:val="bottom"/>
            <w:hideMark/>
          </w:tcPr>
          <w:p w14:paraId="3D8AD911" w14:textId="77777777" w:rsidR="00064821" w:rsidRPr="00064821" w:rsidRDefault="00064821" w:rsidP="00064821">
            <w:pPr>
              <w:spacing w:after="0" w:line="240" w:lineRule="auto"/>
              <w:jc w:val="left"/>
              <w:rPr>
                <w:rFonts w:ascii="Times New Roman" w:eastAsia="Times New Roman" w:hAnsi="Times New Roman" w:cs="Times New Roman"/>
                <w:sz w:val="20"/>
                <w:szCs w:val="20"/>
                <w:lang w:eastAsia="cs-CZ"/>
              </w:rPr>
            </w:pPr>
          </w:p>
        </w:tc>
        <w:tc>
          <w:tcPr>
            <w:tcW w:w="3240" w:type="dxa"/>
            <w:tcBorders>
              <w:top w:val="nil"/>
              <w:left w:val="nil"/>
              <w:bottom w:val="nil"/>
              <w:right w:val="nil"/>
            </w:tcBorders>
            <w:shd w:val="clear" w:color="auto" w:fill="auto"/>
            <w:noWrap/>
            <w:vAlign w:val="center"/>
            <w:hideMark/>
          </w:tcPr>
          <w:p w14:paraId="12B64762" w14:textId="77777777" w:rsidR="00064821" w:rsidRPr="00064821" w:rsidRDefault="00064821" w:rsidP="00064821">
            <w:pPr>
              <w:spacing w:after="0" w:line="240" w:lineRule="auto"/>
              <w:jc w:val="left"/>
              <w:rPr>
                <w:rFonts w:ascii="Times New Roman" w:eastAsia="Times New Roman" w:hAnsi="Times New Roman" w:cs="Times New Roman"/>
                <w:sz w:val="20"/>
                <w:szCs w:val="20"/>
                <w:lang w:eastAsia="cs-CZ"/>
              </w:rPr>
            </w:pPr>
          </w:p>
        </w:tc>
        <w:tc>
          <w:tcPr>
            <w:tcW w:w="2280" w:type="dxa"/>
            <w:tcBorders>
              <w:top w:val="nil"/>
              <w:left w:val="nil"/>
              <w:bottom w:val="nil"/>
              <w:right w:val="nil"/>
            </w:tcBorders>
            <w:shd w:val="clear" w:color="auto" w:fill="auto"/>
            <w:noWrap/>
            <w:vAlign w:val="bottom"/>
            <w:hideMark/>
          </w:tcPr>
          <w:p w14:paraId="75DD24C9" w14:textId="77777777" w:rsidR="00064821" w:rsidRPr="00064821" w:rsidRDefault="00064821" w:rsidP="00064821">
            <w:pPr>
              <w:spacing w:after="0" w:line="240" w:lineRule="auto"/>
              <w:jc w:val="left"/>
              <w:rPr>
                <w:rFonts w:ascii="Times New Roman" w:eastAsia="Times New Roman" w:hAnsi="Times New Roman" w:cs="Times New Roman"/>
                <w:sz w:val="20"/>
                <w:szCs w:val="20"/>
                <w:lang w:eastAsia="cs-CZ"/>
              </w:rPr>
            </w:pPr>
          </w:p>
        </w:tc>
        <w:tc>
          <w:tcPr>
            <w:tcW w:w="2120" w:type="dxa"/>
            <w:tcBorders>
              <w:top w:val="nil"/>
              <w:left w:val="nil"/>
              <w:bottom w:val="nil"/>
              <w:right w:val="nil"/>
            </w:tcBorders>
            <w:shd w:val="clear" w:color="auto" w:fill="auto"/>
            <w:noWrap/>
            <w:vAlign w:val="bottom"/>
            <w:hideMark/>
          </w:tcPr>
          <w:p w14:paraId="3FD916F9" w14:textId="77777777" w:rsidR="00064821" w:rsidRPr="00064821" w:rsidRDefault="00064821" w:rsidP="00064821">
            <w:pPr>
              <w:spacing w:after="0" w:line="240" w:lineRule="auto"/>
              <w:jc w:val="left"/>
              <w:rPr>
                <w:rFonts w:ascii="Times New Roman" w:eastAsia="Times New Roman" w:hAnsi="Times New Roman" w:cs="Times New Roman"/>
                <w:sz w:val="20"/>
                <w:szCs w:val="20"/>
                <w:lang w:eastAsia="cs-CZ"/>
              </w:rPr>
            </w:pPr>
          </w:p>
        </w:tc>
        <w:tc>
          <w:tcPr>
            <w:tcW w:w="1680" w:type="dxa"/>
            <w:tcBorders>
              <w:top w:val="nil"/>
              <w:left w:val="nil"/>
              <w:bottom w:val="nil"/>
              <w:right w:val="nil"/>
            </w:tcBorders>
            <w:shd w:val="clear" w:color="auto" w:fill="auto"/>
            <w:noWrap/>
            <w:vAlign w:val="bottom"/>
            <w:hideMark/>
          </w:tcPr>
          <w:p w14:paraId="0653344A" w14:textId="77777777" w:rsidR="00064821" w:rsidRPr="00064821" w:rsidRDefault="00064821" w:rsidP="00064821">
            <w:pPr>
              <w:spacing w:after="0" w:line="240" w:lineRule="auto"/>
              <w:jc w:val="left"/>
              <w:rPr>
                <w:rFonts w:ascii="Times New Roman" w:eastAsia="Times New Roman" w:hAnsi="Times New Roman" w:cs="Times New Roman"/>
                <w:sz w:val="20"/>
                <w:szCs w:val="20"/>
                <w:lang w:eastAsia="cs-CZ"/>
              </w:rPr>
            </w:pPr>
          </w:p>
        </w:tc>
      </w:tr>
      <w:tr w:rsidR="00064821" w:rsidRPr="00064821" w14:paraId="6E49EDD9" w14:textId="77777777" w:rsidTr="00064821">
        <w:trPr>
          <w:trHeight w:val="300"/>
        </w:trPr>
        <w:tc>
          <w:tcPr>
            <w:tcW w:w="1574" w:type="dxa"/>
            <w:tcBorders>
              <w:top w:val="nil"/>
              <w:left w:val="nil"/>
              <w:bottom w:val="nil"/>
              <w:right w:val="nil"/>
            </w:tcBorders>
            <w:shd w:val="clear" w:color="auto" w:fill="auto"/>
            <w:noWrap/>
            <w:vAlign w:val="bottom"/>
            <w:hideMark/>
          </w:tcPr>
          <w:p w14:paraId="2A957B0E" w14:textId="77777777" w:rsidR="00064821" w:rsidRPr="00064821" w:rsidRDefault="00064821" w:rsidP="00064821">
            <w:pPr>
              <w:spacing w:after="0" w:line="240" w:lineRule="auto"/>
              <w:jc w:val="left"/>
              <w:rPr>
                <w:rFonts w:ascii="Times New Roman" w:eastAsia="Times New Roman" w:hAnsi="Times New Roman" w:cs="Times New Roman"/>
                <w:sz w:val="20"/>
                <w:szCs w:val="20"/>
                <w:lang w:eastAsia="cs-CZ"/>
              </w:rPr>
            </w:pPr>
          </w:p>
        </w:tc>
        <w:tc>
          <w:tcPr>
            <w:tcW w:w="2220" w:type="dxa"/>
            <w:tcBorders>
              <w:top w:val="single" w:sz="8" w:space="0" w:color="auto"/>
              <w:left w:val="single" w:sz="8" w:space="0" w:color="auto"/>
              <w:bottom w:val="single" w:sz="8" w:space="0" w:color="auto"/>
              <w:right w:val="nil"/>
            </w:tcBorders>
            <w:shd w:val="clear" w:color="auto" w:fill="auto"/>
            <w:noWrap/>
            <w:vAlign w:val="bottom"/>
            <w:hideMark/>
          </w:tcPr>
          <w:p w14:paraId="439E8587" w14:textId="77777777" w:rsidR="00064821" w:rsidRPr="00064821" w:rsidRDefault="00064821" w:rsidP="00064821">
            <w:pPr>
              <w:spacing w:after="0" w:line="240" w:lineRule="auto"/>
              <w:jc w:val="right"/>
              <w:rPr>
                <w:rFonts w:eastAsia="Times New Roman" w:cs="Calibri"/>
                <w:b/>
                <w:bCs/>
                <w:color w:val="000000"/>
                <w:lang w:eastAsia="cs-CZ"/>
              </w:rPr>
            </w:pPr>
            <w:r w:rsidRPr="00064821">
              <w:rPr>
                <w:rFonts w:eastAsia="Times New Roman" w:cs="Calibri"/>
                <w:b/>
                <w:bCs/>
                <w:color w:val="000000"/>
                <w:lang w:eastAsia="cs-CZ"/>
              </w:rPr>
              <w:t>1</w:t>
            </w:r>
          </w:p>
        </w:tc>
        <w:tc>
          <w:tcPr>
            <w:tcW w:w="1900" w:type="dxa"/>
            <w:tcBorders>
              <w:top w:val="single" w:sz="8" w:space="0" w:color="auto"/>
              <w:left w:val="nil"/>
              <w:bottom w:val="single" w:sz="8" w:space="0" w:color="auto"/>
              <w:right w:val="single" w:sz="8" w:space="0" w:color="auto"/>
            </w:tcBorders>
            <w:shd w:val="clear" w:color="auto" w:fill="auto"/>
            <w:noWrap/>
            <w:vAlign w:val="center"/>
            <w:hideMark/>
          </w:tcPr>
          <w:p w14:paraId="337563C9" w14:textId="77777777" w:rsidR="00064821" w:rsidRPr="00064821" w:rsidRDefault="00064821" w:rsidP="00064821">
            <w:pPr>
              <w:spacing w:after="0" w:line="240" w:lineRule="auto"/>
              <w:jc w:val="left"/>
              <w:rPr>
                <w:rFonts w:eastAsia="Times New Roman" w:cs="Calibri"/>
                <w:color w:val="000000"/>
                <w:lang w:eastAsia="cs-CZ"/>
              </w:rPr>
            </w:pPr>
            <w:r w:rsidRPr="00064821">
              <w:rPr>
                <w:rFonts w:eastAsia="Times New Roman" w:cs="Calibri"/>
                <w:color w:val="000000"/>
                <w:lang w:eastAsia="cs-CZ"/>
              </w:rPr>
              <w:t> </w:t>
            </w:r>
          </w:p>
        </w:tc>
        <w:tc>
          <w:tcPr>
            <w:tcW w:w="3240" w:type="dxa"/>
            <w:tcBorders>
              <w:top w:val="single" w:sz="8" w:space="0" w:color="auto"/>
              <w:left w:val="nil"/>
              <w:bottom w:val="single" w:sz="8" w:space="0" w:color="auto"/>
              <w:right w:val="nil"/>
            </w:tcBorders>
            <w:shd w:val="clear" w:color="auto" w:fill="auto"/>
            <w:noWrap/>
            <w:vAlign w:val="bottom"/>
            <w:hideMark/>
          </w:tcPr>
          <w:p w14:paraId="3981E465" w14:textId="77777777" w:rsidR="00064821" w:rsidRPr="00064821" w:rsidRDefault="00064821" w:rsidP="00064821">
            <w:pPr>
              <w:spacing w:after="0" w:line="240" w:lineRule="auto"/>
              <w:jc w:val="right"/>
              <w:rPr>
                <w:rFonts w:eastAsia="Times New Roman" w:cs="Calibri"/>
                <w:b/>
                <w:bCs/>
                <w:color w:val="000000"/>
                <w:lang w:eastAsia="cs-CZ"/>
              </w:rPr>
            </w:pPr>
            <w:r w:rsidRPr="00064821">
              <w:rPr>
                <w:rFonts w:eastAsia="Times New Roman" w:cs="Calibri"/>
                <w:b/>
                <w:bCs/>
                <w:color w:val="000000"/>
                <w:lang w:eastAsia="cs-CZ"/>
              </w:rPr>
              <w:t>2</w:t>
            </w:r>
          </w:p>
        </w:tc>
        <w:tc>
          <w:tcPr>
            <w:tcW w:w="2280" w:type="dxa"/>
            <w:tcBorders>
              <w:top w:val="single" w:sz="8" w:space="0" w:color="auto"/>
              <w:left w:val="nil"/>
              <w:bottom w:val="single" w:sz="8" w:space="0" w:color="auto"/>
              <w:right w:val="single" w:sz="8" w:space="0" w:color="auto"/>
            </w:tcBorders>
            <w:shd w:val="clear" w:color="auto" w:fill="auto"/>
            <w:noWrap/>
            <w:vAlign w:val="bottom"/>
            <w:hideMark/>
          </w:tcPr>
          <w:p w14:paraId="4723D061"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 </w:t>
            </w:r>
          </w:p>
        </w:tc>
        <w:tc>
          <w:tcPr>
            <w:tcW w:w="2120" w:type="dxa"/>
            <w:tcBorders>
              <w:top w:val="single" w:sz="8" w:space="0" w:color="auto"/>
              <w:left w:val="nil"/>
              <w:bottom w:val="single" w:sz="8" w:space="0" w:color="auto"/>
              <w:right w:val="nil"/>
            </w:tcBorders>
            <w:shd w:val="clear" w:color="auto" w:fill="auto"/>
            <w:noWrap/>
            <w:vAlign w:val="bottom"/>
            <w:hideMark/>
          </w:tcPr>
          <w:p w14:paraId="43FE0356" w14:textId="77777777" w:rsidR="00064821" w:rsidRPr="00064821" w:rsidRDefault="00064821" w:rsidP="00064821">
            <w:pPr>
              <w:spacing w:after="0" w:line="240" w:lineRule="auto"/>
              <w:jc w:val="right"/>
              <w:rPr>
                <w:rFonts w:eastAsia="Times New Roman" w:cs="Calibri"/>
                <w:b/>
                <w:bCs/>
                <w:color w:val="000000"/>
                <w:lang w:eastAsia="cs-CZ"/>
              </w:rPr>
            </w:pPr>
            <w:r w:rsidRPr="00064821">
              <w:rPr>
                <w:rFonts w:eastAsia="Times New Roman" w:cs="Calibri"/>
                <w:b/>
                <w:bCs/>
                <w:color w:val="000000"/>
                <w:lang w:eastAsia="cs-CZ"/>
              </w:rPr>
              <w:t>3</w:t>
            </w:r>
          </w:p>
        </w:tc>
        <w:tc>
          <w:tcPr>
            <w:tcW w:w="1680" w:type="dxa"/>
            <w:tcBorders>
              <w:top w:val="single" w:sz="8" w:space="0" w:color="auto"/>
              <w:left w:val="nil"/>
              <w:bottom w:val="single" w:sz="8" w:space="0" w:color="auto"/>
              <w:right w:val="single" w:sz="8" w:space="0" w:color="auto"/>
            </w:tcBorders>
            <w:shd w:val="clear" w:color="auto" w:fill="auto"/>
            <w:noWrap/>
            <w:vAlign w:val="bottom"/>
            <w:hideMark/>
          </w:tcPr>
          <w:p w14:paraId="02D2DBE1"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 </w:t>
            </w:r>
          </w:p>
        </w:tc>
      </w:tr>
      <w:tr w:rsidR="00064821" w:rsidRPr="00064821" w14:paraId="336395E3" w14:textId="77777777" w:rsidTr="00064821">
        <w:trPr>
          <w:trHeight w:val="300"/>
        </w:trPr>
        <w:tc>
          <w:tcPr>
            <w:tcW w:w="1574" w:type="dxa"/>
            <w:tcBorders>
              <w:top w:val="nil"/>
              <w:left w:val="nil"/>
              <w:bottom w:val="nil"/>
              <w:right w:val="nil"/>
            </w:tcBorders>
            <w:shd w:val="clear" w:color="auto" w:fill="auto"/>
            <w:noWrap/>
            <w:vAlign w:val="bottom"/>
            <w:hideMark/>
          </w:tcPr>
          <w:p w14:paraId="253696FF" w14:textId="77777777" w:rsidR="00064821" w:rsidRPr="00064821" w:rsidRDefault="00064821" w:rsidP="00064821">
            <w:pPr>
              <w:spacing w:after="0" w:line="240" w:lineRule="auto"/>
              <w:jc w:val="left"/>
              <w:rPr>
                <w:rFonts w:eastAsia="Times New Roman" w:cs="Calibri"/>
                <w:b/>
                <w:bCs/>
                <w:color w:val="000000"/>
                <w:lang w:eastAsia="cs-CZ"/>
              </w:rPr>
            </w:pPr>
          </w:p>
        </w:tc>
        <w:tc>
          <w:tcPr>
            <w:tcW w:w="2220" w:type="dxa"/>
            <w:tcBorders>
              <w:top w:val="nil"/>
              <w:left w:val="single" w:sz="8" w:space="0" w:color="auto"/>
              <w:bottom w:val="single" w:sz="8" w:space="0" w:color="auto"/>
              <w:right w:val="nil"/>
            </w:tcBorders>
            <w:shd w:val="clear" w:color="auto" w:fill="auto"/>
            <w:noWrap/>
            <w:vAlign w:val="bottom"/>
            <w:hideMark/>
          </w:tcPr>
          <w:p w14:paraId="3A4B741A"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Z</w:t>
            </w:r>
          </w:p>
        </w:tc>
        <w:tc>
          <w:tcPr>
            <w:tcW w:w="1900" w:type="dxa"/>
            <w:tcBorders>
              <w:top w:val="nil"/>
              <w:left w:val="single" w:sz="8" w:space="0" w:color="auto"/>
              <w:bottom w:val="single" w:sz="8" w:space="0" w:color="auto"/>
              <w:right w:val="single" w:sz="8" w:space="0" w:color="auto"/>
            </w:tcBorders>
            <w:shd w:val="clear" w:color="auto" w:fill="auto"/>
            <w:noWrap/>
            <w:vAlign w:val="bottom"/>
            <w:hideMark/>
          </w:tcPr>
          <w:p w14:paraId="7BB1DD83"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L</w:t>
            </w:r>
          </w:p>
        </w:tc>
        <w:tc>
          <w:tcPr>
            <w:tcW w:w="3240" w:type="dxa"/>
            <w:tcBorders>
              <w:top w:val="nil"/>
              <w:left w:val="nil"/>
              <w:bottom w:val="single" w:sz="8" w:space="0" w:color="auto"/>
              <w:right w:val="single" w:sz="8" w:space="0" w:color="auto"/>
            </w:tcBorders>
            <w:shd w:val="clear" w:color="auto" w:fill="auto"/>
            <w:noWrap/>
            <w:vAlign w:val="bottom"/>
            <w:hideMark/>
          </w:tcPr>
          <w:p w14:paraId="718BE326"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Z</w:t>
            </w:r>
          </w:p>
        </w:tc>
        <w:tc>
          <w:tcPr>
            <w:tcW w:w="2280" w:type="dxa"/>
            <w:tcBorders>
              <w:top w:val="nil"/>
              <w:left w:val="nil"/>
              <w:bottom w:val="single" w:sz="8" w:space="0" w:color="auto"/>
              <w:right w:val="single" w:sz="8" w:space="0" w:color="auto"/>
            </w:tcBorders>
            <w:shd w:val="clear" w:color="auto" w:fill="auto"/>
            <w:noWrap/>
            <w:vAlign w:val="bottom"/>
            <w:hideMark/>
          </w:tcPr>
          <w:p w14:paraId="1E960CB0"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L</w:t>
            </w:r>
          </w:p>
        </w:tc>
        <w:tc>
          <w:tcPr>
            <w:tcW w:w="2120" w:type="dxa"/>
            <w:tcBorders>
              <w:top w:val="nil"/>
              <w:left w:val="nil"/>
              <w:bottom w:val="single" w:sz="8" w:space="0" w:color="auto"/>
              <w:right w:val="single" w:sz="8" w:space="0" w:color="auto"/>
            </w:tcBorders>
            <w:shd w:val="clear" w:color="auto" w:fill="auto"/>
            <w:noWrap/>
            <w:vAlign w:val="bottom"/>
            <w:hideMark/>
          </w:tcPr>
          <w:p w14:paraId="7D71745B"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Z</w:t>
            </w:r>
          </w:p>
        </w:tc>
        <w:tc>
          <w:tcPr>
            <w:tcW w:w="1680" w:type="dxa"/>
            <w:tcBorders>
              <w:top w:val="nil"/>
              <w:left w:val="nil"/>
              <w:bottom w:val="single" w:sz="8" w:space="0" w:color="auto"/>
              <w:right w:val="single" w:sz="8" w:space="0" w:color="auto"/>
            </w:tcBorders>
            <w:shd w:val="clear" w:color="auto" w:fill="auto"/>
            <w:noWrap/>
            <w:vAlign w:val="bottom"/>
            <w:hideMark/>
          </w:tcPr>
          <w:p w14:paraId="0489BEA6"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L</w:t>
            </w:r>
          </w:p>
        </w:tc>
      </w:tr>
      <w:tr w:rsidR="00064821" w:rsidRPr="00064821" w14:paraId="623084BE" w14:textId="77777777" w:rsidTr="00064821">
        <w:trPr>
          <w:trHeight w:val="300"/>
        </w:trPr>
        <w:tc>
          <w:tcPr>
            <w:tcW w:w="5694" w:type="dxa"/>
            <w:gridSpan w:val="3"/>
            <w:tcBorders>
              <w:top w:val="single" w:sz="8" w:space="0" w:color="auto"/>
              <w:left w:val="single" w:sz="8" w:space="0" w:color="auto"/>
              <w:bottom w:val="single" w:sz="8" w:space="0" w:color="auto"/>
              <w:right w:val="nil"/>
            </w:tcBorders>
            <w:shd w:val="clear" w:color="000000" w:fill="D9D9D9"/>
            <w:noWrap/>
            <w:vAlign w:val="bottom"/>
            <w:hideMark/>
          </w:tcPr>
          <w:p w14:paraId="0E79E60E"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Výpočetní technika + programování</w:t>
            </w:r>
          </w:p>
        </w:tc>
        <w:tc>
          <w:tcPr>
            <w:tcW w:w="3240" w:type="dxa"/>
            <w:tcBorders>
              <w:top w:val="nil"/>
              <w:left w:val="nil"/>
              <w:bottom w:val="single" w:sz="8" w:space="0" w:color="auto"/>
              <w:right w:val="nil"/>
            </w:tcBorders>
            <w:shd w:val="clear" w:color="000000" w:fill="D9D9D9"/>
            <w:noWrap/>
            <w:vAlign w:val="bottom"/>
            <w:hideMark/>
          </w:tcPr>
          <w:p w14:paraId="757B7096"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2280" w:type="dxa"/>
            <w:tcBorders>
              <w:top w:val="nil"/>
              <w:left w:val="nil"/>
              <w:bottom w:val="single" w:sz="8" w:space="0" w:color="auto"/>
              <w:right w:val="nil"/>
            </w:tcBorders>
            <w:shd w:val="clear" w:color="000000" w:fill="D9D9D9"/>
            <w:noWrap/>
            <w:vAlign w:val="bottom"/>
            <w:hideMark/>
          </w:tcPr>
          <w:p w14:paraId="1B9B31F7"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2120" w:type="dxa"/>
            <w:tcBorders>
              <w:top w:val="nil"/>
              <w:left w:val="nil"/>
              <w:bottom w:val="single" w:sz="8" w:space="0" w:color="auto"/>
              <w:right w:val="nil"/>
            </w:tcBorders>
            <w:shd w:val="clear" w:color="000000" w:fill="D9D9D9"/>
            <w:noWrap/>
            <w:vAlign w:val="bottom"/>
            <w:hideMark/>
          </w:tcPr>
          <w:p w14:paraId="2BD893CB"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1680" w:type="dxa"/>
            <w:tcBorders>
              <w:top w:val="nil"/>
              <w:left w:val="nil"/>
              <w:bottom w:val="single" w:sz="8" w:space="0" w:color="auto"/>
              <w:right w:val="single" w:sz="8" w:space="0" w:color="auto"/>
            </w:tcBorders>
            <w:shd w:val="clear" w:color="000000" w:fill="D9D9D9"/>
            <w:noWrap/>
            <w:vAlign w:val="bottom"/>
            <w:hideMark/>
          </w:tcPr>
          <w:p w14:paraId="2EAA9C07"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r>
      <w:tr w:rsidR="00064821" w:rsidRPr="00064821" w14:paraId="628667C2" w14:textId="77777777" w:rsidTr="00064821">
        <w:trPr>
          <w:trHeight w:val="864"/>
        </w:trPr>
        <w:tc>
          <w:tcPr>
            <w:tcW w:w="1574" w:type="dxa"/>
            <w:tcBorders>
              <w:top w:val="nil"/>
              <w:left w:val="single" w:sz="8" w:space="0" w:color="auto"/>
              <w:bottom w:val="single" w:sz="4" w:space="0" w:color="auto"/>
              <w:right w:val="nil"/>
            </w:tcBorders>
            <w:shd w:val="clear" w:color="000000" w:fill="FFFF66"/>
            <w:vAlign w:val="center"/>
            <w:hideMark/>
          </w:tcPr>
          <w:p w14:paraId="7A6162CF"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ISR</w:t>
            </w:r>
          </w:p>
        </w:tc>
        <w:tc>
          <w:tcPr>
            <w:tcW w:w="2220" w:type="dxa"/>
            <w:tcBorders>
              <w:top w:val="nil"/>
              <w:left w:val="single" w:sz="8" w:space="0" w:color="auto"/>
              <w:bottom w:val="single" w:sz="4" w:space="0" w:color="auto"/>
              <w:right w:val="single" w:sz="4" w:space="0" w:color="auto"/>
            </w:tcBorders>
            <w:shd w:val="clear" w:color="000000" w:fill="FFFF66"/>
            <w:vAlign w:val="center"/>
            <w:hideMark/>
          </w:tcPr>
          <w:p w14:paraId="05188DB9"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Hardware a operační systémy</w:t>
            </w:r>
          </w:p>
        </w:tc>
        <w:tc>
          <w:tcPr>
            <w:tcW w:w="1900" w:type="dxa"/>
            <w:tcBorders>
              <w:top w:val="nil"/>
              <w:left w:val="nil"/>
              <w:bottom w:val="single" w:sz="4" w:space="0" w:color="auto"/>
              <w:right w:val="single" w:sz="4" w:space="0" w:color="auto"/>
            </w:tcBorders>
            <w:shd w:val="clear" w:color="000000" w:fill="FFFF66"/>
            <w:vAlign w:val="center"/>
            <w:hideMark/>
          </w:tcPr>
          <w:p w14:paraId="1A01A2B0"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3240" w:type="dxa"/>
            <w:tcBorders>
              <w:top w:val="nil"/>
              <w:left w:val="nil"/>
              <w:bottom w:val="single" w:sz="4" w:space="0" w:color="auto"/>
              <w:right w:val="single" w:sz="4" w:space="0" w:color="auto"/>
            </w:tcBorders>
            <w:shd w:val="clear" w:color="000000" w:fill="FFFF66"/>
            <w:vAlign w:val="center"/>
            <w:hideMark/>
          </w:tcPr>
          <w:p w14:paraId="4BCB016B"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80" w:type="dxa"/>
            <w:tcBorders>
              <w:top w:val="nil"/>
              <w:left w:val="nil"/>
              <w:bottom w:val="single" w:sz="4" w:space="0" w:color="auto"/>
              <w:right w:val="single" w:sz="4" w:space="0" w:color="auto"/>
            </w:tcBorders>
            <w:shd w:val="clear" w:color="000000" w:fill="FFFF66"/>
            <w:vAlign w:val="center"/>
            <w:hideMark/>
          </w:tcPr>
          <w:p w14:paraId="46024AA6"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Programování PLC</w:t>
            </w:r>
          </w:p>
        </w:tc>
        <w:tc>
          <w:tcPr>
            <w:tcW w:w="2120" w:type="dxa"/>
            <w:tcBorders>
              <w:top w:val="nil"/>
              <w:left w:val="nil"/>
              <w:bottom w:val="single" w:sz="4" w:space="0" w:color="auto"/>
              <w:right w:val="single" w:sz="4" w:space="0" w:color="auto"/>
            </w:tcBorders>
            <w:shd w:val="clear" w:color="000000" w:fill="FFFF66"/>
            <w:vAlign w:val="center"/>
            <w:hideMark/>
          </w:tcPr>
          <w:p w14:paraId="60F6A7E8" w14:textId="77777777" w:rsidR="00064821" w:rsidRPr="00064821" w:rsidRDefault="00064821" w:rsidP="00064821">
            <w:pPr>
              <w:spacing w:after="0" w:line="240" w:lineRule="auto"/>
              <w:jc w:val="center"/>
              <w:rPr>
                <w:rFonts w:eastAsia="Times New Roman" w:cs="Calibri"/>
                <w:b/>
                <w:bCs/>
                <w:color w:val="FF0000"/>
                <w:lang w:eastAsia="cs-CZ"/>
              </w:rPr>
            </w:pPr>
            <w:proofErr w:type="spellStart"/>
            <w:r w:rsidRPr="00064821">
              <w:rPr>
                <w:rFonts w:eastAsia="Times New Roman" w:cs="Calibri"/>
                <w:b/>
                <w:bCs/>
                <w:color w:val="FF0000"/>
                <w:lang w:eastAsia="cs-CZ"/>
              </w:rPr>
              <w:t>Embedded</w:t>
            </w:r>
            <w:proofErr w:type="spellEnd"/>
            <w:r w:rsidRPr="00064821">
              <w:rPr>
                <w:rFonts w:eastAsia="Times New Roman" w:cs="Calibri"/>
                <w:b/>
                <w:bCs/>
                <w:color w:val="FF0000"/>
                <w:lang w:eastAsia="cs-CZ"/>
              </w:rPr>
              <w:t xml:space="preserve"> systémy s mikropočítači</w:t>
            </w:r>
          </w:p>
        </w:tc>
        <w:tc>
          <w:tcPr>
            <w:tcW w:w="1680" w:type="dxa"/>
            <w:tcBorders>
              <w:top w:val="nil"/>
              <w:left w:val="nil"/>
              <w:bottom w:val="single" w:sz="4" w:space="0" w:color="auto"/>
              <w:right w:val="single" w:sz="8" w:space="0" w:color="auto"/>
            </w:tcBorders>
            <w:shd w:val="clear" w:color="000000" w:fill="FFFF66"/>
            <w:vAlign w:val="bottom"/>
            <w:hideMark/>
          </w:tcPr>
          <w:p w14:paraId="719454CE"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Programování mobilních aplikací</w:t>
            </w:r>
          </w:p>
        </w:tc>
      </w:tr>
      <w:tr w:rsidR="00064821" w:rsidRPr="00064821" w14:paraId="019B2491" w14:textId="77777777" w:rsidTr="00064821">
        <w:trPr>
          <w:trHeight w:val="288"/>
        </w:trPr>
        <w:tc>
          <w:tcPr>
            <w:tcW w:w="1574" w:type="dxa"/>
            <w:tcBorders>
              <w:top w:val="nil"/>
              <w:left w:val="single" w:sz="8" w:space="0" w:color="auto"/>
              <w:bottom w:val="single" w:sz="4" w:space="0" w:color="auto"/>
              <w:right w:val="nil"/>
            </w:tcBorders>
            <w:shd w:val="clear" w:color="000000" w:fill="FFFF66"/>
            <w:noWrap/>
            <w:vAlign w:val="center"/>
            <w:hideMark/>
          </w:tcPr>
          <w:p w14:paraId="5947604E"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20" w:type="dxa"/>
            <w:tcBorders>
              <w:top w:val="nil"/>
              <w:left w:val="single" w:sz="8" w:space="0" w:color="auto"/>
              <w:bottom w:val="single" w:sz="4" w:space="0" w:color="auto"/>
              <w:right w:val="single" w:sz="4" w:space="0" w:color="auto"/>
            </w:tcBorders>
            <w:shd w:val="clear" w:color="000000" w:fill="FFFF66"/>
            <w:noWrap/>
            <w:vAlign w:val="center"/>
            <w:hideMark/>
          </w:tcPr>
          <w:p w14:paraId="22468095"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xml:space="preserve"> 2-0-2</w:t>
            </w:r>
          </w:p>
        </w:tc>
        <w:tc>
          <w:tcPr>
            <w:tcW w:w="1900" w:type="dxa"/>
            <w:tcBorders>
              <w:top w:val="nil"/>
              <w:left w:val="nil"/>
              <w:bottom w:val="single" w:sz="4" w:space="0" w:color="auto"/>
              <w:right w:val="single" w:sz="4" w:space="0" w:color="auto"/>
            </w:tcBorders>
            <w:shd w:val="clear" w:color="000000" w:fill="FFFF66"/>
            <w:noWrap/>
            <w:vAlign w:val="center"/>
            <w:hideMark/>
          </w:tcPr>
          <w:p w14:paraId="05BF8B5B"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3240" w:type="dxa"/>
            <w:tcBorders>
              <w:top w:val="nil"/>
              <w:left w:val="nil"/>
              <w:bottom w:val="single" w:sz="4" w:space="0" w:color="auto"/>
              <w:right w:val="single" w:sz="4" w:space="0" w:color="auto"/>
            </w:tcBorders>
            <w:shd w:val="clear" w:color="000000" w:fill="FFFF66"/>
            <w:noWrap/>
            <w:vAlign w:val="center"/>
            <w:hideMark/>
          </w:tcPr>
          <w:p w14:paraId="2051D084"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80" w:type="dxa"/>
            <w:tcBorders>
              <w:top w:val="nil"/>
              <w:left w:val="nil"/>
              <w:bottom w:val="single" w:sz="4" w:space="0" w:color="auto"/>
              <w:right w:val="single" w:sz="4" w:space="0" w:color="auto"/>
            </w:tcBorders>
            <w:shd w:val="clear" w:color="000000" w:fill="FFFF66"/>
            <w:noWrap/>
            <w:vAlign w:val="center"/>
            <w:hideMark/>
          </w:tcPr>
          <w:p w14:paraId="7DB9231A"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2-0-2</w:t>
            </w:r>
          </w:p>
        </w:tc>
        <w:tc>
          <w:tcPr>
            <w:tcW w:w="2120" w:type="dxa"/>
            <w:tcBorders>
              <w:top w:val="nil"/>
              <w:left w:val="nil"/>
              <w:bottom w:val="single" w:sz="4" w:space="0" w:color="auto"/>
              <w:right w:val="single" w:sz="4" w:space="0" w:color="auto"/>
            </w:tcBorders>
            <w:shd w:val="clear" w:color="000000" w:fill="FFFF66"/>
            <w:noWrap/>
            <w:vAlign w:val="center"/>
            <w:hideMark/>
          </w:tcPr>
          <w:p w14:paraId="4284A3C4"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2-0-4</w:t>
            </w:r>
          </w:p>
        </w:tc>
        <w:tc>
          <w:tcPr>
            <w:tcW w:w="1680" w:type="dxa"/>
            <w:tcBorders>
              <w:top w:val="nil"/>
              <w:left w:val="nil"/>
              <w:bottom w:val="single" w:sz="4" w:space="0" w:color="auto"/>
              <w:right w:val="single" w:sz="8" w:space="0" w:color="auto"/>
            </w:tcBorders>
            <w:shd w:val="clear" w:color="000000" w:fill="FFFF66"/>
            <w:noWrap/>
            <w:vAlign w:val="center"/>
            <w:hideMark/>
          </w:tcPr>
          <w:p w14:paraId="758B71D6"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0-1-2</w:t>
            </w:r>
          </w:p>
        </w:tc>
      </w:tr>
      <w:tr w:rsidR="00064821" w:rsidRPr="00064821" w14:paraId="614C13FD" w14:textId="77777777" w:rsidTr="00064821">
        <w:trPr>
          <w:trHeight w:val="288"/>
        </w:trPr>
        <w:tc>
          <w:tcPr>
            <w:tcW w:w="1574" w:type="dxa"/>
            <w:tcBorders>
              <w:top w:val="nil"/>
              <w:left w:val="single" w:sz="8" w:space="0" w:color="auto"/>
              <w:bottom w:val="single" w:sz="4" w:space="0" w:color="auto"/>
              <w:right w:val="nil"/>
            </w:tcBorders>
            <w:shd w:val="clear" w:color="000000" w:fill="FFFF66"/>
            <w:noWrap/>
            <w:vAlign w:val="center"/>
            <w:hideMark/>
          </w:tcPr>
          <w:p w14:paraId="37D6920A"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20" w:type="dxa"/>
            <w:tcBorders>
              <w:top w:val="nil"/>
              <w:left w:val="single" w:sz="8" w:space="0" w:color="auto"/>
              <w:bottom w:val="single" w:sz="4" w:space="0" w:color="auto"/>
              <w:right w:val="single" w:sz="4" w:space="0" w:color="auto"/>
            </w:tcBorders>
            <w:shd w:val="clear" w:color="000000" w:fill="FFFF66"/>
            <w:noWrap/>
            <w:vAlign w:val="center"/>
            <w:hideMark/>
          </w:tcPr>
          <w:p w14:paraId="3DAD486D" w14:textId="77777777" w:rsidR="00064821" w:rsidRPr="00064821" w:rsidRDefault="00064821" w:rsidP="00064821">
            <w:pPr>
              <w:spacing w:after="0" w:line="240" w:lineRule="auto"/>
              <w:jc w:val="center"/>
              <w:rPr>
                <w:rFonts w:eastAsia="Times New Roman" w:cs="Calibri"/>
                <w:b/>
                <w:bCs/>
                <w:color w:val="FF0000"/>
                <w:lang w:eastAsia="cs-CZ"/>
              </w:rPr>
            </w:pPr>
            <w:proofErr w:type="spellStart"/>
            <w:r w:rsidRPr="00064821">
              <w:rPr>
                <w:rFonts w:eastAsia="Times New Roman" w:cs="Calibri"/>
                <w:b/>
                <w:bCs/>
                <w:color w:val="FF0000"/>
                <w:lang w:eastAsia="cs-CZ"/>
              </w:rPr>
              <w:t>kl</w:t>
            </w:r>
            <w:proofErr w:type="spellEnd"/>
          </w:p>
        </w:tc>
        <w:tc>
          <w:tcPr>
            <w:tcW w:w="1900" w:type="dxa"/>
            <w:tcBorders>
              <w:top w:val="nil"/>
              <w:left w:val="nil"/>
              <w:bottom w:val="single" w:sz="4" w:space="0" w:color="auto"/>
              <w:right w:val="single" w:sz="4" w:space="0" w:color="auto"/>
            </w:tcBorders>
            <w:shd w:val="clear" w:color="000000" w:fill="FFFF66"/>
            <w:noWrap/>
            <w:vAlign w:val="center"/>
            <w:hideMark/>
          </w:tcPr>
          <w:p w14:paraId="3BC044C8"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3240" w:type="dxa"/>
            <w:tcBorders>
              <w:top w:val="nil"/>
              <w:left w:val="nil"/>
              <w:bottom w:val="single" w:sz="4" w:space="0" w:color="auto"/>
              <w:right w:val="single" w:sz="4" w:space="0" w:color="auto"/>
            </w:tcBorders>
            <w:shd w:val="clear" w:color="000000" w:fill="FFFF66"/>
            <w:noWrap/>
            <w:vAlign w:val="center"/>
            <w:hideMark/>
          </w:tcPr>
          <w:p w14:paraId="5A1B758F"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80" w:type="dxa"/>
            <w:tcBorders>
              <w:top w:val="nil"/>
              <w:left w:val="nil"/>
              <w:bottom w:val="single" w:sz="4" w:space="0" w:color="auto"/>
              <w:right w:val="single" w:sz="4" w:space="0" w:color="auto"/>
            </w:tcBorders>
            <w:shd w:val="clear" w:color="000000" w:fill="FFFF66"/>
            <w:noWrap/>
            <w:vAlign w:val="center"/>
            <w:hideMark/>
          </w:tcPr>
          <w:p w14:paraId="6A79E509" w14:textId="77777777" w:rsidR="00064821" w:rsidRPr="00064821" w:rsidRDefault="00064821" w:rsidP="00064821">
            <w:pPr>
              <w:spacing w:after="0" w:line="240" w:lineRule="auto"/>
              <w:jc w:val="center"/>
              <w:rPr>
                <w:rFonts w:eastAsia="Times New Roman" w:cs="Calibri"/>
                <w:b/>
                <w:bCs/>
                <w:color w:val="FF0000"/>
                <w:lang w:eastAsia="cs-CZ"/>
              </w:rPr>
            </w:pPr>
            <w:proofErr w:type="spellStart"/>
            <w:r w:rsidRPr="00064821">
              <w:rPr>
                <w:rFonts w:eastAsia="Times New Roman" w:cs="Calibri"/>
                <w:b/>
                <w:bCs/>
                <w:color w:val="FF0000"/>
                <w:lang w:eastAsia="cs-CZ"/>
              </w:rPr>
              <w:t>z,zk</w:t>
            </w:r>
            <w:proofErr w:type="spellEnd"/>
          </w:p>
        </w:tc>
        <w:tc>
          <w:tcPr>
            <w:tcW w:w="2120" w:type="dxa"/>
            <w:tcBorders>
              <w:top w:val="nil"/>
              <w:left w:val="nil"/>
              <w:bottom w:val="single" w:sz="4" w:space="0" w:color="auto"/>
              <w:right w:val="single" w:sz="4" w:space="0" w:color="auto"/>
            </w:tcBorders>
            <w:shd w:val="clear" w:color="000000" w:fill="FFFF66"/>
            <w:noWrap/>
            <w:vAlign w:val="center"/>
            <w:hideMark/>
          </w:tcPr>
          <w:p w14:paraId="61546E4C" w14:textId="77777777" w:rsidR="00064821" w:rsidRPr="00064821" w:rsidRDefault="00064821" w:rsidP="00064821">
            <w:pPr>
              <w:spacing w:after="0" w:line="240" w:lineRule="auto"/>
              <w:jc w:val="center"/>
              <w:rPr>
                <w:rFonts w:eastAsia="Times New Roman" w:cs="Calibri"/>
                <w:b/>
                <w:bCs/>
                <w:color w:val="FF0000"/>
                <w:lang w:eastAsia="cs-CZ"/>
              </w:rPr>
            </w:pPr>
            <w:proofErr w:type="spellStart"/>
            <w:r w:rsidRPr="00064821">
              <w:rPr>
                <w:rFonts w:eastAsia="Times New Roman" w:cs="Calibri"/>
                <w:b/>
                <w:bCs/>
                <w:color w:val="FF0000"/>
                <w:lang w:eastAsia="cs-CZ"/>
              </w:rPr>
              <w:t>z,zk</w:t>
            </w:r>
            <w:proofErr w:type="spellEnd"/>
          </w:p>
        </w:tc>
        <w:tc>
          <w:tcPr>
            <w:tcW w:w="1680" w:type="dxa"/>
            <w:tcBorders>
              <w:top w:val="nil"/>
              <w:left w:val="nil"/>
              <w:bottom w:val="single" w:sz="4" w:space="0" w:color="auto"/>
              <w:right w:val="single" w:sz="8" w:space="0" w:color="auto"/>
            </w:tcBorders>
            <w:shd w:val="clear" w:color="000000" w:fill="FFFF66"/>
            <w:noWrap/>
            <w:vAlign w:val="center"/>
            <w:hideMark/>
          </w:tcPr>
          <w:p w14:paraId="7F184640" w14:textId="77777777" w:rsidR="00064821" w:rsidRPr="00064821" w:rsidRDefault="00064821" w:rsidP="00064821">
            <w:pPr>
              <w:spacing w:after="0" w:line="240" w:lineRule="auto"/>
              <w:jc w:val="center"/>
              <w:rPr>
                <w:rFonts w:eastAsia="Times New Roman" w:cs="Calibri"/>
                <w:b/>
                <w:bCs/>
                <w:color w:val="FF0000"/>
                <w:lang w:eastAsia="cs-CZ"/>
              </w:rPr>
            </w:pPr>
            <w:proofErr w:type="spellStart"/>
            <w:r w:rsidRPr="00064821">
              <w:rPr>
                <w:rFonts w:eastAsia="Times New Roman" w:cs="Calibri"/>
                <w:b/>
                <w:bCs/>
                <w:color w:val="FF0000"/>
                <w:lang w:eastAsia="cs-CZ"/>
              </w:rPr>
              <w:t>kl</w:t>
            </w:r>
            <w:proofErr w:type="spellEnd"/>
          </w:p>
        </w:tc>
      </w:tr>
      <w:tr w:rsidR="00064821" w:rsidRPr="00064821" w14:paraId="6B1CEE60" w14:textId="77777777" w:rsidTr="00064821">
        <w:trPr>
          <w:trHeight w:val="864"/>
        </w:trPr>
        <w:tc>
          <w:tcPr>
            <w:tcW w:w="1574" w:type="dxa"/>
            <w:tcBorders>
              <w:top w:val="nil"/>
              <w:left w:val="single" w:sz="8" w:space="0" w:color="auto"/>
              <w:bottom w:val="single" w:sz="4" w:space="0" w:color="auto"/>
              <w:right w:val="nil"/>
            </w:tcBorders>
            <w:shd w:val="clear" w:color="000000" w:fill="FFFF66"/>
            <w:noWrap/>
            <w:vAlign w:val="center"/>
            <w:hideMark/>
          </w:tcPr>
          <w:p w14:paraId="3EA7ABCC"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20" w:type="dxa"/>
            <w:tcBorders>
              <w:top w:val="nil"/>
              <w:left w:val="single" w:sz="8" w:space="0" w:color="auto"/>
              <w:bottom w:val="single" w:sz="4" w:space="0" w:color="auto"/>
              <w:right w:val="single" w:sz="4" w:space="0" w:color="auto"/>
            </w:tcBorders>
            <w:shd w:val="clear" w:color="000000" w:fill="FFFF66"/>
            <w:noWrap/>
            <w:vAlign w:val="center"/>
            <w:hideMark/>
          </w:tcPr>
          <w:p w14:paraId="4176979D"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Programovací metody</w:t>
            </w:r>
          </w:p>
        </w:tc>
        <w:tc>
          <w:tcPr>
            <w:tcW w:w="1900" w:type="dxa"/>
            <w:tcBorders>
              <w:top w:val="nil"/>
              <w:left w:val="nil"/>
              <w:bottom w:val="single" w:sz="4" w:space="0" w:color="auto"/>
              <w:right w:val="single" w:sz="4" w:space="0" w:color="auto"/>
            </w:tcBorders>
            <w:shd w:val="clear" w:color="000000" w:fill="FFFF66"/>
            <w:vAlign w:val="center"/>
            <w:hideMark/>
          </w:tcPr>
          <w:p w14:paraId="7DA32817"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Systémy pro přenos a ukládání dat</w:t>
            </w:r>
          </w:p>
        </w:tc>
        <w:tc>
          <w:tcPr>
            <w:tcW w:w="3240" w:type="dxa"/>
            <w:tcBorders>
              <w:top w:val="nil"/>
              <w:left w:val="nil"/>
              <w:bottom w:val="single" w:sz="4" w:space="0" w:color="auto"/>
              <w:right w:val="single" w:sz="4" w:space="0" w:color="auto"/>
            </w:tcBorders>
            <w:shd w:val="clear" w:color="000000" w:fill="FFFF66"/>
            <w:vAlign w:val="center"/>
            <w:hideMark/>
          </w:tcPr>
          <w:p w14:paraId="7745F430"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Objektové programování</w:t>
            </w:r>
          </w:p>
        </w:tc>
        <w:tc>
          <w:tcPr>
            <w:tcW w:w="2280" w:type="dxa"/>
            <w:tcBorders>
              <w:top w:val="nil"/>
              <w:left w:val="nil"/>
              <w:bottom w:val="single" w:sz="4" w:space="0" w:color="auto"/>
              <w:right w:val="single" w:sz="4" w:space="0" w:color="auto"/>
            </w:tcBorders>
            <w:shd w:val="clear" w:color="000000" w:fill="FFFF66"/>
            <w:vAlign w:val="center"/>
            <w:hideMark/>
          </w:tcPr>
          <w:p w14:paraId="51B5BCC3"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w:t>
            </w:r>
          </w:p>
        </w:tc>
        <w:tc>
          <w:tcPr>
            <w:tcW w:w="2120" w:type="dxa"/>
            <w:tcBorders>
              <w:top w:val="nil"/>
              <w:left w:val="nil"/>
              <w:bottom w:val="single" w:sz="4" w:space="0" w:color="auto"/>
              <w:right w:val="single" w:sz="4" w:space="0" w:color="auto"/>
            </w:tcBorders>
            <w:shd w:val="clear" w:color="000000" w:fill="FFFF66"/>
            <w:vAlign w:val="center"/>
            <w:hideMark/>
          </w:tcPr>
          <w:p w14:paraId="44177143"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w:t>
            </w:r>
          </w:p>
        </w:tc>
        <w:tc>
          <w:tcPr>
            <w:tcW w:w="1680" w:type="dxa"/>
            <w:tcBorders>
              <w:top w:val="nil"/>
              <w:left w:val="nil"/>
              <w:bottom w:val="single" w:sz="4" w:space="0" w:color="auto"/>
              <w:right w:val="single" w:sz="8" w:space="0" w:color="auto"/>
            </w:tcBorders>
            <w:shd w:val="clear" w:color="000000" w:fill="FFFF66"/>
            <w:noWrap/>
            <w:vAlign w:val="center"/>
            <w:hideMark/>
          </w:tcPr>
          <w:p w14:paraId="5260EACF"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r>
      <w:tr w:rsidR="00064821" w:rsidRPr="00064821" w14:paraId="0C2683BB" w14:textId="77777777" w:rsidTr="00064821">
        <w:trPr>
          <w:trHeight w:val="288"/>
        </w:trPr>
        <w:tc>
          <w:tcPr>
            <w:tcW w:w="1574" w:type="dxa"/>
            <w:tcBorders>
              <w:top w:val="nil"/>
              <w:left w:val="single" w:sz="8" w:space="0" w:color="auto"/>
              <w:bottom w:val="single" w:sz="4" w:space="0" w:color="auto"/>
              <w:right w:val="nil"/>
            </w:tcBorders>
            <w:shd w:val="clear" w:color="000000" w:fill="FFFF66"/>
            <w:noWrap/>
            <w:vAlign w:val="center"/>
            <w:hideMark/>
          </w:tcPr>
          <w:p w14:paraId="4FF1B749"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20" w:type="dxa"/>
            <w:tcBorders>
              <w:top w:val="nil"/>
              <w:left w:val="single" w:sz="8" w:space="0" w:color="auto"/>
              <w:bottom w:val="single" w:sz="4" w:space="0" w:color="auto"/>
              <w:right w:val="single" w:sz="4" w:space="0" w:color="auto"/>
            </w:tcBorders>
            <w:shd w:val="clear" w:color="000000" w:fill="FFFF66"/>
            <w:noWrap/>
            <w:vAlign w:val="center"/>
            <w:hideMark/>
          </w:tcPr>
          <w:p w14:paraId="07114044"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2-0-2</w:t>
            </w:r>
          </w:p>
        </w:tc>
        <w:tc>
          <w:tcPr>
            <w:tcW w:w="1900" w:type="dxa"/>
            <w:tcBorders>
              <w:top w:val="nil"/>
              <w:left w:val="nil"/>
              <w:bottom w:val="single" w:sz="4" w:space="0" w:color="auto"/>
              <w:right w:val="single" w:sz="4" w:space="0" w:color="auto"/>
            </w:tcBorders>
            <w:shd w:val="clear" w:color="000000" w:fill="FFFF66"/>
            <w:noWrap/>
            <w:vAlign w:val="center"/>
            <w:hideMark/>
          </w:tcPr>
          <w:p w14:paraId="3BDB34E3"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1-0-2</w:t>
            </w:r>
          </w:p>
        </w:tc>
        <w:tc>
          <w:tcPr>
            <w:tcW w:w="3240" w:type="dxa"/>
            <w:tcBorders>
              <w:top w:val="nil"/>
              <w:left w:val="nil"/>
              <w:bottom w:val="single" w:sz="4" w:space="0" w:color="auto"/>
              <w:right w:val="single" w:sz="4" w:space="0" w:color="auto"/>
            </w:tcBorders>
            <w:shd w:val="clear" w:color="000000" w:fill="FFFF66"/>
            <w:noWrap/>
            <w:vAlign w:val="center"/>
            <w:hideMark/>
          </w:tcPr>
          <w:p w14:paraId="6388CD8B"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1-0-2</w:t>
            </w:r>
          </w:p>
        </w:tc>
        <w:tc>
          <w:tcPr>
            <w:tcW w:w="2280" w:type="dxa"/>
            <w:tcBorders>
              <w:top w:val="nil"/>
              <w:left w:val="nil"/>
              <w:bottom w:val="single" w:sz="4" w:space="0" w:color="auto"/>
              <w:right w:val="single" w:sz="4" w:space="0" w:color="auto"/>
            </w:tcBorders>
            <w:shd w:val="clear" w:color="000000" w:fill="FFFF66"/>
            <w:noWrap/>
            <w:vAlign w:val="center"/>
            <w:hideMark/>
          </w:tcPr>
          <w:p w14:paraId="1242289D"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w:t>
            </w:r>
          </w:p>
        </w:tc>
        <w:tc>
          <w:tcPr>
            <w:tcW w:w="2120" w:type="dxa"/>
            <w:tcBorders>
              <w:top w:val="nil"/>
              <w:left w:val="nil"/>
              <w:bottom w:val="single" w:sz="4" w:space="0" w:color="auto"/>
              <w:right w:val="single" w:sz="4" w:space="0" w:color="auto"/>
            </w:tcBorders>
            <w:shd w:val="clear" w:color="000000" w:fill="FFFF66"/>
            <w:noWrap/>
            <w:vAlign w:val="center"/>
            <w:hideMark/>
          </w:tcPr>
          <w:p w14:paraId="0F1CBDB8"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w:t>
            </w:r>
          </w:p>
        </w:tc>
        <w:tc>
          <w:tcPr>
            <w:tcW w:w="1680" w:type="dxa"/>
            <w:tcBorders>
              <w:top w:val="nil"/>
              <w:left w:val="nil"/>
              <w:bottom w:val="single" w:sz="4" w:space="0" w:color="auto"/>
              <w:right w:val="single" w:sz="8" w:space="0" w:color="auto"/>
            </w:tcBorders>
            <w:shd w:val="clear" w:color="000000" w:fill="FFFF66"/>
            <w:noWrap/>
            <w:vAlign w:val="center"/>
            <w:hideMark/>
          </w:tcPr>
          <w:p w14:paraId="5CA6F58A"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r>
      <w:tr w:rsidR="00064821" w:rsidRPr="00064821" w14:paraId="32060B0C" w14:textId="77777777" w:rsidTr="00064821">
        <w:trPr>
          <w:trHeight w:val="300"/>
        </w:trPr>
        <w:tc>
          <w:tcPr>
            <w:tcW w:w="1574" w:type="dxa"/>
            <w:tcBorders>
              <w:top w:val="nil"/>
              <w:left w:val="single" w:sz="8" w:space="0" w:color="auto"/>
              <w:bottom w:val="single" w:sz="8" w:space="0" w:color="auto"/>
              <w:right w:val="nil"/>
            </w:tcBorders>
            <w:shd w:val="clear" w:color="000000" w:fill="FFFF66"/>
            <w:noWrap/>
            <w:vAlign w:val="center"/>
            <w:hideMark/>
          </w:tcPr>
          <w:p w14:paraId="3C98532F"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20" w:type="dxa"/>
            <w:tcBorders>
              <w:top w:val="nil"/>
              <w:left w:val="single" w:sz="8" w:space="0" w:color="auto"/>
              <w:bottom w:val="single" w:sz="8" w:space="0" w:color="auto"/>
              <w:right w:val="single" w:sz="4" w:space="0" w:color="auto"/>
            </w:tcBorders>
            <w:shd w:val="clear" w:color="000000" w:fill="FFFF66"/>
            <w:noWrap/>
            <w:vAlign w:val="center"/>
            <w:hideMark/>
          </w:tcPr>
          <w:p w14:paraId="3ABBF908" w14:textId="77777777" w:rsidR="00064821" w:rsidRPr="00064821" w:rsidRDefault="00064821" w:rsidP="00064821">
            <w:pPr>
              <w:spacing w:after="0" w:line="240" w:lineRule="auto"/>
              <w:jc w:val="center"/>
              <w:rPr>
                <w:rFonts w:eastAsia="Times New Roman" w:cs="Calibri"/>
                <w:b/>
                <w:bCs/>
                <w:color w:val="FF0000"/>
                <w:lang w:eastAsia="cs-CZ"/>
              </w:rPr>
            </w:pPr>
            <w:proofErr w:type="spellStart"/>
            <w:r w:rsidRPr="00064821">
              <w:rPr>
                <w:rFonts w:eastAsia="Times New Roman" w:cs="Calibri"/>
                <w:b/>
                <w:bCs/>
                <w:color w:val="FF0000"/>
                <w:lang w:eastAsia="cs-CZ"/>
              </w:rPr>
              <w:t>kl</w:t>
            </w:r>
            <w:proofErr w:type="spellEnd"/>
          </w:p>
        </w:tc>
        <w:tc>
          <w:tcPr>
            <w:tcW w:w="1900" w:type="dxa"/>
            <w:tcBorders>
              <w:top w:val="nil"/>
              <w:left w:val="nil"/>
              <w:bottom w:val="single" w:sz="8" w:space="0" w:color="auto"/>
              <w:right w:val="single" w:sz="4" w:space="0" w:color="auto"/>
            </w:tcBorders>
            <w:shd w:val="clear" w:color="000000" w:fill="FFFF66"/>
            <w:noWrap/>
            <w:vAlign w:val="center"/>
            <w:hideMark/>
          </w:tcPr>
          <w:p w14:paraId="584D8245" w14:textId="77777777" w:rsidR="00064821" w:rsidRPr="00064821" w:rsidRDefault="00064821" w:rsidP="00064821">
            <w:pPr>
              <w:spacing w:after="0" w:line="240" w:lineRule="auto"/>
              <w:jc w:val="center"/>
              <w:rPr>
                <w:rFonts w:eastAsia="Times New Roman" w:cs="Calibri"/>
                <w:b/>
                <w:bCs/>
                <w:color w:val="FF0000"/>
                <w:lang w:eastAsia="cs-CZ"/>
              </w:rPr>
            </w:pPr>
            <w:proofErr w:type="spellStart"/>
            <w:r w:rsidRPr="00064821">
              <w:rPr>
                <w:rFonts w:eastAsia="Times New Roman" w:cs="Calibri"/>
                <w:b/>
                <w:bCs/>
                <w:color w:val="FF0000"/>
                <w:lang w:eastAsia="cs-CZ"/>
              </w:rPr>
              <w:t>z,zk</w:t>
            </w:r>
            <w:proofErr w:type="spellEnd"/>
          </w:p>
        </w:tc>
        <w:tc>
          <w:tcPr>
            <w:tcW w:w="3240" w:type="dxa"/>
            <w:tcBorders>
              <w:top w:val="nil"/>
              <w:left w:val="nil"/>
              <w:bottom w:val="single" w:sz="8" w:space="0" w:color="auto"/>
              <w:right w:val="single" w:sz="4" w:space="0" w:color="auto"/>
            </w:tcBorders>
            <w:shd w:val="clear" w:color="000000" w:fill="FFFF66"/>
            <w:noWrap/>
            <w:vAlign w:val="center"/>
            <w:hideMark/>
          </w:tcPr>
          <w:p w14:paraId="308B6D28" w14:textId="77777777" w:rsidR="00064821" w:rsidRPr="00064821" w:rsidRDefault="00064821" w:rsidP="00064821">
            <w:pPr>
              <w:spacing w:after="0" w:line="240" w:lineRule="auto"/>
              <w:jc w:val="center"/>
              <w:rPr>
                <w:rFonts w:eastAsia="Times New Roman" w:cs="Calibri"/>
                <w:b/>
                <w:bCs/>
                <w:color w:val="FF0000"/>
                <w:lang w:eastAsia="cs-CZ"/>
              </w:rPr>
            </w:pPr>
            <w:proofErr w:type="spellStart"/>
            <w:r w:rsidRPr="00064821">
              <w:rPr>
                <w:rFonts w:eastAsia="Times New Roman" w:cs="Calibri"/>
                <w:b/>
                <w:bCs/>
                <w:color w:val="FF0000"/>
                <w:lang w:eastAsia="cs-CZ"/>
              </w:rPr>
              <w:t>kl</w:t>
            </w:r>
            <w:proofErr w:type="spellEnd"/>
          </w:p>
        </w:tc>
        <w:tc>
          <w:tcPr>
            <w:tcW w:w="2280" w:type="dxa"/>
            <w:tcBorders>
              <w:top w:val="nil"/>
              <w:left w:val="nil"/>
              <w:bottom w:val="single" w:sz="8" w:space="0" w:color="auto"/>
              <w:right w:val="single" w:sz="4" w:space="0" w:color="auto"/>
            </w:tcBorders>
            <w:shd w:val="clear" w:color="000000" w:fill="FFFF66"/>
            <w:noWrap/>
            <w:vAlign w:val="center"/>
            <w:hideMark/>
          </w:tcPr>
          <w:p w14:paraId="6FE75412"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w:t>
            </w:r>
          </w:p>
        </w:tc>
        <w:tc>
          <w:tcPr>
            <w:tcW w:w="2120" w:type="dxa"/>
            <w:tcBorders>
              <w:top w:val="nil"/>
              <w:left w:val="nil"/>
              <w:bottom w:val="single" w:sz="8" w:space="0" w:color="auto"/>
              <w:right w:val="single" w:sz="4" w:space="0" w:color="auto"/>
            </w:tcBorders>
            <w:shd w:val="clear" w:color="000000" w:fill="FFFF66"/>
            <w:noWrap/>
            <w:vAlign w:val="center"/>
            <w:hideMark/>
          </w:tcPr>
          <w:p w14:paraId="18912DC1"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w:t>
            </w:r>
          </w:p>
        </w:tc>
        <w:tc>
          <w:tcPr>
            <w:tcW w:w="1680" w:type="dxa"/>
            <w:tcBorders>
              <w:top w:val="nil"/>
              <w:left w:val="nil"/>
              <w:bottom w:val="single" w:sz="8" w:space="0" w:color="auto"/>
              <w:right w:val="single" w:sz="8" w:space="0" w:color="auto"/>
            </w:tcBorders>
            <w:shd w:val="clear" w:color="000000" w:fill="FFFF66"/>
            <w:noWrap/>
            <w:vAlign w:val="center"/>
            <w:hideMark/>
          </w:tcPr>
          <w:p w14:paraId="1494F84B"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r>
      <w:tr w:rsidR="00064821" w:rsidRPr="00064821" w14:paraId="4C099665" w14:textId="77777777" w:rsidTr="00064821">
        <w:trPr>
          <w:trHeight w:val="576"/>
        </w:trPr>
        <w:tc>
          <w:tcPr>
            <w:tcW w:w="1574" w:type="dxa"/>
            <w:tcBorders>
              <w:top w:val="nil"/>
              <w:left w:val="single" w:sz="8" w:space="0" w:color="auto"/>
              <w:bottom w:val="single" w:sz="4" w:space="0" w:color="auto"/>
              <w:right w:val="nil"/>
            </w:tcBorders>
            <w:shd w:val="clear" w:color="000000" w:fill="FFE699"/>
            <w:noWrap/>
            <w:vAlign w:val="bottom"/>
            <w:hideMark/>
          </w:tcPr>
          <w:p w14:paraId="2CE28EDF"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PA</w:t>
            </w:r>
          </w:p>
        </w:tc>
        <w:tc>
          <w:tcPr>
            <w:tcW w:w="2220" w:type="dxa"/>
            <w:tcBorders>
              <w:top w:val="nil"/>
              <w:left w:val="single" w:sz="8" w:space="0" w:color="auto"/>
              <w:bottom w:val="single" w:sz="4" w:space="0" w:color="auto"/>
              <w:right w:val="single" w:sz="4" w:space="0" w:color="auto"/>
            </w:tcBorders>
            <w:shd w:val="clear" w:color="000000" w:fill="FFE699"/>
            <w:vAlign w:val="center"/>
            <w:hideMark/>
          </w:tcPr>
          <w:p w14:paraId="0A8FCDBE"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Hardware a operační systémy</w:t>
            </w:r>
          </w:p>
        </w:tc>
        <w:tc>
          <w:tcPr>
            <w:tcW w:w="1900" w:type="dxa"/>
            <w:tcBorders>
              <w:top w:val="nil"/>
              <w:left w:val="nil"/>
              <w:bottom w:val="single" w:sz="4" w:space="0" w:color="auto"/>
              <w:right w:val="single" w:sz="4" w:space="0" w:color="auto"/>
            </w:tcBorders>
            <w:shd w:val="clear" w:color="000000" w:fill="FFE699"/>
            <w:noWrap/>
            <w:vAlign w:val="center"/>
            <w:hideMark/>
          </w:tcPr>
          <w:p w14:paraId="49D4A580"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3240" w:type="dxa"/>
            <w:tcBorders>
              <w:top w:val="nil"/>
              <w:left w:val="nil"/>
              <w:bottom w:val="single" w:sz="4" w:space="0" w:color="auto"/>
              <w:right w:val="single" w:sz="4" w:space="0" w:color="auto"/>
            </w:tcBorders>
            <w:shd w:val="clear" w:color="000000" w:fill="FFE699"/>
            <w:noWrap/>
            <w:vAlign w:val="center"/>
            <w:hideMark/>
          </w:tcPr>
          <w:p w14:paraId="7DDDF12B"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80" w:type="dxa"/>
            <w:tcBorders>
              <w:top w:val="nil"/>
              <w:left w:val="nil"/>
              <w:bottom w:val="single" w:sz="4" w:space="0" w:color="auto"/>
              <w:right w:val="single" w:sz="4" w:space="0" w:color="auto"/>
            </w:tcBorders>
            <w:shd w:val="clear" w:color="000000" w:fill="FFE699"/>
            <w:vAlign w:val="center"/>
            <w:hideMark/>
          </w:tcPr>
          <w:p w14:paraId="4679FE60"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Programování PLC</w:t>
            </w:r>
          </w:p>
        </w:tc>
        <w:tc>
          <w:tcPr>
            <w:tcW w:w="2120" w:type="dxa"/>
            <w:tcBorders>
              <w:top w:val="nil"/>
              <w:left w:val="nil"/>
              <w:bottom w:val="single" w:sz="4" w:space="0" w:color="auto"/>
              <w:right w:val="single" w:sz="4" w:space="0" w:color="auto"/>
            </w:tcBorders>
            <w:shd w:val="clear" w:color="000000" w:fill="FFE699"/>
            <w:vAlign w:val="center"/>
            <w:hideMark/>
          </w:tcPr>
          <w:p w14:paraId="5120772D" w14:textId="77777777" w:rsidR="00064821" w:rsidRPr="00064821" w:rsidRDefault="00064821" w:rsidP="00064821">
            <w:pPr>
              <w:spacing w:after="0" w:line="240" w:lineRule="auto"/>
              <w:jc w:val="center"/>
              <w:rPr>
                <w:rFonts w:eastAsia="Times New Roman" w:cs="Calibri"/>
                <w:b/>
                <w:bCs/>
                <w:lang w:eastAsia="cs-CZ"/>
              </w:rPr>
            </w:pPr>
            <w:proofErr w:type="spellStart"/>
            <w:r w:rsidRPr="00064821">
              <w:rPr>
                <w:rFonts w:eastAsia="Times New Roman" w:cs="Calibri"/>
                <w:b/>
                <w:bCs/>
                <w:lang w:eastAsia="cs-CZ"/>
              </w:rPr>
              <w:t>Embedded</w:t>
            </w:r>
            <w:proofErr w:type="spellEnd"/>
            <w:r w:rsidRPr="00064821">
              <w:rPr>
                <w:rFonts w:eastAsia="Times New Roman" w:cs="Calibri"/>
                <w:b/>
                <w:bCs/>
                <w:lang w:eastAsia="cs-CZ"/>
              </w:rPr>
              <w:t xml:space="preserve"> systémy s mikropočítači</w:t>
            </w:r>
          </w:p>
        </w:tc>
        <w:tc>
          <w:tcPr>
            <w:tcW w:w="1680" w:type="dxa"/>
            <w:tcBorders>
              <w:top w:val="nil"/>
              <w:left w:val="nil"/>
              <w:bottom w:val="single" w:sz="4" w:space="0" w:color="auto"/>
              <w:right w:val="single" w:sz="8" w:space="0" w:color="auto"/>
            </w:tcBorders>
            <w:shd w:val="clear" w:color="000000" w:fill="FFE699"/>
            <w:noWrap/>
            <w:vAlign w:val="center"/>
            <w:hideMark/>
          </w:tcPr>
          <w:p w14:paraId="6588CC11"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r>
      <w:tr w:rsidR="00064821" w:rsidRPr="00064821" w14:paraId="57D111F3" w14:textId="77777777" w:rsidTr="00064821">
        <w:trPr>
          <w:trHeight w:val="288"/>
        </w:trPr>
        <w:tc>
          <w:tcPr>
            <w:tcW w:w="1574" w:type="dxa"/>
            <w:tcBorders>
              <w:top w:val="nil"/>
              <w:left w:val="single" w:sz="8" w:space="0" w:color="auto"/>
              <w:bottom w:val="single" w:sz="4" w:space="0" w:color="auto"/>
              <w:right w:val="single" w:sz="4" w:space="0" w:color="auto"/>
            </w:tcBorders>
            <w:shd w:val="clear" w:color="000000" w:fill="FFE699"/>
            <w:noWrap/>
            <w:vAlign w:val="center"/>
            <w:hideMark/>
          </w:tcPr>
          <w:p w14:paraId="26DB81F3"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20" w:type="dxa"/>
            <w:tcBorders>
              <w:top w:val="nil"/>
              <w:left w:val="single" w:sz="8" w:space="0" w:color="auto"/>
              <w:bottom w:val="single" w:sz="4" w:space="0" w:color="auto"/>
              <w:right w:val="single" w:sz="4" w:space="0" w:color="auto"/>
            </w:tcBorders>
            <w:shd w:val="clear" w:color="000000" w:fill="FFE699"/>
            <w:noWrap/>
            <w:vAlign w:val="center"/>
            <w:hideMark/>
          </w:tcPr>
          <w:p w14:paraId="4E151846"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xml:space="preserve"> 2-0-2</w:t>
            </w:r>
          </w:p>
        </w:tc>
        <w:tc>
          <w:tcPr>
            <w:tcW w:w="1900" w:type="dxa"/>
            <w:tcBorders>
              <w:top w:val="nil"/>
              <w:left w:val="nil"/>
              <w:bottom w:val="single" w:sz="4" w:space="0" w:color="auto"/>
              <w:right w:val="single" w:sz="4" w:space="0" w:color="auto"/>
            </w:tcBorders>
            <w:shd w:val="clear" w:color="000000" w:fill="FFE699"/>
            <w:noWrap/>
            <w:vAlign w:val="center"/>
            <w:hideMark/>
          </w:tcPr>
          <w:p w14:paraId="1A511CD5"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3240" w:type="dxa"/>
            <w:tcBorders>
              <w:top w:val="nil"/>
              <w:left w:val="nil"/>
              <w:bottom w:val="single" w:sz="4" w:space="0" w:color="auto"/>
              <w:right w:val="single" w:sz="4" w:space="0" w:color="auto"/>
            </w:tcBorders>
            <w:shd w:val="clear" w:color="000000" w:fill="FFE699"/>
            <w:noWrap/>
            <w:vAlign w:val="center"/>
            <w:hideMark/>
          </w:tcPr>
          <w:p w14:paraId="34CBE455"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80" w:type="dxa"/>
            <w:tcBorders>
              <w:top w:val="nil"/>
              <w:left w:val="nil"/>
              <w:bottom w:val="single" w:sz="4" w:space="0" w:color="auto"/>
              <w:right w:val="single" w:sz="4" w:space="0" w:color="auto"/>
            </w:tcBorders>
            <w:shd w:val="clear" w:color="000000" w:fill="FFE699"/>
            <w:noWrap/>
            <w:vAlign w:val="center"/>
            <w:hideMark/>
          </w:tcPr>
          <w:p w14:paraId="0D035943"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2-0-2</w:t>
            </w:r>
          </w:p>
        </w:tc>
        <w:tc>
          <w:tcPr>
            <w:tcW w:w="2120" w:type="dxa"/>
            <w:tcBorders>
              <w:top w:val="nil"/>
              <w:left w:val="nil"/>
              <w:bottom w:val="single" w:sz="4" w:space="0" w:color="auto"/>
              <w:right w:val="single" w:sz="4" w:space="0" w:color="auto"/>
            </w:tcBorders>
            <w:shd w:val="clear" w:color="000000" w:fill="FFE699"/>
            <w:noWrap/>
            <w:vAlign w:val="center"/>
            <w:hideMark/>
          </w:tcPr>
          <w:p w14:paraId="548424A6"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2-0-4</w:t>
            </w:r>
          </w:p>
        </w:tc>
        <w:tc>
          <w:tcPr>
            <w:tcW w:w="1680" w:type="dxa"/>
            <w:tcBorders>
              <w:top w:val="nil"/>
              <w:left w:val="nil"/>
              <w:bottom w:val="single" w:sz="4" w:space="0" w:color="auto"/>
              <w:right w:val="single" w:sz="8" w:space="0" w:color="auto"/>
            </w:tcBorders>
            <w:shd w:val="clear" w:color="000000" w:fill="FFE699"/>
            <w:noWrap/>
            <w:vAlign w:val="center"/>
            <w:hideMark/>
          </w:tcPr>
          <w:p w14:paraId="6C7ECED1"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r>
      <w:tr w:rsidR="00064821" w:rsidRPr="00064821" w14:paraId="22D63BD6" w14:textId="77777777" w:rsidTr="00064821">
        <w:trPr>
          <w:trHeight w:val="288"/>
        </w:trPr>
        <w:tc>
          <w:tcPr>
            <w:tcW w:w="1574" w:type="dxa"/>
            <w:tcBorders>
              <w:top w:val="nil"/>
              <w:left w:val="single" w:sz="8" w:space="0" w:color="auto"/>
              <w:bottom w:val="single" w:sz="4" w:space="0" w:color="auto"/>
              <w:right w:val="single" w:sz="4" w:space="0" w:color="auto"/>
            </w:tcBorders>
            <w:shd w:val="clear" w:color="000000" w:fill="FFE699"/>
            <w:noWrap/>
            <w:vAlign w:val="center"/>
            <w:hideMark/>
          </w:tcPr>
          <w:p w14:paraId="0AAA7205"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20" w:type="dxa"/>
            <w:tcBorders>
              <w:top w:val="nil"/>
              <w:left w:val="single" w:sz="8" w:space="0" w:color="auto"/>
              <w:bottom w:val="single" w:sz="4" w:space="0" w:color="auto"/>
              <w:right w:val="single" w:sz="4" w:space="0" w:color="auto"/>
            </w:tcBorders>
            <w:shd w:val="clear" w:color="000000" w:fill="FFE699"/>
            <w:noWrap/>
            <w:vAlign w:val="center"/>
            <w:hideMark/>
          </w:tcPr>
          <w:p w14:paraId="47E4DC05" w14:textId="77777777" w:rsidR="00064821" w:rsidRPr="00064821" w:rsidRDefault="00064821" w:rsidP="00064821">
            <w:pPr>
              <w:spacing w:after="0" w:line="240" w:lineRule="auto"/>
              <w:jc w:val="center"/>
              <w:rPr>
                <w:rFonts w:eastAsia="Times New Roman" w:cs="Calibri"/>
                <w:b/>
                <w:bCs/>
                <w:lang w:eastAsia="cs-CZ"/>
              </w:rPr>
            </w:pPr>
            <w:proofErr w:type="spellStart"/>
            <w:r w:rsidRPr="00064821">
              <w:rPr>
                <w:rFonts w:eastAsia="Times New Roman" w:cs="Calibri"/>
                <w:b/>
                <w:bCs/>
                <w:lang w:eastAsia="cs-CZ"/>
              </w:rPr>
              <w:t>kl</w:t>
            </w:r>
            <w:proofErr w:type="spellEnd"/>
          </w:p>
        </w:tc>
        <w:tc>
          <w:tcPr>
            <w:tcW w:w="1900" w:type="dxa"/>
            <w:tcBorders>
              <w:top w:val="nil"/>
              <w:left w:val="nil"/>
              <w:bottom w:val="single" w:sz="4" w:space="0" w:color="auto"/>
              <w:right w:val="single" w:sz="4" w:space="0" w:color="auto"/>
            </w:tcBorders>
            <w:shd w:val="clear" w:color="000000" w:fill="FFE699"/>
            <w:noWrap/>
            <w:vAlign w:val="center"/>
            <w:hideMark/>
          </w:tcPr>
          <w:p w14:paraId="31D97A1E"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3240" w:type="dxa"/>
            <w:tcBorders>
              <w:top w:val="nil"/>
              <w:left w:val="nil"/>
              <w:bottom w:val="single" w:sz="4" w:space="0" w:color="auto"/>
              <w:right w:val="single" w:sz="4" w:space="0" w:color="auto"/>
            </w:tcBorders>
            <w:shd w:val="clear" w:color="000000" w:fill="FFE699"/>
            <w:noWrap/>
            <w:vAlign w:val="center"/>
            <w:hideMark/>
          </w:tcPr>
          <w:p w14:paraId="7F2EA39E"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80" w:type="dxa"/>
            <w:tcBorders>
              <w:top w:val="nil"/>
              <w:left w:val="nil"/>
              <w:bottom w:val="single" w:sz="4" w:space="0" w:color="auto"/>
              <w:right w:val="single" w:sz="4" w:space="0" w:color="auto"/>
            </w:tcBorders>
            <w:shd w:val="clear" w:color="000000" w:fill="FFE699"/>
            <w:noWrap/>
            <w:vAlign w:val="center"/>
            <w:hideMark/>
          </w:tcPr>
          <w:p w14:paraId="3B47D29E" w14:textId="77777777" w:rsidR="00064821" w:rsidRPr="00064821" w:rsidRDefault="00064821" w:rsidP="00064821">
            <w:pPr>
              <w:spacing w:after="0" w:line="240" w:lineRule="auto"/>
              <w:jc w:val="center"/>
              <w:rPr>
                <w:rFonts w:eastAsia="Times New Roman" w:cs="Calibri"/>
                <w:b/>
                <w:bCs/>
                <w:lang w:eastAsia="cs-CZ"/>
              </w:rPr>
            </w:pPr>
            <w:proofErr w:type="spellStart"/>
            <w:r w:rsidRPr="00064821">
              <w:rPr>
                <w:rFonts w:eastAsia="Times New Roman" w:cs="Calibri"/>
                <w:b/>
                <w:bCs/>
                <w:lang w:eastAsia="cs-CZ"/>
              </w:rPr>
              <w:t>z,zk</w:t>
            </w:r>
            <w:proofErr w:type="spellEnd"/>
          </w:p>
        </w:tc>
        <w:tc>
          <w:tcPr>
            <w:tcW w:w="2120" w:type="dxa"/>
            <w:tcBorders>
              <w:top w:val="nil"/>
              <w:left w:val="nil"/>
              <w:bottom w:val="single" w:sz="4" w:space="0" w:color="auto"/>
              <w:right w:val="single" w:sz="4" w:space="0" w:color="auto"/>
            </w:tcBorders>
            <w:shd w:val="clear" w:color="000000" w:fill="FFE699"/>
            <w:noWrap/>
            <w:vAlign w:val="center"/>
            <w:hideMark/>
          </w:tcPr>
          <w:p w14:paraId="4D67D8BB" w14:textId="77777777" w:rsidR="00064821" w:rsidRPr="00064821" w:rsidRDefault="00064821" w:rsidP="00064821">
            <w:pPr>
              <w:spacing w:after="0" w:line="240" w:lineRule="auto"/>
              <w:jc w:val="center"/>
              <w:rPr>
                <w:rFonts w:eastAsia="Times New Roman" w:cs="Calibri"/>
                <w:b/>
                <w:bCs/>
                <w:lang w:eastAsia="cs-CZ"/>
              </w:rPr>
            </w:pPr>
            <w:proofErr w:type="spellStart"/>
            <w:r w:rsidRPr="00064821">
              <w:rPr>
                <w:rFonts w:eastAsia="Times New Roman" w:cs="Calibri"/>
                <w:b/>
                <w:bCs/>
                <w:lang w:eastAsia="cs-CZ"/>
              </w:rPr>
              <w:t>z,zk</w:t>
            </w:r>
            <w:proofErr w:type="spellEnd"/>
          </w:p>
        </w:tc>
        <w:tc>
          <w:tcPr>
            <w:tcW w:w="1680" w:type="dxa"/>
            <w:tcBorders>
              <w:top w:val="nil"/>
              <w:left w:val="nil"/>
              <w:bottom w:val="single" w:sz="4" w:space="0" w:color="auto"/>
              <w:right w:val="single" w:sz="8" w:space="0" w:color="auto"/>
            </w:tcBorders>
            <w:shd w:val="clear" w:color="000000" w:fill="FFE699"/>
            <w:noWrap/>
            <w:vAlign w:val="center"/>
            <w:hideMark/>
          </w:tcPr>
          <w:p w14:paraId="23F255E7"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r>
      <w:tr w:rsidR="00064821" w:rsidRPr="00064821" w14:paraId="4F1EA857" w14:textId="77777777" w:rsidTr="00064821">
        <w:trPr>
          <w:trHeight w:val="864"/>
        </w:trPr>
        <w:tc>
          <w:tcPr>
            <w:tcW w:w="1574" w:type="dxa"/>
            <w:tcBorders>
              <w:top w:val="nil"/>
              <w:left w:val="single" w:sz="8" w:space="0" w:color="auto"/>
              <w:bottom w:val="single" w:sz="4" w:space="0" w:color="auto"/>
              <w:right w:val="single" w:sz="4" w:space="0" w:color="auto"/>
            </w:tcBorders>
            <w:shd w:val="clear" w:color="000000" w:fill="FFE699"/>
            <w:noWrap/>
            <w:vAlign w:val="center"/>
            <w:hideMark/>
          </w:tcPr>
          <w:p w14:paraId="0FC24E12"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20" w:type="dxa"/>
            <w:tcBorders>
              <w:top w:val="nil"/>
              <w:left w:val="single" w:sz="8" w:space="0" w:color="auto"/>
              <w:bottom w:val="single" w:sz="4" w:space="0" w:color="auto"/>
              <w:right w:val="single" w:sz="4" w:space="0" w:color="auto"/>
            </w:tcBorders>
            <w:shd w:val="clear" w:color="000000" w:fill="FFE699"/>
            <w:noWrap/>
            <w:vAlign w:val="center"/>
            <w:hideMark/>
          </w:tcPr>
          <w:p w14:paraId="2C39CD66"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Programovací metody</w:t>
            </w:r>
          </w:p>
        </w:tc>
        <w:tc>
          <w:tcPr>
            <w:tcW w:w="1900" w:type="dxa"/>
            <w:tcBorders>
              <w:top w:val="nil"/>
              <w:left w:val="nil"/>
              <w:bottom w:val="single" w:sz="4" w:space="0" w:color="auto"/>
              <w:right w:val="single" w:sz="4" w:space="0" w:color="auto"/>
            </w:tcBorders>
            <w:shd w:val="clear" w:color="000000" w:fill="FFE699"/>
            <w:vAlign w:val="center"/>
            <w:hideMark/>
          </w:tcPr>
          <w:p w14:paraId="4089991F"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Systémy pro přenos a ukládání dat</w:t>
            </w:r>
          </w:p>
        </w:tc>
        <w:tc>
          <w:tcPr>
            <w:tcW w:w="3240" w:type="dxa"/>
            <w:tcBorders>
              <w:top w:val="nil"/>
              <w:left w:val="nil"/>
              <w:bottom w:val="single" w:sz="4" w:space="0" w:color="auto"/>
              <w:right w:val="single" w:sz="4" w:space="0" w:color="auto"/>
            </w:tcBorders>
            <w:shd w:val="clear" w:color="000000" w:fill="FFE699"/>
            <w:vAlign w:val="center"/>
            <w:hideMark/>
          </w:tcPr>
          <w:p w14:paraId="79C416A5"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Objektové programování</w:t>
            </w:r>
          </w:p>
        </w:tc>
        <w:tc>
          <w:tcPr>
            <w:tcW w:w="2280" w:type="dxa"/>
            <w:tcBorders>
              <w:top w:val="nil"/>
              <w:left w:val="nil"/>
              <w:bottom w:val="single" w:sz="4" w:space="0" w:color="auto"/>
              <w:right w:val="single" w:sz="4" w:space="0" w:color="auto"/>
            </w:tcBorders>
            <w:shd w:val="clear" w:color="000000" w:fill="FFE699"/>
            <w:vAlign w:val="center"/>
            <w:hideMark/>
          </w:tcPr>
          <w:p w14:paraId="72A5B6B8"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120" w:type="dxa"/>
            <w:tcBorders>
              <w:top w:val="nil"/>
              <w:left w:val="nil"/>
              <w:bottom w:val="single" w:sz="4" w:space="0" w:color="auto"/>
              <w:right w:val="single" w:sz="4" w:space="0" w:color="auto"/>
            </w:tcBorders>
            <w:shd w:val="clear" w:color="000000" w:fill="FFE699"/>
            <w:vAlign w:val="center"/>
            <w:hideMark/>
          </w:tcPr>
          <w:p w14:paraId="5A5F9792"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1680" w:type="dxa"/>
            <w:tcBorders>
              <w:top w:val="nil"/>
              <w:left w:val="nil"/>
              <w:bottom w:val="single" w:sz="4" w:space="0" w:color="auto"/>
              <w:right w:val="single" w:sz="8" w:space="0" w:color="auto"/>
            </w:tcBorders>
            <w:shd w:val="clear" w:color="000000" w:fill="FFE699"/>
            <w:vAlign w:val="center"/>
            <w:hideMark/>
          </w:tcPr>
          <w:p w14:paraId="20469714"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r>
      <w:tr w:rsidR="00064821" w:rsidRPr="00064821" w14:paraId="09BAE339" w14:textId="77777777" w:rsidTr="00064821">
        <w:trPr>
          <w:trHeight w:val="288"/>
        </w:trPr>
        <w:tc>
          <w:tcPr>
            <w:tcW w:w="1574" w:type="dxa"/>
            <w:tcBorders>
              <w:top w:val="nil"/>
              <w:left w:val="single" w:sz="8" w:space="0" w:color="auto"/>
              <w:bottom w:val="single" w:sz="4" w:space="0" w:color="auto"/>
              <w:right w:val="single" w:sz="4" w:space="0" w:color="auto"/>
            </w:tcBorders>
            <w:shd w:val="clear" w:color="000000" w:fill="FFE699"/>
            <w:noWrap/>
            <w:vAlign w:val="center"/>
            <w:hideMark/>
          </w:tcPr>
          <w:p w14:paraId="662CF5C8"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20" w:type="dxa"/>
            <w:tcBorders>
              <w:top w:val="nil"/>
              <w:left w:val="single" w:sz="8" w:space="0" w:color="auto"/>
              <w:bottom w:val="single" w:sz="4" w:space="0" w:color="auto"/>
              <w:right w:val="single" w:sz="4" w:space="0" w:color="auto"/>
            </w:tcBorders>
            <w:shd w:val="clear" w:color="000000" w:fill="FFE699"/>
            <w:noWrap/>
            <w:vAlign w:val="center"/>
            <w:hideMark/>
          </w:tcPr>
          <w:p w14:paraId="65DDF43D"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2-0-2</w:t>
            </w:r>
          </w:p>
        </w:tc>
        <w:tc>
          <w:tcPr>
            <w:tcW w:w="1900" w:type="dxa"/>
            <w:tcBorders>
              <w:top w:val="nil"/>
              <w:left w:val="nil"/>
              <w:bottom w:val="single" w:sz="4" w:space="0" w:color="auto"/>
              <w:right w:val="single" w:sz="4" w:space="0" w:color="auto"/>
            </w:tcBorders>
            <w:shd w:val="clear" w:color="000000" w:fill="FFE699"/>
            <w:noWrap/>
            <w:vAlign w:val="center"/>
            <w:hideMark/>
          </w:tcPr>
          <w:p w14:paraId="0EEFA84C"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1-0-2</w:t>
            </w:r>
          </w:p>
        </w:tc>
        <w:tc>
          <w:tcPr>
            <w:tcW w:w="3240" w:type="dxa"/>
            <w:tcBorders>
              <w:top w:val="nil"/>
              <w:left w:val="nil"/>
              <w:bottom w:val="single" w:sz="4" w:space="0" w:color="auto"/>
              <w:right w:val="single" w:sz="4" w:space="0" w:color="auto"/>
            </w:tcBorders>
            <w:shd w:val="clear" w:color="000000" w:fill="FFE699"/>
            <w:noWrap/>
            <w:vAlign w:val="center"/>
            <w:hideMark/>
          </w:tcPr>
          <w:p w14:paraId="1B1820D0"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1-0-2</w:t>
            </w:r>
          </w:p>
        </w:tc>
        <w:tc>
          <w:tcPr>
            <w:tcW w:w="2280" w:type="dxa"/>
            <w:tcBorders>
              <w:top w:val="nil"/>
              <w:left w:val="nil"/>
              <w:bottom w:val="single" w:sz="4" w:space="0" w:color="auto"/>
              <w:right w:val="single" w:sz="4" w:space="0" w:color="auto"/>
            </w:tcBorders>
            <w:shd w:val="clear" w:color="000000" w:fill="FFE699"/>
            <w:noWrap/>
            <w:vAlign w:val="center"/>
            <w:hideMark/>
          </w:tcPr>
          <w:p w14:paraId="07AF7DB1"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120" w:type="dxa"/>
            <w:tcBorders>
              <w:top w:val="nil"/>
              <w:left w:val="nil"/>
              <w:bottom w:val="single" w:sz="4" w:space="0" w:color="auto"/>
              <w:right w:val="single" w:sz="4" w:space="0" w:color="auto"/>
            </w:tcBorders>
            <w:shd w:val="clear" w:color="000000" w:fill="FFE699"/>
            <w:noWrap/>
            <w:vAlign w:val="center"/>
            <w:hideMark/>
          </w:tcPr>
          <w:p w14:paraId="7275B6A1"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1680" w:type="dxa"/>
            <w:tcBorders>
              <w:top w:val="nil"/>
              <w:left w:val="nil"/>
              <w:bottom w:val="single" w:sz="4" w:space="0" w:color="auto"/>
              <w:right w:val="single" w:sz="8" w:space="0" w:color="auto"/>
            </w:tcBorders>
            <w:shd w:val="clear" w:color="000000" w:fill="FFE699"/>
            <w:noWrap/>
            <w:vAlign w:val="center"/>
            <w:hideMark/>
          </w:tcPr>
          <w:p w14:paraId="28EC3BB2"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r>
      <w:tr w:rsidR="00064821" w:rsidRPr="00064821" w14:paraId="0F84742F" w14:textId="77777777" w:rsidTr="00064821">
        <w:trPr>
          <w:trHeight w:val="300"/>
        </w:trPr>
        <w:tc>
          <w:tcPr>
            <w:tcW w:w="1574" w:type="dxa"/>
            <w:tcBorders>
              <w:top w:val="nil"/>
              <w:left w:val="single" w:sz="8" w:space="0" w:color="auto"/>
              <w:bottom w:val="single" w:sz="8" w:space="0" w:color="auto"/>
              <w:right w:val="single" w:sz="4" w:space="0" w:color="auto"/>
            </w:tcBorders>
            <w:shd w:val="clear" w:color="000000" w:fill="FFE699"/>
            <w:noWrap/>
            <w:vAlign w:val="center"/>
            <w:hideMark/>
          </w:tcPr>
          <w:p w14:paraId="61ABC717"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20" w:type="dxa"/>
            <w:tcBorders>
              <w:top w:val="nil"/>
              <w:left w:val="single" w:sz="8" w:space="0" w:color="auto"/>
              <w:bottom w:val="single" w:sz="8" w:space="0" w:color="auto"/>
              <w:right w:val="single" w:sz="4" w:space="0" w:color="auto"/>
            </w:tcBorders>
            <w:shd w:val="clear" w:color="000000" w:fill="FFE699"/>
            <w:noWrap/>
            <w:vAlign w:val="center"/>
            <w:hideMark/>
          </w:tcPr>
          <w:p w14:paraId="16019ED7" w14:textId="77777777" w:rsidR="00064821" w:rsidRPr="00064821" w:rsidRDefault="00064821" w:rsidP="00064821">
            <w:pPr>
              <w:spacing w:after="0" w:line="240" w:lineRule="auto"/>
              <w:jc w:val="center"/>
              <w:rPr>
                <w:rFonts w:eastAsia="Times New Roman" w:cs="Calibri"/>
                <w:b/>
                <w:bCs/>
                <w:lang w:eastAsia="cs-CZ"/>
              </w:rPr>
            </w:pPr>
            <w:proofErr w:type="spellStart"/>
            <w:r w:rsidRPr="00064821">
              <w:rPr>
                <w:rFonts w:eastAsia="Times New Roman" w:cs="Calibri"/>
                <w:b/>
                <w:bCs/>
                <w:lang w:eastAsia="cs-CZ"/>
              </w:rPr>
              <w:t>kl</w:t>
            </w:r>
            <w:proofErr w:type="spellEnd"/>
          </w:p>
        </w:tc>
        <w:tc>
          <w:tcPr>
            <w:tcW w:w="1900" w:type="dxa"/>
            <w:tcBorders>
              <w:top w:val="nil"/>
              <w:left w:val="nil"/>
              <w:bottom w:val="single" w:sz="8" w:space="0" w:color="auto"/>
              <w:right w:val="single" w:sz="4" w:space="0" w:color="auto"/>
            </w:tcBorders>
            <w:shd w:val="clear" w:color="000000" w:fill="FFE699"/>
            <w:noWrap/>
            <w:vAlign w:val="center"/>
            <w:hideMark/>
          </w:tcPr>
          <w:p w14:paraId="57375DA5" w14:textId="77777777" w:rsidR="00064821" w:rsidRPr="00064821" w:rsidRDefault="00064821" w:rsidP="00064821">
            <w:pPr>
              <w:spacing w:after="0" w:line="240" w:lineRule="auto"/>
              <w:jc w:val="center"/>
              <w:rPr>
                <w:rFonts w:eastAsia="Times New Roman" w:cs="Calibri"/>
                <w:b/>
                <w:bCs/>
                <w:lang w:eastAsia="cs-CZ"/>
              </w:rPr>
            </w:pPr>
            <w:proofErr w:type="spellStart"/>
            <w:r w:rsidRPr="00064821">
              <w:rPr>
                <w:rFonts w:eastAsia="Times New Roman" w:cs="Calibri"/>
                <w:b/>
                <w:bCs/>
                <w:lang w:eastAsia="cs-CZ"/>
              </w:rPr>
              <w:t>z,zk</w:t>
            </w:r>
            <w:proofErr w:type="spellEnd"/>
          </w:p>
        </w:tc>
        <w:tc>
          <w:tcPr>
            <w:tcW w:w="3240" w:type="dxa"/>
            <w:tcBorders>
              <w:top w:val="nil"/>
              <w:left w:val="nil"/>
              <w:bottom w:val="single" w:sz="8" w:space="0" w:color="auto"/>
              <w:right w:val="single" w:sz="4" w:space="0" w:color="auto"/>
            </w:tcBorders>
            <w:shd w:val="clear" w:color="000000" w:fill="FFE699"/>
            <w:noWrap/>
            <w:vAlign w:val="center"/>
            <w:hideMark/>
          </w:tcPr>
          <w:p w14:paraId="02105DFC" w14:textId="77777777" w:rsidR="00064821" w:rsidRPr="00064821" w:rsidRDefault="00064821" w:rsidP="00064821">
            <w:pPr>
              <w:spacing w:after="0" w:line="240" w:lineRule="auto"/>
              <w:jc w:val="center"/>
              <w:rPr>
                <w:rFonts w:eastAsia="Times New Roman" w:cs="Calibri"/>
                <w:b/>
                <w:bCs/>
                <w:lang w:eastAsia="cs-CZ"/>
              </w:rPr>
            </w:pPr>
            <w:proofErr w:type="spellStart"/>
            <w:r w:rsidRPr="00064821">
              <w:rPr>
                <w:rFonts w:eastAsia="Times New Roman" w:cs="Calibri"/>
                <w:b/>
                <w:bCs/>
                <w:lang w:eastAsia="cs-CZ"/>
              </w:rPr>
              <w:t>kl</w:t>
            </w:r>
            <w:proofErr w:type="spellEnd"/>
          </w:p>
        </w:tc>
        <w:tc>
          <w:tcPr>
            <w:tcW w:w="2280" w:type="dxa"/>
            <w:tcBorders>
              <w:top w:val="nil"/>
              <w:left w:val="nil"/>
              <w:bottom w:val="single" w:sz="8" w:space="0" w:color="auto"/>
              <w:right w:val="single" w:sz="4" w:space="0" w:color="auto"/>
            </w:tcBorders>
            <w:shd w:val="clear" w:color="000000" w:fill="FFE699"/>
            <w:noWrap/>
            <w:vAlign w:val="center"/>
            <w:hideMark/>
          </w:tcPr>
          <w:p w14:paraId="48F23442"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120" w:type="dxa"/>
            <w:tcBorders>
              <w:top w:val="nil"/>
              <w:left w:val="nil"/>
              <w:bottom w:val="single" w:sz="8" w:space="0" w:color="auto"/>
              <w:right w:val="single" w:sz="4" w:space="0" w:color="auto"/>
            </w:tcBorders>
            <w:shd w:val="clear" w:color="000000" w:fill="FFE699"/>
            <w:noWrap/>
            <w:vAlign w:val="center"/>
            <w:hideMark/>
          </w:tcPr>
          <w:p w14:paraId="0ECBAC29"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1680" w:type="dxa"/>
            <w:tcBorders>
              <w:top w:val="nil"/>
              <w:left w:val="nil"/>
              <w:bottom w:val="single" w:sz="8" w:space="0" w:color="auto"/>
              <w:right w:val="single" w:sz="8" w:space="0" w:color="auto"/>
            </w:tcBorders>
            <w:shd w:val="clear" w:color="000000" w:fill="FFE699"/>
            <w:noWrap/>
            <w:vAlign w:val="center"/>
            <w:hideMark/>
          </w:tcPr>
          <w:p w14:paraId="369865C1"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r>
      <w:tr w:rsidR="00064821" w:rsidRPr="00064821" w14:paraId="561E3D5B" w14:textId="77777777" w:rsidTr="00943045">
        <w:trPr>
          <w:trHeight w:val="664"/>
        </w:trPr>
        <w:tc>
          <w:tcPr>
            <w:tcW w:w="1574" w:type="dxa"/>
            <w:tcBorders>
              <w:top w:val="nil"/>
              <w:left w:val="nil"/>
              <w:bottom w:val="nil"/>
              <w:right w:val="nil"/>
            </w:tcBorders>
            <w:shd w:val="clear" w:color="auto" w:fill="auto"/>
            <w:noWrap/>
            <w:vAlign w:val="center"/>
            <w:hideMark/>
          </w:tcPr>
          <w:p w14:paraId="6769E518" w14:textId="77777777" w:rsidR="00064821" w:rsidRPr="00064821" w:rsidRDefault="00064821" w:rsidP="00064821">
            <w:pPr>
              <w:spacing w:after="0" w:line="240" w:lineRule="auto"/>
              <w:jc w:val="center"/>
              <w:rPr>
                <w:rFonts w:eastAsia="Times New Roman" w:cs="Calibri"/>
                <w:b/>
                <w:bCs/>
                <w:color w:val="833C0C"/>
                <w:lang w:eastAsia="cs-CZ"/>
              </w:rPr>
            </w:pPr>
          </w:p>
        </w:tc>
        <w:tc>
          <w:tcPr>
            <w:tcW w:w="2220" w:type="dxa"/>
            <w:tcBorders>
              <w:top w:val="nil"/>
              <w:left w:val="nil"/>
              <w:bottom w:val="nil"/>
              <w:right w:val="nil"/>
            </w:tcBorders>
            <w:shd w:val="clear" w:color="auto" w:fill="auto"/>
            <w:noWrap/>
            <w:vAlign w:val="center"/>
            <w:hideMark/>
          </w:tcPr>
          <w:p w14:paraId="6486C87F"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900" w:type="dxa"/>
            <w:tcBorders>
              <w:top w:val="nil"/>
              <w:left w:val="nil"/>
              <w:bottom w:val="nil"/>
              <w:right w:val="nil"/>
            </w:tcBorders>
            <w:shd w:val="clear" w:color="auto" w:fill="auto"/>
            <w:noWrap/>
            <w:vAlign w:val="center"/>
            <w:hideMark/>
          </w:tcPr>
          <w:p w14:paraId="21C696DE"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3240" w:type="dxa"/>
            <w:tcBorders>
              <w:top w:val="nil"/>
              <w:left w:val="nil"/>
              <w:bottom w:val="nil"/>
              <w:right w:val="nil"/>
            </w:tcBorders>
            <w:shd w:val="clear" w:color="auto" w:fill="auto"/>
            <w:noWrap/>
            <w:vAlign w:val="center"/>
            <w:hideMark/>
          </w:tcPr>
          <w:p w14:paraId="5A96773F"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280" w:type="dxa"/>
            <w:tcBorders>
              <w:top w:val="nil"/>
              <w:left w:val="nil"/>
              <w:bottom w:val="nil"/>
              <w:right w:val="nil"/>
            </w:tcBorders>
            <w:shd w:val="clear" w:color="auto" w:fill="auto"/>
            <w:noWrap/>
            <w:vAlign w:val="center"/>
            <w:hideMark/>
          </w:tcPr>
          <w:p w14:paraId="5969995B"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120" w:type="dxa"/>
            <w:tcBorders>
              <w:top w:val="nil"/>
              <w:left w:val="nil"/>
              <w:bottom w:val="nil"/>
              <w:right w:val="nil"/>
            </w:tcBorders>
            <w:shd w:val="clear" w:color="auto" w:fill="auto"/>
            <w:noWrap/>
            <w:vAlign w:val="center"/>
            <w:hideMark/>
          </w:tcPr>
          <w:p w14:paraId="432D205C"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680" w:type="dxa"/>
            <w:tcBorders>
              <w:top w:val="nil"/>
              <w:left w:val="nil"/>
              <w:bottom w:val="nil"/>
              <w:right w:val="nil"/>
            </w:tcBorders>
            <w:shd w:val="clear" w:color="auto" w:fill="auto"/>
            <w:noWrap/>
            <w:vAlign w:val="center"/>
            <w:hideMark/>
          </w:tcPr>
          <w:p w14:paraId="353F3D45"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r>
      <w:tr w:rsidR="00064821" w:rsidRPr="00064821" w14:paraId="4A630E5C" w14:textId="77777777" w:rsidTr="00064821">
        <w:trPr>
          <w:trHeight w:val="288"/>
        </w:trPr>
        <w:tc>
          <w:tcPr>
            <w:tcW w:w="1574" w:type="dxa"/>
            <w:tcBorders>
              <w:top w:val="nil"/>
              <w:left w:val="nil"/>
              <w:bottom w:val="nil"/>
              <w:right w:val="nil"/>
            </w:tcBorders>
            <w:shd w:val="clear" w:color="auto" w:fill="auto"/>
            <w:noWrap/>
            <w:vAlign w:val="center"/>
            <w:hideMark/>
          </w:tcPr>
          <w:p w14:paraId="6124BC39"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220" w:type="dxa"/>
            <w:tcBorders>
              <w:top w:val="nil"/>
              <w:left w:val="nil"/>
              <w:bottom w:val="nil"/>
              <w:right w:val="nil"/>
            </w:tcBorders>
            <w:shd w:val="clear" w:color="auto" w:fill="auto"/>
            <w:noWrap/>
            <w:vAlign w:val="center"/>
            <w:hideMark/>
          </w:tcPr>
          <w:p w14:paraId="5955D3B0"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900" w:type="dxa"/>
            <w:tcBorders>
              <w:top w:val="nil"/>
              <w:left w:val="nil"/>
              <w:bottom w:val="nil"/>
              <w:right w:val="nil"/>
            </w:tcBorders>
            <w:shd w:val="clear" w:color="auto" w:fill="auto"/>
            <w:noWrap/>
            <w:vAlign w:val="center"/>
            <w:hideMark/>
          </w:tcPr>
          <w:p w14:paraId="4CA6DFE0"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3240" w:type="dxa"/>
            <w:tcBorders>
              <w:top w:val="nil"/>
              <w:left w:val="nil"/>
              <w:bottom w:val="nil"/>
              <w:right w:val="nil"/>
            </w:tcBorders>
            <w:shd w:val="clear" w:color="auto" w:fill="auto"/>
            <w:noWrap/>
            <w:vAlign w:val="center"/>
            <w:hideMark/>
          </w:tcPr>
          <w:p w14:paraId="38E78584"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280" w:type="dxa"/>
            <w:tcBorders>
              <w:top w:val="nil"/>
              <w:left w:val="nil"/>
              <w:bottom w:val="nil"/>
              <w:right w:val="nil"/>
            </w:tcBorders>
            <w:shd w:val="clear" w:color="auto" w:fill="auto"/>
            <w:noWrap/>
            <w:vAlign w:val="center"/>
            <w:hideMark/>
          </w:tcPr>
          <w:p w14:paraId="24F9FD6F"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120" w:type="dxa"/>
            <w:tcBorders>
              <w:top w:val="nil"/>
              <w:left w:val="nil"/>
              <w:bottom w:val="nil"/>
              <w:right w:val="nil"/>
            </w:tcBorders>
            <w:shd w:val="clear" w:color="auto" w:fill="auto"/>
            <w:noWrap/>
            <w:vAlign w:val="center"/>
            <w:hideMark/>
          </w:tcPr>
          <w:p w14:paraId="257C550E"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680" w:type="dxa"/>
            <w:tcBorders>
              <w:top w:val="nil"/>
              <w:left w:val="nil"/>
              <w:bottom w:val="nil"/>
              <w:right w:val="nil"/>
            </w:tcBorders>
            <w:shd w:val="clear" w:color="auto" w:fill="auto"/>
            <w:noWrap/>
            <w:vAlign w:val="center"/>
            <w:hideMark/>
          </w:tcPr>
          <w:p w14:paraId="2DD7C9BC"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r>
      <w:tr w:rsidR="00064821" w:rsidRPr="00064821" w14:paraId="0F8FA824" w14:textId="77777777" w:rsidTr="00064821">
        <w:trPr>
          <w:trHeight w:val="288"/>
        </w:trPr>
        <w:tc>
          <w:tcPr>
            <w:tcW w:w="1574" w:type="dxa"/>
            <w:tcBorders>
              <w:top w:val="nil"/>
              <w:left w:val="nil"/>
              <w:bottom w:val="nil"/>
              <w:right w:val="nil"/>
            </w:tcBorders>
            <w:shd w:val="clear" w:color="auto" w:fill="auto"/>
            <w:noWrap/>
            <w:vAlign w:val="center"/>
            <w:hideMark/>
          </w:tcPr>
          <w:p w14:paraId="552AA9D3"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1760" w:type="dxa"/>
            <w:gridSpan w:val="5"/>
            <w:tcBorders>
              <w:top w:val="nil"/>
              <w:left w:val="nil"/>
              <w:bottom w:val="nil"/>
              <w:right w:val="nil"/>
            </w:tcBorders>
            <w:shd w:val="clear" w:color="auto" w:fill="auto"/>
            <w:noWrap/>
            <w:vAlign w:val="bottom"/>
            <w:hideMark/>
          </w:tcPr>
          <w:p w14:paraId="60C1EBA7"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Předmětové linie studijního programu          "Aplikovaná informatika v průmyslové automatizaci" a jeho specializací</w:t>
            </w:r>
          </w:p>
        </w:tc>
        <w:tc>
          <w:tcPr>
            <w:tcW w:w="1680" w:type="dxa"/>
            <w:tcBorders>
              <w:top w:val="nil"/>
              <w:left w:val="nil"/>
              <w:bottom w:val="nil"/>
              <w:right w:val="nil"/>
            </w:tcBorders>
            <w:shd w:val="clear" w:color="auto" w:fill="auto"/>
            <w:noWrap/>
            <w:vAlign w:val="bottom"/>
            <w:hideMark/>
          </w:tcPr>
          <w:p w14:paraId="0A7A4402" w14:textId="77777777" w:rsidR="00064821" w:rsidRPr="00064821" w:rsidRDefault="00064821" w:rsidP="00064821">
            <w:pPr>
              <w:spacing w:after="0" w:line="240" w:lineRule="auto"/>
              <w:jc w:val="left"/>
              <w:rPr>
                <w:rFonts w:eastAsia="Times New Roman" w:cs="Calibri"/>
                <w:color w:val="000000"/>
                <w:lang w:eastAsia="cs-CZ"/>
              </w:rPr>
            </w:pPr>
            <w:r w:rsidRPr="00064821">
              <w:rPr>
                <w:rFonts w:eastAsia="Times New Roman" w:cs="Calibri"/>
                <w:color w:val="000000"/>
                <w:lang w:eastAsia="cs-CZ"/>
              </w:rPr>
              <w:t>Str.3</w:t>
            </w:r>
          </w:p>
        </w:tc>
      </w:tr>
      <w:tr w:rsidR="00064821" w:rsidRPr="00064821" w14:paraId="1A3D0889" w14:textId="77777777" w:rsidTr="00064821">
        <w:trPr>
          <w:trHeight w:val="300"/>
        </w:trPr>
        <w:tc>
          <w:tcPr>
            <w:tcW w:w="1574" w:type="dxa"/>
            <w:tcBorders>
              <w:top w:val="nil"/>
              <w:left w:val="nil"/>
              <w:bottom w:val="nil"/>
              <w:right w:val="nil"/>
            </w:tcBorders>
            <w:shd w:val="clear" w:color="auto" w:fill="auto"/>
            <w:noWrap/>
            <w:vAlign w:val="bottom"/>
            <w:hideMark/>
          </w:tcPr>
          <w:p w14:paraId="15323563" w14:textId="77777777" w:rsidR="00064821" w:rsidRPr="00064821" w:rsidRDefault="00064821" w:rsidP="00064821">
            <w:pPr>
              <w:spacing w:after="0" w:line="240" w:lineRule="auto"/>
              <w:jc w:val="left"/>
              <w:rPr>
                <w:rFonts w:eastAsia="Times New Roman" w:cs="Calibri"/>
                <w:color w:val="000000"/>
                <w:lang w:eastAsia="cs-CZ"/>
              </w:rPr>
            </w:pPr>
          </w:p>
        </w:tc>
        <w:tc>
          <w:tcPr>
            <w:tcW w:w="2220" w:type="dxa"/>
            <w:tcBorders>
              <w:top w:val="nil"/>
              <w:left w:val="nil"/>
              <w:bottom w:val="nil"/>
              <w:right w:val="nil"/>
            </w:tcBorders>
            <w:shd w:val="clear" w:color="auto" w:fill="auto"/>
            <w:noWrap/>
            <w:vAlign w:val="bottom"/>
            <w:hideMark/>
          </w:tcPr>
          <w:p w14:paraId="4236D54E"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900" w:type="dxa"/>
            <w:tcBorders>
              <w:top w:val="nil"/>
              <w:left w:val="nil"/>
              <w:bottom w:val="nil"/>
              <w:right w:val="nil"/>
            </w:tcBorders>
            <w:shd w:val="clear" w:color="auto" w:fill="auto"/>
            <w:noWrap/>
            <w:vAlign w:val="bottom"/>
            <w:hideMark/>
          </w:tcPr>
          <w:p w14:paraId="4CA1EFF8" w14:textId="77777777" w:rsidR="00064821" w:rsidRPr="00064821" w:rsidRDefault="00064821" w:rsidP="00064821">
            <w:pPr>
              <w:spacing w:after="0" w:line="240" w:lineRule="auto"/>
              <w:jc w:val="left"/>
              <w:rPr>
                <w:rFonts w:ascii="Times New Roman" w:eastAsia="Times New Roman" w:hAnsi="Times New Roman" w:cs="Times New Roman"/>
                <w:sz w:val="20"/>
                <w:szCs w:val="20"/>
                <w:lang w:eastAsia="cs-CZ"/>
              </w:rPr>
            </w:pPr>
          </w:p>
        </w:tc>
        <w:tc>
          <w:tcPr>
            <w:tcW w:w="7640" w:type="dxa"/>
            <w:gridSpan w:val="3"/>
            <w:tcBorders>
              <w:top w:val="nil"/>
              <w:left w:val="nil"/>
              <w:bottom w:val="nil"/>
              <w:right w:val="nil"/>
            </w:tcBorders>
            <w:shd w:val="clear" w:color="auto" w:fill="auto"/>
            <w:noWrap/>
            <w:vAlign w:val="center"/>
            <w:hideMark/>
          </w:tcPr>
          <w:p w14:paraId="7B7FE6BD"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„Inteligentní systémy s roboty“ (ISR) a „Průmyslová automatizace“ (PA)</w:t>
            </w:r>
          </w:p>
        </w:tc>
        <w:tc>
          <w:tcPr>
            <w:tcW w:w="1680" w:type="dxa"/>
            <w:tcBorders>
              <w:top w:val="nil"/>
              <w:left w:val="nil"/>
              <w:bottom w:val="nil"/>
              <w:right w:val="nil"/>
            </w:tcBorders>
            <w:shd w:val="clear" w:color="auto" w:fill="auto"/>
            <w:noWrap/>
            <w:vAlign w:val="bottom"/>
            <w:hideMark/>
          </w:tcPr>
          <w:p w14:paraId="74C3E535" w14:textId="77777777" w:rsidR="00064821" w:rsidRPr="00064821" w:rsidRDefault="00064821" w:rsidP="00064821">
            <w:pPr>
              <w:spacing w:after="0" w:line="240" w:lineRule="auto"/>
              <w:jc w:val="left"/>
              <w:rPr>
                <w:rFonts w:eastAsia="Times New Roman" w:cs="Calibri"/>
                <w:b/>
                <w:bCs/>
                <w:color w:val="000000"/>
                <w:lang w:eastAsia="cs-CZ"/>
              </w:rPr>
            </w:pPr>
          </w:p>
        </w:tc>
      </w:tr>
      <w:tr w:rsidR="00064821" w:rsidRPr="00064821" w14:paraId="0D56DF5D" w14:textId="77777777" w:rsidTr="00064821">
        <w:trPr>
          <w:trHeight w:val="69"/>
        </w:trPr>
        <w:tc>
          <w:tcPr>
            <w:tcW w:w="1574" w:type="dxa"/>
            <w:tcBorders>
              <w:top w:val="nil"/>
              <w:left w:val="nil"/>
              <w:bottom w:val="nil"/>
              <w:right w:val="nil"/>
            </w:tcBorders>
            <w:shd w:val="clear" w:color="auto" w:fill="auto"/>
            <w:noWrap/>
            <w:vAlign w:val="bottom"/>
            <w:hideMark/>
          </w:tcPr>
          <w:p w14:paraId="327D2100"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220" w:type="dxa"/>
            <w:tcBorders>
              <w:top w:val="single" w:sz="8" w:space="0" w:color="auto"/>
              <w:left w:val="single" w:sz="8" w:space="0" w:color="auto"/>
              <w:bottom w:val="single" w:sz="8" w:space="0" w:color="auto"/>
              <w:right w:val="nil"/>
            </w:tcBorders>
            <w:shd w:val="clear" w:color="auto" w:fill="auto"/>
            <w:noWrap/>
            <w:vAlign w:val="bottom"/>
            <w:hideMark/>
          </w:tcPr>
          <w:p w14:paraId="0567BD71" w14:textId="77777777" w:rsidR="00064821" w:rsidRPr="00064821" w:rsidRDefault="00064821" w:rsidP="00064821">
            <w:pPr>
              <w:spacing w:after="0" w:line="240" w:lineRule="auto"/>
              <w:jc w:val="right"/>
              <w:rPr>
                <w:rFonts w:eastAsia="Times New Roman" w:cs="Calibri"/>
                <w:b/>
                <w:bCs/>
                <w:color w:val="000000"/>
                <w:sz w:val="20"/>
                <w:lang w:eastAsia="cs-CZ"/>
              </w:rPr>
            </w:pPr>
            <w:r w:rsidRPr="00064821">
              <w:rPr>
                <w:rFonts w:eastAsia="Times New Roman" w:cs="Calibri"/>
                <w:b/>
                <w:bCs/>
                <w:color w:val="000000"/>
                <w:sz w:val="20"/>
                <w:lang w:eastAsia="cs-CZ"/>
              </w:rPr>
              <w:t>1</w:t>
            </w:r>
          </w:p>
        </w:tc>
        <w:tc>
          <w:tcPr>
            <w:tcW w:w="1900" w:type="dxa"/>
            <w:tcBorders>
              <w:top w:val="single" w:sz="8" w:space="0" w:color="auto"/>
              <w:left w:val="nil"/>
              <w:bottom w:val="single" w:sz="8" w:space="0" w:color="auto"/>
              <w:right w:val="single" w:sz="8" w:space="0" w:color="auto"/>
            </w:tcBorders>
            <w:shd w:val="clear" w:color="auto" w:fill="auto"/>
            <w:noWrap/>
            <w:vAlign w:val="center"/>
            <w:hideMark/>
          </w:tcPr>
          <w:p w14:paraId="77DB539E" w14:textId="77777777" w:rsidR="00064821" w:rsidRPr="00064821" w:rsidRDefault="00064821" w:rsidP="00064821">
            <w:pPr>
              <w:spacing w:after="0" w:line="240" w:lineRule="auto"/>
              <w:jc w:val="left"/>
              <w:rPr>
                <w:rFonts w:eastAsia="Times New Roman" w:cs="Calibri"/>
                <w:color w:val="000000"/>
                <w:sz w:val="20"/>
                <w:lang w:eastAsia="cs-CZ"/>
              </w:rPr>
            </w:pPr>
            <w:r w:rsidRPr="00064821">
              <w:rPr>
                <w:rFonts w:eastAsia="Times New Roman" w:cs="Calibri"/>
                <w:color w:val="000000"/>
                <w:sz w:val="20"/>
                <w:lang w:eastAsia="cs-CZ"/>
              </w:rPr>
              <w:t> </w:t>
            </w:r>
          </w:p>
        </w:tc>
        <w:tc>
          <w:tcPr>
            <w:tcW w:w="3240" w:type="dxa"/>
            <w:tcBorders>
              <w:top w:val="single" w:sz="8" w:space="0" w:color="auto"/>
              <w:left w:val="nil"/>
              <w:bottom w:val="single" w:sz="8" w:space="0" w:color="auto"/>
              <w:right w:val="nil"/>
            </w:tcBorders>
            <w:shd w:val="clear" w:color="auto" w:fill="auto"/>
            <w:noWrap/>
            <w:vAlign w:val="bottom"/>
            <w:hideMark/>
          </w:tcPr>
          <w:p w14:paraId="3423BDC0" w14:textId="77777777" w:rsidR="00064821" w:rsidRPr="00064821" w:rsidRDefault="00064821" w:rsidP="00064821">
            <w:pPr>
              <w:spacing w:after="0" w:line="240" w:lineRule="auto"/>
              <w:jc w:val="right"/>
              <w:rPr>
                <w:rFonts w:eastAsia="Times New Roman" w:cs="Calibri"/>
                <w:b/>
                <w:bCs/>
                <w:color w:val="000000"/>
                <w:sz w:val="20"/>
                <w:lang w:eastAsia="cs-CZ"/>
              </w:rPr>
            </w:pPr>
            <w:r w:rsidRPr="00064821">
              <w:rPr>
                <w:rFonts w:eastAsia="Times New Roman" w:cs="Calibri"/>
                <w:b/>
                <w:bCs/>
                <w:color w:val="000000"/>
                <w:sz w:val="20"/>
                <w:lang w:eastAsia="cs-CZ"/>
              </w:rPr>
              <w:t>2</w:t>
            </w:r>
          </w:p>
        </w:tc>
        <w:tc>
          <w:tcPr>
            <w:tcW w:w="2280" w:type="dxa"/>
            <w:tcBorders>
              <w:top w:val="single" w:sz="8" w:space="0" w:color="auto"/>
              <w:left w:val="nil"/>
              <w:bottom w:val="single" w:sz="8" w:space="0" w:color="auto"/>
              <w:right w:val="single" w:sz="8" w:space="0" w:color="auto"/>
            </w:tcBorders>
            <w:shd w:val="clear" w:color="auto" w:fill="auto"/>
            <w:noWrap/>
            <w:vAlign w:val="bottom"/>
            <w:hideMark/>
          </w:tcPr>
          <w:p w14:paraId="5A333136" w14:textId="77777777" w:rsidR="00064821" w:rsidRPr="00064821" w:rsidRDefault="00064821" w:rsidP="00064821">
            <w:pPr>
              <w:spacing w:after="0" w:line="240" w:lineRule="auto"/>
              <w:jc w:val="left"/>
              <w:rPr>
                <w:rFonts w:eastAsia="Times New Roman" w:cs="Calibri"/>
                <w:b/>
                <w:bCs/>
                <w:color w:val="000000"/>
                <w:sz w:val="20"/>
                <w:lang w:eastAsia="cs-CZ"/>
              </w:rPr>
            </w:pPr>
            <w:r w:rsidRPr="00064821">
              <w:rPr>
                <w:rFonts w:eastAsia="Times New Roman" w:cs="Calibri"/>
                <w:b/>
                <w:bCs/>
                <w:color w:val="000000"/>
                <w:sz w:val="20"/>
                <w:lang w:eastAsia="cs-CZ"/>
              </w:rPr>
              <w:t> </w:t>
            </w:r>
          </w:p>
        </w:tc>
        <w:tc>
          <w:tcPr>
            <w:tcW w:w="2120" w:type="dxa"/>
            <w:tcBorders>
              <w:top w:val="single" w:sz="8" w:space="0" w:color="auto"/>
              <w:left w:val="nil"/>
              <w:bottom w:val="single" w:sz="8" w:space="0" w:color="auto"/>
              <w:right w:val="nil"/>
            </w:tcBorders>
            <w:shd w:val="clear" w:color="auto" w:fill="auto"/>
            <w:noWrap/>
            <w:vAlign w:val="bottom"/>
            <w:hideMark/>
          </w:tcPr>
          <w:p w14:paraId="78F3C2E0" w14:textId="77777777" w:rsidR="00064821" w:rsidRPr="00064821" w:rsidRDefault="00064821" w:rsidP="00064821">
            <w:pPr>
              <w:spacing w:after="0" w:line="240" w:lineRule="auto"/>
              <w:jc w:val="right"/>
              <w:rPr>
                <w:rFonts w:eastAsia="Times New Roman" w:cs="Calibri"/>
                <w:b/>
                <w:bCs/>
                <w:color w:val="000000"/>
                <w:sz w:val="20"/>
                <w:lang w:eastAsia="cs-CZ"/>
              </w:rPr>
            </w:pPr>
            <w:r w:rsidRPr="00064821">
              <w:rPr>
                <w:rFonts w:eastAsia="Times New Roman" w:cs="Calibri"/>
                <w:b/>
                <w:bCs/>
                <w:color w:val="000000"/>
                <w:sz w:val="20"/>
                <w:lang w:eastAsia="cs-CZ"/>
              </w:rPr>
              <w:t>3</w:t>
            </w:r>
          </w:p>
        </w:tc>
        <w:tc>
          <w:tcPr>
            <w:tcW w:w="1680" w:type="dxa"/>
            <w:tcBorders>
              <w:top w:val="single" w:sz="8" w:space="0" w:color="auto"/>
              <w:left w:val="nil"/>
              <w:bottom w:val="single" w:sz="8" w:space="0" w:color="auto"/>
              <w:right w:val="single" w:sz="8" w:space="0" w:color="auto"/>
            </w:tcBorders>
            <w:shd w:val="clear" w:color="auto" w:fill="auto"/>
            <w:noWrap/>
            <w:vAlign w:val="bottom"/>
            <w:hideMark/>
          </w:tcPr>
          <w:p w14:paraId="3A87F88C" w14:textId="77777777" w:rsidR="00064821" w:rsidRPr="00064821" w:rsidRDefault="00064821" w:rsidP="00064821">
            <w:pPr>
              <w:spacing w:after="0" w:line="240" w:lineRule="auto"/>
              <w:jc w:val="left"/>
              <w:rPr>
                <w:rFonts w:eastAsia="Times New Roman" w:cs="Calibri"/>
                <w:b/>
                <w:bCs/>
                <w:color w:val="000000"/>
                <w:sz w:val="20"/>
                <w:lang w:eastAsia="cs-CZ"/>
              </w:rPr>
            </w:pPr>
            <w:r w:rsidRPr="00064821">
              <w:rPr>
                <w:rFonts w:eastAsia="Times New Roman" w:cs="Calibri"/>
                <w:b/>
                <w:bCs/>
                <w:color w:val="000000"/>
                <w:sz w:val="20"/>
                <w:lang w:eastAsia="cs-CZ"/>
              </w:rPr>
              <w:t> </w:t>
            </w:r>
          </w:p>
        </w:tc>
      </w:tr>
      <w:tr w:rsidR="00064821" w:rsidRPr="00064821" w14:paraId="300FE0FC" w14:textId="77777777" w:rsidTr="00064821">
        <w:trPr>
          <w:trHeight w:val="188"/>
        </w:trPr>
        <w:tc>
          <w:tcPr>
            <w:tcW w:w="1574" w:type="dxa"/>
            <w:tcBorders>
              <w:top w:val="nil"/>
              <w:left w:val="nil"/>
              <w:bottom w:val="nil"/>
              <w:right w:val="nil"/>
            </w:tcBorders>
            <w:shd w:val="clear" w:color="auto" w:fill="auto"/>
            <w:noWrap/>
            <w:vAlign w:val="bottom"/>
            <w:hideMark/>
          </w:tcPr>
          <w:p w14:paraId="58C3B7B8" w14:textId="77777777" w:rsidR="00064821" w:rsidRPr="00064821" w:rsidRDefault="00064821" w:rsidP="00064821">
            <w:pPr>
              <w:spacing w:after="0" w:line="240" w:lineRule="auto"/>
              <w:jc w:val="left"/>
              <w:rPr>
                <w:rFonts w:eastAsia="Times New Roman" w:cs="Calibri"/>
                <w:b/>
                <w:bCs/>
                <w:color w:val="000000"/>
                <w:sz w:val="20"/>
                <w:lang w:eastAsia="cs-CZ"/>
              </w:rPr>
            </w:pPr>
          </w:p>
        </w:tc>
        <w:tc>
          <w:tcPr>
            <w:tcW w:w="2220" w:type="dxa"/>
            <w:tcBorders>
              <w:top w:val="nil"/>
              <w:left w:val="single" w:sz="8" w:space="0" w:color="auto"/>
              <w:bottom w:val="single" w:sz="8" w:space="0" w:color="auto"/>
              <w:right w:val="nil"/>
            </w:tcBorders>
            <w:shd w:val="clear" w:color="auto" w:fill="auto"/>
            <w:noWrap/>
            <w:vAlign w:val="bottom"/>
            <w:hideMark/>
          </w:tcPr>
          <w:p w14:paraId="676BEBE0" w14:textId="77777777" w:rsidR="00064821" w:rsidRPr="00064821" w:rsidRDefault="00064821" w:rsidP="00064821">
            <w:pPr>
              <w:spacing w:after="0" w:line="240" w:lineRule="auto"/>
              <w:jc w:val="center"/>
              <w:rPr>
                <w:rFonts w:eastAsia="Times New Roman" w:cs="Calibri"/>
                <w:b/>
                <w:bCs/>
                <w:color w:val="000000"/>
                <w:sz w:val="20"/>
                <w:lang w:eastAsia="cs-CZ"/>
              </w:rPr>
            </w:pPr>
            <w:r w:rsidRPr="00064821">
              <w:rPr>
                <w:rFonts w:eastAsia="Times New Roman" w:cs="Calibri"/>
                <w:b/>
                <w:bCs/>
                <w:color w:val="000000"/>
                <w:sz w:val="20"/>
                <w:lang w:eastAsia="cs-CZ"/>
              </w:rPr>
              <w:t>Z</w:t>
            </w:r>
          </w:p>
        </w:tc>
        <w:tc>
          <w:tcPr>
            <w:tcW w:w="1900" w:type="dxa"/>
            <w:tcBorders>
              <w:top w:val="nil"/>
              <w:left w:val="single" w:sz="8" w:space="0" w:color="auto"/>
              <w:bottom w:val="single" w:sz="8" w:space="0" w:color="auto"/>
              <w:right w:val="single" w:sz="8" w:space="0" w:color="auto"/>
            </w:tcBorders>
            <w:shd w:val="clear" w:color="auto" w:fill="auto"/>
            <w:noWrap/>
            <w:vAlign w:val="bottom"/>
            <w:hideMark/>
          </w:tcPr>
          <w:p w14:paraId="3244EF01" w14:textId="77777777" w:rsidR="00064821" w:rsidRPr="00064821" w:rsidRDefault="00064821" w:rsidP="00064821">
            <w:pPr>
              <w:spacing w:after="0" w:line="240" w:lineRule="auto"/>
              <w:jc w:val="center"/>
              <w:rPr>
                <w:rFonts w:eastAsia="Times New Roman" w:cs="Calibri"/>
                <w:b/>
                <w:bCs/>
                <w:color w:val="000000"/>
                <w:sz w:val="20"/>
                <w:lang w:eastAsia="cs-CZ"/>
              </w:rPr>
            </w:pPr>
            <w:r w:rsidRPr="00064821">
              <w:rPr>
                <w:rFonts w:eastAsia="Times New Roman" w:cs="Calibri"/>
                <w:b/>
                <w:bCs/>
                <w:color w:val="000000"/>
                <w:sz w:val="20"/>
                <w:lang w:eastAsia="cs-CZ"/>
              </w:rPr>
              <w:t>L</w:t>
            </w:r>
          </w:p>
        </w:tc>
        <w:tc>
          <w:tcPr>
            <w:tcW w:w="3240" w:type="dxa"/>
            <w:tcBorders>
              <w:top w:val="nil"/>
              <w:left w:val="nil"/>
              <w:bottom w:val="single" w:sz="8" w:space="0" w:color="auto"/>
              <w:right w:val="single" w:sz="8" w:space="0" w:color="auto"/>
            </w:tcBorders>
            <w:shd w:val="clear" w:color="auto" w:fill="auto"/>
            <w:noWrap/>
            <w:vAlign w:val="bottom"/>
            <w:hideMark/>
          </w:tcPr>
          <w:p w14:paraId="1991D228" w14:textId="77777777" w:rsidR="00064821" w:rsidRPr="00064821" w:rsidRDefault="00064821" w:rsidP="00064821">
            <w:pPr>
              <w:spacing w:after="0" w:line="240" w:lineRule="auto"/>
              <w:jc w:val="center"/>
              <w:rPr>
                <w:rFonts w:eastAsia="Times New Roman" w:cs="Calibri"/>
                <w:b/>
                <w:bCs/>
                <w:color w:val="000000"/>
                <w:sz w:val="20"/>
                <w:lang w:eastAsia="cs-CZ"/>
              </w:rPr>
            </w:pPr>
            <w:r w:rsidRPr="00064821">
              <w:rPr>
                <w:rFonts w:eastAsia="Times New Roman" w:cs="Calibri"/>
                <w:b/>
                <w:bCs/>
                <w:color w:val="000000"/>
                <w:sz w:val="20"/>
                <w:lang w:eastAsia="cs-CZ"/>
              </w:rPr>
              <w:t>Z</w:t>
            </w:r>
          </w:p>
        </w:tc>
        <w:tc>
          <w:tcPr>
            <w:tcW w:w="2280" w:type="dxa"/>
            <w:tcBorders>
              <w:top w:val="nil"/>
              <w:left w:val="nil"/>
              <w:bottom w:val="single" w:sz="8" w:space="0" w:color="auto"/>
              <w:right w:val="single" w:sz="8" w:space="0" w:color="auto"/>
            </w:tcBorders>
            <w:shd w:val="clear" w:color="auto" w:fill="auto"/>
            <w:noWrap/>
            <w:vAlign w:val="bottom"/>
            <w:hideMark/>
          </w:tcPr>
          <w:p w14:paraId="0A380560" w14:textId="77777777" w:rsidR="00064821" w:rsidRPr="00064821" w:rsidRDefault="00064821" w:rsidP="00064821">
            <w:pPr>
              <w:spacing w:after="0" w:line="240" w:lineRule="auto"/>
              <w:jc w:val="center"/>
              <w:rPr>
                <w:rFonts w:eastAsia="Times New Roman" w:cs="Calibri"/>
                <w:b/>
                <w:bCs/>
                <w:color w:val="000000"/>
                <w:sz w:val="20"/>
                <w:lang w:eastAsia="cs-CZ"/>
              </w:rPr>
            </w:pPr>
            <w:r w:rsidRPr="00064821">
              <w:rPr>
                <w:rFonts w:eastAsia="Times New Roman" w:cs="Calibri"/>
                <w:b/>
                <w:bCs/>
                <w:color w:val="000000"/>
                <w:sz w:val="20"/>
                <w:lang w:eastAsia="cs-CZ"/>
              </w:rPr>
              <w:t>L</w:t>
            </w:r>
          </w:p>
        </w:tc>
        <w:tc>
          <w:tcPr>
            <w:tcW w:w="2120" w:type="dxa"/>
            <w:tcBorders>
              <w:top w:val="nil"/>
              <w:left w:val="nil"/>
              <w:bottom w:val="single" w:sz="8" w:space="0" w:color="auto"/>
              <w:right w:val="single" w:sz="8" w:space="0" w:color="auto"/>
            </w:tcBorders>
            <w:shd w:val="clear" w:color="auto" w:fill="auto"/>
            <w:noWrap/>
            <w:vAlign w:val="bottom"/>
            <w:hideMark/>
          </w:tcPr>
          <w:p w14:paraId="2232FA3C" w14:textId="77777777" w:rsidR="00064821" w:rsidRPr="00064821" w:rsidRDefault="00064821" w:rsidP="00064821">
            <w:pPr>
              <w:spacing w:after="0" w:line="240" w:lineRule="auto"/>
              <w:jc w:val="center"/>
              <w:rPr>
                <w:rFonts w:eastAsia="Times New Roman" w:cs="Calibri"/>
                <w:b/>
                <w:bCs/>
                <w:color w:val="000000"/>
                <w:sz w:val="20"/>
                <w:lang w:eastAsia="cs-CZ"/>
              </w:rPr>
            </w:pPr>
            <w:r w:rsidRPr="00064821">
              <w:rPr>
                <w:rFonts w:eastAsia="Times New Roman" w:cs="Calibri"/>
                <w:b/>
                <w:bCs/>
                <w:color w:val="000000"/>
                <w:sz w:val="20"/>
                <w:lang w:eastAsia="cs-CZ"/>
              </w:rPr>
              <w:t>Z</w:t>
            </w:r>
          </w:p>
        </w:tc>
        <w:tc>
          <w:tcPr>
            <w:tcW w:w="1680" w:type="dxa"/>
            <w:tcBorders>
              <w:top w:val="nil"/>
              <w:left w:val="nil"/>
              <w:bottom w:val="single" w:sz="8" w:space="0" w:color="auto"/>
              <w:right w:val="single" w:sz="8" w:space="0" w:color="auto"/>
            </w:tcBorders>
            <w:shd w:val="clear" w:color="auto" w:fill="auto"/>
            <w:noWrap/>
            <w:vAlign w:val="bottom"/>
            <w:hideMark/>
          </w:tcPr>
          <w:p w14:paraId="18B698C8" w14:textId="77777777" w:rsidR="00064821" w:rsidRPr="00064821" w:rsidRDefault="00064821" w:rsidP="00064821">
            <w:pPr>
              <w:spacing w:after="0" w:line="240" w:lineRule="auto"/>
              <w:jc w:val="center"/>
              <w:rPr>
                <w:rFonts w:eastAsia="Times New Roman" w:cs="Calibri"/>
                <w:b/>
                <w:bCs/>
                <w:color w:val="000000"/>
                <w:sz w:val="20"/>
                <w:lang w:eastAsia="cs-CZ"/>
              </w:rPr>
            </w:pPr>
            <w:r w:rsidRPr="00064821">
              <w:rPr>
                <w:rFonts w:eastAsia="Times New Roman" w:cs="Calibri"/>
                <w:b/>
                <w:bCs/>
                <w:color w:val="000000"/>
                <w:sz w:val="20"/>
                <w:lang w:eastAsia="cs-CZ"/>
              </w:rPr>
              <w:t>L</w:t>
            </w:r>
          </w:p>
        </w:tc>
      </w:tr>
      <w:tr w:rsidR="00064821" w:rsidRPr="00064821" w14:paraId="6BB5BAA9" w14:textId="77777777" w:rsidTr="00064821">
        <w:trPr>
          <w:trHeight w:val="300"/>
        </w:trPr>
        <w:tc>
          <w:tcPr>
            <w:tcW w:w="3794" w:type="dxa"/>
            <w:gridSpan w:val="2"/>
            <w:tcBorders>
              <w:top w:val="single" w:sz="8" w:space="0" w:color="auto"/>
              <w:left w:val="single" w:sz="8" w:space="0" w:color="auto"/>
              <w:bottom w:val="single" w:sz="8" w:space="0" w:color="auto"/>
              <w:right w:val="nil"/>
            </w:tcBorders>
            <w:shd w:val="clear" w:color="000000" w:fill="D9D9D9"/>
            <w:noWrap/>
            <w:vAlign w:val="bottom"/>
            <w:hideMark/>
          </w:tcPr>
          <w:p w14:paraId="6C370374"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Automatické řízení</w:t>
            </w:r>
          </w:p>
        </w:tc>
        <w:tc>
          <w:tcPr>
            <w:tcW w:w="1900" w:type="dxa"/>
            <w:tcBorders>
              <w:top w:val="nil"/>
              <w:left w:val="nil"/>
              <w:bottom w:val="single" w:sz="8" w:space="0" w:color="auto"/>
              <w:right w:val="nil"/>
            </w:tcBorders>
            <w:shd w:val="clear" w:color="000000" w:fill="D9D9D9"/>
            <w:noWrap/>
            <w:vAlign w:val="bottom"/>
            <w:hideMark/>
          </w:tcPr>
          <w:p w14:paraId="158C662A"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3240" w:type="dxa"/>
            <w:tcBorders>
              <w:top w:val="nil"/>
              <w:left w:val="nil"/>
              <w:bottom w:val="single" w:sz="8" w:space="0" w:color="auto"/>
              <w:right w:val="nil"/>
            </w:tcBorders>
            <w:shd w:val="clear" w:color="000000" w:fill="D9D9D9"/>
            <w:noWrap/>
            <w:vAlign w:val="bottom"/>
            <w:hideMark/>
          </w:tcPr>
          <w:p w14:paraId="463817D3"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2280" w:type="dxa"/>
            <w:tcBorders>
              <w:top w:val="nil"/>
              <w:left w:val="nil"/>
              <w:bottom w:val="single" w:sz="8" w:space="0" w:color="auto"/>
              <w:right w:val="nil"/>
            </w:tcBorders>
            <w:shd w:val="clear" w:color="000000" w:fill="D9D9D9"/>
            <w:noWrap/>
            <w:vAlign w:val="bottom"/>
            <w:hideMark/>
          </w:tcPr>
          <w:p w14:paraId="70F6C6D3"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2120" w:type="dxa"/>
            <w:tcBorders>
              <w:top w:val="nil"/>
              <w:left w:val="nil"/>
              <w:bottom w:val="single" w:sz="8" w:space="0" w:color="auto"/>
              <w:right w:val="nil"/>
            </w:tcBorders>
            <w:shd w:val="clear" w:color="000000" w:fill="D9D9D9"/>
            <w:noWrap/>
            <w:vAlign w:val="bottom"/>
            <w:hideMark/>
          </w:tcPr>
          <w:p w14:paraId="4636904D"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1680" w:type="dxa"/>
            <w:tcBorders>
              <w:top w:val="nil"/>
              <w:left w:val="nil"/>
              <w:bottom w:val="single" w:sz="8" w:space="0" w:color="auto"/>
              <w:right w:val="single" w:sz="8" w:space="0" w:color="auto"/>
            </w:tcBorders>
            <w:shd w:val="clear" w:color="000000" w:fill="D9D9D9"/>
            <w:noWrap/>
            <w:vAlign w:val="bottom"/>
            <w:hideMark/>
          </w:tcPr>
          <w:p w14:paraId="364AB95B"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r>
      <w:tr w:rsidR="00064821" w:rsidRPr="00064821" w14:paraId="49EC5C72" w14:textId="77777777" w:rsidTr="00064821">
        <w:trPr>
          <w:trHeight w:val="288"/>
        </w:trPr>
        <w:tc>
          <w:tcPr>
            <w:tcW w:w="1574" w:type="dxa"/>
            <w:tcBorders>
              <w:top w:val="nil"/>
              <w:left w:val="single" w:sz="8" w:space="0" w:color="auto"/>
              <w:bottom w:val="single" w:sz="4" w:space="0" w:color="auto"/>
              <w:right w:val="nil"/>
            </w:tcBorders>
            <w:shd w:val="clear" w:color="000000" w:fill="FFFF66"/>
            <w:noWrap/>
            <w:vAlign w:val="bottom"/>
            <w:hideMark/>
          </w:tcPr>
          <w:p w14:paraId="35C6E719"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ISR</w:t>
            </w:r>
          </w:p>
        </w:tc>
        <w:tc>
          <w:tcPr>
            <w:tcW w:w="2220" w:type="dxa"/>
            <w:tcBorders>
              <w:top w:val="nil"/>
              <w:left w:val="single" w:sz="8" w:space="0" w:color="auto"/>
              <w:bottom w:val="single" w:sz="4" w:space="0" w:color="auto"/>
              <w:right w:val="single" w:sz="4" w:space="0" w:color="auto"/>
            </w:tcBorders>
            <w:shd w:val="clear" w:color="000000" w:fill="FFFF66"/>
            <w:noWrap/>
            <w:vAlign w:val="bottom"/>
            <w:hideMark/>
          </w:tcPr>
          <w:p w14:paraId="2A9C6DBE"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900" w:type="dxa"/>
            <w:tcBorders>
              <w:top w:val="nil"/>
              <w:left w:val="nil"/>
              <w:bottom w:val="single" w:sz="4" w:space="0" w:color="auto"/>
              <w:right w:val="single" w:sz="4" w:space="0" w:color="auto"/>
            </w:tcBorders>
            <w:shd w:val="clear" w:color="000000" w:fill="FFFF66"/>
            <w:noWrap/>
            <w:vAlign w:val="bottom"/>
            <w:hideMark/>
          </w:tcPr>
          <w:p w14:paraId="4E2AECB0" w14:textId="77777777" w:rsidR="00064821" w:rsidRPr="00943045" w:rsidRDefault="00064821" w:rsidP="00064821">
            <w:pPr>
              <w:spacing w:after="0" w:line="240" w:lineRule="auto"/>
              <w:jc w:val="center"/>
              <w:rPr>
                <w:rFonts w:eastAsia="Times New Roman" w:cs="Calibri"/>
                <w:b/>
                <w:bCs/>
                <w:color w:val="FF0000"/>
                <w:sz w:val="20"/>
                <w:szCs w:val="20"/>
                <w:lang w:eastAsia="cs-CZ"/>
              </w:rPr>
            </w:pPr>
            <w:r w:rsidRPr="00943045">
              <w:rPr>
                <w:rFonts w:eastAsia="Times New Roman" w:cs="Calibri"/>
                <w:b/>
                <w:bCs/>
                <w:color w:val="FF0000"/>
                <w:sz w:val="20"/>
                <w:szCs w:val="20"/>
                <w:lang w:eastAsia="cs-CZ"/>
              </w:rPr>
              <w:t>Automatické řízení</w:t>
            </w:r>
          </w:p>
        </w:tc>
        <w:tc>
          <w:tcPr>
            <w:tcW w:w="3240" w:type="dxa"/>
            <w:tcBorders>
              <w:top w:val="nil"/>
              <w:left w:val="nil"/>
              <w:bottom w:val="single" w:sz="4" w:space="0" w:color="auto"/>
              <w:right w:val="single" w:sz="4" w:space="0" w:color="auto"/>
            </w:tcBorders>
            <w:shd w:val="clear" w:color="000000" w:fill="FFFF66"/>
            <w:noWrap/>
            <w:vAlign w:val="bottom"/>
            <w:hideMark/>
          </w:tcPr>
          <w:p w14:paraId="5FC6ED88" w14:textId="77777777" w:rsidR="00064821" w:rsidRPr="00943045" w:rsidRDefault="00064821" w:rsidP="00064821">
            <w:pPr>
              <w:spacing w:after="0" w:line="240" w:lineRule="auto"/>
              <w:jc w:val="center"/>
              <w:rPr>
                <w:rFonts w:eastAsia="Times New Roman" w:cs="Calibri"/>
                <w:b/>
                <w:bCs/>
                <w:color w:val="FF0000"/>
                <w:sz w:val="20"/>
                <w:szCs w:val="20"/>
                <w:lang w:eastAsia="cs-CZ"/>
              </w:rPr>
            </w:pPr>
            <w:r w:rsidRPr="00943045">
              <w:rPr>
                <w:rFonts w:eastAsia="Times New Roman" w:cs="Calibri"/>
                <w:b/>
                <w:bCs/>
                <w:color w:val="FF0000"/>
                <w:sz w:val="20"/>
                <w:szCs w:val="20"/>
                <w:lang w:eastAsia="cs-CZ"/>
              </w:rPr>
              <w:t>Spojité řízení</w:t>
            </w:r>
          </w:p>
        </w:tc>
        <w:tc>
          <w:tcPr>
            <w:tcW w:w="2280" w:type="dxa"/>
            <w:tcBorders>
              <w:top w:val="nil"/>
              <w:left w:val="nil"/>
              <w:bottom w:val="single" w:sz="4" w:space="0" w:color="auto"/>
              <w:right w:val="single" w:sz="4" w:space="0" w:color="auto"/>
            </w:tcBorders>
            <w:shd w:val="clear" w:color="000000" w:fill="FFFF66"/>
            <w:noWrap/>
            <w:vAlign w:val="bottom"/>
            <w:hideMark/>
          </w:tcPr>
          <w:p w14:paraId="6D937330"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120" w:type="dxa"/>
            <w:tcBorders>
              <w:top w:val="nil"/>
              <w:left w:val="nil"/>
              <w:bottom w:val="single" w:sz="4" w:space="0" w:color="auto"/>
              <w:right w:val="single" w:sz="4" w:space="0" w:color="auto"/>
            </w:tcBorders>
            <w:shd w:val="clear" w:color="000000" w:fill="FFFF66"/>
            <w:noWrap/>
            <w:vAlign w:val="bottom"/>
            <w:hideMark/>
          </w:tcPr>
          <w:p w14:paraId="4CB6F126"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680" w:type="dxa"/>
            <w:tcBorders>
              <w:top w:val="nil"/>
              <w:left w:val="nil"/>
              <w:bottom w:val="single" w:sz="4" w:space="0" w:color="auto"/>
              <w:right w:val="single" w:sz="8" w:space="0" w:color="auto"/>
            </w:tcBorders>
            <w:shd w:val="clear" w:color="000000" w:fill="FFFF66"/>
            <w:noWrap/>
            <w:vAlign w:val="bottom"/>
            <w:hideMark/>
          </w:tcPr>
          <w:p w14:paraId="214E0A42"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r>
      <w:tr w:rsidR="00064821" w:rsidRPr="00064821" w14:paraId="32DFF9F7" w14:textId="77777777" w:rsidTr="00064821">
        <w:trPr>
          <w:trHeight w:val="288"/>
        </w:trPr>
        <w:tc>
          <w:tcPr>
            <w:tcW w:w="1574" w:type="dxa"/>
            <w:tcBorders>
              <w:top w:val="nil"/>
              <w:left w:val="single" w:sz="8" w:space="0" w:color="auto"/>
              <w:bottom w:val="single" w:sz="4" w:space="0" w:color="auto"/>
              <w:right w:val="nil"/>
            </w:tcBorders>
            <w:shd w:val="clear" w:color="000000" w:fill="FFFF66"/>
            <w:noWrap/>
            <w:vAlign w:val="bottom"/>
            <w:hideMark/>
          </w:tcPr>
          <w:p w14:paraId="0BA34C6C"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220" w:type="dxa"/>
            <w:tcBorders>
              <w:top w:val="nil"/>
              <w:left w:val="single" w:sz="8" w:space="0" w:color="auto"/>
              <w:bottom w:val="single" w:sz="4" w:space="0" w:color="auto"/>
              <w:right w:val="single" w:sz="4" w:space="0" w:color="auto"/>
            </w:tcBorders>
            <w:shd w:val="clear" w:color="000000" w:fill="FFFF66"/>
            <w:noWrap/>
            <w:vAlign w:val="bottom"/>
            <w:hideMark/>
          </w:tcPr>
          <w:p w14:paraId="12B777E5"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900" w:type="dxa"/>
            <w:tcBorders>
              <w:top w:val="nil"/>
              <w:left w:val="nil"/>
              <w:bottom w:val="single" w:sz="4" w:space="0" w:color="auto"/>
              <w:right w:val="single" w:sz="4" w:space="0" w:color="auto"/>
            </w:tcBorders>
            <w:shd w:val="clear" w:color="000000" w:fill="FFFF66"/>
            <w:noWrap/>
            <w:vAlign w:val="bottom"/>
            <w:hideMark/>
          </w:tcPr>
          <w:p w14:paraId="237F498F" w14:textId="77777777" w:rsidR="00064821" w:rsidRPr="00943045" w:rsidRDefault="00064821" w:rsidP="00064821">
            <w:pPr>
              <w:spacing w:after="0" w:line="240" w:lineRule="auto"/>
              <w:jc w:val="center"/>
              <w:rPr>
                <w:rFonts w:eastAsia="Times New Roman" w:cs="Calibri"/>
                <w:b/>
                <w:bCs/>
                <w:color w:val="FF0000"/>
                <w:sz w:val="20"/>
                <w:szCs w:val="20"/>
                <w:lang w:eastAsia="cs-CZ"/>
              </w:rPr>
            </w:pPr>
            <w:r w:rsidRPr="00943045">
              <w:rPr>
                <w:rFonts w:eastAsia="Times New Roman" w:cs="Calibri"/>
                <w:b/>
                <w:bCs/>
                <w:color w:val="FF0000"/>
                <w:sz w:val="20"/>
                <w:szCs w:val="20"/>
                <w:lang w:eastAsia="cs-CZ"/>
              </w:rPr>
              <w:t>2-3-4</w:t>
            </w:r>
          </w:p>
        </w:tc>
        <w:tc>
          <w:tcPr>
            <w:tcW w:w="3240" w:type="dxa"/>
            <w:tcBorders>
              <w:top w:val="nil"/>
              <w:left w:val="nil"/>
              <w:bottom w:val="single" w:sz="4" w:space="0" w:color="auto"/>
              <w:right w:val="single" w:sz="4" w:space="0" w:color="auto"/>
            </w:tcBorders>
            <w:shd w:val="clear" w:color="000000" w:fill="FFFF66"/>
            <w:noWrap/>
            <w:vAlign w:val="bottom"/>
            <w:hideMark/>
          </w:tcPr>
          <w:p w14:paraId="6535C3B8" w14:textId="77777777" w:rsidR="00064821" w:rsidRPr="00943045" w:rsidRDefault="00064821" w:rsidP="00064821">
            <w:pPr>
              <w:spacing w:after="0" w:line="240" w:lineRule="auto"/>
              <w:jc w:val="center"/>
              <w:rPr>
                <w:rFonts w:eastAsia="Times New Roman" w:cs="Calibri"/>
                <w:b/>
                <w:bCs/>
                <w:color w:val="FF0000"/>
                <w:sz w:val="20"/>
                <w:szCs w:val="20"/>
                <w:lang w:eastAsia="cs-CZ"/>
              </w:rPr>
            </w:pPr>
            <w:r w:rsidRPr="00943045">
              <w:rPr>
                <w:rFonts w:eastAsia="Times New Roman" w:cs="Calibri"/>
                <w:b/>
                <w:bCs/>
                <w:color w:val="FF0000"/>
                <w:sz w:val="20"/>
                <w:szCs w:val="20"/>
                <w:lang w:eastAsia="cs-CZ"/>
              </w:rPr>
              <w:t>2-1-2</w:t>
            </w:r>
          </w:p>
        </w:tc>
        <w:tc>
          <w:tcPr>
            <w:tcW w:w="2280" w:type="dxa"/>
            <w:tcBorders>
              <w:top w:val="nil"/>
              <w:left w:val="nil"/>
              <w:bottom w:val="single" w:sz="4" w:space="0" w:color="auto"/>
              <w:right w:val="single" w:sz="4" w:space="0" w:color="auto"/>
            </w:tcBorders>
            <w:shd w:val="clear" w:color="000000" w:fill="FFFF66"/>
            <w:noWrap/>
            <w:vAlign w:val="bottom"/>
            <w:hideMark/>
          </w:tcPr>
          <w:p w14:paraId="5AA262B4"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120" w:type="dxa"/>
            <w:tcBorders>
              <w:top w:val="nil"/>
              <w:left w:val="nil"/>
              <w:bottom w:val="single" w:sz="4" w:space="0" w:color="auto"/>
              <w:right w:val="single" w:sz="4" w:space="0" w:color="auto"/>
            </w:tcBorders>
            <w:shd w:val="clear" w:color="000000" w:fill="FFFF66"/>
            <w:noWrap/>
            <w:vAlign w:val="bottom"/>
            <w:hideMark/>
          </w:tcPr>
          <w:p w14:paraId="22B16CB5"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680" w:type="dxa"/>
            <w:tcBorders>
              <w:top w:val="nil"/>
              <w:left w:val="nil"/>
              <w:bottom w:val="single" w:sz="4" w:space="0" w:color="auto"/>
              <w:right w:val="single" w:sz="8" w:space="0" w:color="auto"/>
            </w:tcBorders>
            <w:shd w:val="clear" w:color="000000" w:fill="FFFF66"/>
            <w:noWrap/>
            <w:vAlign w:val="bottom"/>
            <w:hideMark/>
          </w:tcPr>
          <w:p w14:paraId="0BA42304"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r>
      <w:tr w:rsidR="00064821" w:rsidRPr="00064821" w14:paraId="7E5C613B" w14:textId="77777777" w:rsidTr="00064821">
        <w:trPr>
          <w:trHeight w:val="288"/>
        </w:trPr>
        <w:tc>
          <w:tcPr>
            <w:tcW w:w="1574" w:type="dxa"/>
            <w:tcBorders>
              <w:top w:val="nil"/>
              <w:left w:val="single" w:sz="8" w:space="0" w:color="auto"/>
              <w:bottom w:val="single" w:sz="4" w:space="0" w:color="auto"/>
              <w:right w:val="nil"/>
            </w:tcBorders>
            <w:shd w:val="clear" w:color="000000" w:fill="FFFF66"/>
            <w:noWrap/>
            <w:vAlign w:val="bottom"/>
            <w:hideMark/>
          </w:tcPr>
          <w:p w14:paraId="55854455"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220" w:type="dxa"/>
            <w:tcBorders>
              <w:top w:val="nil"/>
              <w:left w:val="single" w:sz="8" w:space="0" w:color="auto"/>
              <w:bottom w:val="single" w:sz="4" w:space="0" w:color="auto"/>
              <w:right w:val="single" w:sz="4" w:space="0" w:color="auto"/>
            </w:tcBorders>
            <w:shd w:val="clear" w:color="000000" w:fill="FFFF66"/>
            <w:noWrap/>
            <w:vAlign w:val="bottom"/>
            <w:hideMark/>
          </w:tcPr>
          <w:p w14:paraId="749B5548"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900" w:type="dxa"/>
            <w:tcBorders>
              <w:top w:val="nil"/>
              <w:left w:val="nil"/>
              <w:bottom w:val="single" w:sz="4" w:space="0" w:color="auto"/>
              <w:right w:val="single" w:sz="4" w:space="0" w:color="auto"/>
            </w:tcBorders>
            <w:shd w:val="clear" w:color="000000" w:fill="FFFF66"/>
            <w:noWrap/>
            <w:vAlign w:val="bottom"/>
            <w:hideMark/>
          </w:tcPr>
          <w:p w14:paraId="06239449" w14:textId="77777777" w:rsidR="00064821" w:rsidRPr="00943045" w:rsidRDefault="00064821" w:rsidP="00064821">
            <w:pPr>
              <w:spacing w:after="0" w:line="240" w:lineRule="auto"/>
              <w:jc w:val="center"/>
              <w:rPr>
                <w:rFonts w:eastAsia="Times New Roman" w:cs="Calibri"/>
                <w:b/>
                <w:bCs/>
                <w:color w:val="FF0000"/>
                <w:sz w:val="20"/>
                <w:szCs w:val="20"/>
                <w:lang w:eastAsia="cs-CZ"/>
              </w:rPr>
            </w:pPr>
            <w:proofErr w:type="spellStart"/>
            <w:r w:rsidRPr="00943045">
              <w:rPr>
                <w:rFonts w:eastAsia="Times New Roman" w:cs="Calibri"/>
                <w:b/>
                <w:bCs/>
                <w:color w:val="FF0000"/>
                <w:sz w:val="20"/>
                <w:szCs w:val="20"/>
                <w:lang w:eastAsia="cs-CZ"/>
              </w:rPr>
              <w:t>z,zk</w:t>
            </w:r>
            <w:proofErr w:type="spellEnd"/>
          </w:p>
        </w:tc>
        <w:tc>
          <w:tcPr>
            <w:tcW w:w="3240" w:type="dxa"/>
            <w:tcBorders>
              <w:top w:val="nil"/>
              <w:left w:val="nil"/>
              <w:bottom w:val="single" w:sz="4" w:space="0" w:color="auto"/>
              <w:right w:val="single" w:sz="4" w:space="0" w:color="auto"/>
            </w:tcBorders>
            <w:shd w:val="clear" w:color="000000" w:fill="FFFF66"/>
            <w:noWrap/>
            <w:vAlign w:val="bottom"/>
            <w:hideMark/>
          </w:tcPr>
          <w:p w14:paraId="1DFC6201" w14:textId="77777777" w:rsidR="00064821" w:rsidRPr="00943045" w:rsidRDefault="00064821" w:rsidP="00064821">
            <w:pPr>
              <w:spacing w:after="0" w:line="240" w:lineRule="auto"/>
              <w:jc w:val="center"/>
              <w:rPr>
                <w:rFonts w:eastAsia="Times New Roman" w:cs="Calibri"/>
                <w:b/>
                <w:bCs/>
                <w:color w:val="FF0000"/>
                <w:sz w:val="20"/>
                <w:szCs w:val="20"/>
                <w:lang w:eastAsia="cs-CZ"/>
              </w:rPr>
            </w:pPr>
            <w:proofErr w:type="spellStart"/>
            <w:r w:rsidRPr="00943045">
              <w:rPr>
                <w:rFonts w:eastAsia="Times New Roman" w:cs="Calibri"/>
                <w:b/>
                <w:bCs/>
                <w:color w:val="FF0000"/>
                <w:sz w:val="20"/>
                <w:szCs w:val="20"/>
                <w:lang w:eastAsia="cs-CZ"/>
              </w:rPr>
              <w:t>z,zk</w:t>
            </w:r>
            <w:proofErr w:type="spellEnd"/>
          </w:p>
        </w:tc>
        <w:tc>
          <w:tcPr>
            <w:tcW w:w="2280" w:type="dxa"/>
            <w:tcBorders>
              <w:top w:val="nil"/>
              <w:left w:val="nil"/>
              <w:bottom w:val="single" w:sz="4" w:space="0" w:color="auto"/>
              <w:right w:val="single" w:sz="4" w:space="0" w:color="auto"/>
            </w:tcBorders>
            <w:shd w:val="clear" w:color="000000" w:fill="FFFF66"/>
            <w:noWrap/>
            <w:vAlign w:val="bottom"/>
            <w:hideMark/>
          </w:tcPr>
          <w:p w14:paraId="76487DA7"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120" w:type="dxa"/>
            <w:tcBorders>
              <w:top w:val="nil"/>
              <w:left w:val="nil"/>
              <w:bottom w:val="single" w:sz="4" w:space="0" w:color="auto"/>
              <w:right w:val="single" w:sz="4" w:space="0" w:color="auto"/>
            </w:tcBorders>
            <w:shd w:val="clear" w:color="000000" w:fill="FFFF66"/>
            <w:noWrap/>
            <w:vAlign w:val="bottom"/>
            <w:hideMark/>
          </w:tcPr>
          <w:p w14:paraId="56095FD6"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680" w:type="dxa"/>
            <w:tcBorders>
              <w:top w:val="nil"/>
              <w:left w:val="nil"/>
              <w:bottom w:val="single" w:sz="4" w:space="0" w:color="auto"/>
              <w:right w:val="single" w:sz="8" w:space="0" w:color="auto"/>
            </w:tcBorders>
            <w:shd w:val="clear" w:color="000000" w:fill="FFFF66"/>
            <w:noWrap/>
            <w:vAlign w:val="bottom"/>
            <w:hideMark/>
          </w:tcPr>
          <w:p w14:paraId="40AE6B6F"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r>
      <w:tr w:rsidR="00064821" w:rsidRPr="00064821" w14:paraId="5860AE5B" w14:textId="77777777" w:rsidTr="00064821">
        <w:trPr>
          <w:trHeight w:val="288"/>
        </w:trPr>
        <w:tc>
          <w:tcPr>
            <w:tcW w:w="1574" w:type="dxa"/>
            <w:tcBorders>
              <w:top w:val="nil"/>
              <w:left w:val="single" w:sz="8" w:space="0" w:color="auto"/>
              <w:bottom w:val="single" w:sz="4" w:space="0" w:color="auto"/>
              <w:right w:val="nil"/>
            </w:tcBorders>
            <w:shd w:val="clear" w:color="000000" w:fill="FFFF66"/>
            <w:noWrap/>
            <w:vAlign w:val="bottom"/>
            <w:hideMark/>
          </w:tcPr>
          <w:p w14:paraId="390B0174"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220" w:type="dxa"/>
            <w:tcBorders>
              <w:top w:val="nil"/>
              <w:left w:val="single" w:sz="8" w:space="0" w:color="auto"/>
              <w:bottom w:val="single" w:sz="4" w:space="0" w:color="auto"/>
              <w:right w:val="single" w:sz="4" w:space="0" w:color="auto"/>
            </w:tcBorders>
            <w:shd w:val="clear" w:color="000000" w:fill="FFFF66"/>
            <w:noWrap/>
            <w:vAlign w:val="bottom"/>
            <w:hideMark/>
          </w:tcPr>
          <w:p w14:paraId="7643A411"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900" w:type="dxa"/>
            <w:tcBorders>
              <w:top w:val="nil"/>
              <w:left w:val="nil"/>
              <w:bottom w:val="single" w:sz="4" w:space="0" w:color="auto"/>
              <w:right w:val="single" w:sz="4" w:space="0" w:color="auto"/>
            </w:tcBorders>
            <w:shd w:val="clear" w:color="000000" w:fill="FFFF66"/>
            <w:noWrap/>
            <w:vAlign w:val="bottom"/>
            <w:hideMark/>
          </w:tcPr>
          <w:p w14:paraId="1BFA13B8" w14:textId="77777777" w:rsidR="00064821" w:rsidRPr="00943045" w:rsidRDefault="00064821" w:rsidP="00064821">
            <w:pPr>
              <w:spacing w:after="0" w:line="240" w:lineRule="auto"/>
              <w:jc w:val="center"/>
              <w:rPr>
                <w:rFonts w:eastAsia="Times New Roman" w:cs="Calibri"/>
                <w:b/>
                <w:bCs/>
                <w:color w:val="FF0000"/>
                <w:sz w:val="20"/>
                <w:szCs w:val="20"/>
                <w:lang w:eastAsia="cs-CZ"/>
              </w:rPr>
            </w:pPr>
            <w:r w:rsidRPr="00943045">
              <w:rPr>
                <w:rFonts w:eastAsia="Times New Roman" w:cs="Calibri"/>
                <w:b/>
                <w:bCs/>
                <w:color w:val="FF0000"/>
                <w:sz w:val="20"/>
                <w:szCs w:val="20"/>
                <w:lang w:eastAsia="cs-CZ"/>
              </w:rPr>
              <w:t> </w:t>
            </w:r>
          </w:p>
        </w:tc>
        <w:tc>
          <w:tcPr>
            <w:tcW w:w="3240" w:type="dxa"/>
            <w:tcBorders>
              <w:top w:val="nil"/>
              <w:left w:val="nil"/>
              <w:bottom w:val="single" w:sz="4" w:space="0" w:color="auto"/>
              <w:right w:val="single" w:sz="4" w:space="0" w:color="auto"/>
            </w:tcBorders>
            <w:shd w:val="clear" w:color="000000" w:fill="FFFF66"/>
            <w:noWrap/>
            <w:vAlign w:val="bottom"/>
            <w:hideMark/>
          </w:tcPr>
          <w:p w14:paraId="63D330EA" w14:textId="77777777" w:rsidR="00064821" w:rsidRPr="00943045" w:rsidRDefault="00064821" w:rsidP="00064821">
            <w:pPr>
              <w:spacing w:after="0" w:line="240" w:lineRule="auto"/>
              <w:jc w:val="center"/>
              <w:rPr>
                <w:rFonts w:eastAsia="Times New Roman" w:cs="Calibri"/>
                <w:b/>
                <w:bCs/>
                <w:color w:val="FF0000"/>
                <w:sz w:val="20"/>
                <w:szCs w:val="20"/>
                <w:lang w:eastAsia="cs-CZ"/>
              </w:rPr>
            </w:pPr>
            <w:r w:rsidRPr="00943045">
              <w:rPr>
                <w:rFonts w:eastAsia="Times New Roman" w:cs="Calibri"/>
                <w:b/>
                <w:bCs/>
                <w:color w:val="FF0000"/>
                <w:sz w:val="20"/>
                <w:szCs w:val="20"/>
                <w:lang w:eastAsia="cs-CZ"/>
              </w:rPr>
              <w:t> </w:t>
            </w:r>
          </w:p>
        </w:tc>
        <w:tc>
          <w:tcPr>
            <w:tcW w:w="2280" w:type="dxa"/>
            <w:tcBorders>
              <w:top w:val="nil"/>
              <w:left w:val="nil"/>
              <w:bottom w:val="single" w:sz="4" w:space="0" w:color="auto"/>
              <w:right w:val="single" w:sz="4" w:space="0" w:color="auto"/>
            </w:tcBorders>
            <w:shd w:val="clear" w:color="000000" w:fill="FFFF66"/>
            <w:noWrap/>
            <w:vAlign w:val="bottom"/>
            <w:hideMark/>
          </w:tcPr>
          <w:p w14:paraId="38086E41"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120" w:type="dxa"/>
            <w:tcBorders>
              <w:top w:val="nil"/>
              <w:left w:val="nil"/>
              <w:bottom w:val="single" w:sz="4" w:space="0" w:color="auto"/>
              <w:right w:val="single" w:sz="4" w:space="0" w:color="auto"/>
            </w:tcBorders>
            <w:shd w:val="clear" w:color="000000" w:fill="FFFF66"/>
            <w:noWrap/>
            <w:vAlign w:val="bottom"/>
            <w:hideMark/>
          </w:tcPr>
          <w:p w14:paraId="367A8702"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680" w:type="dxa"/>
            <w:tcBorders>
              <w:top w:val="nil"/>
              <w:left w:val="nil"/>
              <w:bottom w:val="single" w:sz="4" w:space="0" w:color="auto"/>
              <w:right w:val="single" w:sz="8" w:space="0" w:color="auto"/>
            </w:tcBorders>
            <w:shd w:val="clear" w:color="000000" w:fill="FFFF66"/>
            <w:noWrap/>
            <w:vAlign w:val="bottom"/>
            <w:hideMark/>
          </w:tcPr>
          <w:p w14:paraId="159A37F0"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r>
      <w:tr w:rsidR="00064821" w:rsidRPr="00064821" w14:paraId="46CC84E3" w14:textId="77777777" w:rsidTr="00943045">
        <w:trPr>
          <w:trHeight w:val="415"/>
        </w:trPr>
        <w:tc>
          <w:tcPr>
            <w:tcW w:w="1574" w:type="dxa"/>
            <w:tcBorders>
              <w:top w:val="nil"/>
              <w:left w:val="single" w:sz="8" w:space="0" w:color="auto"/>
              <w:bottom w:val="single" w:sz="4" w:space="0" w:color="auto"/>
              <w:right w:val="nil"/>
            </w:tcBorders>
            <w:shd w:val="clear" w:color="000000" w:fill="FFFF66"/>
            <w:vAlign w:val="center"/>
            <w:hideMark/>
          </w:tcPr>
          <w:p w14:paraId="100DAD6E"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220" w:type="dxa"/>
            <w:tcBorders>
              <w:top w:val="nil"/>
              <w:left w:val="single" w:sz="8" w:space="0" w:color="auto"/>
              <w:bottom w:val="single" w:sz="4" w:space="0" w:color="auto"/>
              <w:right w:val="single" w:sz="4" w:space="0" w:color="auto"/>
            </w:tcBorders>
            <w:shd w:val="clear" w:color="000000" w:fill="FFFF66"/>
            <w:vAlign w:val="center"/>
            <w:hideMark/>
          </w:tcPr>
          <w:p w14:paraId="77C31CAA"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900" w:type="dxa"/>
            <w:tcBorders>
              <w:top w:val="nil"/>
              <w:left w:val="nil"/>
              <w:bottom w:val="single" w:sz="4" w:space="0" w:color="auto"/>
              <w:right w:val="single" w:sz="4" w:space="0" w:color="auto"/>
            </w:tcBorders>
            <w:shd w:val="clear" w:color="000000" w:fill="FFFF66"/>
            <w:vAlign w:val="center"/>
            <w:hideMark/>
          </w:tcPr>
          <w:p w14:paraId="132F9F72" w14:textId="77777777" w:rsidR="00064821" w:rsidRPr="00943045" w:rsidRDefault="00064821" w:rsidP="00064821">
            <w:pPr>
              <w:spacing w:after="0" w:line="240" w:lineRule="auto"/>
              <w:jc w:val="center"/>
              <w:rPr>
                <w:rFonts w:eastAsia="Times New Roman" w:cs="Calibri"/>
                <w:b/>
                <w:bCs/>
                <w:color w:val="FF0000"/>
                <w:sz w:val="20"/>
                <w:szCs w:val="20"/>
                <w:lang w:eastAsia="cs-CZ"/>
              </w:rPr>
            </w:pPr>
            <w:r w:rsidRPr="00943045">
              <w:rPr>
                <w:rFonts w:eastAsia="Times New Roman" w:cs="Calibri"/>
                <w:b/>
                <w:bCs/>
                <w:color w:val="FF0000"/>
                <w:sz w:val="20"/>
                <w:szCs w:val="20"/>
                <w:lang w:eastAsia="cs-CZ"/>
              </w:rPr>
              <w:t>Softwarová podpora inženýrských výpočtů</w:t>
            </w:r>
          </w:p>
        </w:tc>
        <w:tc>
          <w:tcPr>
            <w:tcW w:w="3240" w:type="dxa"/>
            <w:tcBorders>
              <w:top w:val="nil"/>
              <w:left w:val="nil"/>
              <w:bottom w:val="single" w:sz="4" w:space="0" w:color="auto"/>
              <w:right w:val="single" w:sz="4" w:space="0" w:color="auto"/>
            </w:tcBorders>
            <w:shd w:val="clear" w:color="000000" w:fill="FFFF66"/>
            <w:vAlign w:val="center"/>
            <w:hideMark/>
          </w:tcPr>
          <w:p w14:paraId="25048B4B"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280" w:type="dxa"/>
            <w:tcBorders>
              <w:top w:val="nil"/>
              <w:left w:val="nil"/>
              <w:bottom w:val="single" w:sz="4" w:space="0" w:color="auto"/>
              <w:right w:val="single" w:sz="4" w:space="0" w:color="auto"/>
            </w:tcBorders>
            <w:shd w:val="clear" w:color="000000" w:fill="FFFF66"/>
            <w:vAlign w:val="center"/>
            <w:hideMark/>
          </w:tcPr>
          <w:p w14:paraId="3A607C89"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120" w:type="dxa"/>
            <w:tcBorders>
              <w:top w:val="nil"/>
              <w:left w:val="nil"/>
              <w:bottom w:val="single" w:sz="4" w:space="0" w:color="auto"/>
              <w:right w:val="single" w:sz="4" w:space="0" w:color="auto"/>
            </w:tcBorders>
            <w:shd w:val="clear" w:color="000000" w:fill="FFFF66"/>
            <w:vAlign w:val="center"/>
            <w:hideMark/>
          </w:tcPr>
          <w:p w14:paraId="229667C4"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680" w:type="dxa"/>
            <w:tcBorders>
              <w:top w:val="nil"/>
              <w:left w:val="nil"/>
              <w:bottom w:val="single" w:sz="4" w:space="0" w:color="auto"/>
              <w:right w:val="single" w:sz="8" w:space="0" w:color="auto"/>
            </w:tcBorders>
            <w:shd w:val="clear" w:color="000000" w:fill="FFFF66"/>
            <w:vAlign w:val="center"/>
            <w:hideMark/>
          </w:tcPr>
          <w:p w14:paraId="7F17956D"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r>
      <w:tr w:rsidR="00064821" w:rsidRPr="00064821" w14:paraId="4F0CB9A2" w14:textId="77777777" w:rsidTr="00064821">
        <w:trPr>
          <w:trHeight w:val="288"/>
        </w:trPr>
        <w:tc>
          <w:tcPr>
            <w:tcW w:w="1574" w:type="dxa"/>
            <w:tcBorders>
              <w:top w:val="nil"/>
              <w:left w:val="single" w:sz="8" w:space="0" w:color="auto"/>
              <w:bottom w:val="single" w:sz="4" w:space="0" w:color="auto"/>
              <w:right w:val="nil"/>
            </w:tcBorders>
            <w:shd w:val="clear" w:color="000000" w:fill="FFFF66"/>
            <w:noWrap/>
            <w:vAlign w:val="bottom"/>
            <w:hideMark/>
          </w:tcPr>
          <w:p w14:paraId="2F12CFE8"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220" w:type="dxa"/>
            <w:tcBorders>
              <w:top w:val="nil"/>
              <w:left w:val="single" w:sz="8" w:space="0" w:color="auto"/>
              <w:bottom w:val="single" w:sz="4" w:space="0" w:color="auto"/>
              <w:right w:val="single" w:sz="4" w:space="0" w:color="auto"/>
            </w:tcBorders>
            <w:shd w:val="clear" w:color="000000" w:fill="FFFF66"/>
            <w:noWrap/>
            <w:vAlign w:val="bottom"/>
            <w:hideMark/>
          </w:tcPr>
          <w:p w14:paraId="7FBED025"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900" w:type="dxa"/>
            <w:tcBorders>
              <w:top w:val="nil"/>
              <w:left w:val="nil"/>
              <w:bottom w:val="single" w:sz="4" w:space="0" w:color="auto"/>
              <w:right w:val="single" w:sz="4" w:space="0" w:color="auto"/>
            </w:tcBorders>
            <w:shd w:val="clear" w:color="000000" w:fill="FFFF66"/>
            <w:noWrap/>
            <w:vAlign w:val="bottom"/>
            <w:hideMark/>
          </w:tcPr>
          <w:p w14:paraId="5644059D" w14:textId="77777777" w:rsidR="00064821" w:rsidRPr="00943045" w:rsidRDefault="00064821" w:rsidP="00064821">
            <w:pPr>
              <w:spacing w:after="0" w:line="240" w:lineRule="auto"/>
              <w:jc w:val="center"/>
              <w:rPr>
                <w:rFonts w:eastAsia="Times New Roman" w:cs="Calibri"/>
                <w:b/>
                <w:bCs/>
                <w:color w:val="FF0000"/>
                <w:sz w:val="20"/>
                <w:szCs w:val="20"/>
                <w:lang w:eastAsia="cs-CZ"/>
              </w:rPr>
            </w:pPr>
            <w:r w:rsidRPr="00943045">
              <w:rPr>
                <w:rFonts w:eastAsia="Times New Roman" w:cs="Calibri"/>
                <w:b/>
                <w:bCs/>
                <w:color w:val="FF0000"/>
                <w:sz w:val="20"/>
                <w:szCs w:val="20"/>
                <w:lang w:eastAsia="cs-CZ"/>
              </w:rPr>
              <w:t>0-0-2</w:t>
            </w:r>
          </w:p>
        </w:tc>
        <w:tc>
          <w:tcPr>
            <w:tcW w:w="3240" w:type="dxa"/>
            <w:tcBorders>
              <w:top w:val="nil"/>
              <w:left w:val="nil"/>
              <w:bottom w:val="single" w:sz="4" w:space="0" w:color="auto"/>
              <w:right w:val="single" w:sz="4" w:space="0" w:color="auto"/>
            </w:tcBorders>
            <w:shd w:val="clear" w:color="000000" w:fill="FFFF66"/>
            <w:noWrap/>
            <w:vAlign w:val="bottom"/>
            <w:hideMark/>
          </w:tcPr>
          <w:p w14:paraId="0A9840B7"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280" w:type="dxa"/>
            <w:tcBorders>
              <w:top w:val="nil"/>
              <w:left w:val="nil"/>
              <w:bottom w:val="single" w:sz="4" w:space="0" w:color="auto"/>
              <w:right w:val="single" w:sz="4" w:space="0" w:color="auto"/>
            </w:tcBorders>
            <w:shd w:val="clear" w:color="000000" w:fill="FFFF66"/>
            <w:noWrap/>
            <w:vAlign w:val="bottom"/>
            <w:hideMark/>
          </w:tcPr>
          <w:p w14:paraId="0DF75672"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120" w:type="dxa"/>
            <w:tcBorders>
              <w:top w:val="nil"/>
              <w:left w:val="nil"/>
              <w:bottom w:val="single" w:sz="4" w:space="0" w:color="auto"/>
              <w:right w:val="single" w:sz="4" w:space="0" w:color="auto"/>
            </w:tcBorders>
            <w:shd w:val="clear" w:color="000000" w:fill="FFFF66"/>
            <w:noWrap/>
            <w:vAlign w:val="bottom"/>
            <w:hideMark/>
          </w:tcPr>
          <w:p w14:paraId="64BBFC19"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680" w:type="dxa"/>
            <w:tcBorders>
              <w:top w:val="nil"/>
              <w:left w:val="nil"/>
              <w:bottom w:val="single" w:sz="4" w:space="0" w:color="auto"/>
              <w:right w:val="single" w:sz="8" w:space="0" w:color="auto"/>
            </w:tcBorders>
            <w:shd w:val="clear" w:color="000000" w:fill="FFFF66"/>
            <w:noWrap/>
            <w:vAlign w:val="bottom"/>
            <w:hideMark/>
          </w:tcPr>
          <w:p w14:paraId="1AC33D20"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r>
      <w:tr w:rsidR="00064821" w:rsidRPr="00064821" w14:paraId="3C0C2835" w14:textId="77777777" w:rsidTr="00064821">
        <w:trPr>
          <w:trHeight w:val="300"/>
        </w:trPr>
        <w:tc>
          <w:tcPr>
            <w:tcW w:w="1574" w:type="dxa"/>
            <w:tcBorders>
              <w:top w:val="nil"/>
              <w:left w:val="single" w:sz="8" w:space="0" w:color="auto"/>
              <w:bottom w:val="nil"/>
              <w:right w:val="nil"/>
            </w:tcBorders>
            <w:shd w:val="clear" w:color="000000" w:fill="FFFF66"/>
            <w:noWrap/>
            <w:vAlign w:val="bottom"/>
            <w:hideMark/>
          </w:tcPr>
          <w:p w14:paraId="363A60DB"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220" w:type="dxa"/>
            <w:tcBorders>
              <w:top w:val="nil"/>
              <w:left w:val="single" w:sz="8" w:space="0" w:color="auto"/>
              <w:bottom w:val="nil"/>
              <w:right w:val="single" w:sz="4" w:space="0" w:color="auto"/>
            </w:tcBorders>
            <w:shd w:val="clear" w:color="000000" w:fill="FFFF66"/>
            <w:noWrap/>
            <w:vAlign w:val="bottom"/>
            <w:hideMark/>
          </w:tcPr>
          <w:p w14:paraId="78A285B3"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900" w:type="dxa"/>
            <w:tcBorders>
              <w:top w:val="nil"/>
              <w:left w:val="nil"/>
              <w:bottom w:val="nil"/>
              <w:right w:val="single" w:sz="4" w:space="0" w:color="auto"/>
            </w:tcBorders>
            <w:shd w:val="clear" w:color="000000" w:fill="FFFF66"/>
            <w:noWrap/>
            <w:vAlign w:val="bottom"/>
            <w:hideMark/>
          </w:tcPr>
          <w:p w14:paraId="0DF0238F" w14:textId="77777777" w:rsidR="00064821" w:rsidRPr="00943045" w:rsidRDefault="00064821" w:rsidP="00064821">
            <w:pPr>
              <w:spacing w:after="0" w:line="240" w:lineRule="auto"/>
              <w:jc w:val="center"/>
              <w:rPr>
                <w:rFonts w:eastAsia="Times New Roman" w:cs="Calibri"/>
                <w:b/>
                <w:bCs/>
                <w:color w:val="FF0000"/>
                <w:sz w:val="20"/>
                <w:szCs w:val="20"/>
                <w:lang w:eastAsia="cs-CZ"/>
              </w:rPr>
            </w:pPr>
            <w:proofErr w:type="spellStart"/>
            <w:r w:rsidRPr="00943045">
              <w:rPr>
                <w:rFonts w:eastAsia="Times New Roman" w:cs="Calibri"/>
                <w:b/>
                <w:bCs/>
                <w:color w:val="FF0000"/>
                <w:sz w:val="20"/>
                <w:szCs w:val="20"/>
                <w:lang w:eastAsia="cs-CZ"/>
              </w:rPr>
              <w:t>kl</w:t>
            </w:r>
            <w:proofErr w:type="spellEnd"/>
          </w:p>
        </w:tc>
        <w:tc>
          <w:tcPr>
            <w:tcW w:w="3240" w:type="dxa"/>
            <w:tcBorders>
              <w:top w:val="nil"/>
              <w:left w:val="nil"/>
              <w:bottom w:val="nil"/>
              <w:right w:val="single" w:sz="4" w:space="0" w:color="auto"/>
            </w:tcBorders>
            <w:shd w:val="clear" w:color="000000" w:fill="FFFF66"/>
            <w:noWrap/>
            <w:vAlign w:val="bottom"/>
            <w:hideMark/>
          </w:tcPr>
          <w:p w14:paraId="5090DE6B"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280" w:type="dxa"/>
            <w:tcBorders>
              <w:top w:val="nil"/>
              <w:left w:val="nil"/>
              <w:bottom w:val="nil"/>
              <w:right w:val="single" w:sz="4" w:space="0" w:color="auto"/>
            </w:tcBorders>
            <w:shd w:val="clear" w:color="000000" w:fill="FFFF66"/>
            <w:noWrap/>
            <w:vAlign w:val="bottom"/>
            <w:hideMark/>
          </w:tcPr>
          <w:p w14:paraId="60B194EC"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120" w:type="dxa"/>
            <w:tcBorders>
              <w:top w:val="nil"/>
              <w:left w:val="nil"/>
              <w:bottom w:val="nil"/>
              <w:right w:val="single" w:sz="4" w:space="0" w:color="auto"/>
            </w:tcBorders>
            <w:shd w:val="clear" w:color="000000" w:fill="FFFF66"/>
            <w:noWrap/>
            <w:vAlign w:val="bottom"/>
            <w:hideMark/>
          </w:tcPr>
          <w:p w14:paraId="17AB0AB6"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680" w:type="dxa"/>
            <w:tcBorders>
              <w:top w:val="nil"/>
              <w:left w:val="nil"/>
              <w:bottom w:val="nil"/>
              <w:right w:val="single" w:sz="8" w:space="0" w:color="auto"/>
            </w:tcBorders>
            <w:shd w:val="clear" w:color="000000" w:fill="FFFF66"/>
            <w:noWrap/>
            <w:vAlign w:val="bottom"/>
            <w:hideMark/>
          </w:tcPr>
          <w:p w14:paraId="17C6ADF4"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r>
      <w:tr w:rsidR="00064821" w:rsidRPr="00064821" w14:paraId="415D3E5F" w14:textId="77777777" w:rsidTr="00064821">
        <w:trPr>
          <w:trHeight w:val="576"/>
        </w:trPr>
        <w:tc>
          <w:tcPr>
            <w:tcW w:w="1574" w:type="dxa"/>
            <w:tcBorders>
              <w:top w:val="single" w:sz="8" w:space="0" w:color="auto"/>
              <w:left w:val="single" w:sz="8" w:space="0" w:color="auto"/>
              <w:bottom w:val="single" w:sz="4" w:space="0" w:color="auto"/>
              <w:right w:val="single" w:sz="8" w:space="0" w:color="auto"/>
            </w:tcBorders>
            <w:shd w:val="clear" w:color="000000" w:fill="FFE699"/>
            <w:noWrap/>
            <w:vAlign w:val="bottom"/>
            <w:hideMark/>
          </w:tcPr>
          <w:p w14:paraId="396F466E"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PA</w:t>
            </w:r>
          </w:p>
        </w:tc>
        <w:tc>
          <w:tcPr>
            <w:tcW w:w="2220" w:type="dxa"/>
            <w:tcBorders>
              <w:top w:val="single" w:sz="8" w:space="0" w:color="auto"/>
              <w:left w:val="nil"/>
              <w:bottom w:val="single" w:sz="4" w:space="0" w:color="auto"/>
              <w:right w:val="single" w:sz="4" w:space="0" w:color="auto"/>
            </w:tcBorders>
            <w:shd w:val="clear" w:color="000000" w:fill="FFE699"/>
            <w:noWrap/>
            <w:vAlign w:val="center"/>
            <w:hideMark/>
          </w:tcPr>
          <w:p w14:paraId="7CEDC73E"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1900" w:type="dxa"/>
            <w:tcBorders>
              <w:top w:val="single" w:sz="8" w:space="0" w:color="auto"/>
              <w:left w:val="nil"/>
              <w:bottom w:val="single" w:sz="4" w:space="0" w:color="auto"/>
              <w:right w:val="single" w:sz="4" w:space="0" w:color="auto"/>
            </w:tcBorders>
            <w:shd w:val="clear" w:color="000000" w:fill="FFE699"/>
            <w:noWrap/>
            <w:vAlign w:val="bottom"/>
            <w:hideMark/>
          </w:tcPr>
          <w:p w14:paraId="49019B32"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Automatické řízení</w:t>
            </w:r>
          </w:p>
        </w:tc>
        <w:tc>
          <w:tcPr>
            <w:tcW w:w="3240" w:type="dxa"/>
            <w:tcBorders>
              <w:top w:val="single" w:sz="8" w:space="0" w:color="auto"/>
              <w:left w:val="nil"/>
              <w:bottom w:val="single" w:sz="4" w:space="0" w:color="auto"/>
              <w:right w:val="single" w:sz="4" w:space="0" w:color="auto"/>
            </w:tcBorders>
            <w:shd w:val="clear" w:color="000000" w:fill="FFE699"/>
            <w:noWrap/>
            <w:vAlign w:val="bottom"/>
            <w:hideMark/>
          </w:tcPr>
          <w:p w14:paraId="5DABA8CD"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Spojité řízení</w:t>
            </w:r>
          </w:p>
        </w:tc>
        <w:tc>
          <w:tcPr>
            <w:tcW w:w="2280" w:type="dxa"/>
            <w:tcBorders>
              <w:top w:val="single" w:sz="8" w:space="0" w:color="auto"/>
              <w:left w:val="nil"/>
              <w:bottom w:val="single" w:sz="4" w:space="0" w:color="auto"/>
              <w:right w:val="single" w:sz="4" w:space="0" w:color="auto"/>
            </w:tcBorders>
            <w:shd w:val="clear" w:color="000000" w:fill="FFE699"/>
            <w:vAlign w:val="center"/>
            <w:hideMark/>
          </w:tcPr>
          <w:p w14:paraId="1D779FEF"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xml:space="preserve">Laboratoř reálných modelů </w:t>
            </w:r>
          </w:p>
        </w:tc>
        <w:tc>
          <w:tcPr>
            <w:tcW w:w="2120" w:type="dxa"/>
            <w:tcBorders>
              <w:top w:val="single" w:sz="8" w:space="0" w:color="auto"/>
              <w:left w:val="nil"/>
              <w:bottom w:val="single" w:sz="4" w:space="0" w:color="auto"/>
              <w:right w:val="single" w:sz="4" w:space="0" w:color="auto"/>
            </w:tcBorders>
            <w:shd w:val="clear" w:color="000000" w:fill="FFE699"/>
            <w:noWrap/>
            <w:vAlign w:val="center"/>
            <w:hideMark/>
          </w:tcPr>
          <w:p w14:paraId="113F570A"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1680" w:type="dxa"/>
            <w:tcBorders>
              <w:top w:val="single" w:sz="8" w:space="0" w:color="auto"/>
              <w:left w:val="nil"/>
              <w:bottom w:val="single" w:sz="4" w:space="0" w:color="auto"/>
              <w:right w:val="single" w:sz="8" w:space="0" w:color="auto"/>
            </w:tcBorders>
            <w:shd w:val="clear" w:color="000000" w:fill="FFE699"/>
            <w:noWrap/>
            <w:vAlign w:val="center"/>
            <w:hideMark/>
          </w:tcPr>
          <w:p w14:paraId="45FACB7C"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r>
      <w:tr w:rsidR="00064821" w:rsidRPr="00064821" w14:paraId="091CA3B6" w14:textId="77777777" w:rsidTr="00064821">
        <w:trPr>
          <w:trHeight w:val="288"/>
        </w:trPr>
        <w:tc>
          <w:tcPr>
            <w:tcW w:w="1574" w:type="dxa"/>
            <w:tcBorders>
              <w:top w:val="nil"/>
              <w:left w:val="single" w:sz="8" w:space="0" w:color="auto"/>
              <w:bottom w:val="single" w:sz="4" w:space="0" w:color="auto"/>
              <w:right w:val="single" w:sz="8" w:space="0" w:color="auto"/>
            </w:tcBorders>
            <w:shd w:val="clear" w:color="000000" w:fill="FFE699"/>
            <w:noWrap/>
            <w:vAlign w:val="bottom"/>
            <w:hideMark/>
          </w:tcPr>
          <w:p w14:paraId="312E92B0"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2220" w:type="dxa"/>
            <w:tcBorders>
              <w:top w:val="nil"/>
              <w:left w:val="nil"/>
              <w:bottom w:val="single" w:sz="4" w:space="0" w:color="auto"/>
              <w:right w:val="single" w:sz="4" w:space="0" w:color="auto"/>
            </w:tcBorders>
            <w:shd w:val="clear" w:color="000000" w:fill="FFE699"/>
            <w:noWrap/>
            <w:vAlign w:val="bottom"/>
            <w:hideMark/>
          </w:tcPr>
          <w:p w14:paraId="62BE2B0C"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1900" w:type="dxa"/>
            <w:tcBorders>
              <w:top w:val="nil"/>
              <w:left w:val="nil"/>
              <w:bottom w:val="single" w:sz="4" w:space="0" w:color="auto"/>
              <w:right w:val="single" w:sz="4" w:space="0" w:color="auto"/>
            </w:tcBorders>
            <w:shd w:val="clear" w:color="000000" w:fill="FFE699"/>
            <w:noWrap/>
            <w:vAlign w:val="bottom"/>
            <w:hideMark/>
          </w:tcPr>
          <w:p w14:paraId="348665A5"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2-1-2</w:t>
            </w:r>
          </w:p>
        </w:tc>
        <w:tc>
          <w:tcPr>
            <w:tcW w:w="3240" w:type="dxa"/>
            <w:tcBorders>
              <w:top w:val="nil"/>
              <w:left w:val="nil"/>
              <w:bottom w:val="single" w:sz="4" w:space="0" w:color="auto"/>
              <w:right w:val="single" w:sz="4" w:space="0" w:color="auto"/>
            </w:tcBorders>
            <w:shd w:val="clear" w:color="000000" w:fill="FFE699"/>
            <w:noWrap/>
            <w:vAlign w:val="bottom"/>
            <w:hideMark/>
          </w:tcPr>
          <w:p w14:paraId="22F62F34"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2-1-2</w:t>
            </w:r>
          </w:p>
        </w:tc>
        <w:tc>
          <w:tcPr>
            <w:tcW w:w="2280" w:type="dxa"/>
            <w:tcBorders>
              <w:top w:val="nil"/>
              <w:left w:val="nil"/>
              <w:bottom w:val="single" w:sz="4" w:space="0" w:color="auto"/>
              <w:right w:val="single" w:sz="4" w:space="0" w:color="auto"/>
            </w:tcBorders>
            <w:shd w:val="clear" w:color="000000" w:fill="FFE699"/>
            <w:noWrap/>
            <w:vAlign w:val="bottom"/>
            <w:hideMark/>
          </w:tcPr>
          <w:p w14:paraId="597DA393"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0-0-3</w:t>
            </w:r>
          </w:p>
        </w:tc>
        <w:tc>
          <w:tcPr>
            <w:tcW w:w="2120" w:type="dxa"/>
            <w:tcBorders>
              <w:top w:val="nil"/>
              <w:left w:val="nil"/>
              <w:bottom w:val="single" w:sz="4" w:space="0" w:color="auto"/>
              <w:right w:val="single" w:sz="4" w:space="0" w:color="auto"/>
            </w:tcBorders>
            <w:shd w:val="clear" w:color="000000" w:fill="FFE699"/>
            <w:noWrap/>
            <w:vAlign w:val="bottom"/>
            <w:hideMark/>
          </w:tcPr>
          <w:p w14:paraId="43F91565"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1680" w:type="dxa"/>
            <w:tcBorders>
              <w:top w:val="nil"/>
              <w:left w:val="nil"/>
              <w:bottom w:val="single" w:sz="4" w:space="0" w:color="auto"/>
              <w:right w:val="single" w:sz="8" w:space="0" w:color="auto"/>
            </w:tcBorders>
            <w:shd w:val="clear" w:color="000000" w:fill="FFE699"/>
            <w:noWrap/>
            <w:vAlign w:val="bottom"/>
            <w:hideMark/>
          </w:tcPr>
          <w:p w14:paraId="45B6991C"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r>
      <w:tr w:rsidR="00064821" w:rsidRPr="00064821" w14:paraId="718EB3D0" w14:textId="77777777" w:rsidTr="00064821">
        <w:trPr>
          <w:trHeight w:val="288"/>
        </w:trPr>
        <w:tc>
          <w:tcPr>
            <w:tcW w:w="1574" w:type="dxa"/>
            <w:tcBorders>
              <w:top w:val="nil"/>
              <w:left w:val="single" w:sz="8" w:space="0" w:color="auto"/>
              <w:bottom w:val="single" w:sz="4" w:space="0" w:color="auto"/>
              <w:right w:val="single" w:sz="8" w:space="0" w:color="auto"/>
            </w:tcBorders>
            <w:shd w:val="clear" w:color="000000" w:fill="FFE699"/>
            <w:noWrap/>
            <w:vAlign w:val="bottom"/>
            <w:hideMark/>
          </w:tcPr>
          <w:p w14:paraId="2AC13D1C"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2220" w:type="dxa"/>
            <w:tcBorders>
              <w:top w:val="nil"/>
              <w:left w:val="nil"/>
              <w:bottom w:val="single" w:sz="4" w:space="0" w:color="auto"/>
              <w:right w:val="single" w:sz="4" w:space="0" w:color="auto"/>
            </w:tcBorders>
            <w:shd w:val="clear" w:color="000000" w:fill="FFE699"/>
            <w:noWrap/>
            <w:vAlign w:val="bottom"/>
            <w:hideMark/>
          </w:tcPr>
          <w:p w14:paraId="5252134B"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1900" w:type="dxa"/>
            <w:tcBorders>
              <w:top w:val="nil"/>
              <w:left w:val="nil"/>
              <w:bottom w:val="single" w:sz="4" w:space="0" w:color="auto"/>
              <w:right w:val="single" w:sz="4" w:space="0" w:color="auto"/>
            </w:tcBorders>
            <w:shd w:val="clear" w:color="000000" w:fill="FFE699"/>
            <w:noWrap/>
            <w:vAlign w:val="bottom"/>
            <w:hideMark/>
          </w:tcPr>
          <w:p w14:paraId="31BAFFF6" w14:textId="77777777" w:rsidR="00064821" w:rsidRPr="00943045" w:rsidRDefault="00064821" w:rsidP="00064821">
            <w:pPr>
              <w:spacing w:after="0" w:line="240" w:lineRule="auto"/>
              <w:jc w:val="center"/>
              <w:rPr>
                <w:rFonts w:eastAsia="Times New Roman" w:cs="Calibri"/>
                <w:b/>
                <w:bCs/>
                <w:sz w:val="20"/>
                <w:szCs w:val="20"/>
                <w:lang w:eastAsia="cs-CZ"/>
              </w:rPr>
            </w:pPr>
            <w:proofErr w:type="spellStart"/>
            <w:r w:rsidRPr="00943045">
              <w:rPr>
                <w:rFonts w:eastAsia="Times New Roman" w:cs="Calibri"/>
                <w:b/>
                <w:bCs/>
                <w:sz w:val="20"/>
                <w:szCs w:val="20"/>
                <w:lang w:eastAsia="cs-CZ"/>
              </w:rPr>
              <w:t>z,zk</w:t>
            </w:r>
            <w:proofErr w:type="spellEnd"/>
          </w:p>
        </w:tc>
        <w:tc>
          <w:tcPr>
            <w:tcW w:w="3240" w:type="dxa"/>
            <w:tcBorders>
              <w:top w:val="nil"/>
              <w:left w:val="nil"/>
              <w:bottom w:val="single" w:sz="4" w:space="0" w:color="auto"/>
              <w:right w:val="single" w:sz="4" w:space="0" w:color="auto"/>
            </w:tcBorders>
            <w:shd w:val="clear" w:color="000000" w:fill="FFE699"/>
            <w:noWrap/>
            <w:vAlign w:val="bottom"/>
            <w:hideMark/>
          </w:tcPr>
          <w:p w14:paraId="6DFA406E" w14:textId="77777777" w:rsidR="00064821" w:rsidRPr="00943045" w:rsidRDefault="00064821" w:rsidP="00064821">
            <w:pPr>
              <w:spacing w:after="0" w:line="240" w:lineRule="auto"/>
              <w:jc w:val="center"/>
              <w:rPr>
                <w:rFonts w:eastAsia="Times New Roman" w:cs="Calibri"/>
                <w:b/>
                <w:bCs/>
                <w:sz w:val="20"/>
                <w:szCs w:val="20"/>
                <w:lang w:eastAsia="cs-CZ"/>
              </w:rPr>
            </w:pPr>
            <w:proofErr w:type="spellStart"/>
            <w:r w:rsidRPr="00943045">
              <w:rPr>
                <w:rFonts w:eastAsia="Times New Roman" w:cs="Calibri"/>
                <w:b/>
                <w:bCs/>
                <w:sz w:val="20"/>
                <w:szCs w:val="20"/>
                <w:lang w:eastAsia="cs-CZ"/>
              </w:rPr>
              <w:t>z,zk</w:t>
            </w:r>
            <w:proofErr w:type="spellEnd"/>
          </w:p>
        </w:tc>
        <w:tc>
          <w:tcPr>
            <w:tcW w:w="2280" w:type="dxa"/>
            <w:tcBorders>
              <w:top w:val="nil"/>
              <w:left w:val="nil"/>
              <w:bottom w:val="single" w:sz="4" w:space="0" w:color="auto"/>
              <w:right w:val="single" w:sz="4" w:space="0" w:color="auto"/>
            </w:tcBorders>
            <w:shd w:val="clear" w:color="000000" w:fill="FFE699"/>
            <w:noWrap/>
            <w:vAlign w:val="bottom"/>
            <w:hideMark/>
          </w:tcPr>
          <w:p w14:paraId="3486A16A" w14:textId="77777777" w:rsidR="00064821" w:rsidRPr="00943045" w:rsidRDefault="00064821" w:rsidP="00064821">
            <w:pPr>
              <w:spacing w:after="0" w:line="240" w:lineRule="auto"/>
              <w:jc w:val="center"/>
              <w:rPr>
                <w:rFonts w:eastAsia="Times New Roman" w:cs="Calibri"/>
                <w:b/>
                <w:bCs/>
                <w:sz w:val="20"/>
                <w:szCs w:val="20"/>
                <w:lang w:eastAsia="cs-CZ"/>
              </w:rPr>
            </w:pPr>
            <w:proofErr w:type="spellStart"/>
            <w:r w:rsidRPr="00943045">
              <w:rPr>
                <w:rFonts w:eastAsia="Times New Roman" w:cs="Calibri"/>
                <w:b/>
                <w:bCs/>
                <w:sz w:val="20"/>
                <w:szCs w:val="20"/>
                <w:lang w:eastAsia="cs-CZ"/>
              </w:rPr>
              <w:t>kl</w:t>
            </w:r>
            <w:proofErr w:type="spellEnd"/>
          </w:p>
        </w:tc>
        <w:tc>
          <w:tcPr>
            <w:tcW w:w="2120" w:type="dxa"/>
            <w:tcBorders>
              <w:top w:val="nil"/>
              <w:left w:val="nil"/>
              <w:bottom w:val="single" w:sz="4" w:space="0" w:color="auto"/>
              <w:right w:val="single" w:sz="4" w:space="0" w:color="auto"/>
            </w:tcBorders>
            <w:shd w:val="clear" w:color="000000" w:fill="FFE699"/>
            <w:noWrap/>
            <w:vAlign w:val="bottom"/>
            <w:hideMark/>
          </w:tcPr>
          <w:p w14:paraId="2BEB3740"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1680" w:type="dxa"/>
            <w:tcBorders>
              <w:top w:val="nil"/>
              <w:left w:val="nil"/>
              <w:bottom w:val="single" w:sz="4" w:space="0" w:color="auto"/>
              <w:right w:val="single" w:sz="8" w:space="0" w:color="auto"/>
            </w:tcBorders>
            <w:shd w:val="clear" w:color="000000" w:fill="FFE699"/>
            <w:noWrap/>
            <w:vAlign w:val="bottom"/>
            <w:hideMark/>
          </w:tcPr>
          <w:p w14:paraId="79B3609F"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r>
      <w:tr w:rsidR="00064821" w:rsidRPr="00064821" w14:paraId="4FEBFC3F" w14:textId="77777777" w:rsidTr="00943045">
        <w:trPr>
          <w:trHeight w:val="287"/>
        </w:trPr>
        <w:tc>
          <w:tcPr>
            <w:tcW w:w="1574" w:type="dxa"/>
            <w:tcBorders>
              <w:top w:val="nil"/>
              <w:left w:val="single" w:sz="8" w:space="0" w:color="auto"/>
              <w:bottom w:val="single" w:sz="4" w:space="0" w:color="auto"/>
              <w:right w:val="single" w:sz="8" w:space="0" w:color="auto"/>
            </w:tcBorders>
            <w:shd w:val="clear" w:color="000000" w:fill="FFE699"/>
            <w:noWrap/>
            <w:vAlign w:val="bottom"/>
            <w:hideMark/>
          </w:tcPr>
          <w:p w14:paraId="0A951CBD"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2220" w:type="dxa"/>
            <w:tcBorders>
              <w:top w:val="nil"/>
              <w:left w:val="nil"/>
              <w:bottom w:val="single" w:sz="4" w:space="0" w:color="auto"/>
              <w:right w:val="single" w:sz="4" w:space="0" w:color="auto"/>
            </w:tcBorders>
            <w:shd w:val="clear" w:color="000000" w:fill="FFE699"/>
            <w:vAlign w:val="center"/>
            <w:hideMark/>
          </w:tcPr>
          <w:p w14:paraId="157C40FA"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Softwarová podpora inženýrských výpočtů</w:t>
            </w:r>
          </w:p>
        </w:tc>
        <w:tc>
          <w:tcPr>
            <w:tcW w:w="1900" w:type="dxa"/>
            <w:tcBorders>
              <w:top w:val="nil"/>
              <w:left w:val="nil"/>
              <w:bottom w:val="single" w:sz="4" w:space="0" w:color="auto"/>
              <w:right w:val="single" w:sz="4" w:space="0" w:color="auto"/>
            </w:tcBorders>
            <w:shd w:val="clear" w:color="000000" w:fill="FFE699"/>
            <w:vAlign w:val="center"/>
            <w:hideMark/>
          </w:tcPr>
          <w:p w14:paraId="5AD560C7"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3240" w:type="dxa"/>
            <w:tcBorders>
              <w:top w:val="nil"/>
              <w:left w:val="nil"/>
              <w:bottom w:val="single" w:sz="4" w:space="0" w:color="auto"/>
              <w:right w:val="single" w:sz="4" w:space="0" w:color="auto"/>
            </w:tcBorders>
            <w:shd w:val="clear" w:color="000000" w:fill="FFE699"/>
            <w:noWrap/>
            <w:vAlign w:val="bottom"/>
            <w:hideMark/>
          </w:tcPr>
          <w:p w14:paraId="46EEA7B5"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2280" w:type="dxa"/>
            <w:tcBorders>
              <w:top w:val="nil"/>
              <w:left w:val="nil"/>
              <w:bottom w:val="single" w:sz="4" w:space="0" w:color="auto"/>
              <w:right w:val="single" w:sz="4" w:space="0" w:color="auto"/>
            </w:tcBorders>
            <w:shd w:val="clear" w:color="000000" w:fill="FFE699"/>
            <w:noWrap/>
            <w:vAlign w:val="bottom"/>
            <w:hideMark/>
          </w:tcPr>
          <w:p w14:paraId="4CA4966E"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2120" w:type="dxa"/>
            <w:tcBorders>
              <w:top w:val="nil"/>
              <w:left w:val="nil"/>
              <w:bottom w:val="single" w:sz="4" w:space="0" w:color="auto"/>
              <w:right w:val="single" w:sz="4" w:space="0" w:color="auto"/>
            </w:tcBorders>
            <w:shd w:val="clear" w:color="000000" w:fill="FFE699"/>
            <w:noWrap/>
            <w:vAlign w:val="bottom"/>
            <w:hideMark/>
          </w:tcPr>
          <w:p w14:paraId="612BE555"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1680" w:type="dxa"/>
            <w:tcBorders>
              <w:top w:val="nil"/>
              <w:left w:val="nil"/>
              <w:bottom w:val="single" w:sz="4" w:space="0" w:color="auto"/>
              <w:right w:val="single" w:sz="8" w:space="0" w:color="auto"/>
            </w:tcBorders>
            <w:shd w:val="clear" w:color="000000" w:fill="FFE699"/>
            <w:noWrap/>
            <w:vAlign w:val="bottom"/>
            <w:hideMark/>
          </w:tcPr>
          <w:p w14:paraId="6C09D2E1"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r>
      <w:tr w:rsidR="00064821" w:rsidRPr="00064821" w14:paraId="3E5FC947" w14:textId="77777777" w:rsidTr="00064821">
        <w:trPr>
          <w:trHeight w:val="288"/>
        </w:trPr>
        <w:tc>
          <w:tcPr>
            <w:tcW w:w="1574" w:type="dxa"/>
            <w:tcBorders>
              <w:top w:val="nil"/>
              <w:left w:val="single" w:sz="8" w:space="0" w:color="auto"/>
              <w:bottom w:val="single" w:sz="4" w:space="0" w:color="auto"/>
              <w:right w:val="single" w:sz="8" w:space="0" w:color="auto"/>
            </w:tcBorders>
            <w:shd w:val="clear" w:color="000000" w:fill="FFE699"/>
            <w:noWrap/>
            <w:vAlign w:val="bottom"/>
            <w:hideMark/>
          </w:tcPr>
          <w:p w14:paraId="2B38D621"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2220" w:type="dxa"/>
            <w:tcBorders>
              <w:top w:val="nil"/>
              <w:left w:val="nil"/>
              <w:bottom w:val="single" w:sz="4" w:space="0" w:color="auto"/>
              <w:right w:val="single" w:sz="4" w:space="0" w:color="auto"/>
            </w:tcBorders>
            <w:shd w:val="clear" w:color="000000" w:fill="FFE699"/>
            <w:noWrap/>
            <w:vAlign w:val="bottom"/>
            <w:hideMark/>
          </w:tcPr>
          <w:p w14:paraId="3E7B7047"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0-0-3</w:t>
            </w:r>
          </w:p>
        </w:tc>
        <w:tc>
          <w:tcPr>
            <w:tcW w:w="1900" w:type="dxa"/>
            <w:tcBorders>
              <w:top w:val="nil"/>
              <w:left w:val="nil"/>
              <w:bottom w:val="single" w:sz="4" w:space="0" w:color="auto"/>
              <w:right w:val="single" w:sz="4" w:space="0" w:color="auto"/>
            </w:tcBorders>
            <w:shd w:val="clear" w:color="000000" w:fill="FFE699"/>
            <w:noWrap/>
            <w:vAlign w:val="bottom"/>
            <w:hideMark/>
          </w:tcPr>
          <w:p w14:paraId="208F27CA"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3240" w:type="dxa"/>
            <w:tcBorders>
              <w:top w:val="nil"/>
              <w:left w:val="nil"/>
              <w:bottom w:val="single" w:sz="4" w:space="0" w:color="auto"/>
              <w:right w:val="single" w:sz="4" w:space="0" w:color="auto"/>
            </w:tcBorders>
            <w:shd w:val="clear" w:color="000000" w:fill="FFE699"/>
            <w:noWrap/>
            <w:vAlign w:val="bottom"/>
            <w:hideMark/>
          </w:tcPr>
          <w:p w14:paraId="2EF63B9D"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2280" w:type="dxa"/>
            <w:tcBorders>
              <w:top w:val="nil"/>
              <w:left w:val="nil"/>
              <w:bottom w:val="single" w:sz="4" w:space="0" w:color="auto"/>
              <w:right w:val="single" w:sz="4" w:space="0" w:color="auto"/>
            </w:tcBorders>
            <w:shd w:val="clear" w:color="000000" w:fill="FFE699"/>
            <w:noWrap/>
            <w:vAlign w:val="bottom"/>
            <w:hideMark/>
          </w:tcPr>
          <w:p w14:paraId="3759B799"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2120" w:type="dxa"/>
            <w:tcBorders>
              <w:top w:val="nil"/>
              <w:left w:val="nil"/>
              <w:bottom w:val="single" w:sz="4" w:space="0" w:color="auto"/>
              <w:right w:val="single" w:sz="4" w:space="0" w:color="auto"/>
            </w:tcBorders>
            <w:shd w:val="clear" w:color="000000" w:fill="FFE699"/>
            <w:noWrap/>
            <w:vAlign w:val="bottom"/>
            <w:hideMark/>
          </w:tcPr>
          <w:p w14:paraId="07E53FF4"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1680" w:type="dxa"/>
            <w:tcBorders>
              <w:top w:val="nil"/>
              <w:left w:val="nil"/>
              <w:bottom w:val="single" w:sz="4" w:space="0" w:color="auto"/>
              <w:right w:val="single" w:sz="8" w:space="0" w:color="auto"/>
            </w:tcBorders>
            <w:shd w:val="clear" w:color="000000" w:fill="FFE699"/>
            <w:noWrap/>
            <w:vAlign w:val="bottom"/>
            <w:hideMark/>
          </w:tcPr>
          <w:p w14:paraId="00D31F2E"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r>
      <w:tr w:rsidR="00064821" w:rsidRPr="00064821" w14:paraId="2606AE79" w14:textId="77777777" w:rsidTr="00064821">
        <w:trPr>
          <w:trHeight w:val="300"/>
        </w:trPr>
        <w:tc>
          <w:tcPr>
            <w:tcW w:w="1574" w:type="dxa"/>
            <w:tcBorders>
              <w:top w:val="nil"/>
              <w:left w:val="single" w:sz="8" w:space="0" w:color="auto"/>
              <w:bottom w:val="single" w:sz="8" w:space="0" w:color="auto"/>
              <w:right w:val="single" w:sz="8" w:space="0" w:color="auto"/>
            </w:tcBorders>
            <w:shd w:val="clear" w:color="000000" w:fill="FFE699"/>
            <w:noWrap/>
            <w:vAlign w:val="bottom"/>
            <w:hideMark/>
          </w:tcPr>
          <w:p w14:paraId="7BB99104"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2220" w:type="dxa"/>
            <w:tcBorders>
              <w:top w:val="nil"/>
              <w:left w:val="nil"/>
              <w:bottom w:val="single" w:sz="8" w:space="0" w:color="auto"/>
              <w:right w:val="single" w:sz="4" w:space="0" w:color="auto"/>
            </w:tcBorders>
            <w:shd w:val="clear" w:color="000000" w:fill="FFE699"/>
            <w:noWrap/>
            <w:vAlign w:val="bottom"/>
            <w:hideMark/>
          </w:tcPr>
          <w:p w14:paraId="18FD4529" w14:textId="77777777" w:rsidR="00064821" w:rsidRPr="00943045" w:rsidRDefault="00064821" w:rsidP="00064821">
            <w:pPr>
              <w:spacing w:after="0" w:line="240" w:lineRule="auto"/>
              <w:jc w:val="center"/>
              <w:rPr>
                <w:rFonts w:eastAsia="Times New Roman" w:cs="Calibri"/>
                <w:b/>
                <w:bCs/>
                <w:sz w:val="20"/>
                <w:szCs w:val="20"/>
                <w:lang w:eastAsia="cs-CZ"/>
              </w:rPr>
            </w:pPr>
            <w:proofErr w:type="spellStart"/>
            <w:r w:rsidRPr="00943045">
              <w:rPr>
                <w:rFonts w:eastAsia="Times New Roman" w:cs="Calibri"/>
                <w:b/>
                <w:bCs/>
                <w:sz w:val="20"/>
                <w:szCs w:val="20"/>
                <w:lang w:eastAsia="cs-CZ"/>
              </w:rPr>
              <w:t>kl</w:t>
            </w:r>
            <w:proofErr w:type="spellEnd"/>
          </w:p>
        </w:tc>
        <w:tc>
          <w:tcPr>
            <w:tcW w:w="1900" w:type="dxa"/>
            <w:tcBorders>
              <w:top w:val="nil"/>
              <w:left w:val="nil"/>
              <w:bottom w:val="single" w:sz="8" w:space="0" w:color="auto"/>
              <w:right w:val="single" w:sz="4" w:space="0" w:color="auto"/>
            </w:tcBorders>
            <w:shd w:val="clear" w:color="000000" w:fill="FFE699"/>
            <w:noWrap/>
            <w:vAlign w:val="bottom"/>
            <w:hideMark/>
          </w:tcPr>
          <w:p w14:paraId="4752EF5D"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3240" w:type="dxa"/>
            <w:tcBorders>
              <w:top w:val="nil"/>
              <w:left w:val="nil"/>
              <w:bottom w:val="single" w:sz="8" w:space="0" w:color="auto"/>
              <w:right w:val="single" w:sz="4" w:space="0" w:color="auto"/>
            </w:tcBorders>
            <w:shd w:val="clear" w:color="000000" w:fill="FFE699"/>
            <w:noWrap/>
            <w:vAlign w:val="bottom"/>
            <w:hideMark/>
          </w:tcPr>
          <w:p w14:paraId="53B5A8D6"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2280" w:type="dxa"/>
            <w:tcBorders>
              <w:top w:val="nil"/>
              <w:left w:val="nil"/>
              <w:bottom w:val="single" w:sz="8" w:space="0" w:color="auto"/>
              <w:right w:val="single" w:sz="4" w:space="0" w:color="auto"/>
            </w:tcBorders>
            <w:shd w:val="clear" w:color="000000" w:fill="FFE699"/>
            <w:noWrap/>
            <w:vAlign w:val="bottom"/>
            <w:hideMark/>
          </w:tcPr>
          <w:p w14:paraId="7B1B02B7"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2120" w:type="dxa"/>
            <w:tcBorders>
              <w:top w:val="nil"/>
              <w:left w:val="nil"/>
              <w:bottom w:val="single" w:sz="8" w:space="0" w:color="auto"/>
              <w:right w:val="single" w:sz="4" w:space="0" w:color="auto"/>
            </w:tcBorders>
            <w:shd w:val="clear" w:color="000000" w:fill="FFE699"/>
            <w:noWrap/>
            <w:vAlign w:val="bottom"/>
            <w:hideMark/>
          </w:tcPr>
          <w:p w14:paraId="564412AD"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1680" w:type="dxa"/>
            <w:tcBorders>
              <w:top w:val="nil"/>
              <w:left w:val="nil"/>
              <w:bottom w:val="single" w:sz="8" w:space="0" w:color="auto"/>
              <w:right w:val="single" w:sz="8" w:space="0" w:color="auto"/>
            </w:tcBorders>
            <w:shd w:val="clear" w:color="000000" w:fill="FFE699"/>
            <w:noWrap/>
            <w:vAlign w:val="bottom"/>
            <w:hideMark/>
          </w:tcPr>
          <w:p w14:paraId="0C8D5BC8"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r>
      <w:tr w:rsidR="00064821" w:rsidRPr="00064821" w14:paraId="6A83D434" w14:textId="77777777" w:rsidTr="00064821">
        <w:trPr>
          <w:trHeight w:val="300"/>
        </w:trPr>
        <w:tc>
          <w:tcPr>
            <w:tcW w:w="5694" w:type="dxa"/>
            <w:gridSpan w:val="3"/>
            <w:tcBorders>
              <w:top w:val="nil"/>
              <w:left w:val="single" w:sz="8" w:space="0" w:color="auto"/>
              <w:bottom w:val="single" w:sz="8" w:space="0" w:color="auto"/>
              <w:right w:val="nil"/>
            </w:tcBorders>
            <w:shd w:val="clear" w:color="000000" w:fill="D9D9D9"/>
            <w:noWrap/>
            <w:vAlign w:val="bottom"/>
            <w:hideMark/>
          </w:tcPr>
          <w:p w14:paraId="69600EE1" w14:textId="77777777" w:rsidR="00064821" w:rsidRPr="00943045" w:rsidRDefault="00064821" w:rsidP="00064821">
            <w:pPr>
              <w:spacing w:after="0" w:line="240" w:lineRule="auto"/>
              <w:jc w:val="left"/>
              <w:rPr>
                <w:rFonts w:eastAsia="Times New Roman" w:cs="Calibri"/>
                <w:b/>
                <w:bCs/>
                <w:color w:val="000000"/>
                <w:sz w:val="20"/>
                <w:szCs w:val="20"/>
                <w:lang w:eastAsia="cs-CZ"/>
              </w:rPr>
            </w:pPr>
            <w:r w:rsidRPr="00943045">
              <w:rPr>
                <w:rFonts w:eastAsia="Times New Roman" w:cs="Calibri"/>
                <w:b/>
                <w:bCs/>
                <w:color w:val="000000"/>
                <w:sz w:val="20"/>
                <w:szCs w:val="20"/>
                <w:lang w:eastAsia="cs-CZ"/>
              </w:rPr>
              <w:t>Technické prostředky automatizace</w:t>
            </w:r>
          </w:p>
        </w:tc>
        <w:tc>
          <w:tcPr>
            <w:tcW w:w="3240" w:type="dxa"/>
            <w:tcBorders>
              <w:top w:val="nil"/>
              <w:left w:val="nil"/>
              <w:bottom w:val="single" w:sz="8" w:space="0" w:color="auto"/>
              <w:right w:val="nil"/>
            </w:tcBorders>
            <w:shd w:val="clear" w:color="000000" w:fill="D9D9D9"/>
            <w:noWrap/>
            <w:vAlign w:val="bottom"/>
            <w:hideMark/>
          </w:tcPr>
          <w:p w14:paraId="2527AD0D" w14:textId="77777777" w:rsidR="00064821" w:rsidRPr="00943045" w:rsidRDefault="00064821" w:rsidP="00064821">
            <w:pPr>
              <w:spacing w:after="0" w:line="240" w:lineRule="auto"/>
              <w:jc w:val="center"/>
              <w:rPr>
                <w:rFonts w:eastAsia="Times New Roman" w:cs="Calibri"/>
                <w:b/>
                <w:bCs/>
                <w:color w:val="000000"/>
                <w:sz w:val="20"/>
                <w:szCs w:val="20"/>
                <w:lang w:eastAsia="cs-CZ"/>
              </w:rPr>
            </w:pPr>
            <w:r w:rsidRPr="00943045">
              <w:rPr>
                <w:rFonts w:eastAsia="Times New Roman" w:cs="Calibri"/>
                <w:b/>
                <w:bCs/>
                <w:color w:val="000000"/>
                <w:sz w:val="20"/>
                <w:szCs w:val="20"/>
                <w:lang w:eastAsia="cs-CZ"/>
              </w:rPr>
              <w:t> </w:t>
            </w:r>
          </w:p>
        </w:tc>
        <w:tc>
          <w:tcPr>
            <w:tcW w:w="2280" w:type="dxa"/>
            <w:tcBorders>
              <w:top w:val="nil"/>
              <w:left w:val="nil"/>
              <w:bottom w:val="single" w:sz="8" w:space="0" w:color="auto"/>
              <w:right w:val="nil"/>
            </w:tcBorders>
            <w:shd w:val="clear" w:color="000000" w:fill="D9D9D9"/>
            <w:noWrap/>
            <w:vAlign w:val="bottom"/>
            <w:hideMark/>
          </w:tcPr>
          <w:p w14:paraId="7E2680FE" w14:textId="77777777" w:rsidR="00064821" w:rsidRPr="00943045" w:rsidRDefault="00064821" w:rsidP="00064821">
            <w:pPr>
              <w:spacing w:after="0" w:line="240" w:lineRule="auto"/>
              <w:jc w:val="center"/>
              <w:rPr>
                <w:rFonts w:eastAsia="Times New Roman" w:cs="Calibri"/>
                <w:b/>
                <w:bCs/>
                <w:color w:val="000000"/>
                <w:sz w:val="20"/>
                <w:szCs w:val="20"/>
                <w:lang w:eastAsia="cs-CZ"/>
              </w:rPr>
            </w:pPr>
            <w:r w:rsidRPr="00943045">
              <w:rPr>
                <w:rFonts w:eastAsia="Times New Roman" w:cs="Calibri"/>
                <w:b/>
                <w:bCs/>
                <w:color w:val="000000"/>
                <w:sz w:val="20"/>
                <w:szCs w:val="20"/>
                <w:lang w:eastAsia="cs-CZ"/>
              </w:rPr>
              <w:t> </w:t>
            </w:r>
          </w:p>
        </w:tc>
        <w:tc>
          <w:tcPr>
            <w:tcW w:w="2120" w:type="dxa"/>
            <w:tcBorders>
              <w:top w:val="nil"/>
              <w:left w:val="nil"/>
              <w:bottom w:val="single" w:sz="8" w:space="0" w:color="auto"/>
              <w:right w:val="nil"/>
            </w:tcBorders>
            <w:shd w:val="clear" w:color="000000" w:fill="D9D9D9"/>
            <w:noWrap/>
            <w:vAlign w:val="bottom"/>
            <w:hideMark/>
          </w:tcPr>
          <w:p w14:paraId="262F9619" w14:textId="77777777" w:rsidR="00064821" w:rsidRPr="00943045" w:rsidRDefault="00064821" w:rsidP="00064821">
            <w:pPr>
              <w:spacing w:after="0" w:line="240" w:lineRule="auto"/>
              <w:jc w:val="center"/>
              <w:rPr>
                <w:rFonts w:eastAsia="Times New Roman" w:cs="Calibri"/>
                <w:b/>
                <w:bCs/>
                <w:color w:val="000000"/>
                <w:sz w:val="20"/>
                <w:szCs w:val="20"/>
                <w:lang w:eastAsia="cs-CZ"/>
              </w:rPr>
            </w:pPr>
            <w:r w:rsidRPr="00943045">
              <w:rPr>
                <w:rFonts w:eastAsia="Times New Roman" w:cs="Calibri"/>
                <w:b/>
                <w:bCs/>
                <w:color w:val="000000"/>
                <w:sz w:val="20"/>
                <w:szCs w:val="20"/>
                <w:lang w:eastAsia="cs-CZ"/>
              </w:rPr>
              <w:t> </w:t>
            </w:r>
          </w:p>
        </w:tc>
        <w:tc>
          <w:tcPr>
            <w:tcW w:w="1680" w:type="dxa"/>
            <w:tcBorders>
              <w:top w:val="nil"/>
              <w:left w:val="nil"/>
              <w:bottom w:val="single" w:sz="8" w:space="0" w:color="auto"/>
              <w:right w:val="single" w:sz="8" w:space="0" w:color="auto"/>
            </w:tcBorders>
            <w:shd w:val="clear" w:color="000000" w:fill="D9D9D9"/>
            <w:noWrap/>
            <w:vAlign w:val="bottom"/>
            <w:hideMark/>
          </w:tcPr>
          <w:p w14:paraId="0A9E0072" w14:textId="77777777" w:rsidR="00064821" w:rsidRPr="00943045" w:rsidRDefault="00064821" w:rsidP="00064821">
            <w:pPr>
              <w:spacing w:after="0" w:line="240" w:lineRule="auto"/>
              <w:jc w:val="center"/>
              <w:rPr>
                <w:rFonts w:eastAsia="Times New Roman" w:cs="Calibri"/>
                <w:b/>
                <w:bCs/>
                <w:color w:val="000000"/>
                <w:sz w:val="20"/>
                <w:szCs w:val="20"/>
                <w:lang w:eastAsia="cs-CZ"/>
              </w:rPr>
            </w:pPr>
            <w:r w:rsidRPr="00943045">
              <w:rPr>
                <w:rFonts w:eastAsia="Times New Roman" w:cs="Calibri"/>
                <w:b/>
                <w:bCs/>
                <w:color w:val="000000"/>
                <w:sz w:val="20"/>
                <w:szCs w:val="20"/>
                <w:lang w:eastAsia="cs-CZ"/>
              </w:rPr>
              <w:t> </w:t>
            </w:r>
          </w:p>
        </w:tc>
      </w:tr>
      <w:tr w:rsidR="00064821" w:rsidRPr="00064821" w14:paraId="5CC2712D" w14:textId="77777777" w:rsidTr="00064821">
        <w:trPr>
          <w:trHeight w:val="576"/>
        </w:trPr>
        <w:tc>
          <w:tcPr>
            <w:tcW w:w="1574" w:type="dxa"/>
            <w:tcBorders>
              <w:top w:val="nil"/>
              <w:left w:val="single" w:sz="8" w:space="0" w:color="auto"/>
              <w:bottom w:val="single" w:sz="4" w:space="0" w:color="auto"/>
              <w:right w:val="nil"/>
            </w:tcBorders>
            <w:shd w:val="clear" w:color="000000" w:fill="FFFF66"/>
            <w:vAlign w:val="center"/>
            <w:hideMark/>
          </w:tcPr>
          <w:p w14:paraId="5E70B0F8"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ISR</w:t>
            </w:r>
          </w:p>
        </w:tc>
        <w:tc>
          <w:tcPr>
            <w:tcW w:w="2220" w:type="dxa"/>
            <w:tcBorders>
              <w:top w:val="nil"/>
              <w:left w:val="single" w:sz="8" w:space="0" w:color="auto"/>
              <w:bottom w:val="single" w:sz="4" w:space="0" w:color="auto"/>
              <w:right w:val="single" w:sz="4" w:space="0" w:color="auto"/>
            </w:tcBorders>
            <w:shd w:val="clear" w:color="000000" w:fill="FFFF66"/>
            <w:vAlign w:val="center"/>
            <w:hideMark/>
          </w:tcPr>
          <w:p w14:paraId="24421162"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900" w:type="dxa"/>
            <w:tcBorders>
              <w:top w:val="nil"/>
              <w:left w:val="nil"/>
              <w:bottom w:val="single" w:sz="4" w:space="0" w:color="auto"/>
              <w:right w:val="single" w:sz="4" w:space="0" w:color="auto"/>
            </w:tcBorders>
            <w:shd w:val="clear" w:color="000000" w:fill="FFFF66"/>
            <w:vAlign w:val="center"/>
            <w:hideMark/>
          </w:tcPr>
          <w:p w14:paraId="15A196AD"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3240" w:type="dxa"/>
            <w:tcBorders>
              <w:top w:val="nil"/>
              <w:left w:val="nil"/>
              <w:bottom w:val="single" w:sz="4" w:space="0" w:color="auto"/>
              <w:right w:val="single" w:sz="4" w:space="0" w:color="auto"/>
            </w:tcBorders>
            <w:shd w:val="clear" w:color="000000" w:fill="FFFF66"/>
            <w:vAlign w:val="center"/>
            <w:hideMark/>
          </w:tcPr>
          <w:p w14:paraId="731E158E" w14:textId="77777777" w:rsidR="00064821" w:rsidRPr="00943045" w:rsidRDefault="00064821" w:rsidP="00064821">
            <w:pPr>
              <w:spacing w:after="0" w:line="240" w:lineRule="auto"/>
              <w:jc w:val="center"/>
              <w:rPr>
                <w:rFonts w:eastAsia="Times New Roman" w:cs="Calibri"/>
                <w:b/>
                <w:bCs/>
                <w:color w:val="FF0000"/>
                <w:sz w:val="20"/>
                <w:szCs w:val="20"/>
                <w:lang w:eastAsia="cs-CZ"/>
              </w:rPr>
            </w:pPr>
            <w:proofErr w:type="spellStart"/>
            <w:r w:rsidRPr="00943045">
              <w:rPr>
                <w:rFonts w:eastAsia="Times New Roman" w:cs="Calibri"/>
                <w:b/>
                <w:bCs/>
                <w:color w:val="FF0000"/>
                <w:sz w:val="20"/>
                <w:szCs w:val="20"/>
                <w:lang w:eastAsia="cs-CZ"/>
              </w:rPr>
              <w:t>Instumentace</w:t>
            </w:r>
            <w:proofErr w:type="spellEnd"/>
            <w:r w:rsidRPr="00943045">
              <w:rPr>
                <w:rFonts w:eastAsia="Times New Roman" w:cs="Calibri"/>
                <w:b/>
                <w:bCs/>
                <w:color w:val="FF0000"/>
                <w:sz w:val="20"/>
                <w:szCs w:val="20"/>
                <w:lang w:eastAsia="cs-CZ"/>
              </w:rPr>
              <w:t xml:space="preserve"> a měření </w:t>
            </w:r>
          </w:p>
        </w:tc>
        <w:tc>
          <w:tcPr>
            <w:tcW w:w="2280" w:type="dxa"/>
            <w:tcBorders>
              <w:top w:val="nil"/>
              <w:left w:val="nil"/>
              <w:bottom w:val="single" w:sz="4" w:space="0" w:color="auto"/>
              <w:right w:val="single" w:sz="4" w:space="0" w:color="auto"/>
            </w:tcBorders>
            <w:shd w:val="clear" w:color="000000" w:fill="FFFF66"/>
            <w:vAlign w:val="center"/>
            <w:hideMark/>
          </w:tcPr>
          <w:p w14:paraId="642DD6F4"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120" w:type="dxa"/>
            <w:tcBorders>
              <w:top w:val="nil"/>
              <w:left w:val="nil"/>
              <w:bottom w:val="single" w:sz="4" w:space="0" w:color="auto"/>
              <w:right w:val="single" w:sz="4" w:space="0" w:color="auto"/>
            </w:tcBorders>
            <w:shd w:val="clear" w:color="000000" w:fill="FFFF66"/>
            <w:vAlign w:val="center"/>
            <w:hideMark/>
          </w:tcPr>
          <w:p w14:paraId="4D9C3DE9" w14:textId="77777777" w:rsidR="00064821" w:rsidRPr="00943045" w:rsidRDefault="00064821" w:rsidP="00064821">
            <w:pPr>
              <w:spacing w:after="0" w:line="240" w:lineRule="auto"/>
              <w:jc w:val="center"/>
              <w:rPr>
                <w:rFonts w:eastAsia="Times New Roman" w:cs="Calibri"/>
                <w:b/>
                <w:bCs/>
                <w:color w:val="FF0000"/>
                <w:sz w:val="20"/>
                <w:szCs w:val="20"/>
                <w:lang w:eastAsia="cs-CZ"/>
              </w:rPr>
            </w:pPr>
            <w:r w:rsidRPr="00943045">
              <w:rPr>
                <w:rFonts w:eastAsia="Times New Roman" w:cs="Calibri"/>
                <w:b/>
                <w:bCs/>
                <w:color w:val="FF0000"/>
                <w:sz w:val="20"/>
                <w:szCs w:val="20"/>
                <w:lang w:eastAsia="cs-CZ"/>
              </w:rPr>
              <w:t>Technické prostředky automatizace</w:t>
            </w:r>
          </w:p>
        </w:tc>
        <w:tc>
          <w:tcPr>
            <w:tcW w:w="1680" w:type="dxa"/>
            <w:tcBorders>
              <w:top w:val="nil"/>
              <w:left w:val="nil"/>
              <w:bottom w:val="single" w:sz="4" w:space="0" w:color="auto"/>
              <w:right w:val="single" w:sz="8" w:space="0" w:color="auto"/>
            </w:tcBorders>
            <w:shd w:val="clear" w:color="000000" w:fill="FFFF66"/>
            <w:vAlign w:val="center"/>
            <w:hideMark/>
          </w:tcPr>
          <w:p w14:paraId="7DFFE35D"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r>
      <w:tr w:rsidR="00064821" w:rsidRPr="00064821" w14:paraId="7891C30A" w14:textId="77777777" w:rsidTr="00064821">
        <w:trPr>
          <w:trHeight w:val="288"/>
        </w:trPr>
        <w:tc>
          <w:tcPr>
            <w:tcW w:w="1574" w:type="dxa"/>
            <w:tcBorders>
              <w:top w:val="nil"/>
              <w:left w:val="single" w:sz="8" w:space="0" w:color="auto"/>
              <w:bottom w:val="single" w:sz="4" w:space="0" w:color="auto"/>
              <w:right w:val="nil"/>
            </w:tcBorders>
            <w:shd w:val="clear" w:color="000000" w:fill="FFFF66"/>
            <w:noWrap/>
            <w:vAlign w:val="bottom"/>
            <w:hideMark/>
          </w:tcPr>
          <w:p w14:paraId="2A7CB812"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220" w:type="dxa"/>
            <w:tcBorders>
              <w:top w:val="nil"/>
              <w:left w:val="single" w:sz="8" w:space="0" w:color="auto"/>
              <w:bottom w:val="single" w:sz="4" w:space="0" w:color="auto"/>
              <w:right w:val="single" w:sz="4" w:space="0" w:color="auto"/>
            </w:tcBorders>
            <w:shd w:val="clear" w:color="000000" w:fill="FFFF66"/>
            <w:noWrap/>
            <w:vAlign w:val="bottom"/>
            <w:hideMark/>
          </w:tcPr>
          <w:p w14:paraId="0DAE5386"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900" w:type="dxa"/>
            <w:tcBorders>
              <w:top w:val="nil"/>
              <w:left w:val="nil"/>
              <w:bottom w:val="single" w:sz="4" w:space="0" w:color="auto"/>
              <w:right w:val="single" w:sz="4" w:space="0" w:color="auto"/>
            </w:tcBorders>
            <w:shd w:val="clear" w:color="000000" w:fill="FFFF66"/>
            <w:noWrap/>
            <w:vAlign w:val="bottom"/>
            <w:hideMark/>
          </w:tcPr>
          <w:p w14:paraId="73C6EC01"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3240" w:type="dxa"/>
            <w:tcBorders>
              <w:top w:val="nil"/>
              <w:left w:val="nil"/>
              <w:bottom w:val="single" w:sz="4" w:space="0" w:color="auto"/>
              <w:right w:val="single" w:sz="4" w:space="0" w:color="auto"/>
            </w:tcBorders>
            <w:shd w:val="clear" w:color="000000" w:fill="FFFF66"/>
            <w:noWrap/>
            <w:vAlign w:val="bottom"/>
            <w:hideMark/>
          </w:tcPr>
          <w:p w14:paraId="3158E8A3" w14:textId="77777777" w:rsidR="00064821" w:rsidRPr="00943045" w:rsidRDefault="00064821" w:rsidP="00064821">
            <w:pPr>
              <w:spacing w:after="0" w:line="240" w:lineRule="auto"/>
              <w:jc w:val="center"/>
              <w:rPr>
                <w:rFonts w:eastAsia="Times New Roman" w:cs="Calibri"/>
                <w:b/>
                <w:bCs/>
                <w:color w:val="FF0000"/>
                <w:sz w:val="20"/>
                <w:szCs w:val="20"/>
                <w:lang w:eastAsia="cs-CZ"/>
              </w:rPr>
            </w:pPr>
            <w:r w:rsidRPr="00943045">
              <w:rPr>
                <w:rFonts w:eastAsia="Times New Roman" w:cs="Calibri"/>
                <w:b/>
                <w:bCs/>
                <w:color w:val="FF0000"/>
                <w:sz w:val="20"/>
                <w:szCs w:val="20"/>
                <w:lang w:eastAsia="cs-CZ"/>
              </w:rPr>
              <w:t>2-2-2</w:t>
            </w:r>
          </w:p>
        </w:tc>
        <w:tc>
          <w:tcPr>
            <w:tcW w:w="2280" w:type="dxa"/>
            <w:tcBorders>
              <w:top w:val="nil"/>
              <w:left w:val="nil"/>
              <w:bottom w:val="single" w:sz="4" w:space="0" w:color="auto"/>
              <w:right w:val="single" w:sz="4" w:space="0" w:color="auto"/>
            </w:tcBorders>
            <w:shd w:val="clear" w:color="000000" w:fill="FFFF66"/>
            <w:noWrap/>
            <w:vAlign w:val="bottom"/>
            <w:hideMark/>
          </w:tcPr>
          <w:p w14:paraId="3AE17BDF"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120" w:type="dxa"/>
            <w:tcBorders>
              <w:top w:val="nil"/>
              <w:left w:val="nil"/>
              <w:bottom w:val="single" w:sz="4" w:space="0" w:color="auto"/>
              <w:right w:val="single" w:sz="4" w:space="0" w:color="auto"/>
            </w:tcBorders>
            <w:shd w:val="clear" w:color="000000" w:fill="FFFF66"/>
            <w:noWrap/>
            <w:vAlign w:val="bottom"/>
            <w:hideMark/>
          </w:tcPr>
          <w:p w14:paraId="7759FEDD" w14:textId="77777777" w:rsidR="00064821" w:rsidRPr="00943045" w:rsidRDefault="00064821" w:rsidP="00064821">
            <w:pPr>
              <w:spacing w:after="0" w:line="240" w:lineRule="auto"/>
              <w:jc w:val="center"/>
              <w:rPr>
                <w:rFonts w:eastAsia="Times New Roman" w:cs="Calibri"/>
                <w:b/>
                <w:bCs/>
                <w:color w:val="FF0000"/>
                <w:sz w:val="20"/>
                <w:szCs w:val="20"/>
                <w:lang w:eastAsia="cs-CZ"/>
              </w:rPr>
            </w:pPr>
            <w:r w:rsidRPr="00943045">
              <w:rPr>
                <w:rFonts w:eastAsia="Times New Roman" w:cs="Calibri"/>
                <w:b/>
                <w:bCs/>
                <w:color w:val="FF0000"/>
                <w:sz w:val="20"/>
                <w:szCs w:val="20"/>
                <w:lang w:eastAsia="cs-CZ"/>
              </w:rPr>
              <w:t>2-0-2</w:t>
            </w:r>
          </w:p>
        </w:tc>
        <w:tc>
          <w:tcPr>
            <w:tcW w:w="1680" w:type="dxa"/>
            <w:tcBorders>
              <w:top w:val="nil"/>
              <w:left w:val="nil"/>
              <w:bottom w:val="single" w:sz="4" w:space="0" w:color="auto"/>
              <w:right w:val="single" w:sz="8" w:space="0" w:color="auto"/>
            </w:tcBorders>
            <w:shd w:val="clear" w:color="000000" w:fill="FFFF66"/>
            <w:noWrap/>
            <w:vAlign w:val="bottom"/>
            <w:hideMark/>
          </w:tcPr>
          <w:p w14:paraId="529350DB"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r>
      <w:tr w:rsidR="00064821" w:rsidRPr="00064821" w14:paraId="6D493EF3" w14:textId="77777777" w:rsidTr="00064821">
        <w:trPr>
          <w:trHeight w:val="300"/>
        </w:trPr>
        <w:tc>
          <w:tcPr>
            <w:tcW w:w="1574" w:type="dxa"/>
            <w:tcBorders>
              <w:top w:val="nil"/>
              <w:left w:val="single" w:sz="8" w:space="0" w:color="auto"/>
              <w:bottom w:val="nil"/>
              <w:right w:val="nil"/>
            </w:tcBorders>
            <w:shd w:val="clear" w:color="000000" w:fill="FFFF66"/>
            <w:noWrap/>
            <w:vAlign w:val="bottom"/>
            <w:hideMark/>
          </w:tcPr>
          <w:p w14:paraId="0AF43C8A"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220" w:type="dxa"/>
            <w:tcBorders>
              <w:top w:val="nil"/>
              <w:left w:val="single" w:sz="8" w:space="0" w:color="auto"/>
              <w:bottom w:val="nil"/>
              <w:right w:val="single" w:sz="4" w:space="0" w:color="auto"/>
            </w:tcBorders>
            <w:shd w:val="clear" w:color="000000" w:fill="FFFF66"/>
            <w:noWrap/>
            <w:vAlign w:val="bottom"/>
            <w:hideMark/>
          </w:tcPr>
          <w:p w14:paraId="56C32ECE"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1900" w:type="dxa"/>
            <w:tcBorders>
              <w:top w:val="nil"/>
              <w:left w:val="nil"/>
              <w:bottom w:val="nil"/>
              <w:right w:val="single" w:sz="4" w:space="0" w:color="auto"/>
            </w:tcBorders>
            <w:shd w:val="clear" w:color="000000" w:fill="FFFF66"/>
            <w:noWrap/>
            <w:vAlign w:val="bottom"/>
            <w:hideMark/>
          </w:tcPr>
          <w:p w14:paraId="18E78947"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3240" w:type="dxa"/>
            <w:tcBorders>
              <w:top w:val="nil"/>
              <w:left w:val="nil"/>
              <w:bottom w:val="nil"/>
              <w:right w:val="single" w:sz="4" w:space="0" w:color="auto"/>
            </w:tcBorders>
            <w:shd w:val="clear" w:color="000000" w:fill="FFFF66"/>
            <w:noWrap/>
            <w:vAlign w:val="bottom"/>
            <w:hideMark/>
          </w:tcPr>
          <w:p w14:paraId="058A269D" w14:textId="77777777" w:rsidR="00064821" w:rsidRPr="00943045" w:rsidRDefault="00064821" w:rsidP="00064821">
            <w:pPr>
              <w:spacing w:after="0" w:line="240" w:lineRule="auto"/>
              <w:jc w:val="center"/>
              <w:rPr>
                <w:rFonts w:eastAsia="Times New Roman" w:cs="Calibri"/>
                <w:b/>
                <w:bCs/>
                <w:color w:val="FF0000"/>
                <w:sz w:val="20"/>
                <w:szCs w:val="20"/>
                <w:lang w:eastAsia="cs-CZ"/>
              </w:rPr>
            </w:pPr>
            <w:proofErr w:type="spellStart"/>
            <w:r w:rsidRPr="00943045">
              <w:rPr>
                <w:rFonts w:eastAsia="Times New Roman" w:cs="Calibri"/>
                <w:b/>
                <w:bCs/>
                <w:color w:val="FF0000"/>
                <w:sz w:val="20"/>
                <w:szCs w:val="20"/>
                <w:lang w:eastAsia="cs-CZ"/>
              </w:rPr>
              <w:t>z,zk</w:t>
            </w:r>
            <w:proofErr w:type="spellEnd"/>
          </w:p>
        </w:tc>
        <w:tc>
          <w:tcPr>
            <w:tcW w:w="2280" w:type="dxa"/>
            <w:tcBorders>
              <w:top w:val="nil"/>
              <w:left w:val="nil"/>
              <w:bottom w:val="nil"/>
              <w:right w:val="single" w:sz="4" w:space="0" w:color="auto"/>
            </w:tcBorders>
            <w:shd w:val="clear" w:color="000000" w:fill="FFFF66"/>
            <w:noWrap/>
            <w:vAlign w:val="bottom"/>
            <w:hideMark/>
          </w:tcPr>
          <w:p w14:paraId="1FF802E5"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c>
          <w:tcPr>
            <w:tcW w:w="2120" w:type="dxa"/>
            <w:tcBorders>
              <w:top w:val="nil"/>
              <w:left w:val="nil"/>
              <w:bottom w:val="nil"/>
              <w:right w:val="single" w:sz="4" w:space="0" w:color="auto"/>
            </w:tcBorders>
            <w:shd w:val="clear" w:color="000000" w:fill="FFFF66"/>
            <w:noWrap/>
            <w:vAlign w:val="bottom"/>
            <w:hideMark/>
          </w:tcPr>
          <w:p w14:paraId="0893C4F7" w14:textId="77777777" w:rsidR="00064821" w:rsidRPr="00943045" w:rsidRDefault="00064821" w:rsidP="00064821">
            <w:pPr>
              <w:spacing w:after="0" w:line="240" w:lineRule="auto"/>
              <w:jc w:val="center"/>
              <w:rPr>
                <w:rFonts w:eastAsia="Times New Roman" w:cs="Calibri"/>
                <w:b/>
                <w:bCs/>
                <w:color w:val="FF0000"/>
                <w:sz w:val="20"/>
                <w:szCs w:val="20"/>
                <w:lang w:eastAsia="cs-CZ"/>
              </w:rPr>
            </w:pPr>
            <w:proofErr w:type="spellStart"/>
            <w:r w:rsidRPr="00943045">
              <w:rPr>
                <w:rFonts w:eastAsia="Times New Roman" w:cs="Calibri"/>
                <w:b/>
                <w:bCs/>
                <w:color w:val="FF0000"/>
                <w:sz w:val="20"/>
                <w:szCs w:val="20"/>
                <w:lang w:eastAsia="cs-CZ"/>
              </w:rPr>
              <w:t>z,zk</w:t>
            </w:r>
            <w:proofErr w:type="spellEnd"/>
          </w:p>
        </w:tc>
        <w:tc>
          <w:tcPr>
            <w:tcW w:w="1680" w:type="dxa"/>
            <w:tcBorders>
              <w:top w:val="nil"/>
              <w:left w:val="nil"/>
              <w:bottom w:val="nil"/>
              <w:right w:val="single" w:sz="8" w:space="0" w:color="auto"/>
            </w:tcBorders>
            <w:shd w:val="clear" w:color="000000" w:fill="FFFF66"/>
            <w:noWrap/>
            <w:vAlign w:val="bottom"/>
            <w:hideMark/>
          </w:tcPr>
          <w:p w14:paraId="27F7ECEE"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r>
      <w:tr w:rsidR="00064821" w:rsidRPr="00064821" w14:paraId="7BDE9318" w14:textId="77777777" w:rsidTr="00064821">
        <w:trPr>
          <w:trHeight w:val="288"/>
        </w:trPr>
        <w:tc>
          <w:tcPr>
            <w:tcW w:w="1574" w:type="dxa"/>
            <w:tcBorders>
              <w:top w:val="single" w:sz="8" w:space="0" w:color="auto"/>
              <w:left w:val="single" w:sz="8" w:space="0" w:color="auto"/>
              <w:bottom w:val="single" w:sz="4" w:space="0" w:color="auto"/>
              <w:right w:val="nil"/>
            </w:tcBorders>
            <w:shd w:val="clear" w:color="000000" w:fill="FFE699"/>
            <w:noWrap/>
            <w:vAlign w:val="bottom"/>
            <w:hideMark/>
          </w:tcPr>
          <w:p w14:paraId="2E00DDF9"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PA</w:t>
            </w:r>
          </w:p>
        </w:tc>
        <w:tc>
          <w:tcPr>
            <w:tcW w:w="2220" w:type="dxa"/>
            <w:tcBorders>
              <w:top w:val="single" w:sz="8" w:space="0" w:color="auto"/>
              <w:left w:val="single" w:sz="8" w:space="0" w:color="auto"/>
              <w:bottom w:val="single" w:sz="4" w:space="0" w:color="auto"/>
              <w:right w:val="single" w:sz="4" w:space="0" w:color="auto"/>
            </w:tcBorders>
            <w:shd w:val="clear" w:color="000000" w:fill="FFE699"/>
            <w:noWrap/>
            <w:vAlign w:val="bottom"/>
            <w:hideMark/>
          </w:tcPr>
          <w:p w14:paraId="7250704C"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1900" w:type="dxa"/>
            <w:tcBorders>
              <w:top w:val="single" w:sz="8" w:space="0" w:color="auto"/>
              <w:left w:val="nil"/>
              <w:bottom w:val="single" w:sz="4" w:space="0" w:color="auto"/>
              <w:right w:val="single" w:sz="4" w:space="0" w:color="auto"/>
            </w:tcBorders>
            <w:shd w:val="clear" w:color="000000" w:fill="FFE699"/>
            <w:noWrap/>
            <w:vAlign w:val="bottom"/>
            <w:hideMark/>
          </w:tcPr>
          <w:p w14:paraId="12F10175"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3240" w:type="dxa"/>
            <w:tcBorders>
              <w:top w:val="single" w:sz="8" w:space="0" w:color="auto"/>
              <w:left w:val="nil"/>
              <w:bottom w:val="single" w:sz="4" w:space="0" w:color="auto"/>
              <w:right w:val="single" w:sz="4" w:space="0" w:color="auto"/>
            </w:tcBorders>
            <w:shd w:val="clear" w:color="000000" w:fill="FFE699"/>
            <w:vAlign w:val="center"/>
            <w:hideMark/>
          </w:tcPr>
          <w:p w14:paraId="42D1A412" w14:textId="77777777" w:rsidR="00064821" w:rsidRPr="00943045" w:rsidRDefault="00064821" w:rsidP="00064821">
            <w:pPr>
              <w:spacing w:after="0" w:line="240" w:lineRule="auto"/>
              <w:jc w:val="center"/>
              <w:rPr>
                <w:rFonts w:eastAsia="Times New Roman" w:cs="Calibri"/>
                <w:b/>
                <w:bCs/>
                <w:sz w:val="20"/>
                <w:szCs w:val="20"/>
                <w:lang w:eastAsia="cs-CZ"/>
              </w:rPr>
            </w:pPr>
            <w:proofErr w:type="spellStart"/>
            <w:r w:rsidRPr="00943045">
              <w:rPr>
                <w:rFonts w:eastAsia="Times New Roman" w:cs="Calibri"/>
                <w:b/>
                <w:bCs/>
                <w:sz w:val="20"/>
                <w:szCs w:val="20"/>
                <w:lang w:eastAsia="cs-CZ"/>
              </w:rPr>
              <w:t>Instumentace</w:t>
            </w:r>
            <w:proofErr w:type="spellEnd"/>
            <w:r w:rsidRPr="00943045">
              <w:rPr>
                <w:rFonts w:eastAsia="Times New Roman" w:cs="Calibri"/>
                <w:b/>
                <w:bCs/>
                <w:sz w:val="20"/>
                <w:szCs w:val="20"/>
                <w:lang w:eastAsia="cs-CZ"/>
              </w:rPr>
              <w:t xml:space="preserve"> a měření </w:t>
            </w:r>
          </w:p>
        </w:tc>
        <w:tc>
          <w:tcPr>
            <w:tcW w:w="2280" w:type="dxa"/>
            <w:tcBorders>
              <w:top w:val="single" w:sz="8" w:space="0" w:color="auto"/>
              <w:left w:val="nil"/>
              <w:bottom w:val="single" w:sz="4" w:space="0" w:color="auto"/>
              <w:right w:val="single" w:sz="4" w:space="0" w:color="auto"/>
            </w:tcBorders>
            <w:shd w:val="clear" w:color="000000" w:fill="FFE699"/>
            <w:noWrap/>
            <w:vAlign w:val="bottom"/>
            <w:hideMark/>
          </w:tcPr>
          <w:p w14:paraId="7F9013B6"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Senzory</w:t>
            </w:r>
          </w:p>
        </w:tc>
        <w:tc>
          <w:tcPr>
            <w:tcW w:w="2120" w:type="dxa"/>
            <w:tcBorders>
              <w:top w:val="single" w:sz="8" w:space="0" w:color="auto"/>
              <w:left w:val="nil"/>
              <w:bottom w:val="single" w:sz="4" w:space="0" w:color="auto"/>
              <w:right w:val="single" w:sz="4" w:space="0" w:color="auto"/>
            </w:tcBorders>
            <w:shd w:val="clear" w:color="000000" w:fill="FFE699"/>
            <w:noWrap/>
            <w:vAlign w:val="bottom"/>
            <w:hideMark/>
          </w:tcPr>
          <w:p w14:paraId="555130C4"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Akční členy</w:t>
            </w:r>
          </w:p>
        </w:tc>
        <w:tc>
          <w:tcPr>
            <w:tcW w:w="1680" w:type="dxa"/>
            <w:tcBorders>
              <w:top w:val="single" w:sz="8" w:space="0" w:color="auto"/>
              <w:left w:val="nil"/>
              <w:bottom w:val="single" w:sz="4" w:space="0" w:color="auto"/>
              <w:right w:val="single" w:sz="8" w:space="0" w:color="auto"/>
            </w:tcBorders>
            <w:shd w:val="clear" w:color="000000" w:fill="FFE699"/>
            <w:noWrap/>
            <w:vAlign w:val="bottom"/>
            <w:hideMark/>
          </w:tcPr>
          <w:p w14:paraId="26C8AE97"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r>
      <w:tr w:rsidR="00064821" w:rsidRPr="00064821" w14:paraId="19CE4289" w14:textId="77777777" w:rsidTr="00064821">
        <w:trPr>
          <w:trHeight w:val="288"/>
        </w:trPr>
        <w:tc>
          <w:tcPr>
            <w:tcW w:w="1574" w:type="dxa"/>
            <w:tcBorders>
              <w:top w:val="nil"/>
              <w:left w:val="single" w:sz="8" w:space="0" w:color="auto"/>
              <w:bottom w:val="single" w:sz="4" w:space="0" w:color="auto"/>
              <w:right w:val="nil"/>
            </w:tcBorders>
            <w:shd w:val="clear" w:color="000000" w:fill="FFE699"/>
            <w:noWrap/>
            <w:vAlign w:val="bottom"/>
            <w:hideMark/>
          </w:tcPr>
          <w:p w14:paraId="24BE016C"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2220" w:type="dxa"/>
            <w:tcBorders>
              <w:top w:val="nil"/>
              <w:left w:val="single" w:sz="8" w:space="0" w:color="auto"/>
              <w:bottom w:val="single" w:sz="4" w:space="0" w:color="auto"/>
              <w:right w:val="single" w:sz="4" w:space="0" w:color="auto"/>
            </w:tcBorders>
            <w:shd w:val="clear" w:color="000000" w:fill="FFE699"/>
            <w:noWrap/>
            <w:vAlign w:val="bottom"/>
            <w:hideMark/>
          </w:tcPr>
          <w:p w14:paraId="28494FE5"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1900" w:type="dxa"/>
            <w:tcBorders>
              <w:top w:val="nil"/>
              <w:left w:val="nil"/>
              <w:bottom w:val="single" w:sz="4" w:space="0" w:color="auto"/>
              <w:right w:val="single" w:sz="4" w:space="0" w:color="auto"/>
            </w:tcBorders>
            <w:shd w:val="clear" w:color="000000" w:fill="FFE699"/>
            <w:noWrap/>
            <w:vAlign w:val="bottom"/>
            <w:hideMark/>
          </w:tcPr>
          <w:p w14:paraId="1F8ADEDB"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3240" w:type="dxa"/>
            <w:tcBorders>
              <w:top w:val="nil"/>
              <w:left w:val="nil"/>
              <w:bottom w:val="single" w:sz="4" w:space="0" w:color="auto"/>
              <w:right w:val="single" w:sz="4" w:space="0" w:color="auto"/>
            </w:tcBorders>
            <w:shd w:val="clear" w:color="000000" w:fill="FFE699"/>
            <w:noWrap/>
            <w:vAlign w:val="bottom"/>
            <w:hideMark/>
          </w:tcPr>
          <w:p w14:paraId="2D944928"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2-1-2</w:t>
            </w:r>
          </w:p>
        </w:tc>
        <w:tc>
          <w:tcPr>
            <w:tcW w:w="2280" w:type="dxa"/>
            <w:tcBorders>
              <w:top w:val="nil"/>
              <w:left w:val="nil"/>
              <w:bottom w:val="single" w:sz="4" w:space="0" w:color="auto"/>
              <w:right w:val="single" w:sz="4" w:space="0" w:color="auto"/>
            </w:tcBorders>
            <w:shd w:val="clear" w:color="000000" w:fill="FFE699"/>
            <w:noWrap/>
            <w:vAlign w:val="bottom"/>
            <w:hideMark/>
          </w:tcPr>
          <w:p w14:paraId="2CC755F4"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2-0-2</w:t>
            </w:r>
          </w:p>
        </w:tc>
        <w:tc>
          <w:tcPr>
            <w:tcW w:w="2120" w:type="dxa"/>
            <w:tcBorders>
              <w:top w:val="nil"/>
              <w:left w:val="nil"/>
              <w:bottom w:val="single" w:sz="4" w:space="0" w:color="auto"/>
              <w:right w:val="single" w:sz="4" w:space="0" w:color="auto"/>
            </w:tcBorders>
            <w:shd w:val="clear" w:color="000000" w:fill="FFE699"/>
            <w:noWrap/>
            <w:vAlign w:val="bottom"/>
            <w:hideMark/>
          </w:tcPr>
          <w:p w14:paraId="763943FC"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xml:space="preserve"> 2-0-2</w:t>
            </w:r>
          </w:p>
        </w:tc>
        <w:tc>
          <w:tcPr>
            <w:tcW w:w="1680" w:type="dxa"/>
            <w:tcBorders>
              <w:top w:val="nil"/>
              <w:left w:val="nil"/>
              <w:bottom w:val="single" w:sz="4" w:space="0" w:color="auto"/>
              <w:right w:val="single" w:sz="8" w:space="0" w:color="auto"/>
            </w:tcBorders>
            <w:shd w:val="clear" w:color="000000" w:fill="FFE699"/>
            <w:noWrap/>
            <w:vAlign w:val="bottom"/>
            <w:hideMark/>
          </w:tcPr>
          <w:p w14:paraId="0DF20C4B"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r>
      <w:tr w:rsidR="00064821" w:rsidRPr="00064821" w14:paraId="3808DC0D" w14:textId="77777777" w:rsidTr="00064821">
        <w:trPr>
          <w:trHeight w:val="300"/>
        </w:trPr>
        <w:tc>
          <w:tcPr>
            <w:tcW w:w="1574" w:type="dxa"/>
            <w:tcBorders>
              <w:top w:val="nil"/>
              <w:left w:val="single" w:sz="8" w:space="0" w:color="auto"/>
              <w:bottom w:val="single" w:sz="8" w:space="0" w:color="auto"/>
              <w:right w:val="nil"/>
            </w:tcBorders>
            <w:shd w:val="clear" w:color="000000" w:fill="FFE699"/>
            <w:noWrap/>
            <w:vAlign w:val="bottom"/>
            <w:hideMark/>
          </w:tcPr>
          <w:p w14:paraId="18DB3878"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2220" w:type="dxa"/>
            <w:tcBorders>
              <w:top w:val="nil"/>
              <w:left w:val="single" w:sz="8" w:space="0" w:color="auto"/>
              <w:bottom w:val="single" w:sz="8" w:space="0" w:color="auto"/>
              <w:right w:val="single" w:sz="4" w:space="0" w:color="auto"/>
            </w:tcBorders>
            <w:shd w:val="clear" w:color="000000" w:fill="FFE699"/>
            <w:noWrap/>
            <w:vAlign w:val="bottom"/>
            <w:hideMark/>
          </w:tcPr>
          <w:p w14:paraId="2D121E00"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1900" w:type="dxa"/>
            <w:tcBorders>
              <w:top w:val="nil"/>
              <w:left w:val="nil"/>
              <w:bottom w:val="single" w:sz="8" w:space="0" w:color="auto"/>
              <w:right w:val="single" w:sz="4" w:space="0" w:color="auto"/>
            </w:tcBorders>
            <w:shd w:val="clear" w:color="000000" w:fill="FFE699"/>
            <w:noWrap/>
            <w:vAlign w:val="bottom"/>
            <w:hideMark/>
          </w:tcPr>
          <w:p w14:paraId="2B15A7A4" w14:textId="77777777" w:rsidR="00064821" w:rsidRPr="00943045" w:rsidRDefault="00064821" w:rsidP="00064821">
            <w:pPr>
              <w:spacing w:after="0" w:line="240" w:lineRule="auto"/>
              <w:jc w:val="center"/>
              <w:rPr>
                <w:rFonts w:eastAsia="Times New Roman" w:cs="Calibri"/>
                <w:b/>
                <w:bCs/>
                <w:color w:val="833C0C"/>
                <w:sz w:val="20"/>
                <w:szCs w:val="20"/>
                <w:lang w:eastAsia="cs-CZ"/>
              </w:rPr>
            </w:pPr>
            <w:r w:rsidRPr="00943045">
              <w:rPr>
                <w:rFonts w:eastAsia="Times New Roman" w:cs="Calibri"/>
                <w:b/>
                <w:bCs/>
                <w:color w:val="833C0C"/>
                <w:sz w:val="20"/>
                <w:szCs w:val="20"/>
                <w:lang w:eastAsia="cs-CZ"/>
              </w:rPr>
              <w:t> </w:t>
            </w:r>
          </w:p>
        </w:tc>
        <w:tc>
          <w:tcPr>
            <w:tcW w:w="3240" w:type="dxa"/>
            <w:tcBorders>
              <w:top w:val="nil"/>
              <w:left w:val="nil"/>
              <w:bottom w:val="single" w:sz="8" w:space="0" w:color="auto"/>
              <w:right w:val="single" w:sz="4" w:space="0" w:color="auto"/>
            </w:tcBorders>
            <w:shd w:val="clear" w:color="000000" w:fill="FFE699"/>
            <w:noWrap/>
            <w:vAlign w:val="bottom"/>
            <w:hideMark/>
          </w:tcPr>
          <w:p w14:paraId="78CCF68C" w14:textId="77777777" w:rsidR="00064821" w:rsidRPr="00943045" w:rsidRDefault="00064821" w:rsidP="00064821">
            <w:pPr>
              <w:spacing w:after="0" w:line="240" w:lineRule="auto"/>
              <w:jc w:val="center"/>
              <w:rPr>
                <w:rFonts w:eastAsia="Times New Roman" w:cs="Calibri"/>
                <w:b/>
                <w:bCs/>
                <w:sz w:val="20"/>
                <w:szCs w:val="20"/>
                <w:lang w:eastAsia="cs-CZ"/>
              </w:rPr>
            </w:pPr>
            <w:proofErr w:type="spellStart"/>
            <w:r w:rsidRPr="00943045">
              <w:rPr>
                <w:rFonts w:eastAsia="Times New Roman" w:cs="Calibri"/>
                <w:b/>
                <w:bCs/>
                <w:sz w:val="20"/>
                <w:szCs w:val="20"/>
                <w:lang w:eastAsia="cs-CZ"/>
              </w:rPr>
              <w:t>z,zk</w:t>
            </w:r>
            <w:proofErr w:type="spellEnd"/>
          </w:p>
        </w:tc>
        <w:tc>
          <w:tcPr>
            <w:tcW w:w="2280" w:type="dxa"/>
            <w:tcBorders>
              <w:top w:val="nil"/>
              <w:left w:val="nil"/>
              <w:bottom w:val="single" w:sz="8" w:space="0" w:color="auto"/>
              <w:right w:val="single" w:sz="4" w:space="0" w:color="auto"/>
            </w:tcBorders>
            <w:shd w:val="clear" w:color="000000" w:fill="FFE699"/>
            <w:noWrap/>
            <w:vAlign w:val="bottom"/>
            <w:hideMark/>
          </w:tcPr>
          <w:p w14:paraId="6A1B4CFF" w14:textId="77777777" w:rsidR="00064821" w:rsidRPr="00943045" w:rsidRDefault="00064821" w:rsidP="00064821">
            <w:pPr>
              <w:spacing w:after="0" w:line="240" w:lineRule="auto"/>
              <w:jc w:val="center"/>
              <w:rPr>
                <w:rFonts w:eastAsia="Times New Roman" w:cs="Calibri"/>
                <w:b/>
                <w:bCs/>
                <w:sz w:val="20"/>
                <w:szCs w:val="20"/>
                <w:lang w:eastAsia="cs-CZ"/>
              </w:rPr>
            </w:pPr>
            <w:proofErr w:type="spellStart"/>
            <w:r w:rsidRPr="00943045">
              <w:rPr>
                <w:rFonts w:eastAsia="Times New Roman" w:cs="Calibri"/>
                <w:b/>
                <w:bCs/>
                <w:sz w:val="20"/>
                <w:szCs w:val="20"/>
                <w:lang w:eastAsia="cs-CZ"/>
              </w:rPr>
              <w:t>z,zk</w:t>
            </w:r>
            <w:proofErr w:type="spellEnd"/>
          </w:p>
        </w:tc>
        <w:tc>
          <w:tcPr>
            <w:tcW w:w="2120" w:type="dxa"/>
            <w:tcBorders>
              <w:top w:val="nil"/>
              <w:left w:val="nil"/>
              <w:bottom w:val="single" w:sz="8" w:space="0" w:color="auto"/>
              <w:right w:val="single" w:sz="4" w:space="0" w:color="auto"/>
            </w:tcBorders>
            <w:shd w:val="clear" w:color="000000" w:fill="FFE699"/>
            <w:noWrap/>
            <w:vAlign w:val="bottom"/>
            <w:hideMark/>
          </w:tcPr>
          <w:p w14:paraId="3465C175" w14:textId="77777777" w:rsidR="00064821" w:rsidRPr="00943045" w:rsidRDefault="00064821" w:rsidP="00064821">
            <w:pPr>
              <w:spacing w:after="0" w:line="240" w:lineRule="auto"/>
              <w:jc w:val="center"/>
              <w:rPr>
                <w:rFonts w:eastAsia="Times New Roman" w:cs="Calibri"/>
                <w:b/>
                <w:bCs/>
                <w:sz w:val="20"/>
                <w:szCs w:val="20"/>
                <w:lang w:eastAsia="cs-CZ"/>
              </w:rPr>
            </w:pPr>
            <w:proofErr w:type="spellStart"/>
            <w:r w:rsidRPr="00943045">
              <w:rPr>
                <w:rFonts w:eastAsia="Times New Roman" w:cs="Calibri"/>
                <w:b/>
                <w:bCs/>
                <w:sz w:val="20"/>
                <w:szCs w:val="20"/>
                <w:lang w:eastAsia="cs-CZ"/>
              </w:rPr>
              <w:t>z,zk</w:t>
            </w:r>
            <w:proofErr w:type="spellEnd"/>
          </w:p>
        </w:tc>
        <w:tc>
          <w:tcPr>
            <w:tcW w:w="1680" w:type="dxa"/>
            <w:tcBorders>
              <w:top w:val="nil"/>
              <w:left w:val="nil"/>
              <w:bottom w:val="single" w:sz="8" w:space="0" w:color="auto"/>
              <w:right w:val="single" w:sz="8" w:space="0" w:color="auto"/>
            </w:tcBorders>
            <w:shd w:val="clear" w:color="000000" w:fill="FFE699"/>
            <w:noWrap/>
            <w:vAlign w:val="bottom"/>
            <w:hideMark/>
          </w:tcPr>
          <w:p w14:paraId="3EBB71C8" w14:textId="77777777" w:rsidR="00064821" w:rsidRPr="00943045" w:rsidRDefault="00064821" w:rsidP="00064821">
            <w:pPr>
              <w:spacing w:after="0" w:line="240" w:lineRule="auto"/>
              <w:jc w:val="center"/>
              <w:rPr>
                <w:rFonts w:eastAsia="Times New Roman" w:cs="Calibri"/>
                <w:b/>
                <w:bCs/>
                <w:sz w:val="20"/>
                <w:szCs w:val="20"/>
                <w:lang w:eastAsia="cs-CZ"/>
              </w:rPr>
            </w:pPr>
            <w:r w:rsidRPr="00943045">
              <w:rPr>
                <w:rFonts w:eastAsia="Times New Roman" w:cs="Calibri"/>
                <w:b/>
                <w:bCs/>
                <w:sz w:val="20"/>
                <w:szCs w:val="20"/>
                <w:lang w:eastAsia="cs-CZ"/>
              </w:rPr>
              <w:t> </w:t>
            </w:r>
          </w:p>
        </w:tc>
      </w:tr>
      <w:tr w:rsidR="00064821" w:rsidRPr="00064821" w14:paraId="5EF480CC" w14:textId="77777777" w:rsidTr="00064821">
        <w:trPr>
          <w:trHeight w:val="288"/>
        </w:trPr>
        <w:tc>
          <w:tcPr>
            <w:tcW w:w="1574" w:type="dxa"/>
            <w:tcBorders>
              <w:top w:val="nil"/>
              <w:left w:val="nil"/>
              <w:bottom w:val="nil"/>
              <w:right w:val="nil"/>
            </w:tcBorders>
            <w:shd w:val="clear" w:color="auto" w:fill="auto"/>
            <w:noWrap/>
            <w:vAlign w:val="bottom"/>
            <w:hideMark/>
          </w:tcPr>
          <w:p w14:paraId="46EEA2C2" w14:textId="77777777" w:rsidR="00064821" w:rsidRPr="00064821" w:rsidRDefault="00064821" w:rsidP="00064821">
            <w:pPr>
              <w:spacing w:after="0" w:line="240" w:lineRule="auto"/>
              <w:jc w:val="center"/>
              <w:rPr>
                <w:rFonts w:eastAsia="Times New Roman" w:cs="Calibri"/>
                <w:b/>
                <w:bCs/>
                <w:lang w:eastAsia="cs-CZ"/>
              </w:rPr>
            </w:pPr>
          </w:p>
        </w:tc>
        <w:tc>
          <w:tcPr>
            <w:tcW w:w="2220" w:type="dxa"/>
            <w:tcBorders>
              <w:top w:val="nil"/>
              <w:left w:val="nil"/>
              <w:bottom w:val="nil"/>
              <w:right w:val="nil"/>
            </w:tcBorders>
            <w:shd w:val="clear" w:color="auto" w:fill="auto"/>
            <w:noWrap/>
            <w:vAlign w:val="bottom"/>
            <w:hideMark/>
          </w:tcPr>
          <w:p w14:paraId="4BE6C39E"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900" w:type="dxa"/>
            <w:tcBorders>
              <w:top w:val="nil"/>
              <w:left w:val="nil"/>
              <w:bottom w:val="nil"/>
              <w:right w:val="nil"/>
            </w:tcBorders>
            <w:shd w:val="clear" w:color="auto" w:fill="auto"/>
            <w:noWrap/>
            <w:vAlign w:val="bottom"/>
            <w:hideMark/>
          </w:tcPr>
          <w:p w14:paraId="6EEB67C0"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3240" w:type="dxa"/>
            <w:tcBorders>
              <w:top w:val="nil"/>
              <w:left w:val="nil"/>
              <w:bottom w:val="nil"/>
              <w:right w:val="nil"/>
            </w:tcBorders>
            <w:shd w:val="clear" w:color="auto" w:fill="auto"/>
            <w:noWrap/>
            <w:vAlign w:val="bottom"/>
            <w:hideMark/>
          </w:tcPr>
          <w:p w14:paraId="57F82B68"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280" w:type="dxa"/>
            <w:tcBorders>
              <w:top w:val="nil"/>
              <w:left w:val="nil"/>
              <w:bottom w:val="nil"/>
              <w:right w:val="nil"/>
            </w:tcBorders>
            <w:shd w:val="clear" w:color="auto" w:fill="auto"/>
            <w:noWrap/>
            <w:vAlign w:val="bottom"/>
            <w:hideMark/>
          </w:tcPr>
          <w:p w14:paraId="66A61BF5"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120" w:type="dxa"/>
            <w:tcBorders>
              <w:top w:val="nil"/>
              <w:left w:val="nil"/>
              <w:bottom w:val="nil"/>
              <w:right w:val="nil"/>
            </w:tcBorders>
            <w:shd w:val="clear" w:color="auto" w:fill="auto"/>
            <w:noWrap/>
            <w:vAlign w:val="bottom"/>
            <w:hideMark/>
          </w:tcPr>
          <w:p w14:paraId="0D8B646B"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680" w:type="dxa"/>
            <w:tcBorders>
              <w:top w:val="nil"/>
              <w:left w:val="nil"/>
              <w:bottom w:val="nil"/>
              <w:right w:val="nil"/>
            </w:tcBorders>
            <w:shd w:val="clear" w:color="auto" w:fill="auto"/>
            <w:noWrap/>
            <w:vAlign w:val="bottom"/>
            <w:hideMark/>
          </w:tcPr>
          <w:p w14:paraId="37980B41"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r>
      <w:tr w:rsidR="00064821" w:rsidRPr="00064821" w14:paraId="56776944" w14:textId="77777777" w:rsidTr="00064821">
        <w:trPr>
          <w:trHeight w:val="288"/>
        </w:trPr>
        <w:tc>
          <w:tcPr>
            <w:tcW w:w="1574" w:type="dxa"/>
            <w:tcBorders>
              <w:top w:val="nil"/>
              <w:left w:val="nil"/>
              <w:bottom w:val="nil"/>
              <w:right w:val="nil"/>
            </w:tcBorders>
            <w:shd w:val="clear" w:color="auto" w:fill="auto"/>
            <w:noWrap/>
            <w:vAlign w:val="bottom"/>
            <w:hideMark/>
          </w:tcPr>
          <w:p w14:paraId="64FDF730"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220" w:type="dxa"/>
            <w:tcBorders>
              <w:top w:val="nil"/>
              <w:left w:val="nil"/>
              <w:bottom w:val="nil"/>
              <w:right w:val="nil"/>
            </w:tcBorders>
            <w:shd w:val="clear" w:color="auto" w:fill="auto"/>
            <w:noWrap/>
            <w:vAlign w:val="bottom"/>
            <w:hideMark/>
          </w:tcPr>
          <w:p w14:paraId="7E00C78C"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900" w:type="dxa"/>
            <w:tcBorders>
              <w:top w:val="nil"/>
              <w:left w:val="nil"/>
              <w:bottom w:val="nil"/>
              <w:right w:val="nil"/>
            </w:tcBorders>
            <w:shd w:val="clear" w:color="auto" w:fill="auto"/>
            <w:noWrap/>
            <w:vAlign w:val="bottom"/>
            <w:hideMark/>
          </w:tcPr>
          <w:p w14:paraId="7EF44143"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3240" w:type="dxa"/>
            <w:tcBorders>
              <w:top w:val="nil"/>
              <w:left w:val="nil"/>
              <w:bottom w:val="nil"/>
              <w:right w:val="nil"/>
            </w:tcBorders>
            <w:shd w:val="clear" w:color="auto" w:fill="auto"/>
            <w:noWrap/>
            <w:vAlign w:val="bottom"/>
            <w:hideMark/>
          </w:tcPr>
          <w:p w14:paraId="7B78ADD5"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280" w:type="dxa"/>
            <w:tcBorders>
              <w:top w:val="nil"/>
              <w:left w:val="nil"/>
              <w:bottom w:val="nil"/>
              <w:right w:val="nil"/>
            </w:tcBorders>
            <w:shd w:val="clear" w:color="auto" w:fill="auto"/>
            <w:noWrap/>
            <w:vAlign w:val="bottom"/>
            <w:hideMark/>
          </w:tcPr>
          <w:p w14:paraId="5FB1C661"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120" w:type="dxa"/>
            <w:tcBorders>
              <w:top w:val="nil"/>
              <w:left w:val="nil"/>
              <w:bottom w:val="nil"/>
              <w:right w:val="nil"/>
            </w:tcBorders>
            <w:shd w:val="clear" w:color="auto" w:fill="auto"/>
            <w:noWrap/>
            <w:vAlign w:val="bottom"/>
            <w:hideMark/>
          </w:tcPr>
          <w:p w14:paraId="421456C6"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680" w:type="dxa"/>
            <w:tcBorders>
              <w:top w:val="nil"/>
              <w:left w:val="nil"/>
              <w:bottom w:val="nil"/>
              <w:right w:val="nil"/>
            </w:tcBorders>
            <w:shd w:val="clear" w:color="auto" w:fill="auto"/>
            <w:noWrap/>
            <w:vAlign w:val="bottom"/>
            <w:hideMark/>
          </w:tcPr>
          <w:p w14:paraId="2151B41C"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r>
      <w:tr w:rsidR="00064821" w:rsidRPr="00064821" w14:paraId="530CF4A8" w14:textId="77777777" w:rsidTr="00943045">
        <w:trPr>
          <w:trHeight w:val="73"/>
        </w:trPr>
        <w:tc>
          <w:tcPr>
            <w:tcW w:w="1574" w:type="dxa"/>
            <w:tcBorders>
              <w:top w:val="nil"/>
              <w:left w:val="nil"/>
              <w:bottom w:val="nil"/>
              <w:right w:val="nil"/>
            </w:tcBorders>
            <w:shd w:val="clear" w:color="auto" w:fill="auto"/>
            <w:noWrap/>
            <w:vAlign w:val="bottom"/>
            <w:hideMark/>
          </w:tcPr>
          <w:p w14:paraId="3E0E4067"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220" w:type="dxa"/>
            <w:tcBorders>
              <w:top w:val="nil"/>
              <w:left w:val="nil"/>
              <w:bottom w:val="nil"/>
              <w:right w:val="nil"/>
            </w:tcBorders>
            <w:shd w:val="clear" w:color="auto" w:fill="auto"/>
            <w:noWrap/>
            <w:vAlign w:val="bottom"/>
            <w:hideMark/>
          </w:tcPr>
          <w:p w14:paraId="43C97C12"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900" w:type="dxa"/>
            <w:tcBorders>
              <w:top w:val="nil"/>
              <w:left w:val="nil"/>
              <w:bottom w:val="nil"/>
              <w:right w:val="nil"/>
            </w:tcBorders>
            <w:shd w:val="clear" w:color="auto" w:fill="auto"/>
            <w:noWrap/>
            <w:vAlign w:val="bottom"/>
            <w:hideMark/>
          </w:tcPr>
          <w:p w14:paraId="23A99169"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3240" w:type="dxa"/>
            <w:tcBorders>
              <w:top w:val="nil"/>
              <w:left w:val="nil"/>
              <w:bottom w:val="nil"/>
              <w:right w:val="nil"/>
            </w:tcBorders>
            <w:shd w:val="clear" w:color="auto" w:fill="auto"/>
            <w:noWrap/>
            <w:vAlign w:val="bottom"/>
            <w:hideMark/>
          </w:tcPr>
          <w:p w14:paraId="3B3C3EF0"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280" w:type="dxa"/>
            <w:tcBorders>
              <w:top w:val="nil"/>
              <w:left w:val="nil"/>
              <w:bottom w:val="nil"/>
              <w:right w:val="nil"/>
            </w:tcBorders>
            <w:shd w:val="clear" w:color="auto" w:fill="auto"/>
            <w:noWrap/>
            <w:vAlign w:val="bottom"/>
            <w:hideMark/>
          </w:tcPr>
          <w:p w14:paraId="11475635"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120" w:type="dxa"/>
            <w:tcBorders>
              <w:top w:val="nil"/>
              <w:left w:val="nil"/>
              <w:bottom w:val="nil"/>
              <w:right w:val="nil"/>
            </w:tcBorders>
            <w:shd w:val="clear" w:color="auto" w:fill="auto"/>
            <w:noWrap/>
            <w:vAlign w:val="bottom"/>
            <w:hideMark/>
          </w:tcPr>
          <w:p w14:paraId="78C2DAA2"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680" w:type="dxa"/>
            <w:tcBorders>
              <w:top w:val="nil"/>
              <w:left w:val="nil"/>
              <w:bottom w:val="nil"/>
              <w:right w:val="nil"/>
            </w:tcBorders>
            <w:shd w:val="clear" w:color="auto" w:fill="auto"/>
            <w:noWrap/>
            <w:vAlign w:val="bottom"/>
            <w:hideMark/>
          </w:tcPr>
          <w:p w14:paraId="664A7F92"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r>
      <w:tr w:rsidR="00064821" w:rsidRPr="00064821" w14:paraId="3EBABA90" w14:textId="77777777" w:rsidTr="00064821">
        <w:trPr>
          <w:trHeight w:val="288"/>
        </w:trPr>
        <w:tc>
          <w:tcPr>
            <w:tcW w:w="1574" w:type="dxa"/>
            <w:tcBorders>
              <w:top w:val="nil"/>
              <w:left w:val="nil"/>
              <w:bottom w:val="nil"/>
              <w:right w:val="nil"/>
            </w:tcBorders>
            <w:shd w:val="clear" w:color="auto" w:fill="auto"/>
            <w:noWrap/>
            <w:vAlign w:val="bottom"/>
            <w:hideMark/>
          </w:tcPr>
          <w:p w14:paraId="3312AB19"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1760" w:type="dxa"/>
            <w:gridSpan w:val="5"/>
            <w:tcBorders>
              <w:top w:val="nil"/>
              <w:left w:val="nil"/>
              <w:bottom w:val="nil"/>
              <w:right w:val="nil"/>
            </w:tcBorders>
            <w:shd w:val="clear" w:color="auto" w:fill="auto"/>
            <w:noWrap/>
            <w:vAlign w:val="bottom"/>
            <w:hideMark/>
          </w:tcPr>
          <w:p w14:paraId="6E3A9E4B"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Předmětové linie studijního programu          "Aplikovaná informatika v průmyslové automatizaci" a jeho specializací</w:t>
            </w:r>
          </w:p>
        </w:tc>
        <w:tc>
          <w:tcPr>
            <w:tcW w:w="1680" w:type="dxa"/>
            <w:tcBorders>
              <w:top w:val="nil"/>
              <w:left w:val="nil"/>
              <w:bottom w:val="nil"/>
              <w:right w:val="nil"/>
            </w:tcBorders>
            <w:shd w:val="clear" w:color="auto" w:fill="auto"/>
            <w:noWrap/>
            <w:vAlign w:val="bottom"/>
            <w:hideMark/>
          </w:tcPr>
          <w:p w14:paraId="59D796A2" w14:textId="77777777" w:rsidR="00064821" w:rsidRPr="00064821" w:rsidRDefault="00064821" w:rsidP="00064821">
            <w:pPr>
              <w:spacing w:after="0" w:line="240" w:lineRule="auto"/>
              <w:jc w:val="left"/>
              <w:rPr>
                <w:rFonts w:eastAsia="Times New Roman" w:cs="Calibri"/>
                <w:color w:val="000000"/>
                <w:lang w:eastAsia="cs-CZ"/>
              </w:rPr>
            </w:pPr>
          </w:p>
        </w:tc>
      </w:tr>
      <w:tr w:rsidR="00064821" w:rsidRPr="00064821" w14:paraId="451890FD" w14:textId="77777777" w:rsidTr="00064821">
        <w:trPr>
          <w:trHeight w:val="300"/>
        </w:trPr>
        <w:tc>
          <w:tcPr>
            <w:tcW w:w="1574" w:type="dxa"/>
            <w:tcBorders>
              <w:top w:val="nil"/>
              <w:left w:val="nil"/>
              <w:bottom w:val="nil"/>
              <w:right w:val="nil"/>
            </w:tcBorders>
            <w:shd w:val="clear" w:color="auto" w:fill="auto"/>
            <w:noWrap/>
            <w:vAlign w:val="bottom"/>
            <w:hideMark/>
          </w:tcPr>
          <w:p w14:paraId="1C940DDE" w14:textId="77777777" w:rsidR="00064821" w:rsidRPr="00064821" w:rsidRDefault="00064821" w:rsidP="00064821">
            <w:pPr>
              <w:spacing w:after="0" w:line="240" w:lineRule="auto"/>
              <w:jc w:val="left"/>
              <w:rPr>
                <w:rFonts w:eastAsia="Times New Roman" w:cs="Calibri"/>
                <w:color w:val="000000"/>
                <w:lang w:eastAsia="cs-CZ"/>
              </w:rPr>
            </w:pPr>
          </w:p>
        </w:tc>
        <w:tc>
          <w:tcPr>
            <w:tcW w:w="2220" w:type="dxa"/>
            <w:tcBorders>
              <w:top w:val="nil"/>
              <w:left w:val="nil"/>
              <w:bottom w:val="nil"/>
              <w:right w:val="nil"/>
            </w:tcBorders>
            <w:shd w:val="clear" w:color="auto" w:fill="auto"/>
            <w:noWrap/>
            <w:vAlign w:val="bottom"/>
            <w:hideMark/>
          </w:tcPr>
          <w:p w14:paraId="76E4B22C"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900" w:type="dxa"/>
            <w:tcBorders>
              <w:top w:val="nil"/>
              <w:left w:val="nil"/>
              <w:bottom w:val="nil"/>
              <w:right w:val="nil"/>
            </w:tcBorders>
            <w:shd w:val="clear" w:color="auto" w:fill="auto"/>
            <w:noWrap/>
            <w:vAlign w:val="bottom"/>
            <w:hideMark/>
          </w:tcPr>
          <w:p w14:paraId="3E94287D" w14:textId="77777777" w:rsidR="00064821" w:rsidRPr="00064821" w:rsidRDefault="00064821" w:rsidP="00064821">
            <w:pPr>
              <w:spacing w:after="0" w:line="240" w:lineRule="auto"/>
              <w:jc w:val="left"/>
              <w:rPr>
                <w:rFonts w:ascii="Times New Roman" w:eastAsia="Times New Roman" w:hAnsi="Times New Roman" w:cs="Times New Roman"/>
                <w:sz w:val="20"/>
                <w:szCs w:val="20"/>
                <w:lang w:eastAsia="cs-CZ"/>
              </w:rPr>
            </w:pPr>
          </w:p>
        </w:tc>
        <w:tc>
          <w:tcPr>
            <w:tcW w:w="7640" w:type="dxa"/>
            <w:gridSpan w:val="3"/>
            <w:tcBorders>
              <w:top w:val="nil"/>
              <w:left w:val="nil"/>
              <w:bottom w:val="nil"/>
              <w:right w:val="nil"/>
            </w:tcBorders>
            <w:shd w:val="clear" w:color="auto" w:fill="auto"/>
            <w:noWrap/>
            <w:vAlign w:val="center"/>
            <w:hideMark/>
          </w:tcPr>
          <w:p w14:paraId="54E20978"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„Inteligentní systémy s roboty“ (ISR) a „Průmyslová automatizace“ (PA)</w:t>
            </w:r>
          </w:p>
        </w:tc>
        <w:tc>
          <w:tcPr>
            <w:tcW w:w="1680" w:type="dxa"/>
            <w:tcBorders>
              <w:top w:val="nil"/>
              <w:left w:val="nil"/>
              <w:bottom w:val="nil"/>
              <w:right w:val="nil"/>
            </w:tcBorders>
            <w:shd w:val="clear" w:color="auto" w:fill="auto"/>
            <w:noWrap/>
            <w:vAlign w:val="bottom"/>
            <w:hideMark/>
          </w:tcPr>
          <w:p w14:paraId="7E92140F" w14:textId="77777777" w:rsidR="00064821" w:rsidRPr="00064821" w:rsidRDefault="00064821" w:rsidP="00064821">
            <w:pPr>
              <w:spacing w:after="0" w:line="240" w:lineRule="auto"/>
              <w:jc w:val="left"/>
              <w:rPr>
                <w:rFonts w:eastAsia="Times New Roman" w:cs="Calibri"/>
                <w:b/>
                <w:bCs/>
                <w:color w:val="000000"/>
                <w:lang w:eastAsia="cs-CZ"/>
              </w:rPr>
            </w:pPr>
          </w:p>
        </w:tc>
      </w:tr>
      <w:tr w:rsidR="00064821" w:rsidRPr="00064821" w14:paraId="39875748" w14:textId="77777777" w:rsidTr="00064821">
        <w:trPr>
          <w:trHeight w:val="300"/>
        </w:trPr>
        <w:tc>
          <w:tcPr>
            <w:tcW w:w="1574" w:type="dxa"/>
            <w:tcBorders>
              <w:top w:val="nil"/>
              <w:left w:val="nil"/>
              <w:bottom w:val="nil"/>
              <w:right w:val="nil"/>
            </w:tcBorders>
            <w:shd w:val="clear" w:color="auto" w:fill="auto"/>
            <w:noWrap/>
            <w:vAlign w:val="bottom"/>
            <w:hideMark/>
          </w:tcPr>
          <w:p w14:paraId="5A7F1865"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220" w:type="dxa"/>
            <w:tcBorders>
              <w:top w:val="single" w:sz="8" w:space="0" w:color="auto"/>
              <w:left w:val="single" w:sz="8" w:space="0" w:color="auto"/>
              <w:bottom w:val="single" w:sz="8" w:space="0" w:color="auto"/>
              <w:right w:val="nil"/>
            </w:tcBorders>
            <w:shd w:val="clear" w:color="auto" w:fill="auto"/>
            <w:noWrap/>
            <w:vAlign w:val="bottom"/>
            <w:hideMark/>
          </w:tcPr>
          <w:p w14:paraId="58D7B667" w14:textId="77777777" w:rsidR="00064821" w:rsidRPr="00064821" w:rsidRDefault="00064821" w:rsidP="00064821">
            <w:pPr>
              <w:spacing w:after="0" w:line="240" w:lineRule="auto"/>
              <w:jc w:val="right"/>
              <w:rPr>
                <w:rFonts w:eastAsia="Times New Roman" w:cs="Calibri"/>
                <w:b/>
                <w:bCs/>
                <w:color w:val="000000"/>
                <w:lang w:eastAsia="cs-CZ"/>
              </w:rPr>
            </w:pPr>
            <w:r w:rsidRPr="00064821">
              <w:rPr>
                <w:rFonts w:eastAsia="Times New Roman" w:cs="Calibri"/>
                <w:b/>
                <w:bCs/>
                <w:color w:val="000000"/>
                <w:lang w:eastAsia="cs-CZ"/>
              </w:rPr>
              <w:t>1</w:t>
            </w:r>
          </w:p>
        </w:tc>
        <w:tc>
          <w:tcPr>
            <w:tcW w:w="1900" w:type="dxa"/>
            <w:tcBorders>
              <w:top w:val="single" w:sz="8" w:space="0" w:color="auto"/>
              <w:left w:val="nil"/>
              <w:bottom w:val="single" w:sz="8" w:space="0" w:color="auto"/>
              <w:right w:val="single" w:sz="8" w:space="0" w:color="auto"/>
            </w:tcBorders>
            <w:shd w:val="clear" w:color="auto" w:fill="auto"/>
            <w:noWrap/>
            <w:vAlign w:val="center"/>
            <w:hideMark/>
          </w:tcPr>
          <w:p w14:paraId="667D73D8" w14:textId="77777777" w:rsidR="00064821" w:rsidRPr="00064821" w:rsidRDefault="00064821" w:rsidP="00064821">
            <w:pPr>
              <w:spacing w:after="0" w:line="240" w:lineRule="auto"/>
              <w:jc w:val="left"/>
              <w:rPr>
                <w:rFonts w:eastAsia="Times New Roman" w:cs="Calibri"/>
                <w:color w:val="000000"/>
                <w:lang w:eastAsia="cs-CZ"/>
              </w:rPr>
            </w:pPr>
            <w:r w:rsidRPr="00064821">
              <w:rPr>
                <w:rFonts w:eastAsia="Times New Roman" w:cs="Calibri"/>
                <w:color w:val="000000"/>
                <w:lang w:eastAsia="cs-CZ"/>
              </w:rPr>
              <w:t> </w:t>
            </w:r>
          </w:p>
        </w:tc>
        <w:tc>
          <w:tcPr>
            <w:tcW w:w="3240" w:type="dxa"/>
            <w:tcBorders>
              <w:top w:val="single" w:sz="8" w:space="0" w:color="auto"/>
              <w:left w:val="nil"/>
              <w:bottom w:val="single" w:sz="8" w:space="0" w:color="auto"/>
              <w:right w:val="nil"/>
            </w:tcBorders>
            <w:shd w:val="clear" w:color="auto" w:fill="auto"/>
            <w:noWrap/>
            <w:vAlign w:val="bottom"/>
            <w:hideMark/>
          </w:tcPr>
          <w:p w14:paraId="75D20AEB" w14:textId="77777777" w:rsidR="00064821" w:rsidRPr="00064821" w:rsidRDefault="00064821" w:rsidP="00064821">
            <w:pPr>
              <w:spacing w:after="0" w:line="240" w:lineRule="auto"/>
              <w:jc w:val="right"/>
              <w:rPr>
                <w:rFonts w:eastAsia="Times New Roman" w:cs="Calibri"/>
                <w:b/>
                <w:bCs/>
                <w:color w:val="000000"/>
                <w:lang w:eastAsia="cs-CZ"/>
              </w:rPr>
            </w:pPr>
            <w:r w:rsidRPr="00064821">
              <w:rPr>
                <w:rFonts w:eastAsia="Times New Roman" w:cs="Calibri"/>
                <w:b/>
                <w:bCs/>
                <w:color w:val="000000"/>
                <w:lang w:eastAsia="cs-CZ"/>
              </w:rPr>
              <w:t>2</w:t>
            </w:r>
          </w:p>
        </w:tc>
        <w:tc>
          <w:tcPr>
            <w:tcW w:w="2280" w:type="dxa"/>
            <w:tcBorders>
              <w:top w:val="single" w:sz="8" w:space="0" w:color="auto"/>
              <w:left w:val="nil"/>
              <w:bottom w:val="single" w:sz="8" w:space="0" w:color="auto"/>
              <w:right w:val="single" w:sz="8" w:space="0" w:color="auto"/>
            </w:tcBorders>
            <w:shd w:val="clear" w:color="auto" w:fill="auto"/>
            <w:noWrap/>
            <w:vAlign w:val="bottom"/>
            <w:hideMark/>
          </w:tcPr>
          <w:p w14:paraId="15F9D754"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 </w:t>
            </w:r>
          </w:p>
        </w:tc>
        <w:tc>
          <w:tcPr>
            <w:tcW w:w="2120" w:type="dxa"/>
            <w:tcBorders>
              <w:top w:val="single" w:sz="8" w:space="0" w:color="auto"/>
              <w:left w:val="nil"/>
              <w:bottom w:val="single" w:sz="8" w:space="0" w:color="auto"/>
              <w:right w:val="nil"/>
            </w:tcBorders>
            <w:shd w:val="clear" w:color="auto" w:fill="auto"/>
            <w:noWrap/>
            <w:vAlign w:val="bottom"/>
            <w:hideMark/>
          </w:tcPr>
          <w:p w14:paraId="2CC67208" w14:textId="77777777" w:rsidR="00064821" w:rsidRPr="00064821" w:rsidRDefault="00064821" w:rsidP="00064821">
            <w:pPr>
              <w:spacing w:after="0" w:line="240" w:lineRule="auto"/>
              <w:jc w:val="right"/>
              <w:rPr>
                <w:rFonts w:eastAsia="Times New Roman" w:cs="Calibri"/>
                <w:b/>
                <w:bCs/>
                <w:color w:val="000000"/>
                <w:lang w:eastAsia="cs-CZ"/>
              </w:rPr>
            </w:pPr>
            <w:r w:rsidRPr="00064821">
              <w:rPr>
                <w:rFonts w:eastAsia="Times New Roman" w:cs="Calibri"/>
                <w:b/>
                <w:bCs/>
                <w:color w:val="000000"/>
                <w:lang w:eastAsia="cs-CZ"/>
              </w:rPr>
              <w:t>3</w:t>
            </w:r>
          </w:p>
        </w:tc>
        <w:tc>
          <w:tcPr>
            <w:tcW w:w="1680" w:type="dxa"/>
            <w:tcBorders>
              <w:top w:val="single" w:sz="8" w:space="0" w:color="auto"/>
              <w:left w:val="nil"/>
              <w:bottom w:val="single" w:sz="8" w:space="0" w:color="auto"/>
              <w:right w:val="single" w:sz="8" w:space="0" w:color="auto"/>
            </w:tcBorders>
            <w:shd w:val="clear" w:color="auto" w:fill="auto"/>
            <w:noWrap/>
            <w:vAlign w:val="bottom"/>
            <w:hideMark/>
          </w:tcPr>
          <w:p w14:paraId="54115F71"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 </w:t>
            </w:r>
          </w:p>
        </w:tc>
      </w:tr>
      <w:tr w:rsidR="00064821" w:rsidRPr="00064821" w14:paraId="39992FF5" w14:textId="77777777" w:rsidTr="00064821">
        <w:trPr>
          <w:trHeight w:val="300"/>
        </w:trPr>
        <w:tc>
          <w:tcPr>
            <w:tcW w:w="1574" w:type="dxa"/>
            <w:tcBorders>
              <w:top w:val="nil"/>
              <w:left w:val="nil"/>
              <w:bottom w:val="nil"/>
              <w:right w:val="nil"/>
            </w:tcBorders>
            <w:shd w:val="clear" w:color="auto" w:fill="auto"/>
            <w:noWrap/>
            <w:vAlign w:val="bottom"/>
            <w:hideMark/>
          </w:tcPr>
          <w:p w14:paraId="182C27D8" w14:textId="77777777" w:rsidR="00064821" w:rsidRPr="00064821" w:rsidRDefault="00064821" w:rsidP="00064821">
            <w:pPr>
              <w:spacing w:after="0" w:line="240" w:lineRule="auto"/>
              <w:jc w:val="left"/>
              <w:rPr>
                <w:rFonts w:eastAsia="Times New Roman" w:cs="Calibri"/>
                <w:b/>
                <w:bCs/>
                <w:color w:val="000000"/>
                <w:lang w:eastAsia="cs-CZ"/>
              </w:rPr>
            </w:pPr>
          </w:p>
        </w:tc>
        <w:tc>
          <w:tcPr>
            <w:tcW w:w="2220" w:type="dxa"/>
            <w:tcBorders>
              <w:top w:val="nil"/>
              <w:left w:val="single" w:sz="8" w:space="0" w:color="auto"/>
              <w:bottom w:val="single" w:sz="8" w:space="0" w:color="auto"/>
              <w:right w:val="nil"/>
            </w:tcBorders>
            <w:shd w:val="clear" w:color="auto" w:fill="auto"/>
            <w:noWrap/>
            <w:vAlign w:val="bottom"/>
            <w:hideMark/>
          </w:tcPr>
          <w:p w14:paraId="71015645"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Z</w:t>
            </w:r>
          </w:p>
        </w:tc>
        <w:tc>
          <w:tcPr>
            <w:tcW w:w="1900" w:type="dxa"/>
            <w:tcBorders>
              <w:top w:val="nil"/>
              <w:left w:val="single" w:sz="8" w:space="0" w:color="auto"/>
              <w:bottom w:val="single" w:sz="8" w:space="0" w:color="auto"/>
              <w:right w:val="single" w:sz="8" w:space="0" w:color="auto"/>
            </w:tcBorders>
            <w:shd w:val="clear" w:color="auto" w:fill="auto"/>
            <w:noWrap/>
            <w:vAlign w:val="bottom"/>
            <w:hideMark/>
          </w:tcPr>
          <w:p w14:paraId="5B5775DF"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L</w:t>
            </w:r>
          </w:p>
        </w:tc>
        <w:tc>
          <w:tcPr>
            <w:tcW w:w="3240" w:type="dxa"/>
            <w:tcBorders>
              <w:top w:val="nil"/>
              <w:left w:val="nil"/>
              <w:bottom w:val="single" w:sz="8" w:space="0" w:color="auto"/>
              <w:right w:val="single" w:sz="8" w:space="0" w:color="auto"/>
            </w:tcBorders>
            <w:shd w:val="clear" w:color="auto" w:fill="auto"/>
            <w:noWrap/>
            <w:vAlign w:val="bottom"/>
            <w:hideMark/>
          </w:tcPr>
          <w:p w14:paraId="4551DFED"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Z</w:t>
            </w:r>
          </w:p>
        </w:tc>
        <w:tc>
          <w:tcPr>
            <w:tcW w:w="2280" w:type="dxa"/>
            <w:tcBorders>
              <w:top w:val="nil"/>
              <w:left w:val="nil"/>
              <w:bottom w:val="single" w:sz="8" w:space="0" w:color="auto"/>
              <w:right w:val="single" w:sz="8" w:space="0" w:color="auto"/>
            </w:tcBorders>
            <w:shd w:val="clear" w:color="auto" w:fill="auto"/>
            <w:noWrap/>
            <w:vAlign w:val="bottom"/>
            <w:hideMark/>
          </w:tcPr>
          <w:p w14:paraId="710860DC"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L</w:t>
            </w:r>
          </w:p>
        </w:tc>
        <w:tc>
          <w:tcPr>
            <w:tcW w:w="2120" w:type="dxa"/>
            <w:tcBorders>
              <w:top w:val="nil"/>
              <w:left w:val="nil"/>
              <w:bottom w:val="single" w:sz="8" w:space="0" w:color="auto"/>
              <w:right w:val="single" w:sz="8" w:space="0" w:color="auto"/>
            </w:tcBorders>
            <w:shd w:val="clear" w:color="auto" w:fill="auto"/>
            <w:noWrap/>
            <w:vAlign w:val="bottom"/>
            <w:hideMark/>
          </w:tcPr>
          <w:p w14:paraId="6978C8FD"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Z</w:t>
            </w:r>
          </w:p>
        </w:tc>
        <w:tc>
          <w:tcPr>
            <w:tcW w:w="1680" w:type="dxa"/>
            <w:tcBorders>
              <w:top w:val="nil"/>
              <w:left w:val="nil"/>
              <w:bottom w:val="single" w:sz="8" w:space="0" w:color="auto"/>
              <w:right w:val="single" w:sz="8" w:space="0" w:color="auto"/>
            </w:tcBorders>
            <w:shd w:val="clear" w:color="auto" w:fill="auto"/>
            <w:noWrap/>
            <w:vAlign w:val="bottom"/>
            <w:hideMark/>
          </w:tcPr>
          <w:p w14:paraId="59C36F7F"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L</w:t>
            </w:r>
          </w:p>
        </w:tc>
      </w:tr>
      <w:tr w:rsidR="00064821" w:rsidRPr="00064821" w14:paraId="4E480A4F" w14:textId="77777777" w:rsidTr="00064821">
        <w:trPr>
          <w:trHeight w:val="300"/>
        </w:trPr>
        <w:tc>
          <w:tcPr>
            <w:tcW w:w="5694" w:type="dxa"/>
            <w:gridSpan w:val="3"/>
            <w:tcBorders>
              <w:top w:val="single" w:sz="8" w:space="0" w:color="auto"/>
              <w:left w:val="single" w:sz="8" w:space="0" w:color="auto"/>
              <w:bottom w:val="single" w:sz="8" w:space="0" w:color="auto"/>
              <w:right w:val="nil"/>
            </w:tcBorders>
            <w:shd w:val="clear" w:color="000000" w:fill="D9D9D9"/>
            <w:noWrap/>
            <w:vAlign w:val="bottom"/>
            <w:hideMark/>
          </w:tcPr>
          <w:p w14:paraId="44D19528" w14:textId="77777777" w:rsidR="00064821" w:rsidRPr="00064821" w:rsidRDefault="00064821" w:rsidP="00064821">
            <w:pPr>
              <w:spacing w:after="0" w:line="240" w:lineRule="auto"/>
              <w:jc w:val="left"/>
              <w:rPr>
                <w:rFonts w:eastAsia="Times New Roman" w:cs="Calibri"/>
                <w:b/>
                <w:bCs/>
                <w:color w:val="000000"/>
                <w:lang w:eastAsia="cs-CZ"/>
              </w:rPr>
            </w:pPr>
            <w:proofErr w:type="spellStart"/>
            <w:r w:rsidRPr="00064821">
              <w:rPr>
                <w:rFonts w:eastAsia="Times New Roman" w:cs="Calibri"/>
                <w:b/>
                <w:bCs/>
                <w:color w:val="000000"/>
                <w:lang w:eastAsia="cs-CZ"/>
              </w:rPr>
              <w:t>Mechatronické</w:t>
            </w:r>
            <w:proofErr w:type="spellEnd"/>
            <w:r w:rsidRPr="00064821">
              <w:rPr>
                <w:rFonts w:eastAsia="Times New Roman" w:cs="Calibri"/>
                <w:b/>
                <w:bCs/>
                <w:color w:val="000000"/>
                <w:lang w:eastAsia="cs-CZ"/>
              </w:rPr>
              <w:t xml:space="preserve"> a robotické systémy</w:t>
            </w:r>
          </w:p>
        </w:tc>
        <w:tc>
          <w:tcPr>
            <w:tcW w:w="3240" w:type="dxa"/>
            <w:tcBorders>
              <w:top w:val="nil"/>
              <w:left w:val="nil"/>
              <w:bottom w:val="single" w:sz="8" w:space="0" w:color="auto"/>
              <w:right w:val="nil"/>
            </w:tcBorders>
            <w:shd w:val="clear" w:color="000000" w:fill="D9D9D9"/>
            <w:noWrap/>
            <w:vAlign w:val="bottom"/>
            <w:hideMark/>
          </w:tcPr>
          <w:p w14:paraId="3754007D"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2280" w:type="dxa"/>
            <w:tcBorders>
              <w:top w:val="nil"/>
              <w:left w:val="nil"/>
              <w:bottom w:val="single" w:sz="8" w:space="0" w:color="auto"/>
              <w:right w:val="nil"/>
            </w:tcBorders>
            <w:shd w:val="clear" w:color="000000" w:fill="D9D9D9"/>
            <w:noWrap/>
            <w:vAlign w:val="bottom"/>
            <w:hideMark/>
          </w:tcPr>
          <w:p w14:paraId="2CA396E6"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2120" w:type="dxa"/>
            <w:tcBorders>
              <w:top w:val="nil"/>
              <w:left w:val="nil"/>
              <w:bottom w:val="single" w:sz="8" w:space="0" w:color="auto"/>
              <w:right w:val="nil"/>
            </w:tcBorders>
            <w:shd w:val="clear" w:color="000000" w:fill="D9D9D9"/>
            <w:noWrap/>
            <w:vAlign w:val="bottom"/>
            <w:hideMark/>
          </w:tcPr>
          <w:p w14:paraId="1AE0C714"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1680" w:type="dxa"/>
            <w:tcBorders>
              <w:top w:val="nil"/>
              <w:left w:val="nil"/>
              <w:bottom w:val="single" w:sz="8" w:space="0" w:color="auto"/>
              <w:right w:val="single" w:sz="8" w:space="0" w:color="auto"/>
            </w:tcBorders>
            <w:shd w:val="clear" w:color="000000" w:fill="D9D9D9"/>
            <w:noWrap/>
            <w:vAlign w:val="bottom"/>
            <w:hideMark/>
          </w:tcPr>
          <w:p w14:paraId="3C4215B8"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r>
      <w:tr w:rsidR="00064821" w:rsidRPr="00064821" w14:paraId="1F69A295" w14:textId="77777777" w:rsidTr="00064821">
        <w:trPr>
          <w:trHeight w:val="1440"/>
        </w:trPr>
        <w:tc>
          <w:tcPr>
            <w:tcW w:w="1574" w:type="dxa"/>
            <w:tcBorders>
              <w:top w:val="nil"/>
              <w:left w:val="single" w:sz="8" w:space="0" w:color="auto"/>
              <w:bottom w:val="single" w:sz="4" w:space="0" w:color="auto"/>
              <w:right w:val="nil"/>
            </w:tcBorders>
            <w:shd w:val="clear" w:color="000000" w:fill="FFFF66"/>
            <w:vAlign w:val="center"/>
            <w:hideMark/>
          </w:tcPr>
          <w:p w14:paraId="3CC06A11"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ISR</w:t>
            </w:r>
          </w:p>
        </w:tc>
        <w:tc>
          <w:tcPr>
            <w:tcW w:w="2220" w:type="dxa"/>
            <w:tcBorders>
              <w:top w:val="nil"/>
              <w:left w:val="single" w:sz="8" w:space="0" w:color="auto"/>
              <w:bottom w:val="single" w:sz="4" w:space="0" w:color="auto"/>
              <w:right w:val="single" w:sz="4" w:space="0" w:color="auto"/>
            </w:tcBorders>
            <w:shd w:val="clear" w:color="000000" w:fill="FFFF66"/>
            <w:vAlign w:val="center"/>
            <w:hideMark/>
          </w:tcPr>
          <w:p w14:paraId="3CB1E132"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1900" w:type="dxa"/>
            <w:tcBorders>
              <w:top w:val="nil"/>
              <w:left w:val="nil"/>
              <w:bottom w:val="single" w:sz="4" w:space="0" w:color="auto"/>
              <w:right w:val="single" w:sz="4" w:space="0" w:color="auto"/>
            </w:tcBorders>
            <w:shd w:val="clear" w:color="000000" w:fill="FFFF66"/>
            <w:vAlign w:val="center"/>
            <w:hideMark/>
          </w:tcPr>
          <w:p w14:paraId="0F191EE6"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3240" w:type="dxa"/>
            <w:tcBorders>
              <w:top w:val="nil"/>
              <w:left w:val="nil"/>
              <w:bottom w:val="single" w:sz="4" w:space="0" w:color="auto"/>
              <w:right w:val="single" w:sz="4" w:space="0" w:color="auto"/>
            </w:tcBorders>
            <w:shd w:val="clear" w:color="000000" w:fill="FFFF66"/>
            <w:vAlign w:val="center"/>
            <w:hideMark/>
          </w:tcPr>
          <w:p w14:paraId="51C307F7" w14:textId="77777777" w:rsidR="00064821" w:rsidRPr="00064821" w:rsidRDefault="00064821" w:rsidP="00064821">
            <w:pPr>
              <w:spacing w:after="0" w:line="240" w:lineRule="auto"/>
              <w:jc w:val="center"/>
              <w:rPr>
                <w:rFonts w:eastAsia="Times New Roman" w:cs="Calibri"/>
                <w:b/>
                <w:bCs/>
                <w:color w:val="FF0000"/>
                <w:lang w:eastAsia="cs-CZ"/>
              </w:rPr>
            </w:pPr>
            <w:proofErr w:type="spellStart"/>
            <w:r w:rsidRPr="00064821">
              <w:rPr>
                <w:rFonts w:eastAsia="Times New Roman" w:cs="Calibri"/>
                <w:b/>
                <w:bCs/>
                <w:color w:val="FF0000"/>
                <w:lang w:eastAsia="cs-CZ"/>
              </w:rPr>
              <w:t>Mechatronické</w:t>
            </w:r>
            <w:proofErr w:type="spellEnd"/>
            <w:r w:rsidRPr="00064821">
              <w:rPr>
                <w:rFonts w:eastAsia="Times New Roman" w:cs="Calibri"/>
                <w:b/>
                <w:bCs/>
                <w:color w:val="FF0000"/>
                <w:lang w:eastAsia="cs-CZ"/>
              </w:rPr>
              <w:t xml:space="preserve"> systémy </w:t>
            </w:r>
          </w:p>
        </w:tc>
        <w:tc>
          <w:tcPr>
            <w:tcW w:w="2280" w:type="dxa"/>
            <w:tcBorders>
              <w:top w:val="nil"/>
              <w:left w:val="nil"/>
              <w:bottom w:val="single" w:sz="4" w:space="0" w:color="auto"/>
              <w:right w:val="single" w:sz="4" w:space="0" w:color="auto"/>
            </w:tcBorders>
            <w:shd w:val="clear" w:color="000000" w:fill="FFFF66"/>
            <w:vAlign w:val="center"/>
            <w:hideMark/>
          </w:tcPr>
          <w:p w14:paraId="4215613A"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xml:space="preserve">Konstrukce robotů a manipulátorů </w:t>
            </w:r>
          </w:p>
        </w:tc>
        <w:tc>
          <w:tcPr>
            <w:tcW w:w="2120" w:type="dxa"/>
            <w:tcBorders>
              <w:top w:val="nil"/>
              <w:left w:val="nil"/>
              <w:bottom w:val="single" w:sz="4" w:space="0" w:color="auto"/>
              <w:right w:val="single" w:sz="4" w:space="0" w:color="auto"/>
            </w:tcBorders>
            <w:shd w:val="clear" w:color="000000" w:fill="FFFF66"/>
            <w:vAlign w:val="center"/>
            <w:hideMark/>
          </w:tcPr>
          <w:p w14:paraId="493FC762"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xml:space="preserve">Akční členy </w:t>
            </w:r>
            <w:proofErr w:type="spellStart"/>
            <w:r w:rsidRPr="00064821">
              <w:rPr>
                <w:rFonts w:eastAsia="Times New Roman" w:cs="Calibri"/>
                <w:b/>
                <w:bCs/>
                <w:color w:val="FF0000"/>
                <w:lang w:eastAsia="cs-CZ"/>
              </w:rPr>
              <w:t>mechatronických</w:t>
            </w:r>
            <w:proofErr w:type="spellEnd"/>
            <w:r w:rsidRPr="00064821">
              <w:rPr>
                <w:rFonts w:eastAsia="Times New Roman" w:cs="Calibri"/>
                <w:b/>
                <w:bCs/>
                <w:color w:val="FF0000"/>
                <w:lang w:eastAsia="cs-CZ"/>
              </w:rPr>
              <w:t xml:space="preserve"> systémů </w:t>
            </w:r>
          </w:p>
        </w:tc>
        <w:tc>
          <w:tcPr>
            <w:tcW w:w="1680" w:type="dxa"/>
            <w:tcBorders>
              <w:top w:val="nil"/>
              <w:left w:val="nil"/>
              <w:bottom w:val="single" w:sz="4" w:space="0" w:color="auto"/>
              <w:right w:val="single" w:sz="8" w:space="0" w:color="auto"/>
            </w:tcBorders>
            <w:shd w:val="clear" w:color="000000" w:fill="FFFF66"/>
            <w:vAlign w:val="center"/>
            <w:hideMark/>
          </w:tcPr>
          <w:p w14:paraId="2ED0E839"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xml:space="preserve">Programování a aplikace průmyslových robotů a manipulátorů </w:t>
            </w:r>
          </w:p>
        </w:tc>
      </w:tr>
      <w:tr w:rsidR="00064821" w:rsidRPr="00064821" w14:paraId="217F055D" w14:textId="77777777" w:rsidTr="00064821">
        <w:trPr>
          <w:trHeight w:val="288"/>
        </w:trPr>
        <w:tc>
          <w:tcPr>
            <w:tcW w:w="1574" w:type="dxa"/>
            <w:tcBorders>
              <w:top w:val="nil"/>
              <w:left w:val="single" w:sz="8" w:space="0" w:color="auto"/>
              <w:bottom w:val="single" w:sz="4" w:space="0" w:color="auto"/>
              <w:right w:val="nil"/>
            </w:tcBorders>
            <w:shd w:val="clear" w:color="000000" w:fill="FFFF66"/>
            <w:noWrap/>
            <w:vAlign w:val="bottom"/>
            <w:hideMark/>
          </w:tcPr>
          <w:p w14:paraId="328EF9BC"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20" w:type="dxa"/>
            <w:tcBorders>
              <w:top w:val="nil"/>
              <w:left w:val="single" w:sz="8" w:space="0" w:color="auto"/>
              <w:bottom w:val="single" w:sz="4" w:space="0" w:color="auto"/>
              <w:right w:val="single" w:sz="4" w:space="0" w:color="auto"/>
            </w:tcBorders>
            <w:shd w:val="clear" w:color="000000" w:fill="FFFF66"/>
            <w:noWrap/>
            <w:vAlign w:val="bottom"/>
            <w:hideMark/>
          </w:tcPr>
          <w:p w14:paraId="320F5F57"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1900" w:type="dxa"/>
            <w:tcBorders>
              <w:top w:val="nil"/>
              <w:left w:val="nil"/>
              <w:bottom w:val="single" w:sz="4" w:space="0" w:color="auto"/>
              <w:right w:val="single" w:sz="4" w:space="0" w:color="auto"/>
            </w:tcBorders>
            <w:shd w:val="clear" w:color="000000" w:fill="FFFF66"/>
            <w:noWrap/>
            <w:vAlign w:val="bottom"/>
            <w:hideMark/>
          </w:tcPr>
          <w:p w14:paraId="12C94F5F"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3240" w:type="dxa"/>
            <w:tcBorders>
              <w:top w:val="nil"/>
              <w:left w:val="nil"/>
              <w:bottom w:val="single" w:sz="4" w:space="0" w:color="auto"/>
              <w:right w:val="single" w:sz="4" w:space="0" w:color="auto"/>
            </w:tcBorders>
            <w:shd w:val="clear" w:color="000000" w:fill="FFFF66"/>
            <w:noWrap/>
            <w:vAlign w:val="bottom"/>
            <w:hideMark/>
          </w:tcPr>
          <w:p w14:paraId="4FF69CEB"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2-0-2</w:t>
            </w:r>
          </w:p>
        </w:tc>
        <w:tc>
          <w:tcPr>
            <w:tcW w:w="2280" w:type="dxa"/>
            <w:tcBorders>
              <w:top w:val="nil"/>
              <w:left w:val="nil"/>
              <w:bottom w:val="single" w:sz="4" w:space="0" w:color="auto"/>
              <w:right w:val="single" w:sz="4" w:space="0" w:color="auto"/>
            </w:tcBorders>
            <w:shd w:val="clear" w:color="000000" w:fill="FFFF66"/>
            <w:noWrap/>
            <w:vAlign w:val="bottom"/>
            <w:hideMark/>
          </w:tcPr>
          <w:p w14:paraId="42EEC00F"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0-1-3</w:t>
            </w:r>
          </w:p>
        </w:tc>
        <w:tc>
          <w:tcPr>
            <w:tcW w:w="2120" w:type="dxa"/>
            <w:tcBorders>
              <w:top w:val="nil"/>
              <w:left w:val="nil"/>
              <w:bottom w:val="single" w:sz="4" w:space="0" w:color="auto"/>
              <w:right w:val="single" w:sz="4" w:space="0" w:color="auto"/>
            </w:tcBorders>
            <w:shd w:val="clear" w:color="000000" w:fill="FFFF66"/>
            <w:noWrap/>
            <w:vAlign w:val="bottom"/>
            <w:hideMark/>
          </w:tcPr>
          <w:p w14:paraId="5C4ACD60"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2-0-2</w:t>
            </w:r>
          </w:p>
        </w:tc>
        <w:tc>
          <w:tcPr>
            <w:tcW w:w="1680" w:type="dxa"/>
            <w:tcBorders>
              <w:top w:val="nil"/>
              <w:left w:val="nil"/>
              <w:bottom w:val="single" w:sz="4" w:space="0" w:color="auto"/>
              <w:right w:val="single" w:sz="8" w:space="0" w:color="auto"/>
            </w:tcBorders>
            <w:shd w:val="clear" w:color="000000" w:fill="FFFF66"/>
            <w:noWrap/>
            <w:vAlign w:val="bottom"/>
            <w:hideMark/>
          </w:tcPr>
          <w:p w14:paraId="3CB5B21E"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2-0-6</w:t>
            </w:r>
          </w:p>
        </w:tc>
      </w:tr>
      <w:tr w:rsidR="00064821" w:rsidRPr="00064821" w14:paraId="54A36049" w14:textId="77777777" w:rsidTr="00064821">
        <w:trPr>
          <w:trHeight w:val="300"/>
        </w:trPr>
        <w:tc>
          <w:tcPr>
            <w:tcW w:w="1574" w:type="dxa"/>
            <w:tcBorders>
              <w:top w:val="nil"/>
              <w:left w:val="single" w:sz="8" w:space="0" w:color="auto"/>
              <w:bottom w:val="nil"/>
              <w:right w:val="nil"/>
            </w:tcBorders>
            <w:shd w:val="clear" w:color="000000" w:fill="FFFF66"/>
            <w:noWrap/>
            <w:vAlign w:val="bottom"/>
            <w:hideMark/>
          </w:tcPr>
          <w:p w14:paraId="20FD79CF"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20" w:type="dxa"/>
            <w:tcBorders>
              <w:top w:val="nil"/>
              <w:left w:val="single" w:sz="8" w:space="0" w:color="auto"/>
              <w:bottom w:val="nil"/>
              <w:right w:val="single" w:sz="4" w:space="0" w:color="auto"/>
            </w:tcBorders>
            <w:shd w:val="clear" w:color="000000" w:fill="FFFF66"/>
            <w:noWrap/>
            <w:vAlign w:val="bottom"/>
            <w:hideMark/>
          </w:tcPr>
          <w:p w14:paraId="3736B671"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1900" w:type="dxa"/>
            <w:tcBorders>
              <w:top w:val="nil"/>
              <w:left w:val="nil"/>
              <w:bottom w:val="nil"/>
              <w:right w:val="single" w:sz="4" w:space="0" w:color="auto"/>
            </w:tcBorders>
            <w:shd w:val="clear" w:color="000000" w:fill="FFFF66"/>
            <w:noWrap/>
            <w:vAlign w:val="bottom"/>
            <w:hideMark/>
          </w:tcPr>
          <w:p w14:paraId="4901E863"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3240" w:type="dxa"/>
            <w:tcBorders>
              <w:top w:val="nil"/>
              <w:left w:val="nil"/>
              <w:bottom w:val="nil"/>
              <w:right w:val="single" w:sz="4" w:space="0" w:color="auto"/>
            </w:tcBorders>
            <w:shd w:val="clear" w:color="000000" w:fill="FFFF66"/>
            <w:noWrap/>
            <w:vAlign w:val="bottom"/>
            <w:hideMark/>
          </w:tcPr>
          <w:p w14:paraId="693D07E9" w14:textId="77777777" w:rsidR="00064821" w:rsidRPr="00064821" w:rsidRDefault="00064821" w:rsidP="00064821">
            <w:pPr>
              <w:spacing w:after="0" w:line="240" w:lineRule="auto"/>
              <w:jc w:val="center"/>
              <w:rPr>
                <w:rFonts w:eastAsia="Times New Roman" w:cs="Calibri"/>
                <w:b/>
                <w:bCs/>
                <w:color w:val="FF0000"/>
                <w:lang w:eastAsia="cs-CZ"/>
              </w:rPr>
            </w:pPr>
            <w:proofErr w:type="spellStart"/>
            <w:r w:rsidRPr="00064821">
              <w:rPr>
                <w:rFonts w:eastAsia="Times New Roman" w:cs="Calibri"/>
                <w:b/>
                <w:bCs/>
                <w:color w:val="FF0000"/>
                <w:lang w:eastAsia="cs-CZ"/>
              </w:rPr>
              <w:t>z,zk</w:t>
            </w:r>
            <w:proofErr w:type="spellEnd"/>
          </w:p>
        </w:tc>
        <w:tc>
          <w:tcPr>
            <w:tcW w:w="2280" w:type="dxa"/>
            <w:tcBorders>
              <w:top w:val="nil"/>
              <w:left w:val="nil"/>
              <w:bottom w:val="nil"/>
              <w:right w:val="single" w:sz="4" w:space="0" w:color="auto"/>
            </w:tcBorders>
            <w:shd w:val="clear" w:color="000000" w:fill="FFFF66"/>
            <w:noWrap/>
            <w:vAlign w:val="bottom"/>
            <w:hideMark/>
          </w:tcPr>
          <w:p w14:paraId="65656FB3" w14:textId="77777777" w:rsidR="00064821" w:rsidRPr="00064821" w:rsidRDefault="00064821" w:rsidP="00064821">
            <w:pPr>
              <w:spacing w:after="0" w:line="240" w:lineRule="auto"/>
              <w:jc w:val="center"/>
              <w:rPr>
                <w:rFonts w:eastAsia="Times New Roman" w:cs="Calibri"/>
                <w:b/>
                <w:bCs/>
                <w:color w:val="FF0000"/>
                <w:lang w:eastAsia="cs-CZ"/>
              </w:rPr>
            </w:pPr>
            <w:proofErr w:type="spellStart"/>
            <w:r w:rsidRPr="00064821">
              <w:rPr>
                <w:rFonts w:eastAsia="Times New Roman" w:cs="Calibri"/>
                <w:b/>
                <w:bCs/>
                <w:color w:val="FF0000"/>
                <w:lang w:eastAsia="cs-CZ"/>
              </w:rPr>
              <w:t>z,zk</w:t>
            </w:r>
            <w:proofErr w:type="spellEnd"/>
          </w:p>
        </w:tc>
        <w:tc>
          <w:tcPr>
            <w:tcW w:w="2120" w:type="dxa"/>
            <w:tcBorders>
              <w:top w:val="nil"/>
              <w:left w:val="nil"/>
              <w:bottom w:val="nil"/>
              <w:right w:val="single" w:sz="4" w:space="0" w:color="auto"/>
            </w:tcBorders>
            <w:shd w:val="clear" w:color="000000" w:fill="FFFF66"/>
            <w:noWrap/>
            <w:vAlign w:val="bottom"/>
            <w:hideMark/>
          </w:tcPr>
          <w:p w14:paraId="7F7B221B" w14:textId="77777777" w:rsidR="00064821" w:rsidRPr="00064821" w:rsidRDefault="00064821" w:rsidP="00064821">
            <w:pPr>
              <w:spacing w:after="0" w:line="240" w:lineRule="auto"/>
              <w:jc w:val="center"/>
              <w:rPr>
                <w:rFonts w:eastAsia="Times New Roman" w:cs="Calibri"/>
                <w:b/>
                <w:bCs/>
                <w:color w:val="FF0000"/>
                <w:lang w:eastAsia="cs-CZ"/>
              </w:rPr>
            </w:pPr>
            <w:proofErr w:type="spellStart"/>
            <w:r w:rsidRPr="00064821">
              <w:rPr>
                <w:rFonts w:eastAsia="Times New Roman" w:cs="Calibri"/>
                <w:b/>
                <w:bCs/>
                <w:color w:val="FF0000"/>
                <w:lang w:eastAsia="cs-CZ"/>
              </w:rPr>
              <w:t>z,zk</w:t>
            </w:r>
            <w:proofErr w:type="spellEnd"/>
          </w:p>
        </w:tc>
        <w:tc>
          <w:tcPr>
            <w:tcW w:w="1680" w:type="dxa"/>
            <w:tcBorders>
              <w:top w:val="nil"/>
              <w:left w:val="nil"/>
              <w:bottom w:val="nil"/>
              <w:right w:val="single" w:sz="8" w:space="0" w:color="auto"/>
            </w:tcBorders>
            <w:shd w:val="clear" w:color="000000" w:fill="FFFF66"/>
            <w:noWrap/>
            <w:vAlign w:val="bottom"/>
            <w:hideMark/>
          </w:tcPr>
          <w:p w14:paraId="31D85E38" w14:textId="77777777" w:rsidR="00064821" w:rsidRPr="00064821" w:rsidRDefault="00064821" w:rsidP="00064821">
            <w:pPr>
              <w:spacing w:after="0" w:line="240" w:lineRule="auto"/>
              <w:jc w:val="center"/>
              <w:rPr>
                <w:rFonts w:eastAsia="Times New Roman" w:cs="Calibri"/>
                <w:b/>
                <w:bCs/>
                <w:color w:val="FF0000"/>
                <w:lang w:eastAsia="cs-CZ"/>
              </w:rPr>
            </w:pPr>
            <w:proofErr w:type="spellStart"/>
            <w:r w:rsidRPr="00064821">
              <w:rPr>
                <w:rFonts w:eastAsia="Times New Roman" w:cs="Calibri"/>
                <w:b/>
                <w:bCs/>
                <w:color w:val="FF0000"/>
                <w:lang w:eastAsia="cs-CZ"/>
              </w:rPr>
              <w:t>z,zk</w:t>
            </w:r>
            <w:proofErr w:type="spellEnd"/>
          </w:p>
        </w:tc>
      </w:tr>
      <w:tr w:rsidR="00064821" w:rsidRPr="00064821" w14:paraId="17CCC080" w14:textId="77777777" w:rsidTr="00064821">
        <w:trPr>
          <w:trHeight w:val="1440"/>
        </w:trPr>
        <w:tc>
          <w:tcPr>
            <w:tcW w:w="1574" w:type="dxa"/>
            <w:tcBorders>
              <w:top w:val="single" w:sz="8" w:space="0" w:color="auto"/>
              <w:left w:val="single" w:sz="8" w:space="0" w:color="auto"/>
              <w:bottom w:val="single" w:sz="4" w:space="0" w:color="auto"/>
              <w:right w:val="nil"/>
            </w:tcBorders>
            <w:shd w:val="clear" w:color="000000" w:fill="FFE699"/>
            <w:noWrap/>
            <w:vAlign w:val="bottom"/>
            <w:hideMark/>
          </w:tcPr>
          <w:p w14:paraId="1AB1B779"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PA</w:t>
            </w:r>
          </w:p>
        </w:tc>
        <w:tc>
          <w:tcPr>
            <w:tcW w:w="2220" w:type="dxa"/>
            <w:tcBorders>
              <w:top w:val="single" w:sz="8" w:space="0" w:color="auto"/>
              <w:left w:val="single" w:sz="8" w:space="0" w:color="auto"/>
              <w:bottom w:val="single" w:sz="4" w:space="0" w:color="auto"/>
              <w:right w:val="single" w:sz="4" w:space="0" w:color="auto"/>
            </w:tcBorders>
            <w:shd w:val="clear" w:color="000000" w:fill="FFE699"/>
            <w:noWrap/>
            <w:vAlign w:val="bottom"/>
            <w:hideMark/>
          </w:tcPr>
          <w:p w14:paraId="2ED86677"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1900" w:type="dxa"/>
            <w:tcBorders>
              <w:top w:val="single" w:sz="8" w:space="0" w:color="auto"/>
              <w:left w:val="nil"/>
              <w:bottom w:val="single" w:sz="4" w:space="0" w:color="auto"/>
              <w:right w:val="single" w:sz="4" w:space="0" w:color="auto"/>
            </w:tcBorders>
            <w:shd w:val="clear" w:color="000000" w:fill="FFE699"/>
            <w:noWrap/>
            <w:vAlign w:val="bottom"/>
            <w:hideMark/>
          </w:tcPr>
          <w:p w14:paraId="3EDF9DFA"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3240" w:type="dxa"/>
            <w:tcBorders>
              <w:top w:val="single" w:sz="8" w:space="0" w:color="auto"/>
              <w:left w:val="nil"/>
              <w:bottom w:val="single" w:sz="4" w:space="0" w:color="auto"/>
              <w:right w:val="single" w:sz="4" w:space="0" w:color="auto"/>
            </w:tcBorders>
            <w:shd w:val="clear" w:color="000000" w:fill="FFE699"/>
            <w:noWrap/>
            <w:vAlign w:val="bottom"/>
            <w:hideMark/>
          </w:tcPr>
          <w:p w14:paraId="23BC42E2"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80" w:type="dxa"/>
            <w:tcBorders>
              <w:top w:val="single" w:sz="8" w:space="0" w:color="auto"/>
              <w:left w:val="nil"/>
              <w:bottom w:val="single" w:sz="4" w:space="0" w:color="auto"/>
              <w:right w:val="single" w:sz="4" w:space="0" w:color="auto"/>
            </w:tcBorders>
            <w:shd w:val="clear" w:color="000000" w:fill="FFE699"/>
            <w:noWrap/>
            <w:vAlign w:val="bottom"/>
            <w:hideMark/>
          </w:tcPr>
          <w:p w14:paraId="085EA163"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120" w:type="dxa"/>
            <w:tcBorders>
              <w:top w:val="single" w:sz="8" w:space="0" w:color="auto"/>
              <w:left w:val="nil"/>
              <w:bottom w:val="single" w:sz="4" w:space="0" w:color="auto"/>
              <w:right w:val="single" w:sz="4" w:space="0" w:color="auto"/>
            </w:tcBorders>
            <w:shd w:val="clear" w:color="000000" w:fill="FFE699"/>
            <w:vAlign w:val="center"/>
            <w:hideMark/>
          </w:tcPr>
          <w:p w14:paraId="3161F8CE" w14:textId="77777777" w:rsidR="00064821" w:rsidRPr="00064821" w:rsidRDefault="00064821" w:rsidP="00064821">
            <w:pPr>
              <w:spacing w:after="0" w:line="240" w:lineRule="auto"/>
              <w:jc w:val="center"/>
              <w:rPr>
                <w:rFonts w:eastAsia="Times New Roman" w:cs="Calibri"/>
                <w:b/>
                <w:bCs/>
                <w:lang w:eastAsia="cs-CZ"/>
              </w:rPr>
            </w:pPr>
            <w:proofErr w:type="spellStart"/>
            <w:r w:rsidRPr="00064821">
              <w:rPr>
                <w:rFonts w:eastAsia="Times New Roman" w:cs="Calibri"/>
                <w:b/>
                <w:bCs/>
                <w:lang w:eastAsia="cs-CZ"/>
              </w:rPr>
              <w:t>Mechatronické</w:t>
            </w:r>
            <w:proofErr w:type="spellEnd"/>
            <w:r w:rsidRPr="00064821">
              <w:rPr>
                <w:rFonts w:eastAsia="Times New Roman" w:cs="Calibri"/>
                <w:b/>
                <w:bCs/>
                <w:lang w:eastAsia="cs-CZ"/>
              </w:rPr>
              <w:t xml:space="preserve"> systémy </w:t>
            </w:r>
          </w:p>
        </w:tc>
        <w:tc>
          <w:tcPr>
            <w:tcW w:w="1680" w:type="dxa"/>
            <w:tcBorders>
              <w:top w:val="single" w:sz="8" w:space="0" w:color="auto"/>
              <w:left w:val="nil"/>
              <w:bottom w:val="single" w:sz="4" w:space="0" w:color="auto"/>
              <w:right w:val="single" w:sz="8" w:space="0" w:color="auto"/>
            </w:tcBorders>
            <w:shd w:val="clear" w:color="000000" w:fill="FFE699"/>
            <w:vAlign w:val="center"/>
            <w:hideMark/>
          </w:tcPr>
          <w:p w14:paraId="1692C643"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xml:space="preserve">Programování a aplikace průmyslových robotů a manipulátorů </w:t>
            </w:r>
          </w:p>
        </w:tc>
      </w:tr>
      <w:tr w:rsidR="00064821" w:rsidRPr="00064821" w14:paraId="658BEB10" w14:textId="77777777" w:rsidTr="00064821">
        <w:trPr>
          <w:trHeight w:val="288"/>
        </w:trPr>
        <w:tc>
          <w:tcPr>
            <w:tcW w:w="1574" w:type="dxa"/>
            <w:tcBorders>
              <w:top w:val="nil"/>
              <w:left w:val="single" w:sz="8" w:space="0" w:color="auto"/>
              <w:bottom w:val="single" w:sz="4" w:space="0" w:color="auto"/>
              <w:right w:val="nil"/>
            </w:tcBorders>
            <w:shd w:val="clear" w:color="000000" w:fill="FFE699"/>
            <w:noWrap/>
            <w:vAlign w:val="bottom"/>
            <w:hideMark/>
          </w:tcPr>
          <w:p w14:paraId="25019EE8"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20" w:type="dxa"/>
            <w:tcBorders>
              <w:top w:val="nil"/>
              <w:left w:val="single" w:sz="8" w:space="0" w:color="auto"/>
              <w:bottom w:val="single" w:sz="4" w:space="0" w:color="auto"/>
              <w:right w:val="single" w:sz="4" w:space="0" w:color="auto"/>
            </w:tcBorders>
            <w:shd w:val="clear" w:color="000000" w:fill="FFE699"/>
            <w:noWrap/>
            <w:vAlign w:val="bottom"/>
            <w:hideMark/>
          </w:tcPr>
          <w:p w14:paraId="4A39EACB"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1900" w:type="dxa"/>
            <w:tcBorders>
              <w:top w:val="nil"/>
              <w:left w:val="nil"/>
              <w:bottom w:val="single" w:sz="4" w:space="0" w:color="auto"/>
              <w:right w:val="single" w:sz="4" w:space="0" w:color="auto"/>
            </w:tcBorders>
            <w:shd w:val="clear" w:color="000000" w:fill="FFE699"/>
            <w:noWrap/>
            <w:vAlign w:val="bottom"/>
            <w:hideMark/>
          </w:tcPr>
          <w:p w14:paraId="2AF156A6"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3240" w:type="dxa"/>
            <w:tcBorders>
              <w:top w:val="nil"/>
              <w:left w:val="nil"/>
              <w:bottom w:val="single" w:sz="4" w:space="0" w:color="auto"/>
              <w:right w:val="single" w:sz="4" w:space="0" w:color="auto"/>
            </w:tcBorders>
            <w:shd w:val="clear" w:color="000000" w:fill="FFE699"/>
            <w:noWrap/>
            <w:vAlign w:val="bottom"/>
            <w:hideMark/>
          </w:tcPr>
          <w:p w14:paraId="0795DD2C"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80" w:type="dxa"/>
            <w:tcBorders>
              <w:top w:val="nil"/>
              <w:left w:val="nil"/>
              <w:bottom w:val="single" w:sz="4" w:space="0" w:color="auto"/>
              <w:right w:val="single" w:sz="4" w:space="0" w:color="auto"/>
            </w:tcBorders>
            <w:shd w:val="clear" w:color="000000" w:fill="FFE699"/>
            <w:noWrap/>
            <w:vAlign w:val="bottom"/>
            <w:hideMark/>
          </w:tcPr>
          <w:p w14:paraId="1B52A3AC"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120" w:type="dxa"/>
            <w:tcBorders>
              <w:top w:val="nil"/>
              <w:left w:val="nil"/>
              <w:bottom w:val="single" w:sz="4" w:space="0" w:color="auto"/>
              <w:right w:val="single" w:sz="4" w:space="0" w:color="auto"/>
            </w:tcBorders>
            <w:shd w:val="clear" w:color="000000" w:fill="FFE699"/>
            <w:noWrap/>
            <w:vAlign w:val="bottom"/>
            <w:hideMark/>
          </w:tcPr>
          <w:p w14:paraId="4C5DCA49"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2-0-2</w:t>
            </w:r>
          </w:p>
        </w:tc>
        <w:tc>
          <w:tcPr>
            <w:tcW w:w="1680" w:type="dxa"/>
            <w:tcBorders>
              <w:top w:val="nil"/>
              <w:left w:val="nil"/>
              <w:bottom w:val="single" w:sz="4" w:space="0" w:color="auto"/>
              <w:right w:val="single" w:sz="8" w:space="0" w:color="auto"/>
            </w:tcBorders>
            <w:shd w:val="clear" w:color="000000" w:fill="FFE699"/>
            <w:noWrap/>
            <w:vAlign w:val="bottom"/>
            <w:hideMark/>
          </w:tcPr>
          <w:p w14:paraId="45263354"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2-0-3</w:t>
            </w:r>
          </w:p>
        </w:tc>
      </w:tr>
      <w:tr w:rsidR="00064821" w:rsidRPr="00064821" w14:paraId="4BE5FCE3" w14:textId="77777777" w:rsidTr="00064821">
        <w:trPr>
          <w:trHeight w:val="300"/>
        </w:trPr>
        <w:tc>
          <w:tcPr>
            <w:tcW w:w="1574" w:type="dxa"/>
            <w:tcBorders>
              <w:top w:val="nil"/>
              <w:left w:val="single" w:sz="8" w:space="0" w:color="auto"/>
              <w:bottom w:val="single" w:sz="8" w:space="0" w:color="auto"/>
              <w:right w:val="nil"/>
            </w:tcBorders>
            <w:shd w:val="clear" w:color="000000" w:fill="FFE699"/>
            <w:noWrap/>
            <w:vAlign w:val="bottom"/>
            <w:hideMark/>
          </w:tcPr>
          <w:p w14:paraId="43C5C4F1"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20" w:type="dxa"/>
            <w:tcBorders>
              <w:top w:val="nil"/>
              <w:left w:val="single" w:sz="8" w:space="0" w:color="auto"/>
              <w:bottom w:val="single" w:sz="8" w:space="0" w:color="auto"/>
              <w:right w:val="single" w:sz="4" w:space="0" w:color="auto"/>
            </w:tcBorders>
            <w:shd w:val="clear" w:color="000000" w:fill="FFE699"/>
            <w:noWrap/>
            <w:vAlign w:val="bottom"/>
            <w:hideMark/>
          </w:tcPr>
          <w:p w14:paraId="15211C42"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1900" w:type="dxa"/>
            <w:tcBorders>
              <w:top w:val="nil"/>
              <w:left w:val="nil"/>
              <w:bottom w:val="single" w:sz="8" w:space="0" w:color="auto"/>
              <w:right w:val="single" w:sz="4" w:space="0" w:color="auto"/>
            </w:tcBorders>
            <w:shd w:val="clear" w:color="000000" w:fill="FFE699"/>
            <w:noWrap/>
            <w:vAlign w:val="bottom"/>
            <w:hideMark/>
          </w:tcPr>
          <w:p w14:paraId="3245C720"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3240" w:type="dxa"/>
            <w:tcBorders>
              <w:top w:val="nil"/>
              <w:left w:val="nil"/>
              <w:bottom w:val="single" w:sz="8" w:space="0" w:color="auto"/>
              <w:right w:val="single" w:sz="4" w:space="0" w:color="auto"/>
            </w:tcBorders>
            <w:shd w:val="clear" w:color="000000" w:fill="FFE699"/>
            <w:noWrap/>
            <w:vAlign w:val="bottom"/>
            <w:hideMark/>
          </w:tcPr>
          <w:p w14:paraId="39F4E47A"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80" w:type="dxa"/>
            <w:tcBorders>
              <w:top w:val="nil"/>
              <w:left w:val="nil"/>
              <w:bottom w:val="single" w:sz="8" w:space="0" w:color="auto"/>
              <w:right w:val="single" w:sz="4" w:space="0" w:color="auto"/>
            </w:tcBorders>
            <w:shd w:val="clear" w:color="000000" w:fill="FFE699"/>
            <w:noWrap/>
            <w:vAlign w:val="bottom"/>
            <w:hideMark/>
          </w:tcPr>
          <w:p w14:paraId="02EDEB99"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120" w:type="dxa"/>
            <w:tcBorders>
              <w:top w:val="nil"/>
              <w:left w:val="nil"/>
              <w:bottom w:val="single" w:sz="8" w:space="0" w:color="auto"/>
              <w:right w:val="single" w:sz="4" w:space="0" w:color="auto"/>
            </w:tcBorders>
            <w:shd w:val="clear" w:color="000000" w:fill="FFE699"/>
            <w:noWrap/>
            <w:vAlign w:val="bottom"/>
            <w:hideMark/>
          </w:tcPr>
          <w:p w14:paraId="7C7406CC" w14:textId="77777777" w:rsidR="00064821" w:rsidRPr="00064821" w:rsidRDefault="00064821" w:rsidP="00064821">
            <w:pPr>
              <w:spacing w:after="0" w:line="240" w:lineRule="auto"/>
              <w:jc w:val="center"/>
              <w:rPr>
                <w:rFonts w:eastAsia="Times New Roman" w:cs="Calibri"/>
                <w:b/>
                <w:bCs/>
                <w:lang w:eastAsia="cs-CZ"/>
              </w:rPr>
            </w:pPr>
            <w:proofErr w:type="spellStart"/>
            <w:r w:rsidRPr="00064821">
              <w:rPr>
                <w:rFonts w:eastAsia="Times New Roman" w:cs="Calibri"/>
                <w:b/>
                <w:bCs/>
                <w:lang w:eastAsia="cs-CZ"/>
              </w:rPr>
              <w:t>z,zk</w:t>
            </w:r>
            <w:proofErr w:type="spellEnd"/>
          </w:p>
        </w:tc>
        <w:tc>
          <w:tcPr>
            <w:tcW w:w="1680" w:type="dxa"/>
            <w:tcBorders>
              <w:top w:val="nil"/>
              <w:left w:val="nil"/>
              <w:bottom w:val="single" w:sz="8" w:space="0" w:color="auto"/>
              <w:right w:val="single" w:sz="8" w:space="0" w:color="auto"/>
            </w:tcBorders>
            <w:shd w:val="clear" w:color="000000" w:fill="FFE699"/>
            <w:noWrap/>
            <w:vAlign w:val="bottom"/>
            <w:hideMark/>
          </w:tcPr>
          <w:p w14:paraId="0A35C57D" w14:textId="77777777" w:rsidR="00064821" w:rsidRPr="00064821" w:rsidRDefault="00064821" w:rsidP="00064821">
            <w:pPr>
              <w:spacing w:after="0" w:line="240" w:lineRule="auto"/>
              <w:jc w:val="center"/>
              <w:rPr>
                <w:rFonts w:eastAsia="Times New Roman" w:cs="Calibri"/>
                <w:b/>
                <w:bCs/>
                <w:lang w:eastAsia="cs-CZ"/>
              </w:rPr>
            </w:pPr>
            <w:proofErr w:type="spellStart"/>
            <w:r w:rsidRPr="00064821">
              <w:rPr>
                <w:rFonts w:eastAsia="Times New Roman" w:cs="Calibri"/>
                <w:b/>
                <w:bCs/>
                <w:lang w:eastAsia="cs-CZ"/>
              </w:rPr>
              <w:t>z,zk</w:t>
            </w:r>
            <w:proofErr w:type="spellEnd"/>
          </w:p>
        </w:tc>
      </w:tr>
      <w:tr w:rsidR="00064821" w:rsidRPr="00064821" w14:paraId="5DFF5245" w14:textId="77777777" w:rsidTr="00064821">
        <w:trPr>
          <w:trHeight w:val="300"/>
        </w:trPr>
        <w:tc>
          <w:tcPr>
            <w:tcW w:w="1574" w:type="dxa"/>
            <w:tcBorders>
              <w:top w:val="nil"/>
              <w:left w:val="single" w:sz="8" w:space="0" w:color="auto"/>
              <w:bottom w:val="single" w:sz="8" w:space="0" w:color="auto"/>
              <w:right w:val="nil"/>
            </w:tcBorders>
            <w:shd w:val="clear" w:color="000000" w:fill="D9D9D9"/>
            <w:noWrap/>
            <w:vAlign w:val="bottom"/>
            <w:hideMark/>
          </w:tcPr>
          <w:p w14:paraId="51237E4F"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Elektrotechnika</w:t>
            </w:r>
          </w:p>
        </w:tc>
        <w:tc>
          <w:tcPr>
            <w:tcW w:w="2220" w:type="dxa"/>
            <w:tcBorders>
              <w:top w:val="nil"/>
              <w:left w:val="nil"/>
              <w:bottom w:val="nil"/>
              <w:right w:val="nil"/>
            </w:tcBorders>
            <w:shd w:val="clear" w:color="000000" w:fill="D9D9D9"/>
            <w:noWrap/>
            <w:vAlign w:val="bottom"/>
            <w:hideMark/>
          </w:tcPr>
          <w:p w14:paraId="59B1817A"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 </w:t>
            </w:r>
          </w:p>
        </w:tc>
        <w:tc>
          <w:tcPr>
            <w:tcW w:w="1900" w:type="dxa"/>
            <w:tcBorders>
              <w:top w:val="nil"/>
              <w:left w:val="nil"/>
              <w:bottom w:val="nil"/>
              <w:right w:val="nil"/>
            </w:tcBorders>
            <w:shd w:val="clear" w:color="000000" w:fill="D9D9D9"/>
            <w:noWrap/>
            <w:vAlign w:val="bottom"/>
            <w:hideMark/>
          </w:tcPr>
          <w:p w14:paraId="09C10AED"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3240" w:type="dxa"/>
            <w:tcBorders>
              <w:top w:val="nil"/>
              <w:left w:val="nil"/>
              <w:bottom w:val="nil"/>
              <w:right w:val="nil"/>
            </w:tcBorders>
            <w:shd w:val="clear" w:color="000000" w:fill="D9D9D9"/>
            <w:noWrap/>
            <w:vAlign w:val="bottom"/>
            <w:hideMark/>
          </w:tcPr>
          <w:p w14:paraId="4DCCE543"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2280" w:type="dxa"/>
            <w:tcBorders>
              <w:top w:val="nil"/>
              <w:left w:val="nil"/>
              <w:bottom w:val="nil"/>
              <w:right w:val="nil"/>
            </w:tcBorders>
            <w:shd w:val="clear" w:color="000000" w:fill="D9D9D9"/>
            <w:noWrap/>
            <w:vAlign w:val="bottom"/>
            <w:hideMark/>
          </w:tcPr>
          <w:p w14:paraId="488419E6"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2120" w:type="dxa"/>
            <w:tcBorders>
              <w:top w:val="nil"/>
              <w:left w:val="nil"/>
              <w:bottom w:val="nil"/>
              <w:right w:val="nil"/>
            </w:tcBorders>
            <w:shd w:val="clear" w:color="000000" w:fill="D9D9D9"/>
            <w:noWrap/>
            <w:vAlign w:val="bottom"/>
            <w:hideMark/>
          </w:tcPr>
          <w:p w14:paraId="0EE26F3D"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1680" w:type="dxa"/>
            <w:tcBorders>
              <w:top w:val="nil"/>
              <w:left w:val="nil"/>
              <w:bottom w:val="nil"/>
              <w:right w:val="single" w:sz="8" w:space="0" w:color="auto"/>
            </w:tcBorders>
            <w:shd w:val="clear" w:color="000000" w:fill="D9D9D9"/>
            <w:noWrap/>
            <w:vAlign w:val="bottom"/>
            <w:hideMark/>
          </w:tcPr>
          <w:p w14:paraId="1FD2331B"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r>
      <w:tr w:rsidR="00064821" w:rsidRPr="00064821" w14:paraId="4BE103C5" w14:textId="77777777" w:rsidTr="00064821">
        <w:trPr>
          <w:trHeight w:val="576"/>
        </w:trPr>
        <w:tc>
          <w:tcPr>
            <w:tcW w:w="1574" w:type="dxa"/>
            <w:tcBorders>
              <w:top w:val="nil"/>
              <w:left w:val="single" w:sz="8" w:space="0" w:color="auto"/>
              <w:bottom w:val="single" w:sz="4" w:space="0" w:color="auto"/>
              <w:right w:val="nil"/>
            </w:tcBorders>
            <w:shd w:val="clear" w:color="000000" w:fill="FFFF66"/>
            <w:vAlign w:val="center"/>
            <w:hideMark/>
          </w:tcPr>
          <w:p w14:paraId="27041B80"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ISR</w:t>
            </w:r>
          </w:p>
        </w:tc>
        <w:tc>
          <w:tcPr>
            <w:tcW w:w="2220" w:type="dxa"/>
            <w:tcBorders>
              <w:top w:val="single" w:sz="8" w:space="0" w:color="auto"/>
              <w:left w:val="single" w:sz="8" w:space="0" w:color="auto"/>
              <w:bottom w:val="single" w:sz="4" w:space="0" w:color="auto"/>
              <w:right w:val="single" w:sz="4" w:space="0" w:color="auto"/>
            </w:tcBorders>
            <w:shd w:val="clear" w:color="000000" w:fill="FFFF66"/>
            <w:vAlign w:val="center"/>
            <w:hideMark/>
          </w:tcPr>
          <w:p w14:paraId="639FCFB2"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1900" w:type="dxa"/>
            <w:tcBorders>
              <w:top w:val="single" w:sz="8" w:space="0" w:color="auto"/>
              <w:left w:val="nil"/>
              <w:bottom w:val="single" w:sz="4" w:space="0" w:color="auto"/>
              <w:right w:val="single" w:sz="4" w:space="0" w:color="auto"/>
            </w:tcBorders>
            <w:shd w:val="clear" w:color="000000" w:fill="FFFF66"/>
            <w:vAlign w:val="center"/>
            <w:hideMark/>
          </w:tcPr>
          <w:p w14:paraId="04EFC379"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w:t>
            </w:r>
          </w:p>
        </w:tc>
        <w:tc>
          <w:tcPr>
            <w:tcW w:w="3240" w:type="dxa"/>
            <w:tcBorders>
              <w:top w:val="single" w:sz="8" w:space="0" w:color="auto"/>
              <w:left w:val="nil"/>
              <w:bottom w:val="single" w:sz="4" w:space="0" w:color="auto"/>
              <w:right w:val="single" w:sz="4" w:space="0" w:color="auto"/>
            </w:tcBorders>
            <w:shd w:val="clear" w:color="000000" w:fill="FFFF66"/>
            <w:vAlign w:val="center"/>
            <w:hideMark/>
          </w:tcPr>
          <w:p w14:paraId="7D2AAA55"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w:t>
            </w:r>
          </w:p>
        </w:tc>
        <w:tc>
          <w:tcPr>
            <w:tcW w:w="2280" w:type="dxa"/>
            <w:tcBorders>
              <w:top w:val="single" w:sz="8" w:space="0" w:color="auto"/>
              <w:left w:val="nil"/>
              <w:bottom w:val="single" w:sz="4" w:space="0" w:color="auto"/>
              <w:right w:val="single" w:sz="4" w:space="0" w:color="auto"/>
            </w:tcBorders>
            <w:shd w:val="clear" w:color="000000" w:fill="FFFF66"/>
            <w:vAlign w:val="center"/>
            <w:hideMark/>
          </w:tcPr>
          <w:p w14:paraId="68D5739D"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xml:space="preserve">Elektrotechnika </w:t>
            </w:r>
          </w:p>
        </w:tc>
        <w:tc>
          <w:tcPr>
            <w:tcW w:w="2120" w:type="dxa"/>
            <w:tcBorders>
              <w:top w:val="single" w:sz="8" w:space="0" w:color="auto"/>
              <w:left w:val="nil"/>
              <w:bottom w:val="single" w:sz="4" w:space="0" w:color="auto"/>
              <w:right w:val="single" w:sz="4" w:space="0" w:color="auto"/>
            </w:tcBorders>
            <w:shd w:val="clear" w:color="000000" w:fill="FFFF66"/>
            <w:vAlign w:val="center"/>
            <w:hideMark/>
          </w:tcPr>
          <w:p w14:paraId="5FC14E3C"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xml:space="preserve">Analogová a číslicová technika </w:t>
            </w:r>
          </w:p>
        </w:tc>
        <w:tc>
          <w:tcPr>
            <w:tcW w:w="1680" w:type="dxa"/>
            <w:tcBorders>
              <w:top w:val="single" w:sz="8" w:space="0" w:color="auto"/>
              <w:left w:val="nil"/>
              <w:bottom w:val="single" w:sz="4" w:space="0" w:color="auto"/>
              <w:right w:val="single" w:sz="8" w:space="0" w:color="auto"/>
            </w:tcBorders>
            <w:shd w:val="clear" w:color="000000" w:fill="FFFF66"/>
            <w:vAlign w:val="center"/>
            <w:hideMark/>
          </w:tcPr>
          <w:p w14:paraId="15E34BD6"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xml:space="preserve">CAD systémy v elektrotechnice </w:t>
            </w:r>
          </w:p>
        </w:tc>
      </w:tr>
      <w:tr w:rsidR="00064821" w:rsidRPr="00064821" w14:paraId="2F6848DB" w14:textId="77777777" w:rsidTr="00064821">
        <w:trPr>
          <w:trHeight w:val="288"/>
        </w:trPr>
        <w:tc>
          <w:tcPr>
            <w:tcW w:w="1574" w:type="dxa"/>
            <w:tcBorders>
              <w:top w:val="nil"/>
              <w:left w:val="single" w:sz="8" w:space="0" w:color="auto"/>
              <w:bottom w:val="single" w:sz="4" w:space="0" w:color="auto"/>
              <w:right w:val="nil"/>
            </w:tcBorders>
            <w:shd w:val="clear" w:color="000000" w:fill="FFFF66"/>
            <w:noWrap/>
            <w:vAlign w:val="bottom"/>
            <w:hideMark/>
          </w:tcPr>
          <w:p w14:paraId="125A6ACB"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20" w:type="dxa"/>
            <w:tcBorders>
              <w:top w:val="nil"/>
              <w:left w:val="single" w:sz="8" w:space="0" w:color="auto"/>
              <w:bottom w:val="single" w:sz="4" w:space="0" w:color="auto"/>
              <w:right w:val="single" w:sz="4" w:space="0" w:color="auto"/>
            </w:tcBorders>
            <w:shd w:val="clear" w:color="000000" w:fill="FFFF66"/>
            <w:noWrap/>
            <w:vAlign w:val="bottom"/>
            <w:hideMark/>
          </w:tcPr>
          <w:p w14:paraId="31BFB980"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1900" w:type="dxa"/>
            <w:tcBorders>
              <w:top w:val="nil"/>
              <w:left w:val="nil"/>
              <w:bottom w:val="single" w:sz="4" w:space="0" w:color="auto"/>
              <w:right w:val="single" w:sz="4" w:space="0" w:color="auto"/>
            </w:tcBorders>
            <w:shd w:val="clear" w:color="000000" w:fill="FFFF66"/>
            <w:noWrap/>
            <w:vAlign w:val="bottom"/>
            <w:hideMark/>
          </w:tcPr>
          <w:p w14:paraId="233C2F7B"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w:t>
            </w:r>
          </w:p>
        </w:tc>
        <w:tc>
          <w:tcPr>
            <w:tcW w:w="3240" w:type="dxa"/>
            <w:tcBorders>
              <w:top w:val="nil"/>
              <w:left w:val="nil"/>
              <w:bottom w:val="single" w:sz="4" w:space="0" w:color="auto"/>
              <w:right w:val="single" w:sz="4" w:space="0" w:color="auto"/>
            </w:tcBorders>
            <w:shd w:val="clear" w:color="000000" w:fill="FFFF66"/>
            <w:noWrap/>
            <w:vAlign w:val="bottom"/>
            <w:hideMark/>
          </w:tcPr>
          <w:p w14:paraId="56F63C34"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w:t>
            </w:r>
          </w:p>
        </w:tc>
        <w:tc>
          <w:tcPr>
            <w:tcW w:w="2280" w:type="dxa"/>
            <w:tcBorders>
              <w:top w:val="nil"/>
              <w:left w:val="nil"/>
              <w:bottom w:val="single" w:sz="4" w:space="0" w:color="auto"/>
              <w:right w:val="single" w:sz="4" w:space="0" w:color="auto"/>
            </w:tcBorders>
            <w:shd w:val="clear" w:color="000000" w:fill="FFFF66"/>
            <w:noWrap/>
            <w:vAlign w:val="bottom"/>
            <w:hideMark/>
          </w:tcPr>
          <w:p w14:paraId="3F706B69"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2-2-2</w:t>
            </w:r>
          </w:p>
        </w:tc>
        <w:tc>
          <w:tcPr>
            <w:tcW w:w="2120" w:type="dxa"/>
            <w:tcBorders>
              <w:top w:val="nil"/>
              <w:left w:val="nil"/>
              <w:bottom w:val="single" w:sz="4" w:space="0" w:color="auto"/>
              <w:right w:val="single" w:sz="4" w:space="0" w:color="auto"/>
            </w:tcBorders>
            <w:shd w:val="clear" w:color="000000" w:fill="FFFF66"/>
            <w:noWrap/>
            <w:vAlign w:val="bottom"/>
            <w:hideMark/>
          </w:tcPr>
          <w:p w14:paraId="56D570C9"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2-1-2</w:t>
            </w:r>
          </w:p>
        </w:tc>
        <w:tc>
          <w:tcPr>
            <w:tcW w:w="1680" w:type="dxa"/>
            <w:tcBorders>
              <w:top w:val="nil"/>
              <w:left w:val="nil"/>
              <w:bottom w:val="single" w:sz="4" w:space="0" w:color="auto"/>
              <w:right w:val="single" w:sz="8" w:space="0" w:color="auto"/>
            </w:tcBorders>
            <w:shd w:val="clear" w:color="000000" w:fill="FFFF66"/>
            <w:noWrap/>
            <w:vAlign w:val="bottom"/>
            <w:hideMark/>
          </w:tcPr>
          <w:p w14:paraId="5554C076"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0-0-2</w:t>
            </w:r>
          </w:p>
        </w:tc>
      </w:tr>
      <w:tr w:rsidR="00064821" w:rsidRPr="00064821" w14:paraId="1EA001DB" w14:textId="77777777" w:rsidTr="00064821">
        <w:trPr>
          <w:trHeight w:val="300"/>
        </w:trPr>
        <w:tc>
          <w:tcPr>
            <w:tcW w:w="1574" w:type="dxa"/>
            <w:tcBorders>
              <w:top w:val="nil"/>
              <w:left w:val="single" w:sz="8" w:space="0" w:color="auto"/>
              <w:bottom w:val="single" w:sz="8" w:space="0" w:color="auto"/>
              <w:right w:val="nil"/>
            </w:tcBorders>
            <w:shd w:val="clear" w:color="000000" w:fill="FFFF66"/>
            <w:noWrap/>
            <w:vAlign w:val="bottom"/>
            <w:hideMark/>
          </w:tcPr>
          <w:p w14:paraId="4EBFD92B"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20" w:type="dxa"/>
            <w:tcBorders>
              <w:top w:val="nil"/>
              <w:left w:val="single" w:sz="8" w:space="0" w:color="auto"/>
              <w:bottom w:val="single" w:sz="8" w:space="0" w:color="auto"/>
              <w:right w:val="single" w:sz="4" w:space="0" w:color="auto"/>
            </w:tcBorders>
            <w:shd w:val="clear" w:color="000000" w:fill="FFFF66"/>
            <w:noWrap/>
            <w:vAlign w:val="bottom"/>
            <w:hideMark/>
          </w:tcPr>
          <w:p w14:paraId="30FB17C5"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1900" w:type="dxa"/>
            <w:tcBorders>
              <w:top w:val="nil"/>
              <w:left w:val="nil"/>
              <w:bottom w:val="single" w:sz="8" w:space="0" w:color="auto"/>
              <w:right w:val="single" w:sz="4" w:space="0" w:color="auto"/>
            </w:tcBorders>
            <w:shd w:val="clear" w:color="000000" w:fill="FFFF66"/>
            <w:noWrap/>
            <w:vAlign w:val="bottom"/>
            <w:hideMark/>
          </w:tcPr>
          <w:p w14:paraId="2BCBAF8B"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w:t>
            </w:r>
          </w:p>
        </w:tc>
        <w:tc>
          <w:tcPr>
            <w:tcW w:w="3240" w:type="dxa"/>
            <w:tcBorders>
              <w:top w:val="nil"/>
              <w:left w:val="nil"/>
              <w:bottom w:val="single" w:sz="8" w:space="0" w:color="auto"/>
              <w:right w:val="single" w:sz="4" w:space="0" w:color="auto"/>
            </w:tcBorders>
            <w:shd w:val="clear" w:color="000000" w:fill="FFFF66"/>
            <w:noWrap/>
            <w:vAlign w:val="bottom"/>
            <w:hideMark/>
          </w:tcPr>
          <w:p w14:paraId="401A2C35"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w:t>
            </w:r>
          </w:p>
        </w:tc>
        <w:tc>
          <w:tcPr>
            <w:tcW w:w="2280" w:type="dxa"/>
            <w:tcBorders>
              <w:top w:val="nil"/>
              <w:left w:val="nil"/>
              <w:bottom w:val="single" w:sz="8" w:space="0" w:color="auto"/>
              <w:right w:val="single" w:sz="4" w:space="0" w:color="auto"/>
            </w:tcBorders>
            <w:shd w:val="clear" w:color="000000" w:fill="FFFF66"/>
            <w:noWrap/>
            <w:vAlign w:val="bottom"/>
            <w:hideMark/>
          </w:tcPr>
          <w:p w14:paraId="471EB662" w14:textId="77777777" w:rsidR="00064821" w:rsidRPr="00064821" w:rsidRDefault="00064821" w:rsidP="00064821">
            <w:pPr>
              <w:spacing w:after="0" w:line="240" w:lineRule="auto"/>
              <w:jc w:val="center"/>
              <w:rPr>
                <w:rFonts w:eastAsia="Times New Roman" w:cs="Calibri"/>
                <w:b/>
                <w:bCs/>
                <w:color w:val="FF0000"/>
                <w:lang w:eastAsia="cs-CZ"/>
              </w:rPr>
            </w:pPr>
            <w:proofErr w:type="spellStart"/>
            <w:r w:rsidRPr="00064821">
              <w:rPr>
                <w:rFonts w:eastAsia="Times New Roman" w:cs="Calibri"/>
                <w:b/>
                <w:bCs/>
                <w:color w:val="FF0000"/>
                <w:lang w:eastAsia="cs-CZ"/>
              </w:rPr>
              <w:t>z,zk</w:t>
            </w:r>
            <w:proofErr w:type="spellEnd"/>
          </w:p>
        </w:tc>
        <w:tc>
          <w:tcPr>
            <w:tcW w:w="2120" w:type="dxa"/>
            <w:tcBorders>
              <w:top w:val="nil"/>
              <w:left w:val="nil"/>
              <w:bottom w:val="single" w:sz="8" w:space="0" w:color="auto"/>
              <w:right w:val="single" w:sz="4" w:space="0" w:color="auto"/>
            </w:tcBorders>
            <w:shd w:val="clear" w:color="000000" w:fill="FFFF66"/>
            <w:noWrap/>
            <w:vAlign w:val="bottom"/>
            <w:hideMark/>
          </w:tcPr>
          <w:p w14:paraId="0047B23C" w14:textId="77777777" w:rsidR="00064821" w:rsidRPr="00064821" w:rsidRDefault="00064821" w:rsidP="00064821">
            <w:pPr>
              <w:spacing w:after="0" w:line="240" w:lineRule="auto"/>
              <w:jc w:val="center"/>
              <w:rPr>
                <w:rFonts w:eastAsia="Times New Roman" w:cs="Calibri"/>
                <w:b/>
                <w:bCs/>
                <w:color w:val="FF0000"/>
                <w:lang w:eastAsia="cs-CZ"/>
              </w:rPr>
            </w:pPr>
            <w:proofErr w:type="spellStart"/>
            <w:r w:rsidRPr="00064821">
              <w:rPr>
                <w:rFonts w:eastAsia="Times New Roman" w:cs="Calibri"/>
                <w:b/>
                <w:bCs/>
                <w:color w:val="FF0000"/>
                <w:lang w:eastAsia="cs-CZ"/>
              </w:rPr>
              <w:t>z,zk</w:t>
            </w:r>
            <w:proofErr w:type="spellEnd"/>
          </w:p>
        </w:tc>
        <w:tc>
          <w:tcPr>
            <w:tcW w:w="1680" w:type="dxa"/>
            <w:tcBorders>
              <w:top w:val="nil"/>
              <w:left w:val="nil"/>
              <w:bottom w:val="single" w:sz="8" w:space="0" w:color="auto"/>
              <w:right w:val="single" w:sz="8" w:space="0" w:color="auto"/>
            </w:tcBorders>
            <w:shd w:val="clear" w:color="000000" w:fill="FFFF66"/>
            <w:noWrap/>
            <w:vAlign w:val="bottom"/>
            <w:hideMark/>
          </w:tcPr>
          <w:p w14:paraId="598D5919" w14:textId="77777777" w:rsidR="00064821" w:rsidRPr="00064821" w:rsidRDefault="00064821" w:rsidP="00064821">
            <w:pPr>
              <w:spacing w:after="0" w:line="240" w:lineRule="auto"/>
              <w:jc w:val="center"/>
              <w:rPr>
                <w:rFonts w:eastAsia="Times New Roman" w:cs="Calibri"/>
                <w:b/>
                <w:bCs/>
                <w:color w:val="FF0000"/>
                <w:lang w:eastAsia="cs-CZ"/>
              </w:rPr>
            </w:pPr>
            <w:proofErr w:type="spellStart"/>
            <w:r w:rsidRPr="00064821">
              <w:rPr>
                <w:rFonts w:eastAsia="Times New Roman" w:cs="Calibri"/>
                <w:b/>
                <w:bCs/>
                <w:color w:val="FF0000"/>
                <w:lang w:eastAsia="cs-CZ"/>
              </w:rPr>
              <w:t>kl</w:t>
            </w:r>
            <w:proofErr w:type="spellEnd"/>
          </w:p>
        </w:tc>
      </w:tr>
      <w:tr w:rsidR="00064821" w:rsidRPr="00064821" w14:paraId="51194049" w14:textId="77777777" w:rsidTr="00064821">
        <w:trPr>
          <w:trHeight w:val="576"/>
        </w:trPr>
        <w:tc>
          <w:tcPr>
            <w:tcW w:w="1574" w:type="dxa"/>
            <w:tcBorders>
              <w:top w:val="nil"/>
              <w:left w:val="single" w:sz="8" w:space="0" w:color="auto"/>
              <w:bottom w:val="single" w:sz="4" w:space="0" w:color="auto"/>
              <w:right w:val="nil"/>
            </w:tcBorders>
            <w:shd w:val="clear" w:color="000000" w:fill="FFE699"/>
            <w:noWrap/>
            <w:vAlign w:val="bottom"/>
            <w:hideMark/>
          </w:tcPr>
          <w:p w14:paraId="7B73F463"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PA</w:t>
            </w:r>
          </w:p>
        </w:tc>
        <w:tc>
          <w:tcPr>
            <w:tcW w:w="2220" w:type="dxa"/>
            <w:tcBorders>
              <w:top w:val="nil"/>
              <w:left w:val="single" w:sz="8" w:space="0" w:color="auto"/>
              <w:bottom w:val="single" w:sz="4" w:space="0" w:color="auto"/>
              <w:right w:val="single" w:sz="4" w:space="0" w:color="auto"/>
            </w:tcBorders>
            <w:shd w:val="clear" w:color="000000" w:fill="FFE699"/>
            <w:noWrap/>
            <w:vAlign w:val="bottom"/>
            <w:hideMark/>
          </w:tcPr>
          <w:p w14:paraId="2A738542"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1900" w:type="dxa"/>
            <w:tcBorders>
              <w:top w:val="nil"/>
              <w:left w:val="nil"/>
              <w:bottom w:val="single" w:sz="4" w:space="0" w:color="auto"/>
              <w:right w:val="single" w:sz="4" w:space="0" w:color="auto"/>
            </w:tcBorders>
            <w:shd w:val="clear" w:color="000000" w:fill="FFE699"/>
            <w:vAlign w:val="center"/>
            <w:hideMark/>
          </w:tcPr>
          <w:p w14:paraId="2CCC023B"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3240" w:type="dxa"/>
            <w:tcBorders>
              <w:top w:val="nil"/>
              <w:left w:val="nil"/>
              <w:bottom w:val="single" w:sz="4" w:space="0" w:color="auto"/>
              <w:right w:val="single" w:sz="4" w:space="0" w:color="auto"/>
            </w:tcBorders>
            <w:shd w:val="clear" w:color="000000" w:fill="FFE699"/>
            <w:vAlign w:val="center"/>
            <w:hideMark/>
          </w:tcPr>
          <w:p w14:paraId="297E4F53"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80" w:type="dxa"/>
            <w:tcBorders>
              <w:top w:val="nil"/>
              <w:left w:val="nil"/>
              <w:bottom w:val="single" w:sz="4" w:space="0" w:color="auto"/>
              <w:right w:val="single" w:sz="4" w:space="0" w:color="auto"/>
            </w:tcBorders>
            <w:shd w:val="clear" w:color="000000" w:fill="FFE699"/>
            <w:vAlign w:val="center"/>
            <w:hideMark/>
          </w:tcPr>
          <w:p w14:paraId="6DB5FE56"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xml:space="preserve">Elektrotechnika </w:t>
            </w:r>
          </w:p>
        </w:tc>
        <w:tc>
          <w:tcPr>
            <w:tcW w:w="2120" w:type="dxa"/>
            <w:tcBorders>
              <w:top w:val="nil"/>
              <w:left w:val="nil"/>
              <w:bottom w:val="single" w:sz="4" w:space="0" w:color="auto"/>
              <w:right w:val="single" w:sz="4" w:space="0" w:color="auto"/>
            </w:tcBorders>
            <w:shd w:val="clear" w:color="000000" w:fill="FFE699"/>
            <w:vAlign w:val="center"/>
            <w:hideMark/>
          </w:tcPr>
          <w:p w14:paraId="79EB2B9D"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xml:space="preserve">Analogová a číslicová technika </w:t>
            </w:r>
          </w:p>
        </w:tc>
        <w:tc>
          <w:tcPr>
            <w:tcW w:w="1680" w:type="dxa"/>
            <w:tcBorders>
              <w:top w:val="nil"/>
              <w:left w:val="nil"/>
              <w:bottom w:val="single" w:sz="4" w:space="0" w:color="auto"/>
              <w:right w:val="single" w:sz="8" w:space="0" w:color="auto"/>
            </w:tcBorders>
            <w:shd w:val="clear" w:color="000000" w:fill="FFE699"/>
            <w:vAlign w:val="center"/>
            <w:hideMark/>
          </w:tcPr>
          <w:p w14:paraId="4DF52856"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xml:space="preserve">CAD systémy v elektrotechnice </w:t>
            </w:r>
          </w:p>
        </w:tc>
      </w:tr>
      <w:tr w:rsidR="00064821" w:rsidRPr="00064821" w14:paraId="15D94F81" w14:textId="77777777" w:rsidTr="00064821">
        <w:trPr>
          <w:trHeight w:val="288"/>
        </w:trPr>
        <w:tc>
          <w:tcPr>
            <w:tcW w:w="1574" w:type="dxa"/>
            <w:tcBorders>
              <w:top w:val="nil"/>
              <w:left w:val="single" w:sz="8" w:space="0" w:color="auto"/>
              <w:bottom w:val="single" w:sz="4" w:space="0" w:color="auto"/>
              <w:right w:val="nil"/>
            </w:tcBorders>
            <w:shd w:val="clear" w:color="000000" w:fill="FFE699"/>
            <w:noWrap/>
            <w:vAlign w:val="bottom"/>
            <w:hideMark/>
          </w:tcPr>
          <w:p w14:paraId="50C41094"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20" w:type="dxa"/>
            <w:tcBorders>
              <w:top w:val="nil"/>
              <w:left w:val="single" w:sz="8" w:space="0" w:color="auto"/>
              <w:bottom w:val="single" w:sz="4" w:space="0" w:color="auto"/>
              <w:right w:val="single" w:sz="4" w:space="0" w:color="auto"/>
            </w:tcBorders>
            <w:shd w:val="clear" w:color="000000" w:fill="FFE699"/>
            <w:noWrap/>
            <w:vAlign w:val="bottom"/>
            <w:hideMark/>
          </w:tcPr>
          <w:p w14:paraId="0CBCD25D"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1900" w:type="dxa"/>
            <w:tcBorders>
              <w:top w:val="nil"/>
              <w:left w:val="nil"/>
              <w:bottom w:val="single" w:sz="4" w:space="0" w:color="auto"/>
              <w:right w:val="single" w:sz="4" w:space="0" w:color="auto"/>
            </w:tcBorders>
            <w:shd w:val="clear" w:color="000000" w:fill="FFE699"/>
            <w:noWrap/>
            <w:vAlign w:val="bottom"/>
            <w:hideMark/>
          </w:tcPr>
          <w:p w14:paraId="42DEF009"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3240" w:type="dxa"/>
            <w:tcBorders>
              <w:top w:val="nil"/>
              <w:left w:val="nil"/>
              <w:bottom w:val="single" w:sz="4" w:space="0" w:color="auto"/>
              <w:right w:val="single" w:sz="4" w:space="0" w:color="auto"/>
            </w:tcBorders>
            <w:shd w:val="clear" w:color="000000" w:fill="FFE699"/>
            <w:noWrap/>
            <w:vAlign w:val="bottom"/>
            <w:hideMark/>
          </w:tcPr>
          <w:p w14:paraId="7DAB5039"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80" w:type="dxa"/>
            <w:tcBorders>
              <w:top w:val="nil"/>
              <w:left w:val="nil"/>
              <w:bottom w:val="single" w:sz="4" w:space="0" w:color="auto"/>
              <w:right w:val="single" w:sz="4" w:space="0" w:color="auto"/>
            </w:tcBorders>
            <w:shd w:val="clear" w:color="000000" w:fill="FFE699"/>
            <w:noWrap/>
            <w:vAlign w:val="bottom"/>
            <w:hideMark/>
          </w:tcPr>
          <w:p w14:paraId="30319B6F"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2-1-2</w:t>
            </w:r>
          </w:p>
        </w:tc>
        <w:tc>
          <w:tcPr>
            <w:tcW w:w="2120" w:type="dxa"/>
            <w:tcBorders>
              <w:top w:val="nil"/>
              <w:left w:val="nil"/>
              <w:bottom w:val="single" w:sz="4" w:space="0" w:color="auto"/>
              <w:right w:val="single" w:sz="4" w:space="0" w:color="auto"/>
            </w:tcBorders>
            <w:shd w:val="clear" w:color="000000" w:fill="FFE699"/>
            <w:noWrap/>
            <w:vAlign w:val="bottom"/>
            <w:hideMark/>
          </w:tcPr>
          <w:p w14:paraId="7A24CD8F"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2-0-2</w:t>
            </w:r>
          </w:p>
        </w:tc>
        <w:tc>
          <w:tcPr>
            <w:tcW w:w="1680" w:type="dxa"/>
            <w:tcBorders>
              <w:top w:val="nil"/>
              <w:left w:val="nil"/>
              <w:bottom w:val="single" w:sz="4" w:space="0" w:color="auto"/>
              <w:right w:val="single" w:sz="8" w:space="0" w:color="auto"/>
            </w:tcBorders>
            <w:shd w:val="clear" w:color="000000" w:fill="FFE699"/>
            <w:noWrap/>
            <w:vAlign w:val="bottom"/>
            <w:hideMark/>
          </w:tcPr>
          <w:p w14:paraId="70EED7CA"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0-0-2</w:t>
            </w:r>
          </w:p>
        </w:tc>
      </w:tr>
      <w:tr w:rsidR="00064821" w:rsidRPr="00064821" w14:paraId="59FE96AC" w14:textId="77777777" w:rsidTr="00064821">
        <w:trPr>
          <w:trHeight w:val="300"/>
        </w:trPr>
        <w:tc>
          <w:tcPr>
            <w:tcW w:w="1574" w:type="dxa"/>
            <w:tcBorders>
              <w:top w:val="nil"/>
              <w:left w:val="single" w:sz="8" w:space="0" w:color="auto"/>
              <w:bottom w:val="single" w:sz="8" w:space="0" w:color="auto"/>
              <w:right w:val="nil"/>
            </w:tcBorders>
            <w:shd w:val="clear" w:color="000000" w:fill="FFE699"/>
            <w:noWrap/>
            <w:vAlign w:val="bottom"/>
            <w:hideMark/>
          </w:tcPr>
          <w:p w14:paraId="4CCBC9BA"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20" w:type="dxa"/>
            <w:tcBorders>
              <w:top w:val="nil"/>
              <w:left w:val="single" w:sz="8" w:space="0" w:color="auto"/>
              <w:bottom w:val="single" w:sz="8" w:space="0" w:color="auto"/>
              <w:right w:val="single" w:sz="4" w:space="0" w:color="auto"/>
            </w:tcBorders>
            <w:shd w:val="clear" w:color="000000" w:fill="FFE699"/>
            <w:noWrap/>
            <w:vAlign w:val="bottom"/>
            <w:hideMark/>
          </w:tcPr>
          <w:p w14:paraId="4106B172"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1900" w:type="dxa"/>
            <w:tcBorders>
              <w:top w:val="nil"/>
              <w:left w:val="nil"/>
              <w:bottom w:val="single" w:sz="8" w:space="0" w:color="auto"/>
              <w:right w:val="single" w:sz="4" w:space="0" w:color="auto"/>
            </w:tcBorders>
            <w:shd w:val="clear" w:color="000000" w:fill="FFE699"/>
            <w:noWrap/>
            <w:vAlign w:val="bottom"/>
            <w:hideMark/>
          </w:tcPr>
          <w:p w14:paraId="38D24A31"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3240" w:type="dxa"/>
            <w:tcBorders>
              <w:top w:val="nil"/>
              <w:left w:val="nil"/>
              <w:bottom w:val="single" w:sz="8" w:space="0" w:color="auto"/>
              <w:right w:val="single" w:sz="4" w:space="0" w:color="auto"/>
            </w:tcBorders>
            <w:shd w:val="clear" w:color="000000" w:fill="FFE699"/>
            <w:noWrap/>
            <w:vAlign w:val="bottom"/>
            <w:hideMark/>
          </w:tcPr>
          <w:p w14:paraId="7675033A"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80" w:type="dxa"/>
            <w:tcBorders>
              <w:top w:val="nil"/>
              <w:left w:val="nil"/>
              <w:bottom w:val="single" w:sz="8" w:space="0" w:color="auto"/>
              <w:right w:val="single" w:sz="4" w:space="0" w:color="auto"/>
            </w:tcBorders>
            <w:shd w:val="clear" w:color="000000" w:fill="FFE699"/>
            <w:noWrap/>
            <w:vAlign w:val="bottom"/>
            <w:hideMark/>
          </w:tcPr>
          <w:p w14:paraId="0209C894" w14:textId="77777777" w:rsidR="00064821" w:rsidRPr="00064821" w:rsidRDefault="00064821" w:rsidP="00064821">
            <w:pPr>
              <w:spacing w:after="0" w:line="240" w:lineRule="auto"/>
              <w:jc w:val="center"/>
              <w:rPr>
                <w:rFonts w:eastAsia="Times New Roman" w:cs="Calibri"/>
                <w:b/>
                <w:bCs/>
                <w:lang w:eastAsia="cs-CZ"/>
              </w:rPr>
            </w:pPr>
            <w:proofErr w:type="spellStart"/>
            <w:r w:rsidRPr="00064821">
              <w:rPr>
                <w:rFonts w:eastAsia="Times New Roman" w:cs="Calibri"/>
                <w:b/>
                <w:bCs/>
                <w:lang w:eastAsia="cs-CZ"/>
              </w:rPr>
              <w:t>z,zk</w:t>
            </w:r>
            <w:proofErr w:type="spellEnd"/>
          </w:p>
        </w:tc>
        <w:tc>
          <w:tcPr>
            <w:tcW w:w="2120" w:type="dxa"/>
            <w:tcBorders>
              <w:top w:val="nil"/>
              <w:left w:val="nil"/>
              <w:bottom w:val="single" w:sz="8" w:space="0" w:color="auto"/>
              <w:right w:val="single" w:sz="4" w:space="0" w:color="auto"/>
            </w:tcBorders>
            <w:shd w:val="clear" w:color="000000" w:fill="FFE699"/>
            <w:noWrap/>
            <w:vAlign w:val="bottom"/>
            <w:hideMark/>
          </w:tcPr>
          <w:p w14:paraId="4C6076A9" w14:textId="77777777" w:rsidR="00064821" w:rsidRPr="00064821" w:rsidRDefault="00064821" w:rsidP="00064821">
            <w:pPr>
              <w:spacing w:after="0" w:line="240" w:lineRule="auto"/>
              <w:jc w:val="center"/>
              <w:rPr>
                <w:rFonts w:eastAsia="Times New Roman" w:cs="Calibri"/>
                <w:b/>
                <w:bCs/>
                <w:lang w:eastAsia="cs-CZ"/>
              </w:rPr>
            </w:pPr>
            <w:proofErr w:type="spellStart"/>
            <w:r w:rsidRPr="00064821">
              <w:rPr>
                <w:rFonts w:eastAsia="Times New Roman" w:cs="Calibri"/>
                <w:b/>
                <w:bCs/>
                <w:lang w:eastAsia="cs-CZ"/>
              </w:rPr>
              <w:t>z,zk</w:t>
            </w:r>
            <w:proofErr w:type="spellEnd"/>
          </w:p>
        </w:tc>
        <w:tc>
          <w:tcPr>
            <w:tcW w:w="1680" w:type="dxa"/>
            <w:tcBorders>
              <w:top w:val="nil"/>
              <w:left w:val="nil"/>
              <w:bottom w:val="single" w:sz="8" w:space="0" w:color="auto"/>
              <w:right w:val="single" w:sz="8" w:space="0" w:color="auto"/>
            </w:tcBorders>
            <w:shd w:val="clear" w:color="000000" w:fill="FFE699"/>
            <w:noWrap/>
            <w:vAlign w:val="bottom"/>
            <w:hideMark/>
          </w:tcPr>
          <w:p w14:paraId="2BB50146" w14:textId="77777777" w:rsidR="00064821" w:rsidRPr="00064821" w:rsidRDefault="00064821" w:rsidP="00064821">
            <w:pPr>
              <w:spacing w:after="0" w:line="240" w:lineRule="auto"/>
              <w:jc w:val="center"/>
              <w:rPr>
                <w:rFonts w:eastAsia="Times New Roman" w:cs="Calibri"/>
                <w:b/>
                <w:bCs/>
                <w:lang w:eastAsia="cs-CZ"/>
              </w:rPr>
            </w:pPr>
            <w:proofErr w:type="spellStart"/>
            <w:r w:rsidRPr="00064821">
              <w:rPr>
                <w:rFonts w:eastAsia="Times New Roman" w:cs="Calibri"/>
                <w:b/>
                <w:bCs/>
                <w:lang w:eastAsia="cs-CZ"/>
              </w:rPr>
              <w:t>kl</w:t>
            </w:r>
            <w:proofErr w:type="spellEnd"/>
          </w:p>
        </w:tc>
      </w:tr>
      <w:tr w:rsidR="00064821" w:rsidRPr="00064821" w14:paraId="7CC0EF46" w14:textId="77777777" w:rsidTr="00943045">
        <w:trPr>
          <w:trHeight w:val="53"/>
        </w:trPr>
        <w:tc>
          <w:tcPr>
            <w:tcW w:w="1574" w:type="dxa"/>
            <w:tcBorders>
              <w:top w:val="nil"/>
              <w:left w:val="nil"/>
              <w:bottom w:val="nil"/>
              <w:right w:val="nil"/>
            </w:tcBorders>
            <w:shd w:val="clear" w:color="auto" w:fill="auto"/>
            <w:noWrap/>
            <w:vAlign w:val="bottom"/>
            <w:hideMark/>
          </w:tcPr>
          <w:p w14:paraId="16E71FD3"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1760" w:type="dxa"/>
            <w:gridSpan w:val="5"/>
            <w:tcBorders>
              <w:top w:val="nil"/>
              <w:left w:val="nil"/>
              <w:bottom w:val="nil"/>
              <w:right w:val="nil"/>
            </w:tcBorders>
            <w:shd w:val="clear" w:color="auto" w:fill="auto"/>
            <w:noWrap/>
            <w:vAlign w:val="bottom"/>
            <w:hideMark/>
          </w:tcPr>
          <w:p w14:paraId="3BBCA53D"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Předmětové linie studijního programu          "Aplikovaná informatika v průmyslové automatizaci" a jeho specializací</w:t>
            </w:r>
          </w:p>
        </w:tc>
        <w:tc>
          <w:tcPr>
            <w:tcW w:w="1680" w:type="dxa"/>
            <w:tcBorders>
              <w:top w:val="nil"/>
              <w:left w:val="nil"/>
              <w:bottom w:val="nil"/>
              <w:right w:val="nil"/>
            </w:tcBorders>
            <w:shd w:val="clear" w:color="auto" w:fill="auto"/>
            <w:noWrap/>
            <w:vAlign w:val="bottom"/>
            <w:hideMark/>
          </w:tcPr>
          <w:p w14:paraId="4F1BE8DB" w14:textId="77777777" w:rsidR="00064821" w:rsidRPr="00064821" w:rsidRDefault="00064821" w:rsidP="00064821">
            <w:pPr>
              <w:spacing w:after="0" w:line="240" w:lineRule="auto"/>
              <w:jc w:val="left"/>
              <w:rPr>
                <w:rFonts w:eastAsia="Times New Roman" w:cs="Calibri"/>
                <w:color w:val="000000"/>
                <w:lang w:eastAsia="cs-CZ"/>
              </w:rPr>
            </w:pPr>
          </w:p>
        </w:tc>
      </w:tr>
      <w:tr w:rsidR="00064821" w:rsidRPr="00064821" w14:paraId="71973C14" w14:textId="77777777" w:rsidTr="00064821">
        <w:trPr>
          <w:trHeight w:val="300"/>
        </w:trPr>
        <w:tc>
          <w:tcPr>
            <w:tcW w:w="1574" w:type="dxa"/>
            <w:tcBorders>
              <w:top w:val="nil"/>
              <w:left w:val="nil"/>
              <w:bottom w:val="nil"/>
              <w:right w:val="nil"/>
            </w:tcBorders>
            <w:shd w:val="clear" w:color="auto" w:fill="auto"/>
            <w:noWrap/>
            <w:vAlign w:val="bottom"/>
            <w:hideMark/>
          </w:tcPr>
          <w:p w14:paraId="10A848D8" w14:textId="77777777" w:rsidR="00064821" w:rsidRPr="00064821" w:rsidRDefault="00064821" w:rsidP="00064821">
            <w:pPr>
              <w:spacing w:after="0" w:line="240" w:lineRule="auto"/>
              <w:jc w:val="left"/>
              <w:rPr>
                <w:rFonts w:eastAsia="Times New Roman" w:cs="Calibri"/>
                <w:color w:val="000000"/>
                <w:lang w:eastAsia="cs-CZ"/>
              </w:rPr>
            </w:pPr>
          </w:p>
        </w:tc>
        <w:tc>
          <w:tcPr>
            <w:tcW w:w="2220" w:type="dxa"/>
            <w:tcBorders>
              <w:top w:val="nil"/>
              <w:left w:val="nil"/>
              <w:bottom w:val="nil"/>
              <w:right w:val="nil"/>
            </w:tcBorders>
            <w:shd w:val="clear" w:color="auto" w:fill="auto"/>
            <w:noWrap/>
            <w:vAlign w:val="bottom"/>
            <w:hideMark/>
          </w:tcPr>
          <w:p w14:paraId="22FF360D"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900" w:type="dxa"/>
            <w:tcBorders>
              <w:top w:val="nil"/>
              <w:left w:val="nil"/>
              <w:bottom w:val="nil"/>
              <w:right w:val="nil"/>
            </w:tcBorders>
            <w:shd w:val="clear" w:color="auto" w:fill="auto"/>
            <w:noWrap/>
            <w:vAlign w:val="bottom"/>
            <w:hideMark/>
          </w:tcPr>
          <w:p w14:paraId="33C95150" w14:textId="77777777" w:rsidR="00064821" w:rsidRPr="00064821" w:rsidRDefault="00064821" w:rsidP="00064821">
            <w:pPr>
              <w:spacing w:after="0" w:line="240" w:lineRule="auto"/>
              <w:jc w:val="left"/>
              <w:rPr>
                <w:rFonts w:ascii="Times New Roman" w:eastAsia="Times New Roman" w:hAnsi="Times New Roman" w:cs="Times New Roman"/>
                <w:sz w:val="20"/>
                <w:szCs w:val="20"/>
                <w:lang w:eastAsia="cs-CZ"/>
              </w:rPr>
            </w:pPr>
          </w:p>
        </w:tc>
        <w:tc>
          <w:tcPr>
            <w:tcW w:w="7640" w:type="dxa"/>
            <w:gridSpan w:val="3"/>
            <w:tcBorders>
              <w:top w:val="nil"/>
              <w:left w:val="nil"/>
              <w:bottom w:val="nil"/>
              <w:right w:val="nil"/>
            </w:tcBorders>
            <w:shd w:val="clear" w:color="auto" w:fill="auto"/>
            <w:noWrap/>
            <w:vAlign w:val="center"/>
            <w:hideMark/>
          </w:tcPr>
          <w:p w14:paraId="4D413391"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„Inteligentní systémy s roboty“ (ISR) a „Průmyslová automatizace“ (PA)</w:t>
            </w:r>
          </w:p>
        </w:tc>
        <w:tc>
          <w:tcPr>
            <w:tcW w:w="1680" w:type="dxa"/>
            <w:tcBorders>
              <w:top w:val="nil"/>
              <w:left w:val="nil"/>
              <w:bottom w:val="nil"/>
              <w:right w:val="nil"/>
            </w:tcBorders>
            <w:shd w:val="clear" w:color="auto" w:fill="auto"/>
            <w:noWrap/>
            <w:vAlign w:val="bottom"/>
            <w:hideMark/>
          </w:tcPr>
          <w:p w14:paraId="596422C8" w14:textId="77777777" w:rsidR="00064821" w:rsidRPr="00064821" w:rsidRDefault="00064821" w:rsidP="00064821">
            <w:pPr>
              <w:spacing w:after="0" w:line="240" w:lineRule="auto"/>
              <w:jc w:val="left"/>
              <w:rPr>
                <w:rFonts w:eastAsia="Times New Roman" w:cs="Calibri"/>
                <w:b/>
                <w:bCs/>
                <w:color w:val="000000"/>
                <w:lang w:eastAsia="cs-CZ"/>
              </w:rPr>
            </w:pPr>
          </w:p>
        </w:tc>
      </w:tr>
      <w:tr w:rsidR="00064821" w:rsidRPr="00064821" w14:paraId="09C06ED6" w14:textId="77777777" w:rsidTr="00064821">
        <w:trPr>
          <w:trHeight w:val="53"/>
        </w:trPr>
        <w:tc>
          <w:tcPr>
            <w:tcW w:w="1574" w:type="dxa"/>
            <w:tcBorders>
              <w:top w:val="nil"/>
              <w:left w:val="nil"/>
              <w:bottom w:val="nil"/>
              <w:right w:val="nil"/>
            </w:tcBorders>
            <w:shd w:val="clear" w:color="auto" w:fill="auto"/>
            <w:noWrap/>
            <w:vAlign w:val="bottom"/>
            <w:hideMark/>
          </w:tcPr>
          <w:p w14:paraId="51E8BAE8" w14:textId="77777777" w:rsidR="00064821" w:rsidRPr="00064821" w:rsidRDefault="00064821" w:rsidP="00064821">
            <w:pPr>
              <w:spacing w:after="0" w:line="240" w:lineRule="auto"/>
              <w:jc w:val="center"/>
              <w:rPr>
                <w:rFonts w:ascii="Times New Roman" w:eastAsia="Times New Roman" w:hAnsi="Times New Roman" w:cs="Times New Roman"/>
                <w:sz w:val="18"/>
                <w:szCs w:val="20"/>
                <w:lang w:eastAsia="cs-CZ"/>
              </w:rPr>
            </w:pPr>
          </w:p>
        </w:tc>
        <w:tc>
          <w:tcPr>
            <w:tcW w:w="2220" w:type="dxa"/>
            <w:tcBorders>
              <w:top w:val="single" w:sz="8" w:space="0" w:color="auto"/>
              <w:left w:val="single" w:sz="8" w:space="0" w:color="auto"/>
              <w:bottom w:val="single" w:sz="8" w:space="0" w:color="auto"/>
              <w:right w:val="nil"/>
            </w:tcBorders>
            <w:shd w:val="clear" w:color="auto" w:fill="auto"/>
            <w:noWrap/>
            <w:vAlign w:val="bottom"/>
            <w:hideMark/>
          </w:tcPr>
          <w:p w14:paraId="685748FF" w14:textId="77777777" w:rsidR="00064821" w:rsidRPr="00064821" w:rsidRDefault="00064821" w:rsidP="00064821">
            <w:pPr>
              <w:spacing w:after="0" w:line="240" w:lineRule="auto"/>
              <w:jc w:val="right"/>
              <w:rPr>
                <w:rFonts w:eastAsia="Times New Roman" w:cs="Calibri"/>
                <w:b/>
                <w:bCs/>
                <w:color w:val="000000"/>
                <w:sz w:val="18"/>
                <w:lang w:eastAsia="cs-CZ"/>
              </w:rPr>
            </w:pPr>
            <w:r w:rsidRPr="00064821">
              <w:rPr>
                <w:rFonts w:eastAsia="Times New Roman" w:cs="Calibri"/>
                <w:b/>
                <w:bCs/>
                <w:color w:val="000000"/>
                <w:sz w:val="18"/>
                <w:lang w:eastAsia="cs-CZ"/>
              </w:rPr>
              <w:t>1</w:t>
            </w:r>
          </w:p>
        </w:tc>
        <w:tc>
          <w:tcPr>
            <w:tcW w:w="1900" w:type="dxa"/>
            <w:tcBorders>
              <w:top w:val="single" w:sz="8" w:space="0" w:color="auto"/>
              <w:left w:val="nil"/>
              <w:bottom w:val="single" w:sz="8" w:space="0" w:color="auto"/>
              <w:right w:val="single" w:sz="8" w:space="0" w:color="auto"/>
            </w:tcBorders>
            <w:shd w:val="clear" w:color="auto" w:fill="auto"/>
            <w:noWrap/>
            <w:vAlign w:val="center"/>
            <w:hideMark/>
          </w:tcPr>
          <w:p w14:paraId="77983BFF" w14:textId="77777777" w:rsidR="00064821" w:rsidRPr="00064821" w:rsidRDefault="00064821" w:rsidP="00064821">
            <w:pPr>
              <w:spacing w:after="0" w:line="240" w:lineRule="auto"/>
              <w:jc w:val="left"/>
              <w:rPr>
                <w:rFonts w:eastAsia="Times New Roman" w:cs="Calibri"/>
                <w:color w:val="000000"/>
                <w:sz w:val="18"/>
                <w:lang w:eastAsia="cs-CZ"/>
              </w:rPr>
            </w:pPr>
            <w:r w:rsidRPr="00064821">
              <w:rPr>
                <w:rFonts w:eastAsia="Times New Roman" w:cs="Calibri"/>
                <w:color w:val="000000"/>
                <w:sz w:val="18"/>
                <w:lang w:eastAsia="cs-CZ"/>
              </w:rPr>
              <w:t> </w:t>
            </w:r>
          </w:p>
        </w:tc>
        <w:tc>
          <w:tcPr>
            <w:tcW w:w="3240" w:type="dxa"/>
            <w:tcBorders>
              <w:top w:val="single" w:sz="8" w:space="0" w:color="auto"/>
              <w:left w:val="nil"/>
              <w:bottom w:val="single" w:sz="8" w:space="0" w:color="auto"/>
              <w:right w:val="nil"/>
            </w:tcBorders>
            <w:shd w:val="clear" w:color="auto" w:fill="auto"/>
            <w:noWrap/>
            <w:vAlign w:val="bottom"/>
            <w:hideMark/>
          </w:tcPr>
          <w:p w14:paraId="26428BEA" w14:textId="77777777" w:rsidR="00064821" w:rsidRPr="00064821" w:rsidRDefault="00064821" w:rsidP="00064821">
            <w:pPr>
              <w:spacing w:after="0" w:line="240" w:lineRule="auto"/>
              <w:jc w:val="right"/>
              <w:rPr>
                <w:rFonts w:eastAsia="Times New Roman" w:cs="Calibri"/>
                <w:b/>
                <w:bCs/>
                <w:color w:val="000000"/>
                <w:sz w:val="18"/>
                <w:lang w:eastAsia="cs-CZ"/>
              </w:rPr>
            </w:pPr>
            <w:r w:rsidRPr="00064821">
              <w:rPr>
                <w:rFonts w:eastAsia="Times New Roman" w:cs="Calibri"/>
                <w:b/>
                <w:bCs/>
                <w:color w:val="000000"/>
                <w:sz w:val="18"/>
                <w:lang w:eastAsia="cs-CZ"/>
              </w:rPr>
              <w:t>2</w:t>
            </w:r>
          </w:p>
        </w:tc>
        <w:tc>
          <w:tcPr>
            <w:tcW w:w="2280" w:type="dxa"/>
            <w:tcBorders>
              <w:top w:val="single" w:sz="8" w:space="0" w:color="auto"/>
              <w:left w:val="nil"/>
              <w:bottom w:val="single" w:sz="8" w:space="0" w:color="auto"/>
              <w:right w:val="single" w:sz="8" w:space="0" w:color="auto"/>
            </w:tcBorders>
            <w:shd w:val="clear" w:color="auto" w:fill="auto"/>
            <w:noWrap/>
            <w:vAlign w:val="bottom"/>
            <w:hideMark/>
          </w:tcPr>
          <w:p w14:paraId="61FE6799" w14:textId="77777777" w:rsidR="00064821" w:rsidRPr="00064821" w:rsidRDefault="00064821" w:rsidP="00064821">
            <w:pPr>
              <w:spacing w:after="0" w:line="240" w:lineRule="auto"/>
              <w:jc w:val="left"/>
              <w:rPr>
                <w:rFonts w:eastAsia="Times New Roman" w:cs="Calibri"/>
                <w:b/>
                <w:bCs/>
                <w:color w:val="000000"/>
                <w:sz w:val="18"/>
                <w:lang w:eastAsia="cs-CZ"/>
              </w:rPr>
            </w:pPr>
            <w:r w:rsidRPr="00064821">
              <w:rPr>
                <w:rFonts w:eastAsia="Times New Roman" w:cs="Calibri"/>
                <w:b/>
                <w:bCs/>
                <w:color w:val="000000"/>
                <w:sz w:val="18"/>
                <w:lang w:eastAsia="cs-CZ"/>
              </w:rPr>
              <w:t> </w:t>
            </w:r>
          </w:p>
        </w:tc>
        <w:tc>
          <w:tcPr>
            <w:tcW w:w="2120" w:type="dxa"/>
            <w:tcBorders>
              <w:top w:val="single" w:sz="8" w:space="0" w:color="auto"/>
              <w:left w:val="nil"/>
              <w:bottom w:val="single" w:sz="8" w:space="0" w:color="auto"/>
              <w:right w:val="nil"/>
            </w:tcBorders>
            <w:shd w:val="clear" w:color="auto" w:fill="auto"/>
            <w:noWrap/>
            <w:vAlign w:val="bottom"/>
            <w:hideMark/>
          </w:tcPr>
          <w:p w14:paraId="77D93F61" w14:textId="77777777" w:rsidR="00064821" w:rsidRPr="00064821" w:rsidRDefault="00064821" w:rsidP="00064821">
            <w:pPr>
              <w:spacing w:after="0" w:line="240" w:lineRule="auto"/>
              <w:jc w:val="right"/>
              <w:rPr>
                <w:rFonts w:eastAsia="Times New Roman" w:cs="Calibri"/>
                <w:b/>
                <w:bCs/>
                <w:color w:val="000000"/>
                <w:sz w:val="18"/>
                <w:lang w:eastAsia="cs-CZ"/>
              </w:rPr>
            </w:pPr>
            <w:r w:rsidRPr="00064821">
              <w:rPr>
                <w:rFonts w:eastAsia="Times New Roman" w:cs="Calibri"/>
                <w:b/>
                <w:bCs/>
                <w:color w:val="000000"/>
                <w:sz w:val="18"/>
                <w:lang w:eastAsia="cs-CZ"/>
              </w:rPr>
              <w:t>3</w:t>
            </w:r>
          </w:p>
        </w:tc>
        <w:tc>
          <w:tcPr>
            <w:tcW w:w="1680" w:type="dxa"/>
            <w:tcBorders>
              <w:top w:val="single" w:sz="8" w:space="0" w:color="auto"/>
              <w:left w:val="nil"/>
              <w:bottom w:val="single" w:sz="8" w:space="0" w:color="auto"/>
              <w:right w:val="single" w:sz="8" w:space="0" w:color="auto"/>
            </w:tcBorders>
            <w:shd w:val="clear" w:color="auto" w:fill="auto"/>
            <w:noWrap/>
            <w:vAlign w:val="bottom"/>
            <w:hideMark/>
          </w:tcPr>
          <w:p w14:paraId="64617488" w14:textId="77777777" w:rsidR="00064821" w:rsidRPr="00064821" w:rsidRDefault="00064821" w:rsidP="00064821">
            <w:pPr>
              <w:spacing w:after="0" w:line="240" w:lineRule="auto"/>
              <w:jc w:val="left"/>
              <w:rPr>
                <w:rFonts w:eastAsia="Times New Roman" w:cs="Calibri"/>
                <w:b/>
                <w:bCs/>
                <w:color w:val="000000"/>
                <w:sz w:val="18"/>
                <w:lang w:eastAsia="cs-CZ"/>
              </w:rPr>
            </w:pPr>
            <w:r w:rsidRPr="00064821">
              <w:rPr>
                <w:rFonts w:eastAsia="Times New Roman" w:cs="Calibri"/>
                <w:b/>
                <w:bCs/>
                <w:color w:val="000000"/>
                <w:sz w:val="18"/>
                <w:lang w:eastAsia="cs-CZ"/>
              </w:rPr>
              <w:t> </w:t>
            </w:r>
          </w:p>
        </w:tc>
      </w:tr>
      <w:tr w:rsidR="00064821" w:rsidRPr="00064821" w14:paraId="6D11D932" w14:textId="77777777" w:rsidTr="00064821">
        <w:trPr>
          <w:trHeight w:val="53"/>
        </w:trPr>
        <w:tc>
          <w:tcPr>
            <w:tcW w:w="1574" w:type="dxa"/>
            <w:tcBorders>
              <w:top w:val="nil"/>
              <w:left w:val="nil"/>
              <w:bottom w:val="nil"/>
              <w:right w:val="nil"/>
            </w:tcBorders>
            <w:shd w:val="clear" w:color="auto" w:fill="auto"/>
            <w:noWrap/>
            <w:vAlign w:val="bottom"/>
            <w:hideMark/>
          </w:tcPr>
          <w:p w14:paraId="3668AAA9" w14:textId="77777777" w:rsidR="00064821" w:rsidRPr="00064821" w:rsidRDefault="00064821" w:rsidP="00064821">
            <w:pPr>
              <w:spacing w:after="0" w:line="240" w:lineRule="auto"/>
              <w:jc w:val="left"/>
              <w:rPr>
                <w:rFonts w:eastAsia="Times New Roman" w:cs="Calibri"/>
                <w:b/>
                <w:bCs/>
                <w:color w:val="000000"/>
                <w:sz w:val="18"/>
                <w:lang w:eastAsia="cs-CZ"/>
              </w:rPr>
            </w:pPr>
          </w:p>
        </w:tc>
        <w:tc>
          <w:tcPr>
            <w:tcW w:w="2220" w:type="dxa"/>
            <w:tcBorders>
              <w:top w:val="nil"/>
              <w:left w:val="single" w:sz="8" w:space="0" w:color="auto"/>
              <w:bottom w:val="single" w:sz="8" w:space="0" w:color="auto"/>
              <w:right w:val="nil"/>
            </w:tcBorders>
            <w:shd w:val="clear" w:color="auto" w:fill="auto"/>
            <w:noWrap/>
            <w:vAlign w:val="bottom"/>
            <w:hideMark/>
          </w:tcPr>
          <w:p w14:paraId="6867E198" w14:textId="77777777" w:rsidR="00064821" w:rsidRPr="00064821" w:rsidRDefault="00064821" w:rsidP="00064821">
            <w:pPr>
              <w:spacing w:after="0" w:line="240" w:lineRule="auto"/>
              <w:jc w:val="center"/>
              <w:rPr>
                <w:rFonts w:eastAsia="Times New Roman" w:cs="Calibri"/>
                <w:b/>
                <w:bCs/>
                <w:color w:val="000000"/>
                <w:sz w:val="18"/>
                <w:lang w:eastAsia="cs-CZ"/>
              </w:rPr>
            </w:pPr>
            <w:r w:rsidRPr="00064821">
              <w:rPr>
                <w:rFonts w:eastAsia="Times New Roman" w:cs="Calibri"/>
                <w:b/>
                <w:bCs/>
                <w:color w:val="000000"/>
                <w:sz w:val="18"/>
                <w:lang w:eastAsia="cs-CZ"/>
              </w:rPr>
              <w:t>Z</w:t>
            </w:r>
          </w:p>
        </w:tc>
        <w:tc>
          <w:tcPr>
            <w:tcW w:w="1900" w:type="dxa"/>
            <w:tcBorders>
              <w:top w:val="nil"/>
              <w:left w:val="single" w:sz="8" w:space="0" w:color="auto"/>
              <w:bottom w:val="single" w:sz="8" w:space="0" w:color="auto"/>
              <w:right w:val="single" w:sz="8" w:space="0" w:color="auto"/>
            </w:tcBorders>
            <w:shd w:val="clear" w:color="auto" w:fill="auto"/>
            <w:noWrap/>
            <w:vAlign w:val="bottom"/>
            <w:hideMark/>
          </w:tcPr>
          <w:p w14:paraId="74467A01" w14:textId="77777777" w:rsidR="00064821" w:rsidRPr="00064821" w:rsidRDefault="00064821" w:rsidP="00064821">
            <w:pPr>
              <w:spacing w:after="0" w:line="240" w:lineRule="auto"/>
              <w:jc w:val="center"/>
              <w:rPr>
                <w:rFonts w:eastAsia="Times New Roman" w:cs="Calibri"/>
                <w:b/>
                <w:bCs/>
                <w:color w:val="000000"/>
                <w:sz w:val="18"/>
                <w:lang w:eastAsia="cs-CZ"/>
              </w:rPr>
            </w:pPr>
            <w:r w:rsidRPr="00064821">
              <w:rPr>
                <w:rFonts w:eastAsia="Times New Roman" w:cs="Calibri"/>
                <w:b/>
                <w:bCs/>
                <w:color w:val="000000"/>
                <w:sz w:val="18"/>
                <w:lang w:eastAsia="cs-CZ"/>
              </w:rPr>
              <w:t>L</w:t>
            </w:r>
          </w:p>
        </w:tc>
        <w:tc>
          <w:tcPr>
            <w:tcW w:w="3240" w:type="dxa"/>
            <w:tcBorders>
              <w:top w:val="nil"/>
              <w:left w:val="nil"/>
              <w:bottom w:val="single" w:sz="8" w:space="0" w:color="auto"/>
              <w:right w:val="single" w:sz="8" w:space="0" w:color="auto"/>
            </w:tcBorders>
            <w:shd w:val="clear" w:color="auto" w:fill="auto"/>
            <w:noWrap/>
            <w:vAlign w:val="bottom"/>
            <w:hideMark/>
          </w:tcPr>
          <w:p w14:paraId="4EC366E2" w14:textId="77777777" w:rsidR="00064821" w:rsidRPr="00064821" w:rsidRDefault="00064821" w:rsidP="00064821">
            <w:pPr>
              <w:spacing w:after="0" w:line="240" w:lineRule="auto"/>
              <w:jc w:val="center"/>
              <w:rPr>
                <w:rFonts w:eastAsia="Times New Roman" w:cs="Calibri"/>
                <w:b/>
                <w:bCs/>
                <w:color w:val="000000"/>
                <w:sz w:val="18"/>
                <w:lang w:eastAsia="cs-CZ"/>
              </w:rPr>
            </w:pPr>
            <w:r w:rsidRPr="00064821">
              <w:rPr>
                <w:rFonts w:eastAsia="Times New Roman" w:cs="Calibri"/>
                <w:b/>
                <w:bCs/>
                <w:color w:val="000000"/>
                <w:sz w:val="18"/>
                <w:lang w:eastAsia="cs-CZ"/>
              </w:rPr>
              <w:t>Z</w:t>
            </w:r>
          </w:p>
        </w:tc>
        <w:tc>
          <w:tcPr>
            <w:tcW w:w="2280" w:type="dxa"/>
            <w:tcBorders>
              <w:top w:val="nil"/>
              <w:left w:val="nil"/>
              <w:bottom w:val="single" w:sz="8" w:space="0" w:color="auto"/>
              <w:right w:val="single" w:sz="8" w:space="0" w:color="auto"/>
            </w:tcBorders>
            <w:shd w:val="clear" w:color="auto" w:fill="auto"/>
            <w:noWrap/>
            <w:vAlign w:val="bottom"/>
            <w:hideMark/>
          </w:tcPr>
          <w:p w14:paraId="394EC2F2" w14:textId="77777777" w:rsidR="00064821" w:rsidRPr="00064821" w:rsidRDefault="00064821" w:rsidP="00064821">
            <w:pPr>
              <w:spacing w:after="0" w:line="240" w:lineRule="auto"/>
              <w:jc w:val="center"/>
              <w:rPr>
                <w:rFonts w:eastAsia="Times New Roman" w:cs="Calibri"/>
                <w:b/>
                <w:bCs/>
                <w:color w:val="000000"/>
                <w:sz w:val="18"/>
                <w:lang w:eastAsia="cs-CZ"/>
              </w:rPr>
            </w:pPr>
            <w:r w:rsidRPr="00064821">
              <w:rPr>
                <w:rFonts w:eastAsia="Times New Roman" w:cs="Calibri"/>
                <w:b/>
                <w:bCs/>
                <w:color w:val="000000"/>
                <w:sz w:val="18"/>
                <w:lang w:eastAsia="cs-CZ"/>
              </w:rPr>
              <w:t>L</w:t>
            </w:r>
          </w:p>
        </w:tc>
        <w:tc>
          <w:tcPr>
            <w:tcW w:w="2120" w:type="dxa"/>
            <w:tcBorders>
              <w:top w:val="nil"/>
              <w:left w:val="nil"/>
              <w:bottom w:val="single" w:sz="8" w:space="0" w:color="auto"/>
              <w:right w:val="single" w:sz="8" w:space="0" w:color="auto"/>
            </w:tcBorders>
            <w:shd w:val="clear" w:color="auto" w:fill="auto"/>
            <w:noWrap/>
            <w:vAlign w:val="bottom"/>
            <w:hideMark/>
          </w:tcPr>
          <w:p w14:paraId="1D998566" w14:textId="77777777" w:rsidR="00064821" w:rsidRPr="00064821" w:rsidRDefault="00064821" w:rsidP="00064821">
            <w:pPr>
              <w:spacing w:after="0" w:line="240" w:lineRule="auto"/>
              <w:jc w:val="center"/>
              <w:rPr>
                <w:rFonts w:eastAsia="Times New Roman" w:cs="Calibri"/>
                <w:b/>
                <w:bCs/>
                <w:color w:val="000000"/>
                <w:sz w:val="18"/>
                <w:lang w:eastAsia="cs-CZ"/>
              </w:rPr>
            </w:pPr>
            <w:r w:rsidRPr="00064821">
              <w:rPr>
                <w:rFonts w:eastAsia="Times New Roman" w:cs="Calibri"/>
                <w:b/>
                <w:bCs/>
                <w:color w:val="000000"/>
                <w:sz w:val="18"/>
                <w:lang w:eastAsia="cs-CZ"/>
              </w:rPr>
              <w:t>Z</w:t>
            </w:r>
          </w:p>
        </w:tc>
        <w:tc>
          <w:tcPr>
            <w:tcW w:w="1680" w:type="dxa"/>
            <w:tcBorders>
              <w:top w:val="nil"/>
              <w:left w:val="nil"/>
              <w:bottom w:val="single" w:sz="8" w:space="0" w:color="auto"/>
              <w:right w:val="single" w:sz="8" w:space="0" w:color="auto"/>
            </w:tcBorders>
            <w:shd w:val="clear" w:color="auto" w:fill="auto"/>
            <w:noWrap/>
            <w:vAlign w:val="bottom"/>
            <w:hideMark/>
          </w:tcPr>
          <w:p w14:paraId="259F5879" w14:textId="77777777" w:rsidR="00064821" w:rsidRPr="00064821" w:rsidRDefault="00064821" w:rsidP="00064821">
            <w:pPr>
              <w:spacing w:after="0" w:line="240" w:lineRule="auto"/>
              <w:jc w:val="center"/>
              <w:rPr>
                <w:rFonts w:eastAsia="Times New Roman" w:cs="Calibri"/>
                <w:b/>
                <w:bCs/>
                <w:color w:val="000000"/>
                <w:sz w:val="18"/>
                <w:lang w:eastAsia="cs-CZ"/>
              </w:rPr>
            </w:pPr>
            <w:r w:rsidRPr="00064821">
              <w:rPr>
                <w:rFonts w:eastAsia="Times New Roman" w:cs="Calibri"/>
                <w:b/>
                <w:bCs/>
                <w:color w:val="000000"/>
                <w:sz w:val="18"/>
                <w:lang w:eastAsia="cs-CZ"/>
              </w:rPr>
              <w:t>L</w:t>
            </w:r>
          </w:p>
        </w:tc>
      </w:tr>
      <w:tr w:rsidR="00064821" w:rsidRPr="00064821" w14:paraId="0895023D" w14:textId="77777777" w:rsidTr="00064821">
        <w:trPr>
          <w:trHeight w:val="300"/>
        </w:trPr>
        <w:tc>
          <w:tcPr>
            <w:tcW w:w="3794" w:type="dxa"/>
            <w:gridSpan w:val="2"/>
            <w:tcBorders>
              <w:top w:val="single" w:sz="8" w:space="0" w:color="auto"/>
              <w:left w:val="single" w:sz="8" w:space="0" w:color="auto"/>
              <w:bottom w:val="single" w:sz="8" w:space="0" w:color="auto"/>
              <w:right w:val="nil"/>
            </w:tcBorders>
            <w:shd w:val="clear" w:color="000000" w:fill="D9D9D9"/>
            <w:noWrap/>
            <w:vAlign w:val="bottom"/>
            <w:hideMark/>
          </w:tcPr>
          <w:p w14:paraId="60C638B1"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Všeobecné technické</w:t>
            </w:r>
          </w:p>
        </w:tc>
        <w:tc>
          <w:tcPr>
            <w:tcW w:w="1900" w:type="dxa"/>
            <w:tcBorders>
              <w:top w:val="nil"/>
              <w:left w:val="nil"/>
              <w:bottom w:val="single" w:sz="8" w:space="0" w:color="auto"/>
              <w:right w:val="nil"/>
            </w:tcBorders>
            <w:shd w:val="clear" w:color="000000" w:fill="D9D9D9"/>
            <w:noWrap/>
            <w:vAlign w:val="bottom"/>
            <w:hideMark/>
          </w:tcPr>
          <w:p w14:paraId="2F79BCF0"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3240" w:type="dxa"/>
            <w:tcBorders>
              <w:top w:val="nil"/>
              <w:left w:val="nil"/>
              <w:bottom w:val="single" w:sz="8" w:space="0" w:color="auto"/>
              <w:right w:val="nil"/>
            </w:tcBorders>
            <w:shd w:val="clear" w:color="000000" w:fill="D9D9D9"/>
            <w:noWrap/>
            <w:vAlign w:val="bottom"/>
            <w:hideMark/>
          </w:tcPr>
          <w:p w14:paraId="6C520679"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2280" w:type="dxa"/>
            <w:tcBorders>
              <w:top w:val="nil"/>
              <w:left w:val="nil"/>
              <w:bottom w:val="single" w:sz="8" w:space="0" w:color="auto"/>
              <w:right w:val="nil"/>
            </w:tcBorders>
            <w:shd w:val="clear" w:color="000000" w:fill="D9D9D9"/>
            <w:noWrap/>
            <w:vAlign w:val="bottom"/>
            <w:hideMark/>
          </w:tcPr>
          <w:p w14:paraId="21CF2E25"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2120" w:type="dxa"/>
            <w:tcBorders>
              <w:top w:val="nil"/>
              <w:left w:val="nil"/>
              <w:bottom w:val="single" w:sz="8" w:space="0" w:color="auto"/>
              <w:right w:val="nil"/>
            </w:tcBorders>
            <w:shd w:val="clear" w:color="000000" w:fill="D9D9D9"/>
            <w:noWrap/>
            <w:vAlign w:val="bottom"/>
            <w:hideMark/>
          </w:tcPr>
          <w:p w14:paraId="242A015B"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1680" w:type="dxa"/>
            <w:tcBorders>
              <w:top w:val="nil"/>
              <w:left w:val="nil"/>
              <w:bottom w:val="single" w:sz="8" w:space="0" w:color="auto"/>
              <w:right w:val="single" w:sz="8" w:space="0" w:color="auto"/>
            </w:tcBorders>
            <w:shd w:val="clear" w:color="000000" w:fill="D9D9D9"/>
            <w:noWrap/>
            <w:vAlign w:val="bottom"/>
            <w:hideMark/>
          </w:tcPr>
          <w:p w14:paraId="7A82D792"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r>
      <w:tr w:rsidR="00064821" w:rsidRPr="00064821" w14:paraId="2AD80B89" w14:textId="77777777" w:rsidTr="00064821">
        <w:trPr>
          <w:trHeight w:val="576"/>
        </w:trPr>
        <w:tc>
          <w:tcPr>
            <w:tcW w:w="1574" w:type="dxa"/>
            <w:tcBorders>
              <w:top w:val="nil"/>
              <w:left w:val="single" w:sz="8" w:space="0" w:color="auto"/>
              <w:bottom w:val="single" w:sz="4" w:space="0" w:color="auto"/>
              <w:right w:val="single" w:sz="8" w:space="0" w:color="auto"/>
            </w:tcBorders>
            <w:shd w:val="clear" w:color="000000" w:fill="FFFF66"/>
            <w:vAlign w:val="center"/>
            <w:hideMark/>
          </w:tcPr>
          <w:p w14:paraId="57839DEC"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ISR</w:t>
            </w:r>
          </w:p>
        </w:tc>
        <w:tc>
          <w:tcPr>
            <w:tcW w:w="2220" w:type="dxa"/>
            <w:tcBorders>
              <w:top w:val="single" w:sz="4" w:space="0" w:color="auto"/>
              <w:left w:val="nil"/>
              <w:bottom w:val="single" w:sz="4" w:space="0" w:color="auto"/>
              <w:right w:val="single" w:sz="4" w:space="0" w:color="auto"/>
            </w:tcBorders>
            <w:shd w:val="clear" w:color="000000" w:fill="FFFF66"/>
            <w:vAlign w:val="center"/>
            <w:hideMark/>
          </w:tcPr>
          <w:p w14:paraId="6F4E56AD"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Úvod do materiálových věd</w:t>
            </w:r>
          </w:p>
        </w:tc>
        <w:tc>
          <w:tcPr>
            <w:tcW w:w="1900" w:type="dxa"/>
            <w:tcBorders>
              <w:top w:val="single" w:sz="4" w:space="0" w:color="auto"/>
              <w:left w:val="nil"/>
              <w:bottom w:val="single" w:sz="4" w:space="0" w:color="auto"/>
              <w:right w:val="single" w:sz="4" w:space="0" w:color="auto"/>
            </w:tcBorders>
            <w:shd w:val="clear" w:color="000000" w:fill="FFFF66"/>
            <w:vAlign w:val="center"/>
            <w:hideMark/>
          </w:tcPr>
          <w:p w14:paraId="2B6012ED"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 xml:space="preserve">Inženýrská </w:t>
            </w:r>
            <w:proofErr w:type="spellStart"/>
            <w:r w:rsidRPr="00943045">
              <w:rPr>
                <w:rFonts w:eastAsia="Times New Roman" w:cs="Calibri"/>
                <w:b/>
                <w:bCs/>
                <w:color w:val="FF0000"/>
                <w:sz w:val="20"/>
                <w:lang w:eastAsia="cs-CZ"/>
              </w:rPr>
              <w:t>gafika</w:t>
            </w:r>
            <w:proofErr w:type="spellEnd"/>
          </w:p>
        </w:tc>
        <w:tc>
          <w:tcPr>
            <w:tcW w:w="3240" w:type="dxa"/>
            <w:tcBorders>
              <w:top w:val="single" w:sz="4" w:space="0" w:color="auto"/>
              <w:left w:val="nil"/>
              <w:bottom w:val="single" w:sz="4" w:space="0" w:color="auto"/>
              <w:right w:val="single" w:sz="4" w:space="0" w:color="auto"/>
            </w:tcBorders>
            <w:shd w:val="clear" w:color="000000" w:fill="FFFF66"/>
            <w:vAlign w:val="center"/>
            <w:hideMark/>
          </w:tcPr>
          <w:p w14:paraId="1FC2CD1D"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80" w:type="dxa"/>
            <w:tcBorders>
              <w:top w:val="single" w:sz="4" w:space="0" w:color="auto"/>
              <w:left w:val="nil"/>
              <w:bottom w:val="single" w:sz="4" w:space="0" w:color="auto"/>
              <w:right w:val="single" w:sz="4" w:space="0" w:color="auto"/>
            </w:tcBorders>
            <w:shd w:val="clear" w:color="000000" w:fill="FFFF66"/>
            <w:vAlign w:val="center"/>
            <w:hideMark/>
          </w:tcPr>
          <w:p w14:paraId="0F43A229"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120" w:type="dxa"/>
            <w:tcBorders>
              <w:top w:val="single" w:sz="4" w:space="0" w:color="auto"/>
              <w:left w:val="nil"/>
              <w:bottom w:val="single" w:sz="4" w:space="0" w:color="auto"/>
              <w:right w:val="single" w:sz="4" w:space="0" w:color="auto"/>
            </w:tcBorders>
            <w:shd w:val="clear" w:color="000000" w:fill="FFFF66"/>
            <w:vAlign w:val="center"/>
            <w:hideMark/>
          </w:tcPr>
          <w:p w14:paraId="30B0C375"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Ročníkový projekt</w:t>
            </w:r>
          </w:p>
        </w:tc>
        <w:tc>
          <w:tcPr>
            <w:tcW w:w="1680" w:type="dxa"/>
            <w:tcBorders>
              <w:top w:val="single" w:sz="4" w:space="0" w:color="auto"/>
              <w:left w:val="nil"/>
              <w:bottom w:val="single" w:sz="4" w:space="0" w:color="auto"/>
              <w:right w:val="single" w:sz="8" w:space="0" w:color="auto"/>
            </w:tcBorders>
            <w:shd w:val="clear" w:color="000000" w:fill="FFFF66"/>
            <w:vAlign w:val="center"/>
            <w:hideMark/>
          </w:tcPr>
          <w:p w14:paraId="08471AB3"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BP</w:t>
            </w:r>
          </w:p>
        </w:tc>
      </w:tr>
      <w:tr w:rsidR="00064821" w:rsidRPr="00064821" w14:paraId="498FE634" w14:textId="77777777" w:rsidTr="00064821">
        <w:trPr>
          <w:trHeight w:val="288"/>
        </w:trPr>
        <w:tc>
          <w:tcPr>
            <w:tcW w:w="1574" w:type="dxa"/>
            <w:tcBorders>
              <w:top w:val="nil"/>
              <w:left w:val="single" w:sz="8" w:space="0" w:color="auto"/>
              <w:bottom w:val="single" w:sz="4" w:space="0" w:color="auto"/>
              <w:right w:val="single" w:sz="8" w:space="0" w:color="auto"/>
            </w:tcBorders>
            <w:shd w:val="clear" w:color="000000" w:fill="FFFF66"/>
            <w:noWrap/>
            <w:vAlign w:val="bottom"/>
            <w:hideMark/>
          </w:tcPr>
          <w:p w14:paraId="3D3F5DB0"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20" w:type="dxa"/>
            <w:tcBorders>
              <w:top w:val="nil"/>
              <w:left w:val="nil"/>
              <w:bottom w:val="single" w:sz="4" w:space="0" w:color="auto"/>
              <w:right w:val="single" w:sz="4" w:space="0" w:color="auto"/>
            </w:tcBorders>
            <w:shd w:val="clear" w:color="000000" w:fill="FFFF66"/>
            <w:noWrap/>
            <w:vAlign w:val="bottom"/>
            <w:hideMark/>
          </w:tcPr>
          <w:p w14:paraId="42F9F763"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2-0-1</w:t>
            </w:r>
          </w:p>
        </w:tc>
        <w:tc>
          <w:tcPr>
            <w:tcW w:w="1900" w:type="dxa"/>
            <w:tcBorders>
              <w:top w:val="nil"/>
              <w:left w:val="nil"/>
              <w:bottom w:val="nil"/>
              <w:right w:val="nil"/>
            </w:tcBorders>
            <w:shd w:val="clear" w:color="000000" w:fill="FFFF66"/>
            <w:noWrap/>
            <w:vAlign w:val="bottom"/>
            <w:hideMark/>
          </w:tcPr>
          <w:p w14:paraId="0A9471A0"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0-1-2</w:t>
            </w:r>
          </w:p>
        </w:tc>
        <w:tc>
          <w:tcPr>
            <w:tcW w:w="3240" w:type="dxa"/>
            <w:tcBorders>
              <w:top w:val="nil"/>
              <w:left w:val="single" w:sz="4" w:space="0" w:color="auto"/>
              <w:bottom w:val="single" w:sz="4" w:space="0" w:color="auto"/>
              <w:right w:val="single" w:sz="4" w:space="0" w:color="auto"/>
            </w:tcBorders>
            <w:shd w:val="clear" w:color="000000" w:fill="FFFF66"/>
            <w:noWrap/>
            <w:vAlign w:val="bottom"/>
            <w:hideMark/>
          </w:tcPr>
          <w:p w14:paraId="7BD7C6BC"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80" w:type="dxa"/>
            <w:tcBorders>
              <w:top w:val="nil"/>
              <w:left w:val="nil"/>
              <w:bottom w:val="single" w:sz="4" w:space="0" w:color="auto"/>
              <w:right w:val="single" w:sz="4" w:space="0" w:color="auto"/>
            </w:tcBorders>
            <w:shd w:val="clear" w:color="000000" w:fill="FFFF66"/>
            <w:noWrap/>
            <w:vAlign w:val="bottom"/>
            <w:hideMark/>
          </w:tcPr>
          <w:p w14:paraId="1FF022AB"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120" w:type="dxa"/>
            <w:tcBorders>
              <w:top w:val="nil"/>
              <w:left w:val="nil"/>
              <w:bottom w:val="single" w:sz="4" w:space="0" w:color="auto"/>
              <w:right w:val="single" w:sz="4" w:space="0" w:color="auto"/>
            </w:tcBorders>
            <w:shd w:val="clear" w:color="000000" w:fill="FFFF66"/>
            <w:noWrap/>
            <w:vAlign w:val="bottom"/>
            <w:hideMark/>
          </w:tcPr>
          <w:p w14:paraId="5A6EC413"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0-1-0</w:t>
            </w:r>
          </w:p>
        </w:tc>
        <w:tc>
          <w:tcPr>
            <w:tcW w:w="1680" w:type="dxa"/>
            <w:tcBorders>
              <w:top w:val="nil"/>
              <w:left w:val="nil"/>
              <w:bottom w:val="single" w:sz="4" w:space="0" w:color="auto"/>
              <w:right w:val="single" w:sz="8" w:space="0" w:color="auto"/>
            </w:tcBorders>
            <w:shd w:val="clear" w:color="000000" w:fill="FFFF66"/>
            <w:noWrap/>
            <w:vAlign w:val="bottom"/>
            <w:hideMark/>
          </w:tcPr>
          <w:p w14:paraId="6664F174"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16</w:t>
            </w:r>
          </w:p>
        </w:tc>
      </w:tr>
      <w:tr w:rsidR="00064821" w:rsidRPr="00064821" w14:paraId="64D5076E" w14:textId="77777777" w:rsidTr="00064821">
        <w:trPr>
          <w:trHeight w:val="288"/>
        </w:trPr>
        <w:tc>
          <w:tcPr>
            <w:tcW w:w="1574" w:type="dxa"/>
            <w:tcBorders>
              <w:top w:val="nil"/>
              <w:left w:val="single" w:sz="8" w:space="0" w:color="auto"/>
              <w:bottom w:val="single" w:sz="4" w:space="0" w:color="auto"/>
              <w:right w:val="single" w:sz="8" w:space="0" w:color="auto"/>
            </w:tcBorders>
            <w:shd w:val="clear" w:color="000000" w:fill="FFFF66"/>
            <w:noWrap/>
            <w:vAlign w:val="bottom"/>
            <w:hideMark/>
          </w:tcPr>
          <w:p w14:paraId="307F246B"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20" w:type="dxa"/>
            <w:tcBorders>
              <w:top w:val="nil"/>
              <w:left w:val="nil"/>
              <w:bottom w:val="single" w:sz="4" w:space="0" w:color="auto"/>
              <w:right w:val="single" w:sz="4" w:space="0" w:color="auto"/>
            </w:tcBorders>
            <w:shd w:val="clear" w:color="000000" w:fill="FFFF66"/>
            <w:noWrap/>
            <w:vAlign w:val="bottom"/>
            <w:hideMark/>
          </w:tcPr>
          <w:p w14:paraId="18A4FA4F" w14:textId="77777777" w:rsidR="00064821" w:rsidRPr="00943045" w:rsidRDefault="00064821" w:rsidP="00064821">
            <w:pPr>
              <w:spacing w:after="0" w:line="240" w:lineRule="auto"/>
              <w:jc w:val="center"/>
              <w:rPr>
                <w:rFonts w:eastAsia="Times New Roman" w:cs="Calibri"/>
                <w:b/>
                <w:bCs/>
                <w:color w:val="FF0000"/>
                <w:sz w:val="20"/>
                <w:lang w:eastAsia="cs-CZ"/>
              </w:rPr>
            </w:pPr>
            <w:proofErr w:type="spellStart"/>
            <w:r w:rsidRPr="00943045">
              <w:rPr>
                <w:rFonts w:eastAsia="Times New Roman" w:cs="Calibri"/>
                <w:b/>
                <w:bCs/>
                <w:color w:val="FF0000"/>
                <w:sz w:val="20"/>
                <w:lang w:eastAsia="cs-CZ"/>
              </w:rPr>
              <w:t>z,zk</w:t>
            </w:r>
            <w:proofErr w:type="spellEnd"/>
          </w:p>
        </w:tc>
        <w:tc>
          <w:tcPr>
            <w:tcW w:w="1900" w:type="dxa"/>
            <w:tcBorders>
              <w:top w:val="single" w:sz="4" w:space="0" w:color="auto"/>
              <w:left w:val="nil"/>
              <w:bottom w:val="single" w:sz="4" w:space="0" w:color="auto"/>
              <w:right w:val="single" w:sz="4" w:space="0" w:color="auto"/>
            </w:tcBorders>
            <w:shd w:val="clear" w:color="000000" w:fill="FFFF66"/>
            <w:noWrap/>
            <w:vAlign w:val="bottom"/>
            <w:hideMark/>
          </w:tcPr>
          <w:p w14:paraId="0C236F96" w14:textId="77777777" w:rsidR="00064821" w:rsidRPr="00943045" w:rsidRDefault="00064821" w:rsidP="00064821">
            <w:pPr>
              <w:spacing w:after="0" w:line="240" w:lineRule="auto"/>
              <w:jc w:val="center"/>
              <w:rPr>
                <w:rFonts w:eastAsia="Times New Roman" w:cs="Calibri"/>
                <w:b/>
                <w:bCs/>
                <w:color w:val="FF0000"/>
                <w:sz w:val="20"/>
                <w:lang w:eastAsia="cs-CZ"/>
              </w:rPr>
            </w:pPr>
            <w:proofErr w:type="spellStart"/>
            <w:r w:rsidRPr="00943045">
              <w:rPr>
                <w:rFonts w:eastAsia="Times New Roman" w:cs="Calibri"/>
                <w:b/>
                <w:bCs/>
                <w:color w:val="FF0000"/>
                <w:sz w:val="20"/>
                <w:lang w:eastAsia="cs-CZ"/>
              </w:rPr>
              <w:t>kl</w:t>
            </w:r>
            <w:proofErr w:type="spellEnd"/>
          </w:p>
        </w:tc>
        <w:tc>
          <w:tcPr>
            <w:tcW w:w="3240" w:type="dxa"/>
            <w:tcBorders>
              <w:top w:val="nil"/>
              <w:left w:val="nil"/>
              <w:bottom w:val="single" w:sz="4" w:space="0" w:color="auto"/>
              <w:right w:val="single" w:sz="4" w:space="0" w:color="auto"/>
            </w:tcBorders>
            <w:shd w:val="clear" w:color="000000" w:fill="FFFF66"/>
            <w:noWrap/>
            <w:vAlign w:val="bottom"/>
            <w:hideMark/>
          </w:tcPr>
          <w:p w14:paraId="467C7A86"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80" w:type="dxa"/>
            <w:tcBorders>
              <w:top w:val="nil"/>
              <w:left w:val="nil"/>
              <w:bottom w:val="single" w:sz="4" w:space="0" w:color="auto"/>
              <w:right w:val="single" w:sz="4" w:space="0" w:color="auto"/>
            </w:tcBorders>
            <w:shd w:val="clear" w:color="000000" w:fill="FFFF66"/>
            <w:noWrap/>
            <w:vAlign w:val="bottom"/>
            <w:hideMark/>
          </w:tcPr>
          <w:p w14:paraId="307546E4"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120" w:type="dxa"/>
            <w:tcBorders>
              <w:top w:val="nil"/>
              <w:left w:val="nil"/>
              <w:bottom w:val="single" w:sz="4" w:space="0" w:color="auto"/>
              <w:right w:val="single" w:sz="4" w:space="0" w:color="auto"/>
            </w:tcBorders>
            <w:shd w:val="clear" w:color="000000" w:fill="FFFF66"/>
            <w:noWrap/>
            <w:vAlign w:val="bottom"/>
            <w:hideMark/>
          </w:tcPr>
          <w:p w14:paraId="1E2D54FF" w14:textId="77777777" w:rsidR="00064821" w:rsidRPr="00943045" w:rsidRDefault="00064821" w:rsidP="00064821">
            <w:pPr>
              <w:spacing w:after="0" w:line="240" w:lineRule="auto"/>
              <w:jc w:val="center"/>
              <w:rPr>
                <w:rFonts w:eastAsia="Times New Roman" w:cs="Calibri"/>
                <w:b/>
                <w:bCs/>
                <w:color w:val="FF0000"/>
                <w:sz w:val="20"/>
                <w:lang w:eastAsia="cs-CZ"/>
              </w:rPr>
            </w:pPr>
            <w:proofErr w:type="spellStart"/>
            <w:r w:rsidRPr="00943045">
              <w:rPr>
                <w:rFonts w:eastAsia="Times New Roman" w:cs="Calibri"/>
                <w:b/>
                <w:bCs/>
                <w:color w:val="FF0000"/>
                <w:sz w:val="20"/>
                <w:lang w:eastAsia="cs-CZ"/>
              </w:rPr>
              <w:t>kl</w:t>
            </w:r>
            <w:proofErr w:type="spellEnd"/>
          </w:p>
        </w:tc>
        <w:tc>
          <w:tcPr>
            <w:tcW w:w="1680" w:type="dxa"/>
            <w:tcBorders>
              <w:top w:val="nil"/>
              <w:left w:val="nil"/>
              <w:bottom w:val="single" w:sz="4" w:space="0" w:color="auto"/>
              <w:right w:val="single" w:sz="8" w:space="0" w:color="auto"/>
            </w:tcBorders>
            <w:shd w:val="clear" w:color="000000" w:fill="FFFF66"/>
            <w:noWrap/>
            <w:vAlign w:val="bottom"/>
            <w:hideMark/>
          </w:tcPr>
          <w:p w14:paraId="4C228F01"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obhajoba</w:t>
            </w:r>
          </w:p>
        </w:tc>
      </w:tr>
      <w:tr w:rsidR="00064821" w:rsidRPr="00064821" w14:paraId="7A0B57EE" w14:textId="77777777" w:rsidTr="00064821">
        <w:trPr>
          <w:trHeight w:val="576"/>
        </w:trPr>
        <w:tc>
          <w:tcPr>
            <w:tcW w:w="1574" w:type="dxa"/>
            <w:tcBorders>
              <w:top w:val="nil"/>
              <w:left w:val="single" w:sz="8" w:space="0" w:color="auto"/>
              <w:bottom w:val="single" w:sz="4" w:space="0" w:color="auto"/>
              <w:right w:val="single" w:sz="8" w:space="0" w:color="auto"/>
            </w:tcBorders>
            <w:shd w:val="clear" w:color="000000" w:fill="FFFF66"/>
            <w:vAlign w:val="center"/>
            <w:hideMark/>
          </w:tcPr>
          <w:p w14:paraId="5B8B00A5"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20" w:type="dxa"/>
            <w:tcBorders>
              <w:top w:val="nil"/>
              <w:left w:val="nil"/>
              <w:bottom w:val="single" w:sz="4" w:space="0" w:color="auto"/>
              <w:right w:val="single" w:sz="4" w:space="0" w:color="auto"/>
            </w:tcBorders>
            <w:shd w:val="clear" w:color="000000" w:fill="FFFF66"/>
            <w:vAlign w:val="center"/>
            <w:hideMark/>
          </w:tcPr>
          <w:p w14:paraId="7EA4932D"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Inteligentní systémy s roboty</w:t>
            </w:r>
          </w:p>
        </w:tc>
        <w:tc>
          <w:tcPr>
            <w:tcW w:w="1900" w:type="dxa"/>
            <w:tcBorders>
              <w:top w:val="nil"/>
              <w:left w:val="nil"/>
              <w:bottom w:val="single" w:sz="4" w:space="0" w:color="auto"/>
              <w:right w:val="single" w:sz="4" w:space="0" w:color="auto"/>
            </w:tcBorders>
            <w:shd w:val="clear" w:color="000000" w:fill="FFFF66"/>
            <w:vAlign w:val="center"/>
            <w:hideMark/>
          </w:tcPr>
          <w:p w14:paraId="0AAF325E"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Řízení materiálových toků</w:t>
            </w:r>
          </w:p>
        </w:tc>
        <w:tc>
          <w:tcPr>
            <w:tcW w:w="3240" w:type="dxa"/>
            <w:tcBorders>
              <w:top w:val="nil"/>
              <w:left w:val="nil"/>
              <w:bottom w:val="single" w:sz="4" w:space="0" w:color="auto"/>
              <w:right w:val="single" w:sz="4" w:space="0" w:color="auto"/>
            </w:tcBorders>
            <w:shd w:val="clear" w:color="000000" w:fill="FFFF66"/>
            <w:vAlign w:val="center"/>
            <w:hideMark/>
          </w:tcPr>
          <w:p w14:paraId="7E2BEDED"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80" w:type="dxa"/>
            <w:tcBorders>
              <w:top w:val="nil"/>
              <w:left w:val="nil"/>
              <w:bottom w:val="single" w:sz="4" w:space="0" w:color="auto"/>
              <w:right w:val="single" w:sz="4" w:space="0" w:color="auto"/>
            </w:tcBorders>
            <w:shd w:val="clear" w:color="000000" w:fill="FFFF66"/>
            <w:vAlign w:val="center"/>
            <w:hideMark/>
          </w:tcPr>
          <w:p w14:paraId="76539C9F"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120" w:type="dxa"/>
            <w:tcBorders>
              <w:top w:val="nil"/>
              <w:left w:val="nil"/>
              <w:bottom w:val="single" w:sz="4" w:space="0" w:color="auto"/>
              <w:right w:val="single" w:sz="4" w:space="0" w:color="auto"/>
            </w:tcBorders>
            <w:shd w:val="clear" w:color="000000" w:fill="FFFF66"/>
            <w:vAlign w:val="center"/>
            <w:hideMark/>
          </w:tcPr>
          <w:p w14:paraId="00AC85F6"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1680" w:type="dxa"/>
            <w:tcBorders>
              <w:top w:val="nil"/>
              <w:left w:val="nil"/>
              <w:bottom w:val="single" w:sz="4" w:space="0" w:color="auto"/>
              <w:right w:val="single" w:sz="8" w:space="0" w:color="auto"/>
            </w:tcBorders>
            <w:shd w:val="clear" w:color="000000" w:fill="FFFF66"/>
            <w:vAlign w:val="center"/>
            <w:hideMark/>
          </w:tcPr>
          <w:p w14:paraId="759BEE21"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r>
      <w:tr w:rsidR="00064821" w:rsidRPr="00064821" w14:paraId="72ED9F6C" w14:textId="77777777" w:rsidTr="00064821">
        <w:trPr>
          <w:trHeight w:val="288"/>
        </w:trPr>
        <w:tc>
          <w:tcPr>
            <w:tcW w:w="1574" w:type="dxa"/>
            <w:tcBorders>
              <w:top w:val="nil"/>
              <w:left w:val="single" w:sz="8" w:space="0" w:color="auto"/>
              <w:bottom w:val="single" w:sz="4" w:space="0" w:color="auto"/>
              <w:right w:val="single" w:sz="8" w:space="0" w:color="auto"/>
            </w:tcBorders>
            <w:shd w:val="clear" w:color="000000" w:fill="FFFF66"/>
            <w:noWrap/>
            <w:vAlign w:val="bottom"/>
            <w:hideMark/>
          </w:tcPr>
          <w:p w14:paraId="20393914"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20" w:type="dxa"/>
            <w:tcBorders>
              <w:top w:val="nil"/>
              <w:left w:val="nil"/>
              <w:bottom w:val="single" w:sz="4" w:space="0" w:color="auto"/>
              <w:right w:val="single" w:sz="4" w:space="0" w:color="auto"/>
            </w:tcBorders>
            <w:shd w:val="clear" w:color="000000" w:fill="FFFF66"/>
            <w:noWrap/>
            <w:vAlign w:val="bottom"/>
            <w:hideMark/>
          </w:tcPr>
          <w:p w14:paraId="4E4F723B"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5/semestr</w:t>
            </w:r>
          </w:p>
        </w:tc>
        <w:tc>
          <w:tcPr>
            <w:tcW w:w="1900" w:type="dxa"/>
            <w:tcBorders>
              <w:top w:val="nil"/>
              <w:left w:val="nil"/>
              <w:bottom w:val="single" w:sz="4" w:space="0" w:color="auto"/>
              <w:right w:val="single" w:sz="4" w:space="0" w:color="auto"/>
            </w:tcBorders>
            <w:shd w:val="clear" w:color="000000" w:fill="FFFF66"/>
            <w:noWrap/>
            <w:vAlign w:val="bottom"/>
            <w:hideMark/>
          </w:tcPr>
          <w:p w14:paraId="58DE2397"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2-0-1</w:t>
            </w:r>
          </w:p>
        </w:tc>
        <w:tc>
          <w:tcPr>
            <w:tcW w:w="3240" w:type="dxa"/>
            <w:tcBorders>
              <w:top w:val="nil"/>
              <w:left w:val="nil"/>
              <w:bottom w:val="single" w:sz="4" w:space="0" w:color="auto"/>
              <w:right w:val="single" w:sz="4" w:space="0" w:color="auto"/>
            </w:tcBorders>
            <w:shd w:val="clear" w:color="000000" w:fill="FFFF66"/>
            <w:noWrap/>
            <w:vAlign w:val="bottom"/>
            <w:hideMark/>
          </w:tcPr>
          <w:p w14:paraId="5D082FBF"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80" w:type="dxa"/>
            <w:tcBorders>
              <w:top w:val="nil"/>
              <w:left w:val="nil"/>
              <w:bottom w:val="single" w:sz="4" w:space="0" w:color="auto"/>
              <w:right w:val="single" w:sz="4" w:space="0" w:color="auto"/>
            </w:tcBorders>
            <w:shd w:val="clear" w:color="000000" w:fill="FFFF66"/>
            <w:noWrap/>
            <w:vAlign w:val="bottom"/>
            <w:hideMark/>
          </w:tcPr>
          <w:p w14:paraId="1E1C8EB3"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120" w:type="dxa"/>
            <w:tcBorders>
              <w:top w:val="nil"/>
              <w:left w:val="nil"/>
              <w:bottom w:val="single" w:sz="4" w:space="0" w:color="auto"/>
              <w:right w:val="single" w:sz="4" w:space="0" w:color="auto"/>
            </w:tcBorders>
            <w:shd w:val="clear" w:color="000000" w:fill="FFFF66"/>
            <w:noWrap/>
            <w:vAlign w:val="bottom"/>
            <w:hideMark/>
          </w:tcPr>
          <w:p w14:paraId="489B3A79"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1680" w:type="dxa"/>
            <w:tcBorders>
              <w:top w:val="nil"/>
              <w:left w:val="nil"/>
              <w:bottom w:val="single" w:sz="4" w:space="0" w:color="auto"/>
              <w:right w:val="single" w:sz="8" w:space="0" w:color="auto"/>
            </w:tcBorders>
            <w:shd w:val="clear" w:color="000000" w:fill="FFFF66"/>
            <w:noWrap/>
            <w:vAlign w:val="bottom"/>
            <w:hideMark/>
          </w:tcPr>
          <w:p w14:paraId="061F1ECF"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r>
      <w:tr w:rsidR="00064821" w:rsidRPr="00064821" w14:paraId="44238134" w14:textId="77777777" w:rsidTr="00064821">
        <w:trPr>
          <w:trHeight w:val="288"/>
        </w:trPr>
        <w:tc>
          <w:tcPr>
            <w:tcW w:w="1574" w:type="dxa"/>
            <w:tcBorders>
              <w:top w:val="nil"/>
              <w:left w:val="single" w:sz="8" w:space="0" w:color="auto"/>
              <w:bottom w:val="single" w:sz="4" w:space="0" w:color="auto"/>
              <w:right w:val="single" w:sz="8" w:space="0" w:color="auto"/>
            </w:tcBorders>
            <w:shd w:val="clear" w:color="000000" w:fill="FFFF66"/>
            <w:noWrap/>
            <w:vAlign w:val="bottom"/>
            <w:hideMark/>
          </w:tcPr>
          <w:p w14:paraId="2109E33A"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20" w:type="dxa"/>
            <w:tcBorders>
              <w:top w:val="nil"/>
              <w:left w:val="nil"/>
              <w:bottom w:val="single" w:sz="4" w:space="0" w:color="auto"/>
              <w:right w:val="single" w:sz="4" w:space="0" w:color="auto"/>
            </w:tcBorders>
            <w:shd w:val="clear" w:color="000000" w:fill="FFFF66"/>
            <w:noWrap/>
            <w:vAlign w:val="bottom"/>
            <w:hideMark/>
          </w:tcPr>
          <w:p w14:paraId="135EFE9E"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z</w:t>
            </w:r>
          </w:p>
        </w:tc>
        <w:tc>
          <w:tcPr>
            <w:tcW w:w="1900" w:type="dxa"/>
            <w:tcBorders>
              <w:top w:val="nil"/>
              <w:left w:val="nil"/>
              <w:bottom w:val="single" w:sz="4" w:space="0" w:color="auto"/>
              <w:right w:val="single" w:sz="4" w:space="0" w:color="auto"/>
            </w:tcBorders>
            <w:shd w:val="clear" w:color="000000" w:fill="FFFF66"/>
            <w:noWrap/>
            <w:vAlign w:val="bottom"/>
            <w:hideMark/>
          </w:tcPr>
          <w:p w14:paraId="3E5A9F02" w14:textId="77777777" w:rsidR="00064821" w:rsidRPr="00943045" w:rsidRDefault="00064821" w:rsidP="00064821">
            <w:pPr>
              <w:spacing w:after="0" w:line="240" w:lineRule="auto"/>
              <w:jc w:val="center"/>
              <w:rPr>
                <w:rFonts w:eastAsia="Times New Roman" w:cs="Calibri"/>
                <w:b/>
                <w:bCs/>
                <w:color w:val="FF0000"/>
                <w:sz w:val="20"/>
                <w:lang w:eastAsia="cs-CZ"/>
              </w:rPr>
            </w:pPr>
            <w:proofErr w:type="spellStart"/>
            <w:r w:rsidRPr="00943045">
              <w:rPr>
                <w:rFonts w:eastAsia="Times New Roman" w:cs="Calibri"/>
                <w:b/>
                <w:bCs/>
                <w:color w:val="FF0000"/>
                <w:sz w:val="20"/>
                <w:lang w:eastAsia="cs-CZ"/>
              </w:rPr>
              <w:t>kl</w:t>
            </w:r>
            <w:proofErr w:type="spellEnd"/>
          </w:p>
        </w:tc>
        <w:tc>
          <w:tcPr>
            <w:tcW w:w="3240" w:type="dxa"/>
            <w:tcBorders>
              <w:top w:val="nil"/>
              <w:left w:val="nil"/>
              <w:bottom w:val="single" w:sz="4" w:space="0" w:color="auto"/>
              <w:right w:val="single" w:sz="4" w:space="0" w:color="auto"/>
            </w:tcBorders>
            <w:shd w:val="clear" w:color="000000" w:fill="FFFF66"/>
            <w:noWrap/>
            <w:vAlign w:val="bottom"/>
            <w:hideMark/>
          </w:tcPr>
          <w:p w14:paraId="3592DEA1"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80" w:type="dxa"/>
            <w:tcBorders>
              <w:top w:val="nil"/>
              <w:left w:val="nil"/>
              <w:bottom w:val="single" w:sz="4" w:space="0" w:color="auto"/>
              <w:right w:val="single" w:sz="4" w:space="0" w:color="auto"/>
            </w:tcBorders>
            <w:shd w:val="clear" w:color="000000" w:fill="FFFF66"/>
            <w:noWrap/>
            <w:vAlign w:val="bottom"/>
            <w:hideMark/>
          </w:tcPr>
          <w:p w14:paraId="5E73843A"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120" w:type="dxa"/>
            <w:tcBorders>
              <w:top w:val="nil"/>
              <w:left w:val="nil"/>
              <w:bottom w:val="single" w:sz="4" w:space="0" w:color="auto"/>
              <w:right w:val="single" w:sz="4" w:space="0" w:color="auto"/>
            </w:tcBorders>
            <w:shd w:val="clear" w:color="000000" w:fill="FFFF66"/>
            <w:noWrap/>
            <w:vAlign w:val="bottom"/>
            <w:hideMark/>
          </w:tcPr>
          <w:p w14:paraId="10A498B0"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1680" w:type="dxa"/>
            <w:tcBorders>
              <w:top w:val="nil"/>
              <w:left w:val="nil"/>
              <w:bottom w:val="single" w:sz="4" w:space="0" w:color="auto"/>
              <w:right w:val="single" w:sz="8" w:space="0" w:color="auto"/>
            </w:tcBorders>
            <w:shd w:val="clear" w:color="000000" w:fill="FFFF66"/>
            <w:noWrap/>
            <w:vAlign w:val="bottom"/>
            <w:hideMark/>
          </w:tcPr>
          <w:p w14:paraId="158255D5"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r>
      <w:tr w:rsidR="00064821" w:rsidRPr="00064821" w14:paraId="54B8A009" w14:textId="77777777" w:rsidTr="00064821">
        <w:trPr>
          <w:trHeight w:val="864"/>
        </w:trPr>
        <w:tc>
          <w:tcPr>
            <w:tcW w:w="1574" w:type="dxa"/>
            <w:tcBorders>
              <w:top w:val="nil"/>
              <w:left w:val="single" w:sz="8" w:space="0" w:color="auto"/>
              <w:bottom w:val="single" w:sz="4" w:space="0" w:color="auto"/>
              <w:right w:val="single" w:sz="8" w:space="0" w:color="auto"/>
            </w:tcBorders>
            <w:shd w:val="clear" w:color="000000" w:fill="FFFF66"/>
            <w:noWrap/>
            <w:vAlign w:val="bottom"/>
            <w:hideMark/>
          </w:tcPr>
          <w:p w14:paraId="212083E8"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20" w:type="dxa"/>
            <w:tcBorders>
              <w:top w:val="nil"/>
              <w:left w:val="nil"/>
              <w:bottom w:val="single" w:sz="4" w:space="0" w:color="auto"/>
              <w:right w:val="single" w:sz="4" w:space="0" w:color="auto"/>
            </w:tcBorders>
            <w:shd w:val="clear" w:color="000000" w:fill="FFFF66"/>
            <w:noWrap/>
            <w:vAlign w:val="bottom"/>
            <w:hideMark/>
          </w:tcPr>
          <w:p w14:paraId="777110DA"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1900" w:type="dxa"/>
            <w:tcBorders>
              <w:top w:val="nil"/>
              <w:left w:val="nil"/>
              <w:bottom w:val="single" w:sz="4" w:space="0" w:color="auto"/>
              <w:right w:val="single" w:sz="4" w:space="0" w:color="auto"/>
            </w:tcBorders>
            <w:shd w:val="clear" w:color="000000" w:fill="FFFF66"/>
            <w:vAlign w:val="center"/>
            <w:hideMark/>
          </w:tcPr>
          <w:p w14:paraId="47A07687"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Mechanika v robotických systémech</w:t>
            </w:r>
          </w:p>
        </w:tc>
        <w:tc>
          <w:tcPr>
            <w:tcW w:w="3240" w:type="dxa"/>
            <w:tcBorders>
              <w:top w:val="nil"/>
              <w:left w:val="nil"/>
              <w:bottom w:val="single" w:sz="4" w:space="0" w:color="auto"/>
              <w:right w:val="single" w:sz="4" w:space="0" w:color="auto"/>
            </w:tcBorders>
            <w:shd w:val="clear" w:color="000000" w:fill="FFFF66"/>
            <w:noWrap/>
            <w:vAlign w:val="bottom"/>
            <w:hideMark/>
          </w:tcPr>
          <w:p w14:paraId="71EFF248"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80" w:type="dxa"/>
            <w:tcBorders>
              <w:top w:val="nil"/>
              <w:left w:val="nil"/>
              <w:bottom w:val="single" w:sz="4" w:space="0" w:color="auto"/>
              <w:right w:val="single" w:sz="4" w:space="0" w:color="auto"/>
            </w:tcBorders>
            <w:shd w:val="clear" w:color="000000" w:fill="FFFF66"/>
            <w:noWrap/>
            <w:vAlign w:val="bottom"/>
            <w:hideMark/>
          </w:tcPr>
          <w:p w14:paraId="1D2E9ACF"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120" w:type="dxa"/>
            <w:tcBorders>
              <w:top w:val="nil"/>
              <w:left w:val="nil"/>
              <w:bottom w:val="single" w:sz="4" w:space="0" w:color="auto"/>
              <w:right w:val="single" w:sz="4" w:space="0" w:color="auto"/>
            </w:tcBorders>
            <w:shd w:val="clear" w:color="000000" w:fill="FFFF66"/>
            <w:noWrap/>
            <w:vAlign w:val="bottom"/>
            <w:hideMark/>
          </w:tcPr>
          <w:p w14:paraId="1FF5CB59"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1680" w:type="dxa"/>
            <w:tcBorders>
              <w:top w:val="nil"/>
              <w:left w:val="nil"/>
              <w:bottom w:val="single" w:sz="4" w:space="0" w:color="auto"/>
              <w:right w:val="single" w:sz="8" w:space="0" w:color="auto"/>
            </w:tcBorders>
            <w:shd w:val="clear" w:color="000000" w:fill="FFFF66"/>
            <w:noWrap/>
            <w:vAlign w:val="bottom"/>
            <w:hideMark/>
          </w:tcPr>
          <w:p w14:paraId="3386C822"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r>
      <w:tr w:rsidR="00064821" w:rsidRPr="00064821" w14:paraId="6E941978" w14:textId="77777777" w:rsidTr="00064821">
        <w:trPr>
          <w:trHeight w:val="288"/>
        </w:trPr>
        <w:tc>
          <w:tcPr>
            <w:tcW w:w="1574" w:type="dxa"/>
            <w:tcBorders>
              <w:top w:val="nil"/>
              <w:left w:val="single" w:sz="8" w:space="0" w:color="auto"/>
              <w:bottom w:val="single" w:sz="4" w:space="0" w:color="auto"/>
              <w:right w:val="single" w:sz="8" w:space="0" w:color="auto"/>
            </w:tcBorders>
            <w:shd w:val="clear" w:color="000000" w:fill="FFFF66"/>
            <w:noWrap/>
            <w:vAlign w:val="bottom"/>
            <w:hideMark/>
          </w:tcPr>
          <w:p w14:paraId="49E05163"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20" w:type="dxa"/>
            <w:tcBorders>
              <w:top w:val="nil"/>
              <w:left w:val="nil"/>
              <w:bottom w:val="single" w:sz="4" w:space="0" w:color="auto"/>
              <w:right w:val="single" w:sz="4" w:space="0" w:color="auto"/>
            </w:tcBorders>
            <w:shd w:val="clear" w:color="000000" w:fill="FFFF66"/>
            <w:noWrap/>
            <w:vAlign w:val="bottom"/>
            <w:hideMark/>
          </w:tcPr>
          <w:p w14:paraId="3D9F0DD2"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1900" w:type="dxa"/>
            <w:tcBorders>
              <w:top w:val="nil"/>
              <w:left w:val="nil"/>
              <w:bottom w:val="single" w:sz="4" w:space="0" w:color="auto"/>
              <w:right w:val="single" w:sz="4" w:space="0" w:color="auto"/>
            </w:tcBorders>
            <w:shd w:val="clear" w:color="000000" w:fill="FFFF66"/>
            <w:noWrap/>
            <w:vAlign w:val="bottom"/>
            <w:hideMark/>
          </w:tcPr>
          <w:p w14:paraId="19E1F660" w14:textId="77777777" w:rsidR="00064821" w:rsidRPr="00943045" w:rsidRDefault="00064821" w:rsidP="00064821">
            <w:pPr>
              <w:spacing w:after="0" w:line="240" w:lineRule="auto"/>
              <w:jc w:val="center"/>
              <w:rPr>
                <w:rFonts w:eastAsia="Times New Roman" w:cs="Calibri"/>
                <w:b/>
                <w:bCs/>
                <w:color w:val="FF0000"/>
                <w:sz w:val="20"/>
                <w:lang w:eastAsia="cs-CZ"/>
              </w:rPr>
            </w:pPr>
            <w:r w:rsidRPr="00943045">
              <w:rPr>
                <w:rFonts w:eastAsia="Times New Roman" w:cs="Calibri"/>
                <w:b/>
                <w:bCs/>
                <w:color w:val="FF0000"/>
                <w:sz w:val="20"/>
                <w:lang w:eastAsia="cs-CZ"/>
              </w:rPr>
              <w:t>2-2-0</w:t>
            </w:r>
          </w:p>
        </w:tc>
        <w:tc>
          <w:tcPr>
            <w:tcW w:w="3240" w:type="dxa"/>
            <w:tcBorders>
              <w:top w:val="nil"/>
              <w:left w:val="nil"/>
              <w:bottom w:val="single" w:sz="4" w:space="0" w:color="auto"/>
              <w:right w:val="single" w:sz="4" w:space="0" w:color="auto"/>
            </w:tcBorders>
            <w:shd w:val="clear" w:color="000000" w:fill="FFFF66"/>
            <w:noWrap/>
            <w:vAlign w:val="bottom"/>
            <w:hideMark/>
          </w:tcPr>
          <w:p w14:paraId="0CB5867D"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80" w:type="dxa"/>
            <w:tcBorders>
              <w:top w:val="nil"/>
              <w:left w:val="nil"/>
              <w:bottom w:val="single" w:sz="4" w:space="0" w:color="auto"/>
              <w:right w:val="single" w:sz="4" w:space="0" w:color="auto"/>
            </w:tcBorders>
            <w:shd w:val="clear" w:color="000000" w:fill="FFFF66"/>
            <w:noWrap/>
            <w:vAlign w:val="bottom"/>
            <w:hideMark/>
          </w:tcPr>
          <w:p w14:paraId="2AF51312"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120" w:type="dxa"/>
            <w:tcBorders>
              <w:top w:val="nil"/>
              <w:left w:val="nil"/>
              <w:bottom w:val="single" w:sz="4" w:space="0" w:color="auto"/>
              <w:right w:val="single" w:sz="4" w:space="0" w:color="auto"/>
            </w:tcBorders>
            <w:shd w:val="clear" w:color="000000" w:fill="FFFF66"/>
            <w:noWrap/>
            <w:vAlign w:val="bottom"/>
            <w:hideMark/>
          </w:tcPr>
          <w:p w14:paraId="16E97315"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1680" w:type="dxa"/>
            <w:tcBorders>
              <w:top w:val="nil"/>
              <w:left w:val="nil"/>
              <w:bottom w:val="single" w:sz="4" w:space="0" w:color="auto"/>
              <w:right w:val="single" w:sz="8" w:space="0" w:color="auto"/>
            </w:tcBorders>
            <w:shd w:val="clear" w:color="000000" w:fill="FFFF66"/>
            <w:noWrap/>
            <w:vAlign w:val="bottom"/>
            <w:hideMark/>
          </w:tcPr>
          <w:p w14:paraId="14F0A26E"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r>
      <w:tr w:rsidR="00064821" w:rsidRPr="00064821" w14:paraId="19FF9CCD" w14:textId="77777777" w:rsidTr="00064821">
        <w:trPr>
          <w:trHeight w:val="300"/>
        </w:trPr>
        <w:tc>
          <w:tcPr>
            <w:tcW w:w="1574" w:type="dxa"/>
            <w:tcBorders>
              <w:top w:val="nil"/>
              <w:left w:val="single" w:sz="8" w:space="0" w:color="auto"/>
              <w:bottom w:val="single" w:sz="8" w:space="0" w:color="auto"/>
              <w:right w:val="single" w:sz="8" w:space="0" w:color="auto"/>
            </w:tcBorders>
            <w:shd w:val="clear" w:color="000000" w:fill="FFFF66"/>
            <w:noWrap/>
            <w:vAlign w:val="bottom"/>
            <w:hideMark/>
          </w:tcPr>
          <w:p w14:paraId="42A203AF"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20" w:type="dxa"/>
            <w:tcBorders>
              <w:top w:val="nil"/>
              <w:left w:val="nil"/>
              <w:bottom w:val="nil"/>
              <w:right w:val="single" w:sz="4" w:space="0" w:color="auto"/>
            </w:tcBorders>
            <w:shd w:val="clear" w:color="000000" w:fill="FFFF66"/>
            <w:noWrap/>
            <w:vAlign w:val="bottom"/>
            <w:hideMark/>
          </w:tcPr>
          <w:p w14:paraId="5C742A69"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1900" w:type="dxa"/>
            <w:tcBorders>
              <w:top w:val="nil"/>
              <w:left w:val="nil"/>
              <w:bottom w:val="nil"/>
              <w:right w:val="single" w:sz="4" w:space="0" w:color="auto"/>
            </w:tcBorders>
            <w:shd w:val="clear" w:color="000000" w:fill="FFFF66"/>
            <w:noWrap/>
            <w:vAlign w:val="bottom"/>
            <w:hideMark/>
          </w:tcPr>
          <w:p w14:paraId="6F8BF62D" w14:textId="77777777" w:rsidR="00064821" w:rsidRPr="00943045" w:rsidRDefault="00064821" w:rsidP="00064821">
            <w:pPr>
              <w:spacing w:after="0" w:line="240" w:lineRule="auto"/>
              <w:jc w:val="center"/>
              <w:rPr>
                <w:rFonts w:eastAsia="Times New Roman" w:cs="Calibri"/>
                <w:b/>
                <w:bCs/>
                <w:color w:val="FF0000"/>
                <w:sz w:val="20"/>
                <w:lang w:eastAsia="cs-CZ"/>
              </w:rPr>
            </w:pPr>
            <w:proofErr w:type="spellStart"/>
            <w:r w:rsidRPr="00943045">
              <w:rPr>
                <w:rFonts w:eastAsia="Times New Roman" w:cs="Calibri"/>
                <w:b/>
                <w:bCs/>
                <w:color w:val="FF0000"/>
                <w:sz w:val="20"/>
                <w:lang w:eastAsia="cs-CZ"/>
              </w:rPr>
              <w:t>z,zk</w:t>
            </w:r>
            <w:proofErr w:type="spellEnd"/>
          </w:p>
        </w:tc>
        <w:tc>
          <w:tcPr>
            <w:tcW w:w="3240" w:type="dxa"/>
            <w:tcBorders>
              <w:top w:val="nil"/>
              <w:left w:val="nil"/>
              <w:bottom w:val="nil"/>
              <w:right w:val="single" w:sz="4" w:space="0" w:color="auto"/>
            </w:tcBorders>
            <w:shd w:val="clear" w:color="000000" w:fill="FFFF66"/>
            <w:noWrap/>
            <w:vAlign w:val="bottom"/>
            <w:hideMark/>
          </w:tcPr>
          <w:p w14:paraId="67701C19"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280" w:type="dxa"/>
            <w:tcBorders>
              <w:top w:val="nil"/>
              <w:left w:val="nil"/>
              <w:bottom w:val="nil"/>
              <w:right w:val="single" w:sz="4" w:space="0" w:color="auto"/>
            </w:tcBorders>
            <w:shd w:val="clear" w:color="000000" w:fill="FFFF66"/>
            <w:noWrap/>
            <w:vAlign w:val="bottom"/>
            <w:hideMark/>
          </w:tcPr>
          <w:p w14:paraId="52F2DFBF"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2120" w:type="dxa"/>
            <w:tcBorders>
              <w:top w:val="nil"/>
              <w:left w:val="nil"/>
              <w:bottom w:val="nil"/>
              <w:right w:val="single" w:sz="4" w:space="0" w:color="auto"/>
            </w:tcBorders>
            <w:shd w:val="clear" w:color="000000" w:fill="FFFF66"/>
            <w:noWrap/>
            <w:vAlign w:val="bottom"/>
            <w:hideMark/>
          </w:tcPr>
          <w:p w14:paraId="4A7E751B"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c>
          <w:tcPr>
            <w:tcW w:w="1680" w:type="dxa"/>
            <w:tcBorders>
              <w:top w:val="nil"/>
              <w:left w:val="nil"/>
              <w:bottom w:val="nil"/>
              <w:right w:val="single" w:sz="8" w:space="0" w:color="auto"/>
            </w:tcBorders>
            <w:shd w:val="clear" w:color="000000" w:fill="FFFF66"/>
            <w:noWrap/>
            <w:vAlign w:val="bottom"/>
            <w:hideMark/>
          </w:tcPr>
          <w:p w14:paraId="705F7B07"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w:t>
            </w:r>
          </w:p>
        </w:tc>
      </w:tr>
      <w:tr w:rsidR="00064821" w:rsidRPr="00064821" w14:paraId="5460DBF1" w14:textId="77777777" w:rsidTr="00064821">
        <w:trPr>
          <w:trHeight w:val="576"/>
        </w:trPr>
        <w:tc>
          <w:tcPr>
            <w:tcW w:w="1574" w:type="dxa"/>
            <w:tcBorders>
              <w:top w:val="single" w:sz="4" w:space="0" w:color="auto"/>
              <w:left w:val="single" w:sz="8" w:space="0" w:color="auto"/>
              <w:bottom w:val="single" w:sz="4" w:space="0" w:color="auto"/>
              <w:right w:val="nil"/>
            </w:tcBorders>
            <w:shd w:val="clear" w:color="000000" w:fill="FFE699"/>
            <w:noWrap/>
            <w:vAlign w:val="bottom"/>
            <w:hideMark/>
          </w:tcPr>
          <w:p w14:paraId="7E2F359E"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PA</w:t>
            </w:r>
          </w:p>
        </w:tc>
        <w:tc>
          <w:tcPr>
            <w:tcW w:w="2220" w:type="dxa"/>
            <w:tcBorders>
              <w:top w:val="single" w:sz="8" w:space="0" w:color="auto"/>
              <w:left w:val="single" w:sz="8" w:space="0" w:color="auto"/>
              <w:bottom w:val="single" w:sz="4" w:space="0" w:color="auto"/>
              <w:right w:val="single" w:sz="8" w:space="0" w:color="auto"/>
            </w:tcBorders>
            <w:shd w:val="clear" w:color="000000" w:fill="FFE699"/>
            <w:vAlign w:val="center"/>
            <w:hideMark/>
          </w:tcPr>
          <w:p w14:paraId="7428E3BC"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 xml:space="preserve">Inženýrská </w:t>
            </w:r>
            <w:proofErr w:type="spellStart"/>
            <w:r w:rsidRPr="00943045">
              <w:rPr>
                <w:rFonts w:eastAsia="Times New Roman" w:cs="Calibri"/>
                <w:b/>
                <w:bCs/>
                <w:sz w:val="20"/>
                <w:lang w:eastAsia="cs-CZ"/>
              </w:rPr>
              <w:t>gafika</w:t>
            </w:r>
            <w:proofErr w:type="spellEnd"/>
          </w:p>
        </w:tc>
        <w:tc>
          <w:tcPr>
            <w:tcW w:w="1900" w:type="dxa"/>
            <w:tcBorders>
              <w:top w:val="single" w:sz="8" w:space="0" w:color="auto"/>
              <w:left w:val="nil"/>
              <w:bottom w:val="single" w:sz="4" w:space="0" w:color="auto"/>
              <w:right w:val="single" w:sz="4" w:space="0" w:color="auto"/>
            </w:tcBorders>
            <w:shd w:val="clear" w:color="000000" w:fill="FFE699"/>
            <w:vAlign w:val="center"/>
            <w:hideMark/>
          </w:tcPr>
          <w:p w14:paraId="5FB58E85"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Řízení materiálových toků</w:t>
            </w:r>
          </w:p>
        </w:tc>
        <w:tc>
          <w:tcPr>
            <w:tcW w:w="3240" w:type="dxa"/>
            <w:tcBorders>
              <w:top w:val="single" w:sz="8" w:space="0" w:color="auto"/>
              <w:left w:val="nil"/>
              <w:bottom w:val="single" w:sz="4" w:space="0" w:color="auto"/>
              <w:right w:val="single" w:sz="4" w:space="0" w:color="auto"/>
            </w:tcBorders>
            <w:shd w:val="clear" w:color="000000" w:fill="FFE699"/>
            <w:noWrap/>
            <w:vAlign w:val="bottom"/>
            <w:hideMark/>
          </w:tcPr>
          <w:p w14:paraId="53295B75"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80" w:type="dxa"/>
            <w:tcBorders>
              <w:top w:val="single" w:sz="8" w:space="0" w:color="auto"/>
              <w:left w:val="nil"/>
              <w:bottom w:val="single" w:sz="4" w:space="0" w:color="auto"/>
              <w:right w:val="single" w:sz="4" w:space="0" w:color="auto"/>
            </w:tcBorders>
            <w:shd w:val="clear" w:color="000000" w:fill="FFE699"/>
            <w:noWrap/>
            <w:vAlign w:val="bottom"/>
            <w:hideMark/>
          </w:tcPr>
          <w:p w14:paraId="74A67ADB"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120" w:type="dxa"/>
            <w:tcBorders>
              <w:top w:val="single" w:sz="8" w:space="0" w:color="auto"/>
              <w:left w:val="nil"/>
              <w:bottom w:val="single" w:sz="4" w:space="0" w:color="auto"/>
              <w:right w:val="single" w:sz="4" w:space="0" w:color="auto"/>
            </w:tcBorders>
            <w:shd w:val="clear" w:color="000000" w:fill="FFE699"/>
            <w:vAlign w:val="center"/>
            <w:hideMark/>
          </w:tcPr>
          <w:p w14:paraId="31C41E38"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Ročníkový projekt</w:t>
            </w:r>
          </w:p>
        </w:tc>
        <w:tc>
          <w:tcPr>
            <w:tcW w:w="1680" w:type="dxa"/>
            <w:tcBorders>
              <w:top w:val="single" w:sz="8" w:space="0" w:color="auto"/>
              <w:left w:val="nil"/>
              <w:bottom w:val="single" w:sz="4" w:space="0" w:color="auto"/>
              <w:right w:val="single" w:sz="8" w:space="0" w:color="auto"/>
            </w:tcBorders>
            <w:shd w:val="clear" w:color="000000" w:fill="FFE699"/>
            <w:vAlign w:val="center"/>
            <w:hideMark/>
          </w:tcPr>
          <w:p w14:paraId="4BC80B28"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BP</w:t>
            </w:r>
          </w:p>
        </w:tc>
      </w:tr>
      <w:tr w:rsidR="00064821" w:rsidRPr="00064821" w14:paraId="63D420D6" w14:textId="77777777" w:rsidTr="00064821">
        <w:trPr>
          <w:trHeight w:val="288"/>
        </w:trPr>
        <w:tc>
          <w:tcPr>
            <w:tcW w:w="1574" w:type="dxa"/>
            <w:tcBorders>
              <w:top w:val="nil"/>
              <w:left w:val="single" w:sz="8" w:space="0" w:color="auto"/>
              <w:bottom w:val="single" w:sz="4" w:space="0" w:color="auto"/>
              <w:right w:val="nil"/>
            </w:tcBorders>
            <w:shd w:val="clear" w:color="000000" w:fill="FFE699"/>
            <w:noWrap/>
            <w:vAlign w:val="bottom"/>
            <w:hideMark/>
          </w:tcPr>
          <w:p w14:paraId="22E2814C"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20" w:type="dxa"/>
            <w:tcBorders>
              <w:top w:val="nil"/>
              <w:left w:val="single" w:sz="8" w:space="0" w:color="auto"/>
              <w:bottom w:val="single" w:sz="4" w:space="0" w:color="auto"/>
              <w:right w:val="single" w:sz="8" w:space="0" w:color="auto"/>
            </w:tcBorders>
            <w:shd w:val="clear" w:color="000000" w:fill="FFE699"/>
            <w:noWrap/>
            <w:vAlign w:val="bottom"/>
            <w:hideMark/>
          </w:tcPr>
          <w:p w14:paraId="668704CB"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0-1-2</w:t>
            </w:r>
          </w:p>
        </w:tc>
        <w:tc>
          <w:tcPr>
            <w:tcW w:w="1900" w:type="dxa"/>
            <w:tcBorders>
              <w:top w:val="nil"/>
              <w:left w:val="nil"/>
              <w:bottom w:val="single" w:sz="4" w:space="0" w:color="auto"/>
              <w:right w:val="single" w:sz="4" w:space="0" w:color="auto"/>
            </w:tcBorders>
            <w:shd w:val="clear" w:color="000000" w:fill="FFE699"/>
            <w:noWrap/>
            <w:vAlign w:val="bottom"/>
            <w:hideMark/>
          </w:tcPr>
          <w:p w14:paraId="64CFC4D3"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2-0-1</w:t>
            </w:r>
          </w:p>
        </w:tc>
        <w:tc>
          <w:tcPr>
            <w:tcW w:w="3240" w:type="dxa"/>
            <w:tcBorders>
              <w:top w:val="nil"/>
              <w:left w:val="nil"/>
              <w:bottom w:val="single" w:sz="4" w:space="0" w:color="auto"/>
              <w:right w:val="single" w:sz="4" w:space="0" w:color="auto"/>
            </w:tcBorders>
            <w:shd w:val="clear" w:color="000000" w:fill="FFE699"/>
            <w:noWrap/>
            <w:vAlign w:val="bottom"/>
            <w:hideMark/>
          </w:tcPr>
          <w:p w14:paraId="11BEADC5"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80" w:type="dxa"/>
            <w:tcBorders>
              <w:top w:val="nil"/>
              <w:left w:val="nil"/>
              <w:bottom w:val="single" w:sz="4" w:space="0" w:color="auto"/>
              <w:right w:val="single" w:sz="4" w:space="0" w:color="auto"/>
            </w:tcBorders>
            <w:shd w:val="clear" w:color="000000" w:fill="FFE699"/>
            <w:noWrap/>
            <w:vAlign w:val="bottom"/>
            <w:hideMark/>
          </w:tcPr>
          <w:p w14:paraId="5B1D0D3F"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120" w:type="dxa"/>
            <w:tcBorders>
              <w:top w:val="nil"/>
              <w:left w:val="nil"/>
              <w:bottom w:val="single" w:sz="4" w:space="0" w:color="auto"/>
              <w:right w:val="single" w:sz="4" w:space="0" w:color="auto"/>
            </w:tcBorders>
            <w:shd w:val="clear" w:color="000000" w:fill="FFE699"/>
            <w:noWrap/>
            <w:vAlign w:val="bottom"/>
            <w:hideMark/>
          </w:tcPr>
          <w:p w14:paraId="049209F3"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0-1-0</w:t>
            </w:r>
          </w:p>
        </w:tc>
        <w:tc>
          <w:tcPr>
            <w:tcW w:w="1680" w:type="dxa"/>
            <w:tcBorders>
              <w:top w:val="nil"/>
              <w:left w:val="nil"/>
              <w:bottom w:val="single" w:sz="4" w:space="0" w:color="auto"/>
              <w:right w:val="single" w:sz="8" w:space="0" w:color="auto"/>
            </w:tcBorders>
            <w:shd w:val="clear" w:color="000000" w:fill="FFE699"/>
            <w:noWrap/>
            <w:vAlign w:val="bottom"/>
            <w:hideMark/>
          </w:tcPr>
          <w:p w14:paraId="71945D81"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17</w:t>
            </w:r>
          </w:p>
        </w:tc>
      </w:tr>
      <w:tr w:rsidR="00064821" w:rsidRPr="00064821" w14:paraId="38263BA3" w14:textId="77777777" w:rsidTr="00064821">
        <w:trPr>
          <w:trHeight w:val="288"/>
        </w:trPr>
        <w:tc>
          <w:tcPr>
            <w:tcW w:w="1574" w:type="dxa"/>
            <w:tcBorders>
              <w:top w:val="nil"/>
              <w:left w:val="single" w:sz="8" w:space="0" w:color="auto"/>
              <w:bottom w:val="single" w:sz="4" w:space="0" w:color="auto"/>
              <w:right w:val="nil"/>
            </w:tcBorders>
            <w:shd w:val="clear" w:color="000000" w:fill="FFE699"/>
            <w:noWrap/>
            <w:vAlign w:val="bottom"/>
            <w:hideMark/>
          </w:tcPr>
          <w:p w14:paraId="5BFC9F10"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20" w:type="dxa"/>
            <w:tcBorders>
              <w:top w:val="nil"/>
              <w:left w:val="single" w:sz="8" w:space="0" w:color="auto"/>
              <w:bottom w:val="single" w:sz="4" w:space="0" w:color="auto"/>
              <w:right w:val="single" w:sz="8" w:space="0" w:color="auto"/>
            </w:tcBorders>
            <w:shd w:val="clear" w:color="000000" w:fill="FFE699"/>
            <w:noWrap/>
            <w:vAlign w:val="bottom"/>
            <w:hideMark/>
          </w:tcPr>
          <w:p w14:paraId="056F032E" w14:textId="77777777" w:rsidR="00064821" w:rsidRPr="00943045" w:rsidRDefault="00064821" w:rsidP="00064821">
            <w:pPr>
              <w:spacing w:after="0" w:line="240" w:lineRule="auto"/>
              <w:jc w:val="center"/>
              <w:rPr>
                <w:rFonts w:eastAsia="Times New Roman" w:cs="Calibri"/>
                <w:b/>
                <w:bCs/>
                <w:sz w:val="20"/>
                <w:lang w:eastAsia="cs-CZ"/>
              </w:rPr>
            </w:pPr>
            <w:proofErr w:type="spellStart"/>
            <w:r w:rsidRPr="00943045">
              <w:rPr>
                <w:rFonts w:eastAsia="Times New Roman" w:cs="Calibri"/>
                <w:b/>
                <w:bCs/>
                <w:sz w:val="20"/>
                <w:lang w:eastAsia="cs-CZ"/>
              </w:rPr>
              <w:t>kl</w:t>
            </w:r>
            <w:proofErr w:type="spellEnd"/>
          </w:p>
        </w:tc>
        <w:tc>
          <w:tcPr>
            <w:tcW w:w="1900" w:type="dxa"/>
            <w:tcBorders>
              <w:top w:val="nil"/>
              <w:left w:val="nil"/>
              <w:bottom w:val="single" w:sz="4" w:space="0" w:color="auto"/>
              <w:right w:val="single" w:sz="4" w:space="0" w:color="auto"/>
            </w:tcBorders>
            <w:shd w:val="clear" w:color="000000" w:fill="FFE699"/>
            <w:noWrap/>
            <w:vAlign w:val="bottom"/>
            <w:hideMark/>
          </w:tcPr>
          <w:p w14:paraId="0ED9B170" w14:textId="77777777" w:rsidR="00064821" w:rsidRPr="00943045" w:rsidRDefault="00064821" w:rsidP="00064821">
            <w:pPr>
              <w:spacing w:after="0" w:line="240" w:lineRule="auto"/>
              <w:jc w:val="center"/>
              <w:rPr>
                <w:rFonts w:eastAsia="Times New Roman" w:cs="Calibri"/>
                <w:b/>
                <w:bCs/>
                <w:sz w:val="20"/>
                <w:lang w:eastAsia="cs-CZ"/>
              </w:rPr>
            </w:pPr>
            <w:proofErr w:type="spellStart"/>
            <w:r w:rsidRPr="00943045">
              <w:rPr>
                <w:rFonts w:eastAsia="Times New Roman" w:cs="Calibri"/>
                <w:b/>
                <w:bCs/>
                <w:sz w:val="20"/>
                <w:lang w:eastAsia="cs-CZ"/>
              </w:rPr>
              <w:t>kl</w:t>
            </w:r>
            <w:proofErr w:type="spellEnd"/>
          </w:p>
        </w:tc>
        <w:tc>
          <w:tcPr>
            <w:tcW w:w="3240" w:type="dxa"/>
            <w:tcBorders>
              <w:top w:val="nil"/>
              <w:left w:val="nil"/>
              <w:bottom w:val="single" w:sz="4" w:space="0" w:color="auto"/>
              <w:right w:val="single" w:sz="4" w:space="0" w:color="auto"/>
            </w:tcBorders>
            <w:shd w:val="clear" w:color="000000" w:fill="FFE699"/>
            <w:noWrap/>
            <w:vAlign w:val="bottom"/>
            <w:hideMark/>
          </w:tcPr>
          <w:p w14:paraId="5078D23B"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80" w:type="dxa"/>
            <w:tcBorders>
              <w:top w:val="nil"/>
              <w:left w:val="nil"/>
              <w:bottom w:val="single" w:sz="4" w:space="0" w:color="auto"/>
              <w:right w:val="single" w:sz="4" w:space="0" w:color="auto"/>
            </w:tcBorders>
            <w:shd w:val="clear" w:color="000000" w:fill="FFE699"/>
            <w:noWrap/>
            <w:vAlign w:val="bottom"/>
            <w:hideMark/>
          </w:tcPr>
          <w:p w14:paraId="4625F248"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120" w:type="dxa"/>
            <w:tcBorders>
              <w:top w:val="nil"/>
              <w:left w:val="nil"/>
              <w:bottom w:val="single" w:sz="4" w:space="0" w:color="auto"/>
              <w:right w:val="single" w:sz="4" w:space="0" w:color="auto"/>
            </w:tcBorders>
            <w:shd w:val="clear" w:color="000000" w:fill="FFE699"/>
            <w:noWrap/>
            <w:vAlign w:val="bottom"/>
            <w:hideMark/>
          </w:tcPr>
          <w:p w14:paraId="38CC8D9F" w14:textId="77777777" w:rsidR="00064821" w:rsidRPr="00943045" w:rsidRDefault="00064821" w:rsidP="00064821">
            <w:pPr>
              <w:spacing w:after="0" w:line="240" w:lineRule="auto"/>
              <w:jc w:val="center"/>
              <w:rPr>
                <w:rFonts w:eastAsia="Times New Roman" w:cs="Calibri"/>
                <w:b/>
                <w:bCs/>
                <w:sz w:val="20"/>
                <w:lang w:eastAsia="cs-CZ"/>
              </w:rPr>
            </w:pPr>
            <w:proofErr w:type="spellStart"/>
            <w:r w:rsidRPr="00943045">
              <w:rPr>
                <w:rFonts w:eastAsia="Times New Roman" w:cs="Calibri"/>
                <w:b/>
                <w:bCs/>
                <w:sz w:val="20"/>
                <w:lang w:eastAsia="cs-CZ"/>
              </w:rPr>
              <w:t>kl</w:t>
            </w:r>
            <w:proofErr w:type="spellEnd"/>
          </w:p>
        </w:tc>
        <w:tc>
          <w:tcPr>
            <w:tcW w:w="1680" w:type="dxa"/>
            <w:tcBorders>
              <w:top w:val="nil"/>
              <w:left w:val="nil"/>
              <w:bottom w:val="single" w:sz="4" w:space="0" w:color="auto"/>
              <w:right w:val="single" w:sz="8" w:space="0" w:color="auto"/>
            </w:tcBorders>
            <w:shd w:val="clear" w:color="000000" w:fill="FFE699"/>
            <w:noWrap/>
            <w:vAlign w:val="bottom"/>
            <w:hideMark/>
          </w:tcPr>
          <w:p w14:paraId="1A61E1F5"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obhajoba</w:t>
            </w:r>
          </w:p>
        </w:tc>
      </w:tr>
      <w:tr w:rsidR="00064821" w:rsidRPr="00064821" w14:paraId="662AEBD3" w14:textId="77777777" w:rsidTr="00064821">
        <w:trPr>
          <w:trHeight w:val="864"/>
        </w:trPr>
        <w:tc>
          <w:tcPr>
            <w:tcW w:w="1574" w:type="dxa"/>
            <w:tcBorders>
              <w:top w:val="nil"/>
              <w:left w:val="single" w:sz="8" w:space="0" w:color="auto"/>
              <w:bottom w:val="single" w:sz="4" w:space="0" w:color="auto"/>
              <w:right w:val="nil"/>
            </w:tcBorders>
            <w:shd w:val="clear" w:color="000000" w:fill="FFE699"/>
            <w:noWrap/>
            <w:vAlign w:val="bottom"/>
            <w:hideMark/>
          </w:tcPr>
          <w:p w14:paraId="2DCAA891"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20" w:type="dxa"/>
            <w:tcBorders>
              <w:top w:val="nil"/>
              <w:left w:val="single" w:sz="8" w:space="0" w:color="auto"/>
              <w:bottom w:val="single" w:sz="4" w:space="0" w:color="auto"/>
              <w:right w:val="single" w:sz="8" w:space="0" w:color="auto"/>
            </w:tcBorders>
            <w:shd w:val="clear" w:color="000000" w:fill="FFE699"/>
            <w:vAlign w:val="center"/>
            <w:hideMark/>
          </w:tcPr>
          <w:p w14:paraId="52B1A009"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Úvod do materiálových věd</w:t>
            </w:r>
          </w:p>
        </w:tc>
        <w:tc>
          <w:tcPr>
            <w:tcW w:w="1900" w:type="dxa"/>
            <w:tcBorders>
              <w:top w:val="nil"/>
              <w:left w:val="nil"/>
              <w:bottom w:val="single" w:sz="4" w:space="0" w:color="auto"/>
              <w:right w:val="single" w:sz="4" w:space="0" w:color="auto"/>
            </w:tcBorders>
            <w:shd w:val="clear" w:color="000000" w:fill="FFE699"/>
            <w:noWrap/>
            <w:vAlign w:val="bottom"/>
            <w:hideMark/>
          </w:tcPr>
          <w:p w14:paraId="03555F8D"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3240" w:type="dxa"/>
            <w:tcBorders>
              <w:top w:val="nil"/>
              <w:left w:val="nil"/>
              <w:bottom w:val="single" w:sz="4" w:space="0" w:color="auto"/>
              <w:right w:val="single" w:sz="4" w:space="0" w:color="auto"/>
            </w:tcBorders>
            <w:shd w:val="clear" w:color="000000" w:fill="FFE699"/>
            <w:noWrap/>
            <w:vAlign w:val="bottom"/>
            <w:hideMark/>
          </w:tcPr>
          <w:p w14:paraId="7D3F555F"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80" w:type="dxa"/>
            <w:tcBorders>
              <w:top w:val="nil"/>
              <w:left w:val="nil"/>
              <w:bottom w:val="single" w:sz="4" w:space="0" w:color="auto"/>
              <w:right w:val="single" w:sz="4" w:space="0" w:color="auto"/>
            </w:tcBorders>
            <w:shd w:val="clear" w:color="000000" w:fill="FFE699"/>
            <w:noWrap/>
            <w:vAlign w:val="bottom"/>
            <w:hideMark/>
          </w:tcPr>
          <w:p w14:paraId="01BB23B7"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120" w:type="dxa"/>
            <w:tcBorders>
              <w:top w:val="nil"/>
              <w:left w:val="nil"/>
              <w:bottom w:val="single" w:sz="4" w:space="0" w:color="auto"/>
              <w:right w:val="single" w:sz="4" w:space="0" w:color="auto"/>
            </w:tcBorders>
            <w:shd w:val="clear" w:color="000000" w:fill="FFE699"/>
            <w:noWrap/>
            <w:vAlign w:val="bottom"/>
            <w:hideMark/>
          </w:tcPr>
          <w:p w14:paraId="0355D3D0"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1680" w:type="dxa"/>
            <w:tcBorders>
              <w:top w:val="nil"/>
              <w:left w:val="nil"/>
              <w:bottom w:val="single" w:sz="4" w:space="0" w:color="auto"/>
              <w:right w:val="single" w:sz="8" w:space="0" w:color="auto"/>
            </w:tcBorders>
            <w:shd w:val="clear" w:color="000000" w:fill="FFE699"/>
            <w:vAlign w:val="bottom"/>
            <w:hideMark/>
          </w:tcPr>
          <w:p w14:paraId="0EAB8C1D" w14:textId="77777777" w:rsidR="00064821" w:rsidRPr="00943045" w:rsidRDefault="00064821" w:rsidP="00064821">
            <w:pPr>
              <w:spacing w:after="0" w:line="240" w:lineRule="auto"/>
              <w:jc w:val="center"/>
              <w:rPr>
                <w:rFonts w:eastAsia="Times New Roman" w:cs="Calibri"/>
                <w:b/>
                <w:bCs/>
                <w:color w:val="000000"/>
                <w:sz w:val="20"/>
                <w:lang w:eastAsia="cs-CZ"/>
              </w:rPr>
            </w:pPr>
            <w:r w:rsidRPr="00943045">
              <w:rPr>
                <w:rFonts w:eastAsia="Times New Roman" w:cs="Calibri"/>
                <w:b/>
                <w:bCs/>
                <w:color w:val="000000"/>
                <w:sz w:val="20"/>
                <w:lang w:eastAsia="cs-CZ"/>
              </w:rPr>
              <w:t>Umělá a výpočetní inteligence</w:t>
            </w:r>
          </w:p>
        </w:tc>
      </w:tr>
      <w:tr w:rsidR="00064821" w:rsidRPr="00064821" w14:paraId="13084A9D" w14:textId="77777777" w:rsidTr="00064821">
        <w:trPr>
          <w:trHeight w:val="288"/>
        </w:trPr>
        <w:tc>
          <w:tcPr>
            <w:tcW w:w="1574" w:type="dxa"/>
            <w:tcBorders>
              <w:top w:val="nil"/>
              <w:left w:val="single" w:sz="8" w:space="0" w:color="auto"/>
              <w:bottom w:val="single" w:sz="4" w:space="0" w:color="auto"/>
              <w:right w:val="nil"/>
            </w:tcBorders>
            <w:shd w:val="clear" w:color="000000" w:fill="FFE699"/>
            <w:noWrap/>
            <w:vAlign w:val="bottom"/>
            <w:hideMark/>
          </w:tcPr>
          <w:p w14:paraId="17A5F82E"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20" w:type="dxa"/>
            <w:tcBorders>
              <w:top w:val="nil"/>
              <w:left w:val="single" w:sz="8" w:space="0" w:color="auto"/>
              <w:bottom w:val="single" w:sz="4" w:space="0" w:color="auto"/>
              <w:right w:val="single" w:sz="8" w:space="0" w:color="auto"/>
            </w:tcBorders>
            <w:shd w:val="clear" w:color="000000" w:fill="FFE699"/>
            <w:noWrap/>
            <w:vAlign w:val="bottom"/>
            <w:hideMark/>
          </w:tcPr>
          <w:p w14:paraId="552ECE02"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2-0-1</w:t>
            </w:r>
          </w:p>
        </w:tc>
        <w:tc>
          <w:tcPr>
            <w:tcW w:w="1900" w:type="dxa"/>
            <w:tcBorders>
              <w:top w:val="nil"/>
              <w:left w:val="nil"/>
              <w:bottom w:val="single" w:sz="4" w:space="0" w:color="auto"/>
              <w:right w:val="single" w:sz="4" w:space="0" w:color="auto"/>
            </w:tcBorders>
            <w:shd w:val="clear" w:color="000000" w:fill="FFE699"/>
            <w:noWrap/>
            <w:vAlign w:val="bottom"/>
            <w:hideMark/>
          </w:tcPr>
          <w:p w14:paraId="7FA1FFA2"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3240" w:type="dxa"/>
            <w:tcBorders>
              <w:top w:val="nil"/>
              <w:left w:val="nil"/>
              <w:bottom w:val="single" w:sz="4" w:space="0" w:color="auto"/>
              <w:right w:val="single" w:sz="4" w:space="0" w:color="auto"/>
            </w:tcBorders>
            <w:shd w:val="clear" w:color="000000" w:fill="FFE699"/>
            <w:noWrap/>
            <w:vAlign w:val="bottom"/>
            <w:hideMark/>
          </w:tcPr>
          <w:p w14:paraId="04D8F30D"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80" w:type="dxa"/>
            <w:tcBorders>
              <w:top w:val="nil"/>
              <w:left w:val="nil"/>
              <w:bottom w:val="single" w:sz="4" w:space="0" w:color="auto"/>
              <w:right w:val="single" w:sz="4" w:space="0" w:color="auto"/>
            </w:tcBorders>
            <w:shd w:val="clear" w:color="000000" w:fill="FFE699"/>
            <w:noWrap/>
            <w:vAlign w:val="bottom"/>
            <w:hideMark/>
          </w:tcPr>
          <w:p w14:paraId="11F0DD51"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120" w:type="dxa"/>
            <w:tcBorders>
              <w:top w:val="nil"/>
              <w:left w:val="nil"/>
              <w:bottom w:val="single" w:sz="4" w:space="0" w:color="auto"/>
              <w:right w:val="single" w:sz="4" w:space="0" w:color="auto"/>
            </w:tcBorders>
            <w:shd w:val="clear" w:color="000000" w:fill="FFE699"/>
            <w:noWrap/>
            <w:vAlign w:val="bottom"/>
            <w:hideMark/>
          </w:tcPr>
          <w:p w14:paraId="60672A9D"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1680" w:type="dxa"/>
            <w:tcBorders>
              <w:top w:val="nil"/>
              <w:left w:val="nil"/>
              <w:bottom w:val="single" w:sz="4" w:space="0" w:color="auto"/>
              <w:right w:val="single" w:sz="8" w:space="0" w:color="auto"/>
            </w:tcBorders>
            <w:shd w:val="clear" w:color="000000" w:fill="FFE699"/>
            <w:noWrap/>
            <w:vAlign w:val="bottom"/>
            <w:hideMark/>
          </w:tcPr>
          <w:p w14:paraId="70DAC018"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2-0-2</w:t>
            </w:r>
          </w:p>
        </w:tc>
      </w:tr>
      <w:tr w:rsidR="00064821" w:rsidRPr="00064821" w14:paraId="42141D34" w14:textId="77777777" w:rsidTr="00064821">
        <w:trPr>
          <w:trHeight w:val="288"/>
        </w:trPr>
        <w:tc>
          <w:tcPr>
            <w:tcW w:w="1574" w:type="dxa"/>
            <w:tcBorders>
              <w:top w:val="nil"/>
              <w:left w:val="single" w:sz="8" w:space="0" w:color="auto"/>
              <w:bottom w:val="single" w:sz="4" w:space="0" w:color="auto"/>
              <w:right w:val="nil"/>
            </w:tcBorders>
            <w:shd w:val="clear" w:color="000000" w:fill="FFE699"/>
            <w:noWrap/>
            <w:vAlign w:val="bottom"/>
            <w:hideMark/>
          </w:tcPr>
          <w:p w14:paraId="4023201C"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20" w:type="dxa"/>
            <w:tcBorders>
              <w:top w:val="nil"/>
              <w:left w:val="single" w:sz="8" w:space="0" w:color="auto"/>
              <w:bottom w:val="single" w:sz="4" w:space="0" w:color="auto"/>
              <w:right w:val="single" w:sz="8" w:space="0" w:color="auto"/>
            </w:tcBorders>
            <w:shd w:val="clear" w:color="000000" w:fill="FFE699"/>
            <w:noWrap/>
            <w:vAlign w:val="bottom"/>
            <w:hideMark/>
          </w:tcPr>
          <w:p w14:paraId="1E93990E" w14:textId="77777777" w:rsidR="00064821" w:rsidRPr="00943045" w:rsidRDefault="00064821" w:rsidP="00064821">
            <w:pPr>
              <w:spacing w:after="0" w:line="240" w:lineRule="auto"/>
              <w:jc w:val="center"/>
              <w:rPr>
                <w:rFonts w:eastAsia="Times New Roman" w:cs="Calibri"/>
                <w:b/>
                <w:bCs/>
                <w:sz w:val="20"/>
                <w:lang w:eastAsia="cs-CZ"/>
              </w:rPr>
            </w:pPr>
            <w:proofErr w:type="spellStart"/>
            <w:r w:rsidRPr="00943045">
              <w:rPr>
                <w:rFonts w:eastAsia="Times New Roman" w:cs="Calibri"/>
                <w:b/>
                <w:bCs/>
                <w:sz w:val="20"/>
                <w:lang w:eastAsia="cs-CZ"/>
              </w:rPr>
              <w:t>z,zk</w:t>
            </w:r>
            <w:proofErr w:type="spellEnd"/>
          </w:p>
        </w:tc>
        <w:tc>
          <w:tcPr>
            <w:tcW w:w="1900" w:type="dxa"/>
            <w:tcBorders>
              <w:top w:val="nil"/>
              <w:left w:val="nil"/>
              <w:bottom w:val="single" w:sz="4" w:space="0" w:color="auto"/>
              <w:right w:val="single" w:sz="4" w:space="0" w:color="auto"/>
            </w:tcBorders>
            <w:shd w:val="clear" w:color="000000" w:fill="FFE699"/>
            <w:noWrap/>
            <w:vAlign w:val="bottom"/>
            <w:hideMark/>
          </w:tcPr>
          <w:p w14:paraId="1F63817C"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3240" w:type="dxa"/>
            <w:tcBorders>
              <w:top w:val="nil"/>
              <w:left w:val="nil"/>
              <w:bottom w:val="single" w:sz="4" w:space="0" w:color="auto"/>
              <w:right w:val="single" w:sz="4" w:space="0" w:color="auto"/>
            </w:tcBorders>
            <w:shd w:val="clear" w:color="000000" w:fill="FFE699"/>
            <w:noWrap/>
            <w:vAlign w:val="bottom"/>
            <w:hideMark/>
          </w:tcPr>
          <w:p w14:paraId="476B2BE4"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80" w:type="dxa"/>
            <w:tcBorders>
              <w:top w:val="nil"/>
              <w:left w:val="nil"/>
              <w:bottom w:val="single" w:sz="4" w:space="0" w:color="auto"/>
              <w:right w:val="single" w:sz="4" w:space="0" w:color="auto"/>
            </w:tcBorders>
            <w:shd w:val="clear" w:color="000000" w:fill="FFE699"/>
            <w:noWrap/>
            <w:vAlign w:val="bottom"/>
            <w:hideMark/>
          </w:tcPr>
          <w:p w14:paraId="757FAC5B"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120" w:type="dxa"/>
            <w:tcBorders>
              <w:top w:val="nil"/>
              <w:left w:val="nil"/>
              <w:bottom w:val="single" w:sz="4" w:space="0" w:color="auto"/>
              <w:right w:val="single" w:sz="4" w:space="0" w:color="auto"/>
            </w:tcBorders>
            <w:shd w:val="clear" w:color="000000" w:fill="FFE699"/>
            <w:noWrap/>
            <w:vAlign w:val="bottom"/>
            <w:hideMark/>
          </w:tcPr>
          <w:p w14:paraId="3E0419CB"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1680" w:type="dxa"/>
            <w:tcBorders>
              <w:top w:val="nil"/>
              <w:left w:val="nil"/>
              <w:bottom w:val="single" w:sz="4" w:space="0" w:color="auto"/>
              <w:right w:val="single" w:sz="8" w:space="0" w:color="auto"/>
            </w:tcBorders>
            <w:shd w:val="clear" w:color="000000" w:fill="FFE699"/>
            <w:noWrap/>
            <w:vAlign w:val="bottom"/>
            <w:hideMark/>
          </w:tcPr>
          <w:p w14:paraId="3E5E489A" w14:textId="77777777" w:rsidR="00064821" w:rsidRPr="00943045" w:rsidRDefault="00064821" w:rsidP="00064821">
            <w:pPr>
              <w:spacing w:after="0" w:line="240" w:lineRule="auto"/>
              <w:jc w:val="center"/>
              <w:rPr>
                <w:rFonts w:eastAsia="Times New Roman" w:cs="Calibri"/>
                <w:b/>
                <w:bCs/>
                <w:sz w:val="20"/>
                <w:lang w:eastAsia="cs-CZ"/>
              </w:rPr>
            </w:pPr>
            <w:proofErr w:type="spellStart"/>
            <w:r w:rsidRPr="00943045">
              <w:rPr>
                <w:rFonts w:eastAsia="Times New Roman" w:cs="Calibri"/>
                <w:b/>
                <w:bCs/>
                <w:sz w:val="20"/>
                <w:lang w:eastAsia="cs-CZ"/>
              </w:rPr>
              <w:t>z,zk</w:t>
            </w:r>
            <w:proofErr w:type="spellEnd"/>
          </w:p>
        </w:tc>
      </w:tr>
      <w:tr w:rsidR="00064821" w:rsidRPr="00064821" w14:paraId="4B748E3A" w14:textId="77777777" w:rsidTr="00064821">
        <w:trPr>
          <w:trHeight w:val="576"/>
        </w:trPr>
        <w:tc>
          <w:tcPr>
            <w:tcW w:w="1574" w:type="dxa"/>
            <w:tcBorders>
              <w:top w:val="nil"/>
              <w:left w:val="single" w:sz="8" w:space="0" w:color="auto"/>
              <w:bottom w:val="single" w:sz="4" w:space="0" w:color="auto"/>
              <w:right w:val="nil"/>
            </w:tcBorders>
            <w:shd w:val="clear" w:color="000000" w:fill="FFE699"/>
            <w:noWrap/>
            <w:vAlign w:val="bottom"/>
            <w:hideMark/>
          </w:tcPr>
          <w:p w14:paraId="18B124E4"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20" w:type="dxa"/>
            <w:tcBorders>
              <w:top w:val="nil"/>
              <w:left w:val="single" w:sz="8" w:space="0" w:color="auto"/>
              <w:bottom w:val="single" w:sz="4" w:space="0" w:color="auto"/>
              <w:right w:val="single" w:sz="8" w:space="0" w:color="auto"/>
            </w:tcBorders>
            <w:shd w:val="clear" w:color="000000" w:fill="FFE699"/>
            <w:vAlign w:val="center"/>
            <w:hideMark/>
          </w:tcPr>
          <w:p w14:paraId="5EE0FFDD"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Průmyslová automatizace</w:t>
            </w:r>
          </w:p>
        </w:tc>
        <w:tc>
          <w:tcPr>
            <w:tcW w:w="1900" w:type="dxa"/>
            <w:tcBorders>
              <w:top w:val="nil"/>
              <w:left w:val="nil"/>
              <w:bottom w:val="single" w:sz="4" w:space="0" w:color="auto"/>
              <w:right w:val="single" w:sz="4" w:space="0" w:color="auto"/>
            </w:tcBorders>
            <w:shd w:val="clear" w:color="000000" w:fill="FFE699"/>
            <w:noWrap/>
            <w:vAlign w:val="bottom"/>
            <w:hideMark/>
          </w:tcPr>
          <w:p w14:paraId="78C4B499"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3240" w:type="dxa"/>
            <w:tcBorders>
              <w:top w:val="nil"/>
              <w:left w:val="nil"/>
              <w:bottom w:val="single" w:sz="4" w:space="0" w:color="auto"/>
              <w:right w:val="single" w:sz="4" w:space="0" w:color="auto"/>
            </w:tcBorders>
            <w:shd w:val="clear" w:color="000000" w:fill="FFE699"/>
            <w:noWrap/>
            <w:vAlign w:val="bottom"/>
            <w:hideMark/>
          </w:tcPr>
          <w:p w14:paraId="2D514054"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80" w:type="dxa"/>
            <w:tcBorders>
              <w:top w:val="nil"/>
              <w:left w:val="nil"/>
              <w:bottom w:val="single" w:sz="4" w:space="0" w:color="auto"/>
              <w:right w:val="single" w:sz="4" w:space="0" w:color="auto"/>
            </w:tcBorders>
            <w:shd w:val="clear" w:color="000000" w:fill="FFE699"/>
            <w:noWrap/>
            <w:vAlign w:val="bottom"/>
            <w:hideMark/>
          </w:tcPr>
          <w:p w14:paraId="211D9BFA"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120" w:type="dxa"/>
            <w:tcBorders>
              <w:top w:val="nil"/>
              <w:left w:val="nil"/>
              <w:bottom w:val="single" w:sz="4" w:space="0" w:color="auto"/>
              <w:right w:val="single" w:sz="4" w:space="0" w:color="auto"/>
            </w:tcBorders>
            <w:shd w:val="clear" w:color="000000" w:fill="FFE699"/>
            <w:noWrap/>
            <w:vAlign w:val="bottom"/>
            <w:hideMark/>
          </w:tcPr>
          <w:p w14:paraId="07F587E9"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1680" w:type="dxa"/>
            <w:tcBorders>
              <w:top w:val="nil"/>
              <w:left w:val="nil"/>
              <w:bottom w:val="single" w:sz="4" w:space="0" w:color="auto"/>
              <w:right w:val="single" w:sz="8" w:space="0" w:color="auto"/>
            </w:tcBorders>
            <w:shd w:val="clear" w:color="000000" w:fill="FFE699"/>
            <w:noWrap/>
            <w:vAlign w:val="bottom"/>
            <w:hideMark/>
          </w:tcPr>
          <w:p w14:paraId="716BB10F"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r>
      <w:tr w:rsidR="00064821" w:rsidRPr="00064821" w14:paraId="57B1FB48" w14:textId="77777777" w:rsidTr="00064821">
        <w:trPr>
          <w:trHeight w:val="288"/>
        </w:trPr>
        <w:tc>
          <w:tcPr>
            <w:tcW w:w="1574" w:type="dxa"/>
            <w:tcBorders>
              <w:top w:val="nil"/>
              <w:left w:val="single" w:sz="8" w:space="0" w:color="auto"/>
              <w:bottom w:val="single" w:sz="4" w:space="0" w:color="auto"/>
              <w:right w:val="nil"/>
            </w:tcBorders>
            <w:shd w:val="clear" w:color="000000" w:fill="FFE699"/>
            <w:noWrap/>
            <w:vAlign w:val="bottom"/>
            <w:hideMark/>
          </w:tcPr>
          <w:p w14:paraId="518111A0"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20" w:type="dxa"/>
            <w:tcBorders>
              <w:top w:val="nil"/>
              <w:left w:val="single" w:sz="8" w:space="0" w:color="auto"/>
              <w:bottom w:val="single" w:sz="4" w:space="0" w:color="auto"/>
              <w:right w:val="single" w:sz="8" w:space="0" w:color="auto"/>
            </w:tcBorders>
            <w:shd w:val="clear" w:color="000000" w:fill="FFE699"/>
            <w:noWrap/>
            <w:vAlign w:val="bottom"/>
            <w:hideMark/>
          </w:tcPr>
          <w:p w14:paraId="5F8DF6B2"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5/semestr</w:t>
            </w:r>
          </w:p>
        </w:tc>
        <w:tc>
          <w:tcPr>
            <w:tcW w:w="1900" w:type="dxa"/>
            <w:tcBorders>
              <w:top w:val="nil"/>
              <w:left w:val="nil"/>
              <w:bottom w:val="single" w:sz="4" w:space="0" w:color="auto"/>
              <w:right w:val="single" w:sz="4" w:space="0" w:color="auto"/>
            </w:tcBorders>
            <w:shd w:val="clear" w:color="000000" w:fill="FFE699"/>
            <w:noWrap/>
            <w:vAlign w:val="bottom"/>
            <w:hideMark/>
          </w:tcPr>
          <w:p w14:paraId="643E071E"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3240" w:type="dxa"/>
            <w:tcBorders>
              <w:top w:val="nil"/>
              <w:left w:val="nil"/>
              <w:bottom w:val="single" w:sz="4" w:space="0" w:color="auto"/>
              <w:right w:val="single" w:sz="4" w:space="0" w:color="auto"/>
            </w:tcBorders>
            <w:shd w:val="clear" w:color="000000" w:fill="FFE699"/>
            <w:noWrap/>
            <w:vAlign w:val="bottom"/>
            <w:hideMark/>
          </w:tcPr>
          <w:p w14:paraId="3AA3FECA"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80" w:type="dxa"/>
            <w:tcBorders>
              <w:top w:val="nil"/>
              <w:left w:val="nil"/>
              <w:bottom w:val="single" w:sz="4" w:space="0" w:color="auto"/>
              <w:right w:val="single" w:sz="4" w:space="0" w:color="auto"/>
            </w:tcBorders>
            <w:shd w:val="clear" w:color="000000" w:fill="FFE699"/>
            <w:noWrap/>
            <w:vAlign w:val="bottom"/>
            <w:hideMark/>
          </w:tcPr>
          <w:p w14:paraId="40724CA5"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120" w:type="dxa"/>
            <w:tcBorders>
              <w:top w:val="nil"/>
              <w:left w:val="nil"/>
              <w:bottom w:val="single" w:sz="4" w:space="0" w:color="auto"/>
              <w:right w:val="single" w:sz="4" w:space="0" w:color="auto"/>
            </w:tcBorders>
            <w:shd w:val="clear" w:color="000000" w:fill="FFE699"/>
            <w:noWrap/>
            <w:vAlign w:val="bottom"/>
            <w:hideMark/>
          </w:tcPr>
          <w:p w14:paraId="7BF337CB"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1680" w:type="dxa"/>
            <w:tcBorders>
              <w:top w:val="nil"/>
              <w:left w:val="nil"/>
              <w:bottom w:val="single" w:sz="4" w:space="0" w:color="auto"/>
              <w:right w:val="single" w:sz="8" w:space="0" w:color="auto"/>
            </w:tcBorders>
            <w:shd w:val="clear" w:color="000000" w:fill="FFE699"/>
            <w:noWrap/>
            <w:vAlign w:val="bottom"/>
            <w:hideMark/>
          </w:tcPr>
          <w:p w14:paraId="3CB06F7E"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r>
      <w:tr w:rsidR="00064821" w:rsidRPr="00064821" w14:paraId="6891840F" w14:textId="77777777" w:rsidTr="00064821">
        <w:trPr>
          <w:trHeight w:val="300"/>
        </w:trPr>
        <w:tc>
          <w:tcPr>
            <w:tcW w:w="1574" w:type="dxa"/>
            <w:tcBorders>
              <w:top w:val="nil"/>
              <w:left w:val="single" w:sz="8" w:space="0" w:color="auto"/>
              <w:bottom w:val="single" w:sz="8" w:space="0" w:color="auto"/>
              <w:right w:val="nil"/>
            </w:tcBorders>
            <w:shd w:val="clear" w:color="000000" w:fill="FFE699"/>
            <w:noWrap/>
            <w:vAlign w:val="bottom"/>
            <w:hideMark/>
          </w:tcPr>
          <w:p w14:paraId="6201D012"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20" w:type="dxa"/>
            <w:tcBorders>
              <w:top w:val="nil"/>
              <w:left w:val="single" w:sz="8" w:space="0" w:color="auto"/>
              <w:bottom w:val="single" w:sz="8" w:space="0" w:color="auto"/>
              <w:right w:val="single" w:sz="8" w:space="0" w:color="auto"/>
            </w:tcBorders>
            <w:shd w:val="clear" w:color="000000" w:fill="FFE699"/>
            <w:noWrap/>
            <w:vAlign w:val="bottom"/>
            <w:hideMark/>
          </w:tcPr>
          <w:p w14:paraId="7A983759" w14:textId="77777777" w:rsidR="00064821" w:rsidRPr="00943045" w:rsidRDefault="00064821" w:rsidP="00064821">
            <w:pPr>
              <w:spacing w:after="0" w:line="240" w:lineRule="auto"/>
              <w:jc w:val="center"/>
              <w:rPr>
                <w:rFonts w:eastAsia="Times New Roman" w:cs="Calibri"/>
                <w:b/>
                <w:bCs/>
                <w:sz w:val="20"/>
                <w:lang w:eastAsia="cs-CZ"/>
              </w:rPr>
            </w:pPr>
            <w:r w:rsidRPr="00943045">
              <w:rPr>
                <w:rFonts w:eastAsia="Times New Roman" w:cs="Calibri"/>
                <w:b/>
                <w:bCs/>
                <w:sz w:val="20"/>
                <w:lang w:eastAsia="cs-CZ"/>
              </w:rPr>
              <w:t>z</w:t>
            </w:r>
          </w:p>
        </w:tc>
        <w:tc>
          <w:tcPr>
            <w:tcW w:w="1900" w:type="dxa"/>
            <w:tcBorders>
              <w:top w:val="nil"/>
              <w:left w:val="nil"/>
              <w:bottom w:val="single" w:sz="8" w:space="0" w:color="auto"/>
              <w:right w:val="single" w:sz="4" w:space="0" w:color="auto"/>
            </w:tcBorders>
            <w:shd w:val="clear" w:color="000000" w:fill="FFE699"/>
            <w:noWrap/>
            <w:vAlign w:val="bottom"/>
            <w:hideMark/>
          </w:tcPr>
          <w:p w14:paraId="3C90585A"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3240" w:type="dxa"/>
            <w:tcBorders>
              <w:top w:val="nil"/>
              <w:left w:val="nil"/>
              <w:bottom w:val="single" w:sz="8" w:space="0" w:color="auto"/>
              <w:right w:val="single" w:sz="4" w:space="0" w:color="auto"/>
            </w:tcBorders>
            <w:shd w:val="clear" w:color="000000" w:fill="FFE699"/>
            <w:noWrap/>
            <w:vAlign w:val="bottom"/>
            <w:hideMark/>
          </w:tcPr>
          <w:p w14:paraId="089A5AD4"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280" w:type="dxa"/>
            <w:tcBorders>
              <w:top w:val="nil"/>
              <w:left w:val="nil"/>
              <w:bottom w:val="single" w:sz="8" w:space="0" w:color="auto"/>
              <w:right w:val="single" w:sz="4" w:space="0" w:color="auto"/>
            </w:tcBorders>
            <w:shd w:val="clear" w:color="000000" w:fill="FFE699"/>
            <w:noWrap/>
            <w:vAlign w:val="bottom"/>
            <w:hideMark/>
          </w:tcPr>
          <w:p w14:paraId="249B1A3C"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2120" w:type="dxa"/>
            <w:tcBorders>
              <w:top w:val="nil"/>
              <w:left w:val="nil"/>
              <w:bottom w:val="single" w:sz="8" w:space="0" w:color="auto"/>
              <w:right w:val="single" w:sz="4" w:space="0" w:color="auto"/>
            </w:tcBorders>
            <w:shd w:val="clear" w:color="000000" w:fill="FFE699"/>
            <w:noWrap/>
            <w:vAlign w:val="bottom"/>
            <w:hideMark/>
          </w:tcPr>
          <w:p w14:paraId="6D4A3182"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c>
          <w:tcPr>
            <w:tcW w:w="1680" w:type="dxa"/>
            <w:tcBorders>
              <w:top w:val="nil"/>
              <w:left w:val="nil"/>
              <w:bottom w:val="single" w:sz="8" w:space="0" w:color="auto"/>
              <w:right w:val="single" w:sz="8" w:space="0" w:color="auto"/>
            </w:tcBorders>
            <w:shd w:val="clear" w:color="000000" w:fill="FFE699"/>
            <w:noWrap/>
            <w:vAlign w:val="bottom"/>
            <w:hideMark/>
          </w:tcPr>
          <w:p w14:paraId="525A2D87" w14:textId="77777777" w:rsidR="00064821" w:rsidRPr="00943045" w:rsidRDefault="00064821" w:rsidP="00064821">
            <w:pPr>
              <w:spacing w:after="0" w:line="240" w:lineRule="auto"/>
              <w:jc w:val="center"/>
              <w:rPr>
                <w:rFonts w:eastAsia="Times New Roman" w:cs="Calibri"/>
                <w:b/>
                <w:bCs/>
                <w:color w:val="833C0C"/>
                <w:sz w:val="20"/>
                <w:lang w:eastAsia="cs-CZ"/>
              </w:rPr>
            </w:pPr>
            <w:r w:rsidRPr="00943045">
              <w:rPr>
                <w:rFonts w:eastAsia="Times New Roman" w:cs="Calibri"/>
                <w:b/>
                <w:bCs/>
                <w:color w:val="833C0C"/>
                <w:sz w:val="20"/>
                <w:lang w:eastAsia="cs-CZ"/>
              </w:rPr>
              <w:t> </w:t>
            </w:r>
          </w:p>
        </w:tc>
      </w:tr>
      <w:tr w:rsidR="00064821" w:rsidRPr="00064821" w14:paraId="267F93EB" w14:textId="77777777" w:rsidTr="00064821">
        <w:trPr>
          <w:trHeight w:val="288"/>
        </w:trPr>
        <w:tc>
          <w:tcPr>
            <w:tcW w:w="1574" w:type="dxa"/>
            <w:tcBorders>
              <w:top w:val="nil"/>
              <w:left w:val="nil"/>
              <w:bottom w:val="nil"/>
              <w:right w:val="nil"/>
            </w:tcBorders>
            <w:shd w:val="clear" w:color="auto" w:fill="auto"/>
            <w:noWrap/>
            <w:vAlign w:val="bottom"/>
            <w:hideMark/>
          </w:tcPr>
          <w:p w14:paraId="3184227F"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220" w:type="dxa"/>
            <w:tcBorders>
              <w:top w:val="nil"/>
              <w:left w:val="nil"/>
              <w:bottom w:val="nil"/>
              <w:right w:val="nil"/>
            </w:tcBorders>
            <w:shd w:val="clear" w:color="auto" w:fill="auto"/>
            <w:noWrap/>
            <w:vAlign w:val="bottom"/>
            <w:hideMark/>
          </w:tcPr>
          <w:p w14:paraId="352C1CF5"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900" w:type="dxa"/>
            <w:tcBorders>
              <w:top w:val="nil"/>
              <w:left w:val="nil"/>
              <w:bottom w:val="nil"/>
              <w:right w:val="nil"/>
            </w:tcBorders>
            <w:shd w:val="clear" w:color="auto" w:fill="auto"/>
            <w:noWrap/>
            <w:vAlign w:val="bottom"/>
            <w:hideMark/>
          </w:tcPr>
          <w:p w14:paraId="785FAD08"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3240" w:type="dxa"/>
            <w:tcBorders>
              <w:top w:val="nil"/>
              <w:left w:val="nil"/>
              <w:bottom w:val="nil"/>
              <w:right w:val="nil"/>
            </w:tcBorders>
            <w:shd w:val="clear" w:color="auto" w:fill="auto"/>
            <w:noWrap/>
            <w:vAlign w:val="bottom"/>
            <w:hideMark/>
          </w:tcPr>
          <w:p w14:paraId="097DF76F"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280" w:type="dxa"/>
            <w:tcBorders>
              <w:top w:val="nil"/>
              <w:left w:val="nil"/>
              <w:bottom w:val="nil"/>
              <w:right w:val="nil"/>
            </w:tcBorders>
            <w:shd w:val="clear" w:color="auto" w:fill="auto"/>
            <w:noWrap/>
            <w:vAlign w:val="bottom"/>
            <w:hideMark/>
          </w:tcPr>
          <w:p w14:paraId="408A039D"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120" w:type="dxa"/>
            <w:tcBorders>
              <w:top w:val="nil"/>
              <w:left w:val="nil"/>
              <w:bottom w:val="nil"/>
              <w:right w:val="nil"/>
            </w:tcBorders>
            <w:shd w:val="clear" w:color="auto" w:fill="auto"/>
            <w:noWrap/>
            <w:vAlign w:val="bottom"/>
            <w:hideMark/>
          </w:tcPr>
          <w:p w14:paraId="09B970E9"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680" w:type="dxa"/>
            <w:tcBorders>
              <w:top w:val="nil"/>
              <w:left w:val="nil"/>
              <w:bottom w:val="nil"/>
              <w:right w:val="nil"/>
            </w:tcBorders>
            <w:shd w:val="clear" w:color="auto" w:fill="auto"/>
            <w:noWrap/>
            <w:vAlign w:val="bottom"/>
            <w:hideMark/>
          </w:tcPr>
          <w:p w14:paraId="2A2D4A13"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r>
      <w:tr w:rsidR="00064821" w:rsidRPr="00064821" w14:paraId="612BEEC1" w14:textId="77777777" w:rsidTr="00064821">
        <w:trPr>
          <w:trHeight w:val="288"/>
        </w:trPr>
        <w:tc>
          <w:tcPr>
            <w:tcW w:w="1574" w:type="dxa"/>
            <w:tcBorders>
              <w:top w:val="nil"/>
              <w:left w:val="nil"/>
              <w:bottom w:val="nil"/>
              <w:right w:val="nil"/>
            </w:tcBorders>
            <w:shd w:val="clear" w:color="auto" w:fill="auto"/>
            <w:noWrap/>
            <w:vAlign w:val="bottom"/>
            <w:hideMark/>
          </w:tcPr>
          <w:p w14:paraId="075A701F"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1760" w:type="dxa"/>
            <w:gridSpan w:val="5"/>
            <w:tcBorders>
              <w:top w:val="nil"/>
              <w:left w:val="nil"/>
              <w:bottom w:val="nil"/>
              <w:right w:val="nil"/>
            </w:tcBorders>
            <w:shd w:val="clear" w:color="auto" w:fill="auto"/>
            <w:noWrap/>
            <w:vAlign w:val="bottom"/>
            <w:hideMark/>
          </w:tcPr>
          <w:p w14:paraId="338C0F42"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Předmětové linie studijního programu          "Aplikovaná informatika v průmyslové automatizaci" a jeho specializací</w:t>
            </w:r>
          </w:p>
        </w:tc>
        <w:tc>
          <w:tcPr>
            <w:tcW w:w="1680" w:type="dxa"/>
            <w:tcBorders>
              <w:top w:val="nil"/>
              <w:left w:val="nil"/>
              <w:bottom w:val="nil"/>
              <w:right w:val="nil"/>
            </w:tcBorders>
            <w:shd w:val="clear" w:color="auto" w:fill="auto"/>
            <w:noWrap/>
            <w:vAlign w:val="bottom"/>
            <w:hideMark/>
          </w:tcPr>
          <w:p w14:paraId="1F322115" w14:textId="77777777" w:rsidR="00064821" w:rsidRPr="00064821" w:rsidRDefault="00064821" w:rsidP="00064821">
            <w:pPr>
              <w:spacing w:after="0" w:line="240" w:lineRule="auto"/>
              <w:jc w:val="left"/>
              <w:rPr>
                <w:rFonts w:eastAsia="Times New Roman" w:cs="Calibri"/>
                <w:color w:val="000000"/>
                <w:lang w:eastAsia="cs-CZ"/>
              </w:rPr>
            </w:pPr>
          </w:p>
        </w:tc>
      </w:tr>
      <w:tr w:rsidR="00064821" w:rsidRPr="00064821" w14:paraId="29A4BDF1" w14:textId="77777777" w:rsidTr="00064821">
        <w:trPr>
          <w:trHeight w:val="300"/>
        </w:trPr>
        <w:tc>
          <w:tcPr>
            <w:tcW w:w="1574" w:type="dxa"/>
            <w:tcBorders>
              <w:top w:val="nil"/>
              <w:left w:val="nil"/>
              <w:bottom w:val="nil"/>
              <w:right w:val="nil"/>
            </w:tcBorders>
            <w:shd w:val="clear" w:color="auto" w:fill="auto"/>
            <w:noWrap/>
            <w:vAlign w:val="bottom"/>
            <w:hideMark/>
          </w:tcPr>
          <w:p w14:paraId="6D7350EE" w14:textId="77777777" w:rsidR="00064821" w:rsidRPr="00064821" w:rsidRDefault="00064821" w:rsidP="00064821">
            <w:pPr>
              <w:spacing w:after="0" w:line="240" w:lineRule="auto"/>
              <w:jc w:val="left"/>
              <w:rPr>
                <w:rFonts w:eastAsia="Times New Roman" w:cs="Calibri"/>
                <w:color w:val="000000"/>
                <w:lang w:eastAsia="cs-CZ"/>
              </w:rPr>
            </w:pPr>
          </w:p>
        </w:tc>
        <w:tc>
          <w:tcPr>
            <w:tcW w:w="2220" w:type="dxa"/>
            <w:tcBorders>
              <w:top w:val="nil"/>
              <w:left w:val="nil"/>
              <w:bottom w:val="nil"/>
              <w:right w:val="nil"/>
            </w:tcBorders>
            <w:shd w:val="clear" w:color="auto" w:fill="auto"/>
            <w:noWrap/>
            <w:vAlign w:val="bottom"/>
            <w:hideMark/>
          </w:tcPr>
          <w:p w14:paraId="7BF4AD19"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1900" w:type="dxa"/>
            <w:tcBorders>
              <w:top w:val="nil"/>
              <w:left w:val="nil"/>
              <w:bottom w:val="nil"/>
              <w:right w:val="nil"/>
            </w:tcBorders>
            <w:shd w:val="clear" w:color="auto" w:fill="auto"/>
            <w:noWrap/>
            <w:vAlign w:val="bottom"/>
            <w:hideMark/>
          </w:tcPr>
          <w:p w14:paraId="74A194FC" w14:textId="77777777" w:rsidR="00064821" w:rsidRPr="00064821" w:rsidRDefault="00064821" w:rsidP="00064821">
            <w:pPr>
              <w:spacing w:after="0" w:line="240" w:lineRule="auto"/>
              <w:jc w:val="left"/>
              <w:rPr>
                <w:rFonts w:ascii="Times New Roman" w:eastAsia="Times New Roman" w:hAnsi="Times New Roman" w:cs="Times New Roman"/>
                <w:sz w:val="20"/>
                <w:szCs w:val="20"/>
                <w:lang w:eastAsia="cs-CZ"/>
              </w:rPr>
            </w:pPr>
          </w:p>
        </w:tc>
        <w:tc>
          <w:tcPr>
            <w:tcW w:w="7640" w:type="dxa"/>
            <w:gridSpan w:val="3"/>
            <w:tcBorders>
              <w:top w:val="nil"/>
              <w:left w:val="nil"/>
              <w:bottom w:val="nil"/>
              <w:right w:val="nil"/>
            </w:tcBorders>
            <w:shd w:val="clear" w:color="auto" w:fill="auto"/>
            <w:noWrap/>
            <w:vAlign w:val="center"/>
            <w:hideMark/>
          </w:tcPr>
          <w:p w14:paraId="75DD7FF4"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„Inteligentní systémy s roboty“ (ISR) a „Průmyslová automatizace“ (PA)</w:t>
            </w:r>
          </w:p>
        </w:tc>
        <w:tc>
          <w:tcPr>
            <w:tcW w:w="1680" w:type="dxa"/>
            <w:tcBorders>
              <w:top w:val="nil"/>
              <w:left w:val="nil"/>
              <w:bottom w:val="nil"/>
              <w:right w:val="nil"/>
            </w:tcBorders>
            <w:shd w:val="clear" w:color="auto" w:fill="auto"/>
            <w:noWrap/>
            <w:vAlign w:val="bottom"/>
            <w:hideMark/>
          </w:tcPr>
          <w:p w14:paraId="4D82AFF2" w14:textId="77777777" w:rsidR="00064821" w:rsidRPr="00064821" w:rsidRDefault="00064821" w:rsidP="00064821">
            <w:pPr>
              <w:spacing w:after="0" w:line="240" w:lineRule="auto"/>
              <w:jc w:val="left"/>
              <w:rPr>
                <w:rFonts w:eastAsia="Times New Roman" w:cs="Calibri"/>
                <w:b/>
                <w:bCs/>
                <w:color w:val="000000"/>
                <w:lang w:eastAsia="cs-CZ"/>
              </w:rPr>
            </w:pPr>
          </w:p>
        </w:tc>
      </w:tr>
      <w:tr w:rsidR="00064821" w:rsidRPr="00064821" w14:paraId="292A3A85" w14:textId="77777777" w:rsidTr="00064821">
        <w:trPr>
          <w:trHeight w:val="300"/>
        </w:trPr>
        <w:tc>
          <w:tcPr>
            <w:tcW w:w="1574" w:type="dxa"/>
            <w:tcBorders>
              <w:top w:val="nil"/>
              <w:left w:val="nil"/>
              <w:bottom w:val="nil"/>
              <w:right w:val="nil"/>
            </w:tcBorders>
            <w:shd w:val="clear" w:color="auto" w:fill="auto"/>
            <w:noWrap/>
            <w:vAlign w:val="bottom"/>
            <w:hideMark/>
          </w:tcPr>
          <w:p w14:paraId="30179706" w14:textId="77777777" w:rsidR="00064821" w:rsidRPr="00064821" w:rsidRDefault="00064821" w:rsidP="00064821">
            <w:pPr>
              <w:spacing w:after="0" w:line="240" w:lineRule="auto"/>
              <w:jc w:val="center"/>
              <w:rPr>
                <w:rFonts w:ascii="Times New Roman" w:eastAsia="Times New Roman" w:hAnsi="Times New Roman" w:cs="Times New Roman"/>
                <w:sz w:val="20"/>
                <w:szCs w:val="20"/>
                <w:lang w:eastAsia="cs-CZ"/>
              </w:rPr>
            </w:pPr>
          </w:p>
        </w:tc>
        <w:tc>
          <w:tcPr>
            <w:tcW w:w="2220" w:type="dxa"/>
            <w:tcBorders>
              <w:top w:val="single" w:sz="8" w:space="0" w:color="auto"/>
              <w:left w:val="single" w:sz="8" w:space="0" w:color="auto"/>
              <w:bottom w:val="single" w:sz="8" w:space="0" w:color="auto"/>
              <w:right w:val="nil"/>
            </w:tcBorders>
            <w:shd w:val="clear" w:color="auto" w:fill="auto"/>
            <w:noWrap/>
            <w:vAlign w:val="bottom"/>
            <w:hideMark/>
          </w:tcPr>
          <w:p w14:paraId="14099E2B" w14:textId="77777777" w:rsidR="00064821" w:rsidRPr="00064821" w:rsidRDefault="00064821" w:rsidP="00064821">
            <w:pPr>
              <w:spacing w:after="0" w:line="240" w:lineRule="auto"/>
              <w:jc w:val="right"/>
              <w:rPr>
                <w:rFonts w:eastAsia="Times New Roman" w:cs="Calibri"/>
                <w:b/>
                <w:bCs/>
                <w:color w:val="000000"/>
                <w:lang w:eastAsia="cs-CZ"/>
              </w:rPr>
            </w:pPr>
            <w:r w:rsidRPr="00064821">
              <w:rPr>
                <w:rFonts w:eastAsia="Times New Roman" w:cs="Calibri"/>
                <w:b/>
                <w:bCs/>
                <w:color w:val="000000"/>
                <w:lang w:eastAsia="cs-CZ"/>
              </w:rPr>
              <w:t>1</w:t>
            </w:r>
          </w:p>
        </w:tc>
        <w:tc>
          <w:tcPr>
            <w:tcW w:w="1900" w:type="dxa"/>
            <w:tcBorders>
              <w:top w:val="single" w:sz="8" w:space="0" w:color="auto"/>
              <w:left w:val="nil"/>
              <w:bottom w:val="single" w:sz="8" w:space="0" w:color="auto"/>
              <w:right w:val="single" w:sz="8" w:space="0" w:color="auto"/>
            </w:tcBorders>
            <w:shd w:val="clear" w:color="auto" w:fill="auto"/>
            <w:noWrap/>
            <w:vAlign w:val="center"/>
            <w:hideMark/>
          </w:tcPr>
          <w:p w14:paraId="50059B0E" w14:textId="77777777" w:rsidR="00064821" w:rsidRPr="00064821" w:rsidRDefault="00064821" w:rsidP="00064821">
            <w:pPr>
              <w:spacing w:after="0" w:line="240" w:lineRule="auto"/>
              <w:jc w:val="left"/>
              <w:rPr>
                <w:rFonts w:eastAsia="Times New Roman" w:cs="Calibri"/>
                <w:color w:val="000000"/>
                <w:lang w:eastAsia="cs-CZ"/>
              </w:rPr>
            </w:pPr>
            <w:r w:rsidRPr="00064821">
              <w:rPr>
                <w:rFonts w:eastAsia="Times New Roman" w:cs="Calibri"/>
                <w:color w:val="000000"/>
                <w:lang w:eastAsia="cs-CZ"/>
              </w:rPr>
              <w:t> </w:t>
            </w:r>
          </w:p>
        </w:tc>
        <w:tc>
          <w:tcPr>
            <w:tcW w:w="3240" w:type="dxa"/>
            <w:tcBorders>
              <w:top w:val="single" w:sz="8" w:space="0" w:color="auto"/>
              <w:left w:val="nil"/>
              <w:bottom w:val="single" w:sz="8" w:space="0" w:color="auto"/>
              <w:right w:val="nil"/>
            </w:tcBorders>
            <w:shd w:val="clear" w:color="auto" w:fill="auto"/>
            <w:noWrap/>
            <w:vAlign w:val="bottom"/>
            <w:hideMark/>
          </w:tcPr>
          <w:p w14:paraId="021A5436" w14:textId="77777777" w:rsidR="00064821" w:rsidRPr="00064821" w:rsidRDefault="00064821" w:rsidP="00064821">
            <w:pPr>
              <w:spacing w:after="0" w:line="240" w:lineRule="auto"/>
              <w:jc w:val="right"/>
              <w:rPr>
                <w:rFonts w:eastAsia="Times New Roman" w:cs="Calibri"/>
                <w:b/>
                <w:bCs/>
                <w:color w:val="000000"/>
                <w:lang w:eastAsia="cs-CZ"/>
              </w:rPr>
            </w:pPr>
            <w:r w:rsidRPr="00064821">
              <w:rPr>
                <w:rFonts w:eastAsia="Times New Roman" w:cs="Calibri"/>
                <w:b/>
                <w:bCs/>
                <w:color w:val="000000"/>
                <w:lang w:eastAsia="cs-CZ"/>
              </w:rPr>
              <w:t>2</w:t>
            </w:r>
          </w:p>
        </w:tc>
        <w:tc>
          <w:tcPr>
            <w:tcW w:w="2280" w:type="dxa"/>
            <w:tcBorders>
              <w:top w:val="single" w:sz="8" w:space="0" w:color="auto"/>
              <w:left w:val="nil"/>
              <w:bottom w:val="single" w:sz="8" w:space="0" w:color="auto"/>
              <w:right w:val="single" w:sz="8" w:space="0" w:color="auto"/>
            </w:tcBorders>
            <w:shd w:val="clear" w:color="auto" w:fill="auto"/>
            <w:noWrap/>
            <w:vAlign w:val="bottom"/>
            <w:hideMark/>
          </w:tcPr>
          <w:p w14:paraId="471D5337"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 </w:t>
            </w:r>
          </w:p>
        </w:tc>
        <w:tc>
          <w:tcPr>
            <w:tcW w:w="2120" w:type="dxa"/>
            <w:tcBorders>
              <w:top w:val="single" w:sz="8" w:space="0" w:color="auto"/>
              <w:left w:val="nil"/>
              <w:bottom w:val="single" w:sz="8" w:space="0" w:color="auto"/>
              <w:right w:val="nil"/>
            </w:tcBorders>
            <w:shd w:val="clear" w:color="auto" w:fill="auto"/>
            <w:noWrap/>
            <w:vAlign w:val="bottom"/>
            <w:hideMark/>
          </w:tcPr>
          <w:p w14:paraId="4B0E3648" w14:textId="77777777" w:rsidR="00064821" w:rsidRPr="00064821" w:rsidRDefault="00064821" w:rsidP="00064821">
            <w:pPr>
              <w:spacing w:after="0" w:line="240" w:lineRule="auto"/>
              <w:jc w:val="right"/>
              <w:rPr>
                <w:rFonts w:eastAsia="Times New Roman" w:cs="Calibri"/>
                <w:b/>
                <w:bCs/>
                <w:color w:val="000000"/>
                <w:lang w:eastAsia="cs-CZ"/>
              </w:rPr>
            </w:pPr>
            <w:r w:rsidRPr="00064821">
              <w:rPr>
                <w:rFonts w:eastAsia="Times New Roman" w:cs="Calibri"/>
                <w:b/>
                <w:bCs/>
                <w:color w:val="000000"/>
                <w:lang w:eastAsia="cs-CZ"/>
              </w:rPr>
              <w:t>3</w:t>
            </w:r>
          </w:p>
        </w:tc>
        <w:tc>
          <w:tcPr>
            <w:tcW w:w="1680" w:type="dxa"/>
            <w:tcBorders>
              <w:top w:val="single" w:sz="8" w:space="0" w:color="auto"/>
              <w:left w:val="nil"/>
              <w:bottom w:val="single" w:sz="8" w:space="0" w:color="auto"/>
              <w:right w:val="single" w:sz="8" w:space="0" w:color="auto"/>
            </w:tcBorders>
            <w:shd w:val="clear" w:color="auto" w:fill="auto"/>
            <w:noWrap/>
            <w:vAlign w:val="bottom"/>
            <w:hideMark/>
          </w:tcPr>
          <w:p w14:paraId="7B4535B4"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 </w:t>
            </w:r>
          </w:p>
        </w:tc>
      </w:tr>
      <w:tr w:rsidR="00064821" w:rsidRPr="00064821" w14:paraId="37A45211" w14:textId="77777777" w:rsidTr="00064821">
        <w:trPr>
          <w:trHeight w:val="300"/>
        </w:trPr>
        <w:tc>
          <w:tcPr>
            <w:tcW w:w="1574" w:type="dxa"/>
            <w:tcBorders>
              <w:top w:val="nil"/>
              <w:left w:val="nil"/>
              <w:bottom w:val="nil"/>
              <w:right w:val="nil"/>
            </w:tcBorders>
            <w:shd w:val="clear" w:color="auto" w:fill="auto"/>
            <w:noWrap/>
            <w:vAlign w:val="bottom"/>
            <w:hideMark/>
          </w:tcPr>
          <w:p w14:paraId="5413CB2B" w14:textId="77777777" w:rsidR="00064821" w:rsidRPr="00064821" w:rsidRDefault="00064821" w:rsidP="00064821">
            <w:pPr>
              <w:spacing w:after="0" w:line="240" w:lineRule="auto"/>
              <w:jc w:val="left"/>
              <w:rPr>
                <w:rFonts w:eastAsia="Times New Roman" w:cs="Calibri"/>
                <w:b/>
                <w:bCs/>
                <w:color w:val="000000"/>
                <w:lang w:eastAsia="cs-CZ"/>
              </w:rPr>
            </w:pPr>
          </w:p>
        </w:tc>
        <w:tc>
          <w:tcPr>
            <w:tcW w:w="2220" w:type="dxa"/>
            <w:tcBorders>
              <w:top w:val="nil"/>
              <w:left w:val="single" w:sz="8" w:space="0" w:color="auto"/>
              <w:bottom w:val="single" w:sz="8" w:space="0" w:color="auto"/>
              <w:right w:val="nil"/>
            </w:tcBorders>
            <w:shd w:val="clear" w:color="auto" w:fill="auto"/>
            <w:noWrap/>
            <w:vAlign w:val="bottom"/>
            <w:hideMark/>
          </w:tcPr>
          <w:p w14:paraId="16661C12"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Z</w:t>
            </w:r>
          </w:p>
        </w:tc>
        <w:tc>
          <w:tcPr>
            <w:tcW w:w="1900" w:type="dxa"/>
            <w:tcBorders>
              <w:top w:val="nil"/>
              <w:left w:val="single" w:sz="8" w:space="0" w:color="auto"/>
              <w:bottom w:val="single" w:sz="8" w:space="0" w:color="auto"/>
              <w:right w:val="single" w:sz="8" w:space="0" w:color="auto"/>
            </w:tcBorders>
            <w:shd w:val="clear" w:color="auto" w:fill="auto"/>
            <w:noWrap/>
            <w:vAlign w:val="bottom"/>
            <w:hideMark/>
          </w:tcPr>
          <w:p w14:paraId="664FA425"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L</w:t>
            </w:r>
          </w:p>
        </w:tc>
        <w:tc>
          <w:tcPr>
            <w:tcW w:w="3240" w:type="dxa"/>
            <w:tcBorders>
              <w:top w:val="nil"/>
              <w:left w:val="nil"/>
              <w:bottom w:val="single" w:sz="8" w:space="0" w:color="auto"/>
              <w:right w:val="single" w:sz="8" w:space="0" w:color="auto"/>
            </w:tcBorders>
            <w:shd w:val="clear" w:color="auto" w:fill="auto"/>
            <w:noWrap/>
            <w:vAlign w:val="bottom"/>
            <w:hideMark/>
          </w:tcPr>
          <w:p w14:paraId="185915D5"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Z</w:t>
            </w:r>
          </w:p>
        </w:tc>
        <w:tc>
          <w:tcPr>
            <w:tcW w:w="2280" w:type="dxa"/>
            <w:tcBorders>
              <w:top w:val="nil"/>
              <w:left w:val="nil"/>
              <w:bottom w:val="single" w:sz="8" w:space="0" w:color="auto"/>
              <w:right w:val="single" w:sz="8" w:space="0" w:color="auto"/>
            </w:tcBorders>
            <w:shd w:val="clear" w:color="auto" w:fill="auto"/>
            <w:noWrap/>
            <w:vAlign w:val="bottom"/>
            <w:hideMark/>
          </w:tcPr>
          <w:p w14:paraId="2CA73F8E"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L</w:t>
            </w:r>
          </w:p>
        </w:tc>
        <w:tc>
          <w:tcPr>
            <w:tcW w:w="2120" w:type="dxa"/>
            <w:tcBorders>
              <w:top w:val="nil"/>
              <w:left w:val="nil"/>
              <w:bottom w:val="single" w:sz="8" w:space="0" w:color="auto"/>
              <w:right w:val="single" w:sz="8" w:space="0" w:color="auto"/>
            </w:tcBorders>
            <w:shd w:val="clear" w:color="auto" w:fill="auto"/>
            <w:noWrap/>
            <w:vAlign w:val="bottom"/>
            <w:hideMark/>
          </w:tcPr>
          <w:p w14:paraId="273E06C0"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Z</w:t>
            </w:r>
          </w:p>
        </w:tc>
        <w:tc>
          <w:tcPr>
            <w:tcW w:w="1680" w:type="dxa"/>
            <w:tcBorders>
              <w:top w:val="nil"/>
              <w:left w:val="nil"/>
              <w:bottom w:val="single" w:sz="8" w:space="0" w:color="auto"/>
              <w:right w:val="single" w:sz="8" w:space="0" w:color="auto"/>
            </w:tcBorders>
            <w:shd w:val="clear" w:color="auto" w:fill="auto"/>
            <w:noWrap/>
            <w:vAlign w:val="bottom"/>
            <w:hideMark/>
          </w:tcPr>
          <w:p w14:paraId="1195B743"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L</w:t>
            </w:r>
          </w:p>
        </w:tc>
      </w:tr>
      <w:tr w:rsidR="00064821" w:rsidRPr="00064821" w14:paraId="0C7FA380" w14:textId="77777777" w:rsidTr="00064821">
        <w:trPr>
          <w:trHeight w:val="300"/>
        </w:trPr>
        <w:tc>
          <w:tcPr>
            <w:tcW w:w="1574" w:type="dxa"/>
            <w:tcBorders>
              <w:top w:val="single" w:sz="8" w:space="0" w:color="auto"/>
              <w:left w:val="single" w:sz="8" w:space="0" w:color="auto"/>
              <w:bottom w:val="single" w:sz="8" w:space="0" w:color="auto"/>
              <w:right w:val="nil"/>
            </w:tcBorders>
            <w:shd w:val="clear" w:color="000000" w:fill="D9D9D9"/>
            <w:noWrap/>
            <w:vAlign w:val="bottom"/>
            <w:hideMark/>
          </w:tcPr>
          <w:p w14:paraId="35ED3004"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xml:space="preserve">Ostatní </w:t>
            </w:r>
          </w:p>
        </w:tc>
        <w:tc>
          <w:tcPr>
            <w:tcW w:w="2220" w:type="dxa"/>
            <w:tcBorders>
              <w:top w:val="nil"/>
              <w:left w:val="single" w:sz="8" w:space="0" w:color="auto"/>
              <w:bottom w:val="single" w:sz="8" w:space="0" w:color="auto"/>
              <w:right w:val="nil"/>
            </w:tcBorders>
            <w:shd w:val="clear" w:color="000000" w:fill="D9D9D9"/>
            <w:noWrap/>
            <w:vAlign w:val="bottom"/>
            <w:hideMark/>
          </w:tcPr>
          <w:p w14:paraId="6757DB1F" w14:textId="77777777" w:rsidR="00064821" w:rsidRPr="00064821" w:rsidRDefault="00064821" w:rsidP="00064821">
            <w:pPr>
              <w:spacing w:after="0" w:line="240" w:lineRule="auto"/>
              <w:jc w:val="left"/>
              <w:rPr>
                <w:rFonts w:eastAsia="Times New Roman" w:cs="Calibri"/>
                <w:b/>
                <w:bCs/>
                <w:color w:val="000000"/>
                <w:lang w:eastAsia="cs-CZ"/>
              </w:rPr>
            </w:pPr>
            <w:r w:rsidRPr="00064821">
              <w:rPr>
                <w:rFonts w:eastAsia="Times New Roman" w:cs="Calibri"/>
                <w:b/>
                <w:bCs/>
                <w:color w:val="000000"/>
                <w:lang w:eastAsia="cs-CZ"/>
              </w:rPr>
              <w:t> </w:t>
            </w:r>
          </w:p>
        </w:tc>
        <w:tc>
          <w:tcPr>
            <w:tcW w:w="1900" w:type="dxa"/>
            <w:tcBorders>
              <w:top w:val="nil"/>
              <w:left w:val="nil"/>
              <w:bottom w:val="single" w:sz="8" w:space="0" w:color="auto"/>
              <w:right w:val="nil"/>
            </w:tcBorders>
            <w:shd w:val="clear" w:color="000000" w:fill="D9D9D9"/>
            <w:noWrap/>
            <w:vAlign w:val="bottom"/>
            <w:hideMark/>
          </w:tcPr>
          <w:p w14:paraId="307E3404"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3240" w:type="dxa"/>
            <w:tcBorders>
              <w:top w:val="nil"/>
              <w:left w:val="nil"/>
              <w:bottom w:val="single" w:sz="8" w:space="0" w:color="auto"/>
              <w:right w:val="nil"/>
            </w:tcBorders>
            <w:shd w:val="clear" w:color="000000" w:fill="D9D9D9"/>
            <w:noWrap/>
            <w:vAlign w:val="bottom"/>
            <w:hideMark/>
          </w:tcPr>
          <w:p w14:paraId="749E4BAD"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2280" w:type="dxa"/>
            <w:tcBorders>
              <w:top w:val="nil"/>
              <w:left w:val="nil"/>
              <w:bottom w:val="single" w:sz="8" w:space="0" w:color="auto"/>
              <w:right w:val="nil"/>
            </w:tcBorders>
            <w:shd w:val="clear" w:color="000000" w:fill="D9D9D9"/>
            <w:noWrap/>
            <w:vAlign w:val="bottom"/>
            <w:hideMark/>
          </w:tcPr>
          <w:p w14:paraId="77CA1DF6"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2120" w:type="dxa"/>
            <w:tcBorders>
              <w:top w:val="nil"/>
              <w:left w:val="nil"/>
              <w:bottom w:val="single" w:sz="8" w:space="0" w:color="auto"/>
              <w:right w:val="nil"/>
            </w:tcBorders>
            <w:shd w:val="clear" w:color="000000" w:fill="D9D9D9"/>
            <w:noWrap/>
            <w:vAlign w:val="bottom"/>
            <w:hideMark/>
          </w:tcPr>
          <w:p w14:paraId="1FEC58C9"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c>
          <w:tcPr>
            <w:tcW w:w="1680" w:type="dxa"/>
            <w:tcBorders>
              <w:top w:val="nil"/>
              <w:left w:val="nil"/>
              <w:bottom w:val="single" w:sz="8" w:space="0" w:color="auto"/>
              <w:right w:val="single" w:sz="8" w:space="0" w:color="auto"/>
            </w:tcBorders>
            <w:shd w:val="clear" w:color="000000" w:fill="D9D9D9"/>
            <w:noWrap/>
            <w:vAlign w:val="bottom"/>
            <w:hideMark/>
          </w:tcPr>
          <w:p w14:paraId="4916D895" w14:textId="77777777" w:rsidR="00064821" w:rsidRPr="00064821" w:rsidRDefault="00064821" w:rsidP="00064821">
            <w:pPr>
              <w:spacing w:after="0" w:line="240" w:lineRule="auto"/>
              <w:jc w:val="center"/>
              <w:rPr>
                <w:rFonts w:eastAsia="Times New Roman" w:cs="Calibri"/>
                <w:b/>
                <w:bCs/>
                <w:color w:val="000000"/>
                <w:lang w:eastAsia="cs-CZ"/>
              </w:rPr>
            </w:pPr>
            <w:r w:rsidRPr="00064821">
              <w:rPr>
                <w:rFonts w:eastAsia="Times New Roman" w:cs="Calibri"/>
                <w:b/>
                <w:bCs/>
                <w:color w:val="000000"/>
                <w:lang w:eastAsia="cs-CZ"/>
              </w:rPr>
              <w:t> </w:t>
            </w:r>
          </w:p>
        </w:tc>
      </w:tr>
      <w:tr w:rsidR="00064821" w:rsidRPr="00064821" w14:paraId="1599C611" w14:textId="77777777" w:rsidTr="00064821">
        <w:trPr>
          <w:trHeight w:val="576"/>
        </w:trPr>
        <w:tc>
          <w:tcPr>
            <w:tcW w:w="1574" w:type="dxa"/>
            <w:tcBorders>
              <w:top w:val="nil"/>
              <w:left w:val="single" w:sz="8" w:space="0" w:color="auto"/>
              <w:bottom w:val="single" w:sz="4" w:space="0" w:color="auto"/>
              <w:right w:val="nil"/>
            </w:tcBorders>
            <w:shd w:val="clear" w:color="000000" w:fill="FFFF66"/>
            <w:noWrap/>
            <w:vAlign w:val="bottom"/>
            <w:hideMark/>
          </w:tcPr>
          <w:p w14:paraId="17B01109"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ISR</w:t>
            </w:r>
          </w:p>
        </w:tc>
        <w:tc>
          <w:tcPr>
            <w:tcW w:w="2220" w:type="dxa"/>
            <w:tcBorders>
              <w:top w:val="nil"/>
              <w:left w:val="single" w:sz="8" w:space="0" w:color="auto"/>
              <w:bottom w:val="single" w:sz="4" w:space="0" w:color="auto"/>
              <w:right w:val="single" w:sz="4" w:space="0" w:color="auto"/>
            </w:tcBorders>
            <w:shd w:val="clear" w:color="000000" w:fill="FFFF66"/>
            <w:noWrap/>
            <w:vAlign w:val="bottom"/>
            <w:hideMark/>
          </w:tcPr>
          <w:p w14:paraId="588A4E33"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1900" w:type="dxa"/>
            <w:tcBorders>
              <w:top w:val="nil"/>
              <w:left w:val="nil"/>
              <w:bottom w:val="single" w:sz="4" w:space="0" w:color="auto"/>
              <w:right w:val="single" w:sz="4" w:space="0" w:color="auto"/>
            </w:tcBorders>
            <w:shd w:val="clear" w:color="000000" w:fill="FFFF66"/>
            <w:noWrap/>
            <w:vAlign w:val="bottom"/>
            <w:hideMark/>
          </w:tcPr>
          <w:p w14:paraId="4CE6E2C1"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3240" w:type="dxa"/>
            <w:tcBorders>
              <w:top w:val="nil"/>
              <w:left w:val="nil"/>
              <w:bottom w:val="single" w:sz="4" w:space="0" w:color="auto"/>
              <w:right w:val="single" w:sz="4" w:space="0" w:color="auto"/>
            </w:tcBorders>
            <w:shd w:val="clear" w:color="000000" w:fill="FFFF66"/>
            <w:noWrap/>
            <w:vAlign w:val="bottom"/>
            <w:hideMark/>
          </w:tcPr>
          <w:p w14:paraId="5095D2FD"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80" w:type="dxa"/>
            <w:tcBorders>
              <w:top w:val="nil"/>
              <w:left w:val="nil"/>
              <w:bottom w:val="single" w:sz="4" w:space="0" w:color="auto"/>
              <w:right w:val="single" w:sz="4" w:space="0" w:color="auto"/>
            </w:tcBorders>
            <w:shd w:val="clear" w:color="000000" w:fill="FFFF66"/>
            <w:vAlign w:val="bottom"/>
            <w:hideMark/>
          </w:tcPr>
          <w:p w14:paraId="1ECC1BB0"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Řízení a logistika výroby</w:t>
            </w:r>
          </w:p>
        </w:tc>
        <w:tc>
          <w:tcPr>
            <w:tcW w:w="2120" w:type="dxa"/>
            <w:tcBorders>
              <w:top w:val="nil"/>
              <w:left w:val="nil"/>
              <w:bottom w:val="single" w:sz="4" w:space="0" w:color="auto"/>
              <w:right w:val="single" w:sz="4" w:space="0" w:color="auto"/>
            </w:tcBorders>
            <w:shd w:val="clear" w:color="000000" w:fill="FFFF66"/>
            <w:vAlign w:val="bottom"/>
            <w:hideMark/>
          </w:tcPr>
          <w:p w14:paraId="174EF85F"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w:t>
            </w:r>
          </w:p>
        </w:tc>
        <w:tc>
          <w:tcPr>
            <w:tcW w:w="1680" w:type="dxa"/>
            <w:tcBorders>
              <w:top w:val="nil"/>
              <w:left w:val="nil"/>
              <w:bottom w:val="single" w:sz="4" w:space="0" w:color="auto"/>
              <w:right w:val="single" w:sz="8" w:space="0" w:color="auto"/>
            </w:tcBorders>
            <w:shd w:val="clear" w:color="000000" w:fill="FFFF66"/>
            <w:noWrap/>
            <w:vAlign w:val="bottom"/>
            <w:hideMark/>
          </w:tcPr>
          <w:p w14:paraId="4B9B0849" w14:textId="77777777" w:rsidR="00064821" w:rsidRPr="00064821" w:rsidRDefault="00064821" w:rsidP="00064821">
            <w:pPr>
              <w:spacing w:after="0" w:line="240" w:lineRule="auto"/>
              <w:jc w:val="center"/>
              <w:rPr>
                <w:rFonts w:eastAsia="Times New Roman" w:cs="Calibri"/>
                <w:b/>
                <w:bCs/>
                <w:color w:val="FF0000"/>
                <w:lang w:eastAsia="cs-CZ"/>
              </w:rPr>
            </w:pPr>
            <w:proofErr w:type="spellStart"/>
            <w:r w:rsidRPr="00064821">
              <w:rPr>
                <w:rFonts w:eastAsia="Times New Roman" w:cs="Calibri"/>
                <w:b/>
                <w:bCs/>
                <w:color w:val="FF0000"/>
                <w:lang w:eastAsia="cs-CZ"/>
              </w:rPr>
              <w:t>Softskills</w:t>
            </w:r>
            <w:proofErr w:type="spellEnd"/>
          </w:p>
        </w:tc>
      </w:tr>
      <w:tr w:rsidR="00064821" w:rsidRPr="00064821" w14:paraId="69B0F4C7" w14:textId="77777777" w:rsidTr="00064821">
        <w:trPr>
          <w:trHeight w:val="288"/>
        </w:trPr>
        <w:tc>
          <w:tcPr>
            <w:tcW w:w="1574" w:type="dxa"/>
            <w:tcBorders>
              <w:top w:val="nil"/>
              <w:left w:val="single" w:sz="8" w:space="0" w:color="auto"/>
              <w:bottom w:val="single" w:sz="4" w:space="0" w:color="auto"/>
              <w:right w:val="nil"/>
            </w:tcBorders>
            <w:shd w:val="clear" w:color="000000" w:fill="FFFF66"/>
            <w:noWrap/>
            <w:vAlign w:val="bottom"/>
            <w:hideMark/>
          </w:tcPr>
          <w:p w14:paraId="47504315"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20" w:type="dxa"/>
            <w:tcBorders>
              <w:top w:val="nil"/>
              <w:left w:val="single" w:sz="8" w:space="0" w:color="auto"/>
              <w:bottom w:val="single" w:sz="4" w:space="0" w:color="auto"/>
              <w:right w:val="single" w:sz="4" w:space="0" w:color="auto"/>
            </w:tcBorders>
            <w:shd w:val="clear" w:color="000000" w:fill="FFFF66"/>
            <w:noWrap/>
            <w:vAlign w:val="bottom"/>
            <w:hideMark/>
          </w:tcPr>
          <w:p w14:paraId="6D2A4C5A"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1900" w:type="dxa"/>
            <w:tcBorders>
              <w:top w:val="nil"/>
              <w:left w:val="nil"/>
              <w:bottom w:val="single" w:sz="4" w:space="0" w:color="auto"/>
              <w:right w:val="single" w:sz="4" w:space="0" w:color="auto"/>
            </w:tcBorders>
            <w:shd w:val="clear" w:color="000000" w:fill="FFFF66"/>
            <w:noWrap/>
            <w:vAlign w:val="bottom"/>
            <w:hideMark/>
          </w:tcPr>
          <w:p w14:paraId="0ABFFCBA"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3240" w:type="dxa"/>
            <w:tcBorders>
              <w:top w:val="nil"/>
              <w:left w:val="nil"/>
              <w:bottom w:val="single" w:sz="4" w:space="0" w:color="auto"/>
              <w:right w:val="single" w:sz="4" w:space="0" w:color="auto"/>
            </w:tcBorders>
            <w:shd w:val="clear" w:color="000000" w:fill="FFFF66"/>
            <w:noWrap/>
            <w:vAlign w:val="bottom"/>
            <w:hideMark/>
          </w:tcPr>
          <w:p w14:paraId="024F31EF"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80" w:type="dxa"/>
            <w:tcBorders>
              <w:top w:val="nil"/>
              <w:left w:val="nil"/>
              <w:bottom w:val="single" w:sz="4" w:space="0" w:color="auto"/>
              <w:right w:val="single" w:sz="4" w:space="0" w:color="auto"/>
            </w:tcBorders>
            <w:shd w:val="clear" w:color="000000" w:fill="FFFF66"/>
            <w:noWrap/>
            <w:vAlign w:val="bottom"/>
            <w:hideMark/>
          </w:tcPr>
          <w:p w14:paraId="333B4071"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1-0-3</w:t>
            </w:r>
          </w:p>
        </w:tc>
        <w:tc>
          <w:tcPr>
            <w:tcW w:w="2120" w:type="dxa"/>
            <w:tcBorders>
              <w:top w:val="nil"/>
              <w:left w:val="nil"/>
              <w:bottom w:val="single" w:sz="4" w:space="0" w:color="auto"/>
              <w:right w:val="single" w:sz="4" w:space="0" w:color="auto"/>
            </w:tcBorders>
            <w:shd w:val="clear" w:color="000000" w:fill="FFFF66"/>
            <w:noWrap/>
            <w:vAlign w:val="bottom"/>
            <w:hideMark/>
          </w:tcPr>
          <w:p w14:paraId="032405C0"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w:t>
            </w:r>
          </w:p>
        </w:tc>
        <w:tc>
          <w:tcPr>
            <w:tcW w:w="1680" w:type="dxa"/>
            <w:tcBorders>
              <w:top w:val="nil"/>
              <w:left w:val="nil"/>
              <w:bottom w:val="single" w:sz="4" w:space="0" w:color="auto"/>
              <w:right w:val="single" w:sz="8" w:space="0" w:color="auto"/>
            </w:tcBorders>
            <w:shd w:val="clear" w:color="000000" w:fill="FFFF66"/>
            <w:noWrap/>
            <w:vAlign w:val="bottom"/>
            <w:hideMark/>
          </w:tcPr>
          <w:p w14:paraId="17FD40F0"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0-2-0</w:t>
            </w:r>
          </w:p>
        </w:tc>
      </w:tr>
      <w:tr w:rsidR="00064821" w:rsidRPr="00064821" w14:paraId="30B9CE93" w14:textId="77777777" w:rsidTr="00064821">
        <w:trPr>
          <w:trHeight w:val="300"/>
        </w:trPr>
        <w:tc>
          <w:tcPr>
            <w:tcW w:w="1574" w:type="dxa"/>
            <w:tcBorders>
              <w:top w:val="nil"/>
              <w:left w:val="single" w:sz="8" w:space="0" w:color="auto"/>
              <w:bottom w:val="single" w:sz="8" w:space="0" w:color="auto"/>
              <w:right w:val="nil"/>
            </w:tcBorders>
            <w:shd w:val="clear" w:color="000000" w:fill="FFFF66"/>
            <w:noWrap/>
            <w:vAlign w:val="bottom"/>
            <w:hideMark/>
          </w:tcPr>
          <w:p w14:paraId="44AB72F9"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20" w:type="dxa"/>
            <w:tcBorders>
              <w:top w:val="nil"/>
              <w:left w:val="single" w:sz="8" w:space="0" w:color="auto"/>
              <w:bottom w:val="single" w:sz="8" w:space="0" w:color="auto"/>
              <w:right w:val="single" w:sz="4" w:space="0" w:color="auto"/>
            </w:tcBorders>
            <w:shd w:val="clear" w:color="000000" w:fill="FFFF66"/>
            <w:noWrap/>
            <w:vAlign w:val="bottom"/>
            <w:hideMark/>
          </w:tcPr>
          <w:p w14:paraId="00669DE4"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1900" w:type="dxa"/>
            <w:tcBorders>
              <w:top w:val="nil"/>
              <w:left w:val="nil"/>
              <w:bottom w:val="single" w:sz="8" w:space="0" w:color="auto"/>
              <w:right w:val="single" w:sz="4" w:space="0" w:color="auto"/>
            </w:tcBorders>
            <w:shd w:val="clear" w:color="000000" w:fill="FFFF66"/>
            <w:noWrap/>
            <w:vAlign w:val="bottom"/>
            <w:hideMark/>
          </w:tcPr>
          <w:p w14:paraId="7BC3E8B9"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3240" w:type="dxa"/>
            <w:tcBorders>
              <w:top w:val="nil"/>
              <w:left w:val="nil"/>
              <w:bottom w:val="single" w:sz="8" w:space="0" w:color="auto"/>
              <w:right w:val="single" w:sz="4" w:space="0" w:color="auto"/>
            </w:tcBorders>
            <w:shd w:val="clear" w:color="000000" w:fill="FFFF66"/>
            <w:noWrap/>
            <w:vAlign w:val="bottom"/>
            <w:hideMark/>
          </w:tcPr>
          <w:p w14:paraId="25C40A8E"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2280" w:type="dxa"/>
            <w:tcBorders>
              <w:top w:val="nil"/>
              <w:left w:val="nil"/>
              <w:bottom w:val="single" w:sz="8" w:space="0" w:color="auto"/>
              <w:right w:val="single" w:sz="4" w:space="0" w:color="auto"/>
            </w:tcBorders>
            <w:shd w:val="clear" w:color="000000" w:fill="FFFF66"/>
            <w:noWrap/>
            <w:vAlign w:val="bottom"/>
            <w:hideMark/>
          </w:tcPr>
          <w:p w14:paraId="6CD5A97F" w14:textId="77777777" w:rsidR="00064821" w:rsidRPr="00064821" w:rsidRDefault="00064821" w:rsidP="00064821">
            <w:pPr>
              <w:spacing w:after="0" w:line="240" w:lineRule="auto"/>
              <w:jc w:val="center"/>
              <w:rPr>
                <w:rFonts w:eastAsia="Times New Roman" w:cs="Calibri"/>
                <w:b/>
                <w:bCs/>
                <w:color w:val="FF0000"/>
                <w:lang w:eastAsia="cs-CZ"/>
              </w:rPr>
            </w:pPr>
            <w:proofErr w:type="spellStart"/>
            <w:r w:rsidRPr="00064821">
              <w:rPr>
                <w:rFonts w:eastAsia="Times New Roman" w:cs="Calibri"/>
                <w:b/>
                <w:bCs/>
                <w:color w:val="FF0000"/>
                <w:lang w:eastAsia="cs-CZ"/>
              </w:rPr>
              <w:t>kl</w:t>
            </w:r>
            <w:proofErr w:type="spellEnd"/>
          </w:p>
        </w:tc>
        <w:tc>
          <w:tcPr>
            <w:tcW w:w="2120" w:type="dxa"/>
            <w:tcBorders>
              <w:top w:val="nil"/>
              <w:left w:val="nil"/>
              <w:bottom w:val="single" w:sz="8" w:space="0" w:color="auto"/>
              <w:right w:val="single" w:sz="4" w:space="0" w:color="auto"/>
            </w:tcBorders>
            <w:shd w:val="clear" w:color="000000" w:fill="FFFF66"/>
            <w:noWrap/>
            <w:vAlign w:val="bottom"/>
            <w:hideMark/>
          </w:tcPr>
          <w:p w14:paraId="5BD46B04" w14:textId="77777777" w:rsidR="00064821" w:rsidRPr="00064821" w:rsidRDefault="00064821" w:rsidP="00064821">
            <w:pPr>
              <w:spacing w:after="0" w:line="240" w:lineRule="auto"/>
              <w:jc w:val="center"/>
              <w:rPr>
                <w:rFonts w:eastAsia="Times New Roman" w:cs="Calibri"/>
                <w:b/>
                <w:bCs/>
                <w:color w:val="FF0000"/>
                <w:lang w:eastAsia="cs-CZ"/>
              </w:rPr>
            </w:pPr>
            <w:r w:rsidRPr="00064821">
              <w:rPr>
                <w:rFonts w:eastAsia="Times New Roman" w:cs="Calibri"/>
                <w:b/>
                <w:bCs/>
                <w:color w:val="FF0000"/>
                <w:lang w:eastAsia="cs-CZ"/>
              </w:rPr>
              <w:t> </w:t>
            </w:r>
          </w:p>
        </w:tc>
        <w:tc>
          <w:tcPr>
            <w:tcW w:w="1680" w:type="dxa"/>
            <w:tcBorders>
              <w:top w:val="nil"/>
              <w:left w:val="nil"/>
              <w:bottom w:val="single" w:sz="8" w:space="0" w:color="auto"/>
              <w:right w:val="single" w:sz="8" w:space="0" w:color="auto"/>
            </w:tcBorders>
            <w:shd w:val="clear" w:color="000000" w:fill="FFFF66"/>
            <w:noWrap/>
            <w:vAlign w:val="bottom"/>
            <w:hideMark/>
          </w:tcPr>
          <w:p w14:paraId="7F1A5848" w14:textId="77777777" w:rsidR="00064821" w:rsidRPr="00064821" w:rsidRDefault="00064821" w:rsidP="00064821">
            <w:pPr>
              <w:spacing w:after="0" w:line="240" w:lineRule="auto"/>
              <w:jc w:val="center"/>
              <w:rPr>
                <w:rFonts w:eastAsia="Times New Roman" w:cs="Calibri"/>
                <w:b/>
                <w:bCs/>
                <w:color w:val="FF0000"/>
                <w:lang w:eastAsia="cs-CZ"/>
              </w:rPr>
            </w:pPr>
            <w:proofErr w:type="spellStart"/>
            <w:r w:rsidRPr="00064821">
              <w:rPr>
                <w:rFonts w:eastAsia="Times New Roman" w:cs="Calibri"/>
                <w:b/>
                <w:bCs/>
                <w:color w:val="FF0000"/>
                <w:lang w:eastAsia="cs-CZ"/>
              </w:rPr>
              <w:t>kl</w:t>
            </w:r>
            <w:proofErr w:type="spellEnd"/>
          </w:p>
        </w:tc>
      </w:tr>
      <w:tr w:rsidR="00064821" w:rsidRPr="00064821" w14:paraId="0C63C092" w14:textId="77777777" w:rsidTr="00064821">
        <w:trPr>
          <w:trHeight w:val="576"/>
        </w:trPr>
        <w:tc>
          <w:tcPr>
            <w:tcW w:w="1574" w:type="dxa"/>
            <w:tcBorders>
              <w:top w:val="nil"/>
              <w:left w:val="single" w:sz="8" w:space="0" w:color="auto"/>
              <w:bottom w:val="single" w:sz="4" w:space="0" w:color="auto"/>
              <w:right w:val="nil"/>
            </w:tcBorders>
            <w:shd w:val="clear" w:color="000000" w:fill="FFE699"/>
            <w:noWrap/>
            <w:vAlign w:val="bottom"/>
            <w:hideMark/>
          </w:tcPr>
          <w:p w14:paraId="6336A029"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PA</w:t>
            </w:r>
          </w:p>
        </w:tc>
        <w:tc>
          <w:tcPr>
            <w:tcW w:w="2220" w:type="dxa"/>
            <w:tcBorders>
              <w:top w:val="nil"/>
              <w:left w:val="single" w:sz="8" w:space="0" w:color="auto"/>
              <w:bottom w:val="single" w:sz="4" w:space="0" w:color="auto"/>
              <w:right w:val="single" w:sz="4" w:space="0" w:color="auto"/>
            </w:tcBorders>
            <w:shd w:val="clear" w:color="000000" w:fill="FFE699"/>
            <w:noWrap/>
            <w:vAlign w:val="bottom"/>
            <w:hideMark/>
          </w:tcPr>
          <w:p w14:paraId="41AB3F07"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1900" w:type="dxa"/>
            <w:tcBorders>
              <w:top w:val="nil"/>
              <w:left w:val="nil"/>
              <w:bottom w:val="single" w:sz="4" w:space="0" w:color="auto"/>
              <w:right w:val="single" w:sz="4" w:space="0" w:color="auto"/>
            </w:tcBorders>
            <w:shd w:val="clear" w:color="000000" w:fill="FFE699"/>
            <w:noWrap/>
            <w:vAlign w:val="bottom"/>
            <w:hideMark/>
          </w:tcPr>
          <w:p w14:paraId="619DCC3A"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3240" w:type="dxa"/>
            <w:tcBorders>
              <w:top w:val="nil"/>
              <w:left w:val="nil"/>
              <w:bottom w:val="single" w:sz="4" w:space="0" w:color="auto"/>
              <w:right w:val="single" w:sz="4" w:space="0" w:color="auto"/>
            </w:tcBorders>
            <w:shd w:val="clear" w:color="000000" w:fill="FFE699"/>
            <w:noWrap/>
            <w:vAlign w:val="bottom"/>
            <w:hideMark/>
          </w:tcPr>
          <w:p w14:paraId="7DB0C15B"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80" w:type="dxa"/>
            <w:tcBorders>
              <w:top w:val="nil"/>
              <w:left w:val="nil"/>
              <w:bottom w:val="single" w:sz="4" w:space="0" w:color="auto"/>
              <w:right w:val="nil"/>
            </w:tcBorders>
            <w:shd w:val="clear" w:color="000000" w:fill="FFE699"/>
            <w:vAlign w:val="bottom"/>
            <w:hideMark/>
          </w:tcPr>
          <w:p w14:paraId="00F6BCAB"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Řízení a logistika výroby</w:t>
            </w:r>
          </w:p>
        </w:tc>
        <w:tc>
          <w:tcPr>
            <w:tcW w:w="2120" w:type="dxa"/>
            <w:tcBorders>
              <w:top w:val="nil"/>
              <w:left w:val="single" w:sz="4" w:space="0" w:color="auto"/>
              <w:bottom w:val="single" w:sz="4" w:space="0" w:color="auto"/>
              <w:right w:val="nil"/>
            </w:tcBorders>
            <w:shd w:val="clear" w:color="000000" w:fill="FFE699"/>
            <w:vAlign w:val="bottom"/>
            <w:hideMark/>
          </w:tcPr>
          <w:p w14:paraId="14B0A24C"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1680" w:type="dxa"/>
            <w:tcBorders>
              <w:top w:val="nil"/>
              <w:left w:val="single" w:sz="4" w:space="0" w:color="auto"/>
              <w:bottom w:val="single" w:sz="4" w:space="0" w:color="auto"/>
              <w:right w:val="single" w:sz="8" w:space="0" w:color="auto"/>
            </w:tcBorders>
            <w:shd w:val="clear" w:color="000000" w:fill="FFE699"/>
            <w:noWrap/>
            <w:vAlign w:val="bottom"/>
            <w:hideMark/>
          </w:tcPr>
          <w:p w14:paraId="574EFD99"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r>
      <w:tr w:rsidR="00064821" w:rsidRPr="00064821" w14:paraId="26DF203E" w14:textId="77777777" w:rsidTr="00064821">
        <w:trPr>
          <w:trHeight w:val="288"/>
        </w:trPr>
        <w:tc>
          <w:tcPr>
            <w:tcW w:w="1574" w:type="dxa"/>
            <w:tcBorders>
              <w:top w:val="nil"/>
              <w:left w:val="single" w:sz="8" w:space="0" w:color="auto"/>
              <w:bottom w:val="single" w:sz="4" w:space="0" w:color="auto"/>
              <w:right w:val="nil"/>
            </w:tcBorders>
            <w:shd w:val="clear" w:color="000000" w:fill="FFE699"/>
            <w:noWrap/>
            <w:vAlign w:val="bottom"/>
            <w:hideMark/>
          </w:tcPr>
          <w:p w14:paraId="69DF6512"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20" w:type="dxa"/>
            <w:tcBorders>
              <w:top w:val="nil"/>
              <w:left w:val="single" w:sz="8" w:space="0" w:color="auto"/>
              <w:bottom w:val="single" w:sz="4" w:space="0" w:color="auto"/>
              <w:right w:val="single" w:sz="4" w:space="0" w:color="auto"/>
            </w:tcBorders>
            <w:shd w:val="clear" w:color="000000" w:fill="FFE699"/>
            <w:noWrap/>
            <w:vAlign w:val="bottom"/>
            <w:hideMark/>
          </w:tcPr>
          <w:p w14:paraId="3A35610B"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1900" w:type="dxa"/>
            <w:tcBorders>
              <w:top w:val="nil"/>
              <w:left w:val="nil"/>
              <w:bottom w:val="single" w:sz="4" w:space="0" w:color="auto"/>
              <w:right w:val="single" w:sz="4" w:space="0" w:color="auto"/>
            </w:tcBorders>
            <w:shd w:val="clear" w:color="000000" w:fill="FFE699"/>
            <w:noWrap/>
            <w:vAlign w:val="bottom"/>
            <w:hideMark/>
          </w:tcPr>
          <w:p w14:paraId="2CD8C65A"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3240" w:type="dxa"/>
            <w:tcBorders>
              <w:top w:val="nil"/>
              <w:left w:val="nil"/>
              <w:bottom w:val="single" w:sz="4" w:space="0" w:color="auto"/>
              <w:right w:val="single" w:sz="4" w:space="0" w:color="auto"/>
            </w:tcBorders>
            <w:shd w:val="clear" w:color="000000" w:fill="FFE699"/>
            <w:noWrap/>
            <w:vAlign w:val="bottom"/>
            <w:hideMark/>
          </w:tcPr>
          <w:p w14:paraId="133E3EFE"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80" w:type="dxa"/>
            <w:tcBorders>
              <w:top w:val="nil"/>
              <w:left w:val="nil"/>
              <w:bottom w:val="single" w:sz="4" w:space="0" w:color="auto"/>
              <w:right w:val="nil"/>
            </w:tcBorders>
            <w:shd w:val="clear" w:color="000000" w:fill="FFE699"/>
            <w:noWrap/>
            <w:vAlign w:val="bottom"/>
            <w:hideMark/>
          </w:tcPr>
          <w:p w14:paraId="56035703"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1-0-3</w:t>
            </w:r>
          </w:p>
        </w:tc>
        <w:tc>
          <w:tcPr>
            <w:tcW w:w="2120" w:type="dxa"/>
            <w:tcBorders>
              <w:top w:val="nil"/>
              <w:left w:val="single" w:sz="4" w:space="0" w:color="auto"/>
              <w:bottom w:val="single" w:sz="4" w:space="0" w:color="auto"/>
              <w:right w:val="nil"/>
            </w:tcBorders>
            <w:shd w:val="clear" w:color="000000" w:fill="FFE699"/>
            <w:noWrap/>
            <w:vAlign w:val="bottom"/>
            <w:hideMark/>
          </w:tcPr>
          <w:p w14:paraId="592DE588"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1680" w:type="dxa"/>
            <w:tcBorders>
              <w:top w:val="nil"/>
              <w:left w:val="single" w:sz="4" w:space="0" w:color="auto"/>
              <w:bottom w:val="single" w:sz="4" w:space="0" w:color="auto"/>
              <w:right w:val="single" w:sz="8" w:space="0" w:color="auto"/>
            </w:tcBorders>
            <w:shd w:val="clear" w:color="000000" w:fill="FFE699"/>
            <w:noWrap/>
            <w:vAlign w:val="bottom"/>
            <w:hideMark/>
          </w:tcPr>
          <w:p w14:paraId="50CB6B45"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r>
      <w:tr w:rsidR="00064821" w:rsidRPr="00064821" w14:paraId="74833541" w14:textId="77777777" w:rsidTr="00064821">
        <w:trPr>
          <w:trHeight w:val="288"/>
        </w:trPr>
        <w:tc>
          <w:tcPr>
            <w:tcW w:w="1574" w:type="dxa"/>
            <w:tcBorders>
              <w:top w:val="nil"/>
              <w:left w:val="single" w:sz="8" w:space="0" w:color="auto"/>
              <w:bottom w:val="single" w:sz="4" w:space="0" w:color="auto"/>
              <w:right w:val="nil"/>
            </w:tcBorders>
            <w:shd w:val="clear" w:color="000000" w:fill="FFE699"/>
            <w:noWrap/>
            <w:vAlign w:val="bottom"/>
            <w:hideMark/>
          </w:tcPr>
          <w:p w14:paraId="58E4ACC2"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20" w:type="dxa"/>
            <w:tcBorders>
              <w:top w:val="nil"/>
              <w:left w:val="single" w:sz="8" w:space="0" w:color="auto"/>
              <w:bottom w:val="single" w:sz="4" w:space="0" w:color="auto"/>
              <w:right w:val="single" w:sz="4" w:space="0" w:color="auto"/>
            </w:tcBorders>
            <w:shd w:val="clear" w:color="000000" w:fill="FFE699"/>
            <w:noWrap/>
            <w:vAlign w:val="bottom"/>
            <w:hideMark/>
          </w:tcPr>
          <w:p w14:paraId="57C47E32"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1900" w:type="dxa"/>
            <w:tcBorders>
              <w:top w:val="nil"/>
              <w:left w:val="nil"/>
              <w:bottom w:val="single" w:sz="4" w:space="0" w:color="auto"/>
              <w:right w:val="single" w:sz="4" w:space="0" w:color="auto"/>
            </w:tcBorders>
            <w:shd w:val="clear" w:color="000000" w:fill="FFE699"/>
            <w:noWrap/>
            <w:vAlign w:val="bottom"/>
            <w:hideMark/>
          </w:tcPr>
          <w:p w14:paraId="282A1756"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3240" w:type="dxa"/>
            <w:tcBorders>
              <w:top w:val="nil"/>
              <w:left w:val="nil"/>
              <w:bottom w:val="single" w:sz="4" w:space="0" w:color="auto"/>
              <w:right w:val="single" w:sz="4" w:space="0" w:color="auto"/>
            </w:tcBorders>
            <w:shd w:val="clear" w:color="000000" w:fill="FFE699"/>
            <w:noWrap/>
            <w:vAlign w:val="bottom"/>
            <w:hideMark/>
          </w:tcPr>
          <w:p w14:paraId="71CE098B"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80" w:type="dxa"/>
            <w:tcBorders>
              <w:top w:val="nil"/>
              <w:left w:val="nil"/>
              <w:bottom w:val="single" w:sz="4" w:space="0" w:color="auto"/>
              <w:right w:val="nil"/>
            </w:tcBorders>
            <w:shd w:val="clear" w:color="000000" w:fill="FFE699"/>
            <w:noWrap/>
            <w:vAlign w:val="bottom"/>
            <w:hideMark/>
          </w:tcPr>
          <w:p w14:paraId="08510865" w14:textId="77777777" w:rsidR="00064821" w:rsidRPr="00064821" w:rsidRDefault="00064821" w:rsidP="00064821">
            <w:pPr>
              <w:spacing w:after="0" w:line="240" w:lineRule="auto"/>
              <w:jc w:val="center"/>
              <w:rPr>
                <w:rFonts w:eastAsia="Times New Roman" w:cs="Calibri"/>
                <w:b/>
                <w:bCs/>
                <w:lang w:eastAsia="cs-CZ"/>
              </w:rPr>
            </w:pPr>
            <w:proofErr w:type="spellStart"/>
            <w:r w:rsidRPr="00064821">
              <w:rPr>
                <w:rFonts w:eastAsia="Times New Roman" w:cs="Calibri"/>
                <w:b/>
                <w:bCs/>
                <w:lang w:eastAsia="cs-CZ"/>
              </w:rPr>
              <w:t>kl</w:t>
            </w:r>
            <w:proofErr w:type="spellEnd"/>
          </w:p>
        </w:tc>
        <w:tc>
          <w:tcPr>
            <w:tcW w:w="2120" w:type="dxa"/>
            <w:tcBorders>
              <w:top w:val="nil"/>
              <w:left w:val="single" w:sz="4" w:space="0" w:color="auto"/>
              <w:bottom w:val="single" w:sz="4" w:space="0" w:color="auto"/>
              <w:right w:val="nil"/>
            </w:tcBorders>
            <w:shd w:val="clear" w:color="000000" w:fill="FFE699"/>
            <w:noWrap/>
            <w:vAlign w:val="bottom"/>
            <w:hideMark/>
          </w:tcPr>
          <w:p w14:paraId="27BBB793"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 </w:t>
            </w:r>
          </w:p>
        </w:tc>
        <w:tc>
          <w:tcPr>
            <w:tcW w:w="1680" w:type="dxa"/>
            <w:tcBorders>
              <w:top w:val="nil"/>
              <w:left w:val="single" w:sz="4" w:space="0" w:color="auto"/>
              <w:bottom w:val="single" w:sz="4" w:space="0" w:color="auto"/>
              <w:right w:val="single" w:sz="8" w:space="0" w:color="auto"/>
            </w:tcBorders>
            <w:shd w:val="clear" w:color="000000" w:fill="FFE699"/>
            <w:noWrap/>
            <w:vAlign w:val="bottom"/>
            <w:hideMark/>
          </w:tcPr>
          <w:p w14:paraId="677E54AC"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r>
      <w:tr w:rsidR="00064821" w:rsidRPr="00064821" w14:paraId="0B0882F0" w14:textId="77777777" w:rsidTr="00064821">
        <w:trPr>
          <w:trHeight w:val="288"/>
        </w:trPr>
        <w:tc>
          <w:tcPr>
            <w:tcW w:w="1574" w:type="dxa"/>
            <w:tcBorders>
              <w:top w:val="nil"/>
              <w:left w:val="single" w:sz="8" w:space="0" w:color="auto"/>
              <w:bottom w:val="single" w:sz="4" w:space="0" w:color="auto"/>
              <w:right w:val="nil"/>
            </w:tcBorders>
            <w:shd w:val="clear" w:color="000000" w:fill="FFE699"/>
            <w:noWrap/>
            <w:vAlign w:val="bottom"/>
            <w:hideMark/>
          </w:tcPr>
          <w:p w14:paraId="689EF898"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20" w:type="dxa"/>
            <w:tcBorders>
              <w:top w:val="nil"/>
              <w:left w:val="single" w:sz="8" w:space="0" w:color="auto"/>
              <w:bottom w:val="single" w:sz="4" w:space="0" w:color="auto"/>
              <w:right w:val="single" w:sz="4" w:space="0" w:color="auto"/>
            </w:tcBorders>
            <w:shd w:val="clear" w:color="000000" w:fill="FFE699"/>
            <w:noWrap/>
            <w:vAlign w:val="bottom"/>
            <w:hideMark/>
          </w:tcPr>
          <w:p w14:paraId="35B3D455"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1900" w:type="dxa"/>
            <w:tcBorders>
              <w:top w:val="nil"/>
              <w:left w:val="nil"/>
              <w:bottom w:val="single" w:sz="4" w:space="0" w:color="auto"/>
              <w:right w:val="single" w:sz="4" w:space="0" w:color="auto"/>
            </w:tcBorders>
            <w:shd w:val="clear" w:color="000000" w:fill="FFE699"/>
            <w:noWrap/>
            <w:vAlign w:val="bottom"/>
            <w:hideMark/>
          </w:tcPr>
          <w:p w14:paraId="4EE5970C"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3240" w:type="dxa"/>
            <w:tcBorders>
              <w:top w:val="nil"/>
              <w:left w:val="nil"/>
              <w:bottom w:val="single" w:sz="4" w:space="0" w:color="auto"/>
              <w:right w:val="single" w:sz="4" w:space="0" w:color="auto"/>
            </w:tcBorders>
            <w:shd w:val="clear" w:color="000000" w:fill="FFE699"/>
            <w:noWrap/>
            <w:vAlign w:val="bottom"/>
            <w:hideMark/>
          </w:tcPr>
          <w:p w14:paraId="58E07CDA"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80" w:type="dxa"/>
            <w:tcBorders>
              <w:top w:val="nil"/>
              <w:left w:val="nil"/>
              <w:bottom w:val="single" w:sz="4" w:space="0" w:color="auto"/>
              <w:right w:val="single" w:sz="4" w:space="0" w:color="auto"/>
            </w:tcBorders>
            <w:shd w:val="clear" w:color="000000" w:fill="FFE699"/>
            <w:noWrap/>
            <w:vAlign w:val="bottom"/>
            <w:hideMark/>
          </w:tcPr>
          <w:p w14:paraId="37229AB3"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120" w:type="dxa"/>
            <w:tcBorders>
              <w:top w:val="nil"/>
              <w:left w:val="nil"/>
              <w:bottom w:val="single" w:sz="4" w:space="0" w:color="auto"/>
              <w:right w:val="single" w:sz="4" w:space="0" w:color="auto"/>
            </w:tcBorders>
            <w:shd w:val="clear" w:color="000000" w:fill="FFE699"/>
            <w:noWrap/>
            <w:vAlign w:val="bottom"/>
            <w:hideMark/>
          </w:tcPr>
          <w:p w14:paraId="4595A742"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1680" w:type="dxa"/>
            <w:tcBorders>
              <w:top w:val="nil"/>
              <w:left w:val="nil"/>
              <w:bottom w:val="single" w:sz="4" w:space="0" w:color="auto"/>
              <w:right w:val="single" w:sz="8" w:space="0" w:color="auto"/>
            </w:tcBorders>
            <w:shd w:val="clear" w:color="000000" w:fill="FFE699"/>
            <w:noWrap/>
            <w:vAlign w:val="bottom"/>
            <w:hideMark/>
          </w:tcPr>
          <w:p w14:paraId="193E6DD7" w14:textId="77777777" w:rsidR="00064821" w:rsidRPr="00064821" w:rsidRDefault="00064821" w:rsidP="00064821">
            <w:pPr>
              <w:spacing w:after="0" w:line="240" w:lineRule="auto"/>
              <w:jc w:val="center"/>
              <w:rPr>
                <w:rFonts w:eastAsia="Times New Roman" w:cs="Calibri"/>
                <w:b/>
                <w:bCs/>
                <w:lang w:eastAsia="cs-CZ"/>
              </w:rPr>
            </w:pPr>
            <w:proofErr w:type="spellStart"/>
            <w:r w:rsidRPr="00064821">
              <w:rPr>
                <w:rFonts w:eastAsia="Times New Roman" w:cs="Calibri"/>
                <w:b/>
                <w:bCs/>
                <w:lang w:eastAsia="cs-CZ"/>
              </w:rPr>
              <w:t>Softskills</w:t>
            </w:r>
            <w:proofErr w:type="spellEnd"/>
          </w:p>
        </w:tc>
      </w:tr>
      <w:tr w:rsidR="00064821" w:rsidRPr="00064821" w14:paraId="19151E95" w14:textId="77777777" w:rsidTr="00064821">
        <w:trPr>
          <w:trHeight w:val="288"/>
        </w:trPr>
        <w:tc>
          <w:tcPr>
            <w:tcW w:w="1574" w:type="dxa"/>
            <w:tcBorders>
              <w:top w:val="nil"/>
              <w:left w:val="single" w:sz="8" w:space="0" w:color="auto"/>
              <w:bottom w:val="single" w:sz="4" w:space="0" w:color="auto"/>
              <w:right w:val="nil"/>
            </w:tcBorders>
            <w:shd w:val="clear" w:color="000000" w:fill="FFE699"/>
            <w:noWrap/>
            <w:vAlign w:val="bottom"/>
            <w:hideMark/>
          </w:tcPr>
          <w:p w14:paraId="6093DCA5"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20" w:type="dxa"/>
            <w:tcBorders>
              <w:top w:val="nil"/>
              <w:left w:val="single" w:sz="8" w:space="0" w:color="auto"/>
              <w:bottom w:val="single" w:sz="4" w:space="0" w:color="auto"/>
              <w:right w:val="single" w:sz="4" w:space="0" w:color="auto"/>
            </w:tcBorders>
            <w:shd w:val="clear" w:color="000000" w:fill="FFE699"/>
            <w:noWrap/>
            <w:vAlign w:val="bottom"/>
            <w:hideMark/>
          </w:tcPr>
          <w:p w14:paraId="23848D45"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1900" w:type="dxa"/>
            <w:tcBorders>
              <w:top w:val="nil"/>
              <w:left w:val="nil"/>
              <w:bottom w:val="single" w:sz="4" w:space="0" w:color="auto"/>
              <w:right w:val="single" w:sz="4" w:space="0" w:color="auto"/>
            </w:tcBorders>
            <w:shd w:val="clear" w:color="000000" w:fill="FFE699"/>
            <w:noWrap/>
            <w:vAlign w:val="bottom"/>
            <w:hideMark/>
          </w:tcPr>
          <w:p w14:paraId="2F2C560D"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3240" w:type="dxa"/>
            <w:tcBorders>
              <w:top w:val="nil"/>
              <w:left w:val="nil"/>
              <w:bottom w:val="single" w:sz="4" w:space="0" w:color="auto"/>
              <w:right w:val="single" w:sz="4" w:space="0" w:color="auto"/>
            </w:tcBorders>
            <w:shd w:val="clear" w:color="000000" w:fill="FFE699"/>
            <w:noWrap/>
            <w:vAlign w:val="bottom"/>
            <w:hideMark/>
          </w:tcPr>
          <w:p w14:paraId="52EDFD39"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80" w:type="dxa"/>
            <w:tcBorders>
              <w:top w:val="nil"/>
              <w:left w:val="nil"/>
              <w:bottom w:val="single" w:sz="4" w:space="0" w:color="auto"/>
              <w:right w:val="single" w:sz="4" w:space="0" w:color="auto"/>
            </w:tcBorders>
            <w:shd w:val="clear" w:color="000000" w:fill="FFE699"/>
            <w:noWrap/>
            <w:vAlign w:val="bottom"/>
            <w:hideMark/>
          </w:tcPr>
          <w:p w14:paraId="0F185F02"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120" w:type="dxa"/>
            <w:tcBorders>
              <w:top w:val="nil"/>
              <w:left w:val="nil"/>
              <w:bottom w:val="single" w:sz="4" w:space="0" w:color="auto"/>
              <w:right w:val="single" w:sz="4" w:space="0" w:color="auto"/>
            </w:tcBorders>
            <w:shd w:val="clear" w:color="000000" w:fill="FFE699"/>
            <w:noWrap/>
            <w:vAlign w:val="bottom"/>
            <w:hideMark/>
          </w:tcPr>
          <w:p w14:paraId="35018766"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1680" w:type="dxa"/>
            <w:tcBorders>
              <w:top w:val="nil"/>
              <w:left w:val="nil"/>
              <w:bottom w:val="single" w:sz="4" w:space="0" w:color="auto"/>
              <w:right w:val="single" w:sz="8" w:space="0" w:color="auto"/>
            </w:tcBorders>
            <w:shd w:val="clear" w:color="000000" w:fill="FFE699"/>
            <w:noWrap/>
            <w:vAlign w:val="bottom"/>
            <w:hideMark/>
          </w:tcPr>
          <w:p w14:paraId="16B42C53" w14:textId="77777777" w:rsidR="00064821" w:rsidRPr="00064821" w:rsidRDefault="00064821" w:rsidP="00064821">
            <w:pPr>
              <w:spacing w:after="0" w:line="240" w:lineRule="auto"/>
              <w:jc w:val="center"/>
              <w:rPr>
                <w:rFonts w:eastAsia="Times New Roman" w:cs="Calibri"/>
                <w:b/>
                <w:bCs/>
                <w:lang w:eastAsia="cs-CZ"/>
              </w:rPr>
            </w:pPr>
            <w:r w:rsidRPr="00064821">
              <w:rPr>
                <w:rFonts w:eastAsia="Times New Roman" w:cs="Calibri"/>
                <w:b/>
                <w:bCs/>
                <w:lang w:eastAsia="cs-CZ"/>
              </w:rPr>
              <w:t>0-2-0</w:t>
            </w:r>
          </w:p>
        </w:tc>
      </w:tr>
      <w:tr w:rsidR="00064821" w:rsidRPr="00064821" w14:paraId="2FE7EF83" w14:textId="77777777" w:rsidTr="00064821">
        <w:trPr>
          <w:trHeight w:val="300"/>
        </w:trPr>
        <w:tc>
          <w:tcPr>
            <w:tcW w:w="1574" w:type="dxa"/>
            <w:tcBorders>
              <w:top w:val="nil"/>
              <w:left w:val="single" w:sz="8" w:space="0" w:color="auto"/>
              <w:bottom w:val="single" w:sz="8" w:space="0" w:color="auto"/>
              <w:right w:val="nil"/>
            </w:tcBorders>
            <w:shd w:val="clear" w:color="000000" w:fill="FFE699"/>
            <w:noWrap/>
            <w:vAlign w:val="bottom"/>
            <w:hideMark/>
          </w:tcPr>
          <w:p w14:paraId="5A42F6F8"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20" w:type="dxa"/>
            <w:tcBorders>
              <w:top w:val="nil"/>
              <w:left w:val="single" w:sz="8" w:space="0" w:color="auto"/>
              <w:bottom w:val="single" w:sz="8" w:space="0" w:color="auto"/>
              <w:right w:val="single" w:sz="4" w:space="0" w:color="auto"/>
            </w:tcBorders>
            <w:shd w:val="clear" w:color="000000" w:fill="FFE699"/>
            <w:noWrap/>
            <w:vAlign w:val="bottom"/>
            <w:hideMark/>
          </w:tcPr>
          <w:p w14:paraId="560974D0"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1900" w:type="dxa"/>
            <w:tcBorders>
              <w:top w:val="nil"/>
              <w:left w:val="nil"/>
              <w:bottom w:val="single" w:sz="8" w:space="0" w:color="auto"/>
              <w:right w:val="single" w:sz="4" w:space="0" w:color="auto"/>
            </w:tcBorders>
            <w:shd w:val="clear" w:color="000000" w:fill="FFE699"/>
            <w:noWrap/>
            <w:vAlign w:val="bottom"/>
            <w:hideMark/>
          </w:tcPr>
          <w:p w14:paraId="43D33EE8"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3240" w:type="dxa"/>
            <w:tcBorders>
              <w:top w:val="nil"/>
              <w:left w:val="nil"/>
              <w:bottom w:val="single" w:sz="8" w:space="0" w:color="auto"/>
              <w:right w:val="single" w:sz="4" w:space="0" w:color="auto"/>
            </w:tcBorders>
            <w:shd w:val="clear" w:color="000000" w:fill="FFE699"/>
            <w:noWrap/>
            <w:vAlign w:val="bottom"/>
            <w:hideMark/>
          </w:tcPr>
          <w:p w14:paraId="1A2120FA"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280" w:type="dxa"/>
            <w:tcBorders>
              <w:top w:val="nil"/>
              <w:left w:val="nil"/>
              <w:bottom w:val="single" w:sz="8" w:space="0" w:color="auto"/>
              <w:right w:val="single" w:sz="4" w:space="0" w:color="auto"/>
            </w:tcBorders>
            <w:shd w:val="clear" w:color="000000" w:fill="FFE699"/>
            <w:noWrap/>
            <w:vAlign w:val="bottom"/>
            <w:hideMark/>
          </w:tcPr>
          <w:p w14:paraId="03FAD05F"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2120" w:type="dxa"/>
            <w:tcBorders>
              <w:top w:val="nil"/>
              <w:left w:val="nil"/>
              <w:bottom w:val="single" w:sz="8" w:space="0" w:color="auto"/>
              <w:right w:val="single" w:sz="4" w:space="0" w:color="auto"/>
            </w:tcBorders>
            <w:shd w:val="clear" w:color="000000" w:fill="FFE699"/>
            <w:noWrap/>
            <w:vAlign w:val="bottom"/>
            <w:hideMark/>
          </w:tcPr>
          <w:p w14:paraId="48186CCE" w14:textId="77777777" w:rsidR="00064821" w:rsidRPr="00064821" w:rsidRDefault="00064821" w:rsidP="00064821">
            <w:pPr>
              <w:spacing w:after="0" w:line="240" w:lineRule="auto"/>
              <w:jc w:val="center"/>
              <w:rPr>
                <w:rFonts w:eastAsia="Times New Roman" w:cs="Calibri"/>
                <w:b/>
                <w:bCs/>
                <w:color w:val="833C0C"/>
                <w:lang w:eastAsia="cs-CZ"/>
              </w:rPr>
            </w:pPr>
            <w:r w:rsidRPr="00064821">
              <w:rPr>
                <w:rFonts w:eastAsia="Times New Roman" w:cs="Calibri"/>
                <w:b/>
                <w:bCs/>
                <w:color w:val="833C0C"/>
                <w:lang w:eastAsia="cs-CZ"/>
              </w:rPr>
              <w:t> </w:t>
            </w:r>
          </w:p>
        </w:tc>
        <w:tc>
          <w:tcPr>
            <w:tcW w:w="1680" w:type="dxa"/>
            <w:tcBorders>
              <w:top w:val="nil"/>
              <w:left w:val="nil"/>
              <w:bottom w:val="single" w:sz="8" w:space="0" w:color="auto"/>
              <w:right w:val="single" w:sz="8" w:space="0" w:color="auto"/>
            </w:tcBorders>
            <w:shd w:val="clear" w:color="000000" w:fill="FFE699"/>
            <w:noWrap/>
            <w:vAlign w:val="bottom"/>
            <w:hideMark/>
          </w:tcPr>
          <w:p w14:paraId="6C12FFB0" w14:textId="77777777" w:rsidR="00064821" w:rsidRPr="00064821" w:rsidRDefault="00064821" w:rsidP="00064821">
            <w:pPr>
              <w:spacing w:after="0" w:line="240" w:lineRule="auto"/>
              <w:jc w:val="center"/>
              <w:rPr>
                <w:rFonts w:eastAsia="Times New Roman" w:cs="Calibri"/>
                <w:b/>
                <w:bCs/>
                <w:lang w:eastAsia="cs-CZ"/>
              </w:rPr>
            </w:pPr>
            <w:proofErr w:type="spellStart"/>
            <w:r w:rsidRPr="00064821">
              <w:rPr>
                <w:rFonts w:eastAsia="Times New Roman" w:cs="Calibri"/>
                <w:b/>
                <w:bCs/>
                <w:lang w:eastAsia="cs-CZ"/>
              </w:rPr>
              <w:t>kl</w:t>
            </w:r>
            <w:proofErr w:type="spellEnd"/>
          </w:p>
        </w:tc>
      </w:tr>
    </w:tbl>
    <w:p w14:paraId="6FDC2FB5" w14:textId="77777777" w:rsidR="0018787C" w:rsidRDefault="0018787C" w:rsidP="00AB0E99">
      <w:pPr>
        <w:sectPr w:rsidR="0018787C" w:rsidSect="00064821">
          <w:pgSz w:w="16838" w:h="11906" w:orient="landscape"/>
          <w:pgMar w:top="737" w:right="1418" w:bottom="737" w:left="1418" w:header="709" w:footer="709" w:gutter="0"/>
          <w:cols w:space="708"/>
          <w:titlePg/>
          <w:docGrid w:linePitch="360"/>
        </w:sectPr>
      </w:pPr>
    </w:p>
    <w:p w14:paraId="6D1F18A7" w14:textId="77777777" w:rsidR="00AB0E99" w:rsidRPr="00F110CA" w:rsidRDefault="00AB0E99" w:rsidP="00AB0E99">
      <w:r w:rsidRPr="00F110CA">
        <w:lastRenderedPageBreak/>
        <w:t>Cílem tohoto studijního programu je vychovávat absolventy s dobrými teoretickými i praktickými znalostmi a dovednostmi spolupodílet se na výstavbě moderních řídicích systémů jakož i na jejich implementacích a provozování.</w:t>
      </w:r>
    </w:p>
    <w:p w14:paraId="5D01C011" w14:textId="77777777" w:rsidR="00AB0E99" w:rsidRPr="00CD5DC3" w:rsidRDefault="00AB0E99" w:rsidP="00AB0E99">
      <w:r w:rsidRPr="00CD5DC3">
        <w:t xml:space="preserve">První specializace „Průmyslová automatizace“ je zaměřena více teoreticky s cílem postihnout matematickou a fyzikální podstatu řízených a řídicích systémů, jejichž nedílnou součástí jsou senzory a akční členy, pracující na jednoznačných fyzikálních principech a dále vlastní řídicí systémy, dnes nejčastěji realizované číslicovými počítači, realizující řídicí a regulační algoritmy získané netriviálními matematickými metodami a postupy. </w:t>
      </w:r>
    </w:p>
    <w:p w14:paraId="273240B1" w14:textId="77777777" w:rsidR="00AB0E99" w:rsidRPr="00F110CA" w:rsidRDefault="00AB0E99" w:rsidP="00AB0E99">
      <w:r w:rsidRPr="00CD5DC3">
        <w:t xml:space="preserve">Cílem studia specializace druhé „Inteligentní systémy s roboty“ je zachytit současné trendy průmyslového prostředí v co největší míře uplatňovat při návrzích a realizacích výrobních linek </w:t>
      </w:r>
      <w:proofErr w:type="spellStart"/>
      <w:r w:rsidRPr="00CD5DC3">
        <w:t>mechatronické</w:t>
      </w:r>
      <w:proofErr w:type="spellEnd"/>
      <w:r w:rsidRPr="00CD5DC3">
        <w:t xml:space="preserve"> a robotické systémy, čímž je jednoznačné dosahováno výrazně vyššího stupně komplexní automatizace.</w:t>
      </w:r>
    </w:p>
    <w:p w14:paraId="4DE88B16" w14:textId="77777777" w:rsidR="00767ADE" w:rsidRPr="00F110CA" w:rsidRDefault="00F11FE8">
      <w:pPr>
        <w:spacing w:after="0" w:line="240" w:lineRule="auto"/>
      </w:pPr>
      <w:r w:rsidRPr="00F110CA">
        <w:t>Naplnění jak uvedeného profilu absolventa, tak dosažení hlavních cílů studia je zajištěno popsanou strukturou předmětů a jejich zařazení do jednotlivých předmětových linií.</w:t>
      </w:r>
    </w:p>
    <w:p w14:paraId="6D2C9B17" w14:textId="77777777" w:rsidR="00F11FE8" w:rsidRDefault="00F11FE8">
      <w:pPr>
        <w:spacing w:after="0" w:line="240" w:lineRule="auto"/>
        <w:rPr>
          <w:ins w:id="366" w:author="vopatrilova" w:date="2018-11-22T14:55:00Z"/>
        </w:rPr>
      </w:pPr>
    </w:p>
    <w:p w14:paraId="6346A1DC" w14:textId="77777777" w:rsidR="00D70CE9" w:rsidRPr="00F110CA" w:rsidRDefault="00D70CE9">
      <w:pPr>
        <w:spacing w:after="0" w:line="240" w:lineRule="auto"/>
      </w:pPr>
    </w:p>
    <w:p w14:paraId="27BC7354" w14:textId="77777777" w:rsidR="000D5585" w:rsidRPr="00F110CA" w:rsidRDefault="000D5585" w:rsidP="00CC42D1">
      <w:pPr>
        <w:pStyle w:val="Nadpis3"/>
      </w:pPr>
      <w:bookmarkStart w:id="367" w:name="_Toc530850757"/>
      <w:r w:rsidRPr="00F110CA">
        <w:t xml:space="preserve">Standard </w:t>
      </w:r>
      <w:r w:rsidR="00AA7CBC" w:rsidRPr="00F110CA">
        <w:t>2.12 Struktura a rozsah studijních předmětů</w:t>
      </w:r>
      <w:bookmarkEnd w:id="367"/>
      <w:r w:rsidR="00AA7CBC" w:rsidRPr="00F110CA">
        <w:t xml:space="preserve"> </w:t>
      </w:r>
    </w:p>
    <w:p w14:paraId="03A12168" w14:textId="77777777" w:rsidR="00AA7CBC" w:rsidRPr="00F110CA" w:rsidRDefault="00DE0A5F" w:rsidP="00FA42AB">
      <w:r>
        <w:rPr>
          <w:rFonts w:cs="Calibri"/>
          <w:color w:val="000000"/>
          <w:lang w:eastAsia="cs-CZ"/>
        </w:rPr>
        <w:t xml:space="preserve">V souladu s požadavky Národního akreditačního úřadu jsou </w:t>
      </w:r>
      <w:r>
        <w:rPr>
          <w:lang w:eastAsia="cs-CZ"/>
        </w:rPr>
        <w:t xml:space="preserve">předměty členěny na základní teoretické předměty profilujícího základu (ZT) a předměty profilujícího základu (PZ). </w:t>
      </w:r>
      <w:r>
        <w:t xml:space="preserve">Studijní plán bakalářského studijního programu </w:t>
      </w:r>
      <w:ins w:id="368" w:author="vopatrilova" w:date="2018-11-22T11:15:00Z">
        <w:r w:rsidRPr="00DE0A5F">
          <w:rPr>
            <w:rPrChange w:id="369" w:author="vopatrilova" w:date="2018-11-22T11:18:00Z">
              <w:rPr>
                <w:highlight w:val="yellow"/>
              </w:rPr>
            </w:rPrChange>
          </w:rPr>
          <w:t>specializace „Inteligentní systémy s</w:t>
        </w:r>
      </w:ins>
      <w:ins w:id="370" w:author="vopatrilova" w:date="2018-11-22T11:16:00Z">
        <w:r w:rsidRPr="00DE0A5F">
          <w:rPr>
            <w:rPrChange w:id="371" w:author="vopatrilova" w:date="2018-11-22T11:18:00Z">
              <w:rPr>
                <w:highlight w:val="yellow"/>
              </w:rPr>
            </w:rPrChange>
          </w:rPr>
          <w:t> </w:t>
        </w:r>
      </w:ins>
      <w:ins w:id="372" w:author="vopatrilova" w:date="2018-11-22T11:15:00Z">
        <w:r w:rsidRPr="00DE0A5F">
          <w:rPr>
            <w:rPrChange w:id="373" w:author="vopatrilova" w:date="2018-11-22T11:18:00Z">
              <w:rPr>
                <w:highlight w:val="yellow"/>
              </w:rPr>
            </w:rPrChange>
          </w:rPr>
          <w:t>roboty</w:t>
        </w:r>
      </w:ins>
      <w:ins w:id="374" w:author="vopatrilova" w:date="2018-11-22T11:16:00Z">
        <w:r w:rsidRPr="00DE0A5F">
          <w:rPr>
            <w:rPrChange w:id="375" w:author="vopatrilova" w:date="2018-11-22T11:18:00Z">
              <w:rPr>
                <w:highlight w:val="yellow"/>
              </w:rPr>
            </w:rPrChange>
          </w:rPr>
          <w:t xml:space="preserve">“ </w:t>
        </w:r>
      </w:ins>
      <w:r>
        <w:t xml:space="preserve">obsahuje </w:t>
      </w:r>
      <w:del w:id="376" w:author="vopatrilova" w:date="2018-11-22T11:16:00Z">
        <w:r>
          <w:delText>1</w:delText>
        </w:r>
      </w:del>
      <w:r>
        <w:t>8 předmět</w:t>
      </w:r>
      <w:ins w:id="377" w:author="vopatrilova" w:date="2018-11-22T11:16:00Z">
        <w:r w:rsidRPr="00DE0A5F">
          <w:rPr>
            <w:rPrChange w:id="378" w:author="vopatrilova" w:date="2018-11-22T11:18:00Z">
              <w:rPr>
                <w:highlight w:val="yellow"/>
              </w:rPr>
            </w:rPrChange>
          </w:rPr>
          <w:t>ů</w:t>
        </w:r>
      </w:ins>
      <w:del w:id="379" w:author="vopatrilova" w:date="2018-11-22T11:16:00Z">
        <w:r>
          <w:delText>ů</w:delText>
        </w:r>
      </w:del>
      <w:r>
        <w:t xml:space="preserve"> PZ s celkovým kreditovým ohodnocením </w:t>
      </w:r>
      <w:ins w:id="380" w:author="vopatrilova" w:date="2018-11-22T11:16:00Z">
        <w:r w:rsidRPr="00DE0A5F">
          <w:rPr>
            <w:rPrChange w:id="381" w:author="vopatrilova" w:date="2018-11-22T11:18:00Z">
              <w:rPr>
                <w:highlight w:val="yellow"/>
              </w:rPr>
            </w:rPrChange>
          </w:rPr>
          <w:t>40</w:t>
        </w:r>
      </w:ins>
      <w:del w:id="382" w:author="vopatrilova" w:date="2018-11-22T11:16:00Z">
        <w:r>
          <w:delText>82</w:delText>
        </w:r>
      </w:del>
      <w:r>
        <w:t xml:space="preserve"> ECTS kreditů a </w:t>
      </w:r>
      <w:ins w:id="383" w:author="vopatrilova" w:date="2018-11-22T11:16:00Z">
        <w:r w:rsidRPr="00DE0A5F">
          <w:rPr>
            <w:rPrChange w:id="384" w:author="vopatrilova" w:date="2018-11-22T11:18:00Z">
              <w:rPr>
                <w:highlight w:val="yellow"/>
              </w:rPr>
            </w:rPrChange>
          </w:rPr>
          <w:t>3</w:t>
        </w:r>
      </w:ins>
      <w:del w:id="385" w:author="vopatrilova" w:date="2018-11-22T11:16:00Z">
        <w:r>
          <w:delText>7</w:delText>
        </w:r>
      </w:del>
      <w:r>
        <w:t xml:space="preserve"> předmět</w:t>
      </w:r>
      <w:ins w:id="386" w:author="vopatrilova" w:date="2018-11-22T11:16:00Z">
        <w:r w:rsidRPr="00DE0A5F">
          <w:rPr>
            <w:rPrChange w:id="387" w:author="vopatrilova" w:date="2018-11-22T11:18:00Z">
              <w:rPr>
                <w:highlight w:val="yellow"/>
              </w:rPr>
            </w:rPrChange>
          </w:rPr>
          <w:t>y</w:t>
        </w:r>
      </w:ins>
      <w:del w:id="388" w:author="vopatrilova" w:date="2018-11-22T11:16:00Z">
        <w:r>
          <w:delText>ů</w:delText>
        </w:r>
      </w:del>
      <w:r>
        <w:t xml:space="preserve"> ZT s celkovým počtem kreditů </w:t>
      </w:r>
      <w:ins w:id="389" w:author="vopatrilova" w:date="2018-11-22T11:16:00Z">
        <w:r w:rsidRPr="00DE0A5F">
          <w:rPr>
            <w:rPrChange w:id="390" w:author="vopatrilova" w:date="2018-11-22T11:18:00Z">
              <w:rPr>
                <w:highlight w:val="yellow"/>
              </w:rPr>
            </w:rPrChange>
          </w:rPr>
          <w:t>19</w:t>
        </w:r>
      </w:ins>
      <w:del w:id="391" w:author="vopatrilova" w:date="2018-11-22T11:16:00Z">
        <w:r>
          <w:delText>45</w:delText>
        </w:r>
      </w:del>
      <w:r>
        <w:t xml:space="preserve">. Zbylý počet kreditů tvoří předměty ostatní a doplňkové (sportovní aktivity, jazyky apod.). Skladba těchto předmětů je uvedena ve formuláři </w:t>
      </w:r>
      <w:r>
        <w:rPr>
          <w:i/>
        </w:rPr>
        <w:t>B-</w:t>
      </w:r>
      <w:proofErr w:type="spellStart"/>
      <w:r>
        <w:rPr>
          <w:i/>
        </w:rPr>
        <w:t>IIa</w:t>
      </w:r>
      <w:proofErr w:type="spellEnd"/>
      <w:r>
        <w:rPr>
          <w:i/>
        </w:rPr>
        <w:t xml:space="preserve"> - Studijní plány a návrh témat prací</w:t>
      </w:r>
      <w:ins w:id="392" w:author="vopatrilova" w:date="2018-11-22T11:17:00Z">
        <w:r w:rsidRPr="00DE0A5F">
          <w:rPr>
            <w:rPrChange w:id="393" w:author="vopatrilova" w:date="2018-11-22T11:18:00Z">
              <w:rPr>
                <w:highlight w:val="yellow"/>
              </w:rPr>
            </w:rPrChange>
          </w:rPr>
          <w:t>.</w:t>
        </w:r>
      </w:ins>
      <w:del w:id="394" w:author="vopatrilova" w:date="2018-11-22T11:17:00Z">
        <w:r>
          <w:delText>,</w:delText>
        </w:r>
      </w:del>
      <w:r>
        <w:t xml:space="preserve"> </w:t>
      </w:r>
      <w:ins w:id="395" w:author="vopatrilova" w:date="2018-11-22T11:17:00Z">
        <w:r w:rsidRPr="00DE0A5F">
          <w:rPr>
            <w:rPrChange w:id="396" w:author="vopatrilova" w:date="2018-11-22T11:18:00Z">
              <w:rPr>
                <w:highlight w:val="yellow"/>
              </w:rPr>
            </w:rPrChange>
          </w:rPr>
          <w:t>Studijní plán bakalářského studijního programu specializace „Průmyslová automatizace“ obsahuje 9 předmětů PZ s celkovým kreditovým ohodnocením 40 ECTS kreditů a 3 předměty ZT s celkovým počtem kreditů 1</w:t>
        </w:r>
      </w:ins>
      <w:ins w:id="397" w:author="vopatrilova" w:date="2018-11-22T11:18:00Z">
        <w:r w:rsidRPr="00DE0A5F">
          <w:rPr>
            <w:rPrChange w:id="398" w:author="vopatrilova" w:date="2018-11-22T11:18:00Z">
              <w:rPr>
                <w:highlight w:val="yellow"/>
              </w:rPr>
            </w:rPrChange>
          </w:rPr>
          <w:t>7</w:t>
        </w:r>
      </w:ins>
      <w:ins w:id="399" w:author="vopatrilova" w:date="2018-11-22T11:17:00Z">
        <w:r w:rsidRPr="00DE0A5F">
          <w:rPr>
            <w:rPrChange w:id="400" w:author="vopatrilova" w:date="2018-11-22T11:18:00Z">
              <w:rPr>
                <w:highlight w:val="yellow"/>
              </w:rPr>
            </w:rPrChange>
          </w:rPr>
          <w:t xml:space="preserve">. Zbylý počet kreditů tvoří předměty ostatní a doplňkové (sportovní aktivity, jazyky apod.). Skladba těchto předmětů je uvedena ve formuláři </w:t>
        </w:r>
        <w:r w:rsidRPr="00DE0A5F">
          <w:rPr>
            <w:i/>
            <w:rPrChange w:id="401" w:author="vopatrilova" w:date="2018-11-22T11:18:00Z">
              <w:rPr>
                <w:i/>
                <w:highlight w:val="yellow"/>
              </w:rPr>
            </w:rPrChange>
          </w:rPr>
          <w:t>B-</w:t>
        </w:r>
        <w:proofErr w:type="spellStart"/>
        <w:r w:rsidRPr="00DE0A5F">
          <w:rPr>
            <w:i/>
            <w:rPrChange w:id="402" w:author="vopatrilova" w:date="2018-11-22T11:18:00Z">
              <w:rPr>
                <w:i/>
                <w:highlight w:val="yellow"/>
              </w:rPr>
            </w:rPrChange>
          </w:rPr>
          <w:t>IIa</w:t>
        </w:r>
        <w:proofErr w:type="spellEnd"/>
        <w:r w:rsidRPr="00DE0A5F">
          <w:rPr>
            <w:i/>
            <w:rPrChange w:id="403" w:author="vopatrilova" w:date="2018-11-22T11:18:00Z">
              <w:rPr>
                <w:i/>
                <w:highlight w:val="yellow"/>
              </w:rPr>
            </w:rPrChange>
          </w:rPr>
          <w:t xml:space="preserve"> - Studijní plány a návrh témat prací</w:t>
        </w:r>
        <w:r w:rsidRPr="00DE0A5F">
          <w:rPr>
            <w:rPrChange w:id="404" w:author="vopatrilova" w:date="2018-11-22T11:18:00Z">
              <w:rPr>
                <w:highlight w:val="yellow"/>
              </w:rPr>
            </w:rPrChange>
          </w:rPr>
          <w:t xml:space="preserve">. </w:t>
        </w:r>
      </w:ins>
      <w:del w:id="405" w:author="vopatrilova" w:date="2018-11-22T11:18:00Z">
        <w:r>
          <w:delText xml:space="preserve">přičemž </w:delText>
        </w:r>
      </w:del>
      <w:ins w:id="406" w:author="vopatrilova" w:date="2018-11-22T11:18:00Z">
        <w:r w:rsidRPr="00DE0A5F">
          <w:rPr>
            <w:rPrChange w:id="407" w:author="vopatrilova" w:date="2018-11-22T11:18:00Z">
              <w:rPr>
                <w:highlight w:val="yellow"/>
              </w:rPr>
            </w:rPrChange>
          </w:rPr>
          <w:t>U obou specializací</w:t>
        </w:r>
        <w:r>
          <w:t xml:space="preserve"> </w:t>
        </w:r>
      </w:ins>
      <w:r>
        <w:t>byly dodrženy návaznosti jednotlivých předmětů s cílem osvojit si základní teoretické znalosti a praktické dovednosti tak, aby byl naplněn deklarovaný profil absolventa studijního programu. Při návrhu tematických okruhů státních závěrečných zkoušek je vždy uvedeno ze kterých předmětů studijního plánu tyto okruhy vycházejí.</w:t>
      </w:r>
    </w:p>
    <w:p w14:paraId="578B359F" w14:textId="77777777" w:rsidR="00DF24D0" w:rsidRPr="00F110CA" w:rsidRDefault="00DF24D0" w:rsidP="00FA42AB">
      <w:r w:rsidRPr="00F110CA">
        <w:t xml:space="preserve">Podrobnější obsahy a struktury předmětů jsou uvedeny ve formuláři </w:t>
      </w:r>
      <w:r w:rsidRPr="00F110CA">
        <w:rPr>
          <w:i/>
        </w:rPr>
        <w:t>B-III – Charakteristika studijního předmětu</w:t>
      </w:r>
      <w:r w:rsidRPr="00F110CA">
        <w:t xml:space="preserve"> pro jednotlivé předměty studijního plánu.</w:t>
      </w:r>
    </w:p>
    <w:p w14:paraId="1295005D" w14:textId="77777777" w:rsidR="00AA7CBC" w:rsidRPr="00F110CA" w:rsidRDefault="00496B72" w:rsidP="00FA42AB">
      <w:r w:rsidRPr="00F110CA">
        <w:t xml:space="preserve">Většina předmětů studijního plánu prezenčního studia </w:t>
      </w:r>
      <w:r w:rsidR="004300DF" w:rsidRPr="00F110CA">
        <w:t xml:space="preserve">je </w:t>
      </w:r>
      <w:r w:rsidR="004A13A6" w:rsidRPr="00F110CA">
        <w:t xml:space="preserve">uskutečňována </w:t>
      </w:r>
      <w:r w:rsidR="004300DF" w:rsidRPr="00F110CA">
        <w:t>ve formě přednášek, kde jsou uvedeny teoretické základy předmětu</w:t>
      </w:r>
      <w:r w:rsidR="004A13A6" w:rsidRPr="00F110CA">
        <w:t>,</w:t>
      </w:r>
      <w:r w:rsidR="004300DF" w:rsidRPr="00F110CA">
        <w:t xml:space="preserve"> a cvičení, popř. semináře, </w:t>
      </w:r>
      <w:r w:rsidR="004A13A6" w:rsidRPr="00F110CA">
        <w:t xml:space="preserve">ve kterých </w:t>
      </w:r>
      <w:r w:rsidR="004300DF" w:rsidRPr="00F110CA">
        <w:t xml:space="preserve">jsou tyto poznatky procvičeny a prohloubeny. Rozsah přednášek je zpravidla </w:t>
      </w:r>
      <w:r w:rsidR="00780C2C" w:rsidRPr="00F110CA">
        <w:t>2 hodiny týdně</w:t>
      </w:r>
      <w:r w:rsidR="004300DF" w:rsidRPr="00F110CA">
        <w:t xml:space="preserve"> a rozsah cvičení popř. seminářů je 1-</w:t>
      </w:r>
      <w:r w:rsidR="00B75B69" w:rsidRPr="00F110CA">
        <w:t>4</w:t>
      </w:r>
      <w:r w:rsidR="004300DF" w:rsidRPr="00F110CA">
        <w:t xml:space="preserve"> hod</w:t>
      </w:r>
      <w:r w:rsidR="00780C2C" w:rsidRPr="00F110CA">
        <w:t xml:space="preserve">iny </w:t>
      </w:r>
      <w:r w:rsidR="00B75B69" w:rsidRPr="00F110CA">
        <w:t xml:space="preserve">(v jednom předmětu výjimečně 6hodin) </w:t>
      </w:r>
      <w:r w:rsidR="00780C2C" w:rsidRPr="00F110CA">
        <w:t>týdně</w:t>
      </w:r>
      <w:r w:rsidRPr="00F110CA">
        <w:t>.</w:t>
      </w:r>
      <w:r w:rsidR="004300DF" w:rsidRPr="00F110CA">
        <w:t xml:space="preserve"> </w:t>
      </w:r>
      <w:r w:rsidRPr="00F110CA">
        <w:t xml:space="preserve">V kombinované formě studia je výuka koncipována formou řízených konzultací za přítomnosti studenta v rozsahu </w:t>
      </w:r>
      <w:r w:rsidR="00780C2C" w:rsidRPr="00F110CA">
        <w:t>1</w:t>
      </w:r>
      <w:r w:rsidR="00B75B69" w:rsidRPr="00F110CA">
        <w:t>4</w:t>
      </w:r>
      <w:r w:rsidR="00780C2C" w:rsidRPr="00F110CA">
        <w:t xml:space="preserve"> </w:t>
      </w:r>
      <w:r w:rsidR="004300DF" w:rsidRPr="00F110CA">
        <w:t xml:space="preserve">– </w:t>
      </w:r>
      <w:r w:rsidR="00B75B69" w:rsidRPr="00F110CA">
        <w:t>3</w:t>
      </w:r>
      <w:r w:rsidR="00780C2C" w:rsidRPr="00F110CA">
        <w:t xml:space="preserve">0 </w:t>
      </w:r>
      <w:r w:rsidR="004300DF" w:rsidRPr="00F110CA">
        <w:t>hod řízených konzultací za předmět a semestr v součtu zpravidla 112 hodin/semestr a 224 hodin/</w:t>
      </w:r>
      <w:proofErr w:type="spellStart"/>
      <w:r w:rsidR="004300DF" w:rsidRPr="00F110CA">
        <w:t>ak</w:t>
      </w:r>
      <w:proofErr w:type="spellEnd"/>
      <w:r w:rsidR="004300DF" w:rsidRPr="00F110CA">
        <w:t>. rok.</w:t>
      </w:r>
      <w:r w:rsidR="00824F64" w:rsidRPr="00F110CA">
        <w:t xml:space="preserve"> Výjimkou je </w:t>
      </w:r>
      <w:r w:rsidR="00824F64" w:rsidRPr="00CD5DC3">
        <w:t xml:space="preserve">předmět </w:t>
      </w:r>
      <w:r w:rsidR="00B75B69" w:rsidRPr="00CD5DC3">
        <w:t>bakalářská</w:t>
      </w:r>
      <w:r w:rsidR="00824F64" w:rsidRPr="00CD5DC3">
        <w:t xml:space="preserve"> práce</w:t>
      </w:r>
      <w:r w:rsidR="00824F64" w:rsidRPr="00F110CA">
        <w:t xml:space="preserve"> v posledním semestru, který má vyšší hodinovou i kreditovou dotaci z důvodů podstatně vyšší studijní zátěže na studenta spojenou s vypracováním této závěrečné </w:t>
      </w:r>
      <w:r w:rsidR="004A13A6" w:rsidRPr="00F110CA">
        <w:t xml:space="preserve">kvalifikační </w:t>
      </w:r>
      <w:r w:rsidR="00824F64" w:rsidRPr="00F110CA">
        <w:t>práce.</w:t>
      </w:r>
    </w:p>
    <w:p w14:paraId="793B9CF7" w14:textId="77777777" w:rsidR="00AA7CBC" w:rsidRPr="00F110CA" w:rsidRDefault="000D5585" w:rsidP="00CC42D1">
      <w:pPr>
        <w:pStyle w:val="Nadpis3"/>
      </w:pPr>
      <w:bookmarkStart w:id="408" w:name="_Toc530850758"/>
      <w:r w:rsidRPr="00F110CA">
        <w:lastRenderedPageBreak/>
        <w:t xml:space="preserve">Standard </w:t>
      </w:r>
      <w:r w:rsidR="00AA7CBC" w:rsidRPr="00F110CA">
        <w:t>2.14 Soulad obsahu studijních předmětů, státních zkoušek a kvalifikačních prací s výsledky učení a profilem absolventa</w:t>
      </w:r>
      <w:bookmarkEnd w:id="408"/>
      <w:r w:rsidR="00AA7CBC" w:rsidRPr="00F110CA">
        <w:t xml:space="preserve">  </w:t>
      </w:r>
    </w:p>
    <w:p w14:paraId="7F019DDF" w14:textId="77777777" w:rsidR="00081CB1" w:rsidRPr="00F110CA" w:rsidRDefault="001F6954" w:rsidP="00AA7CBC">
      <w:r w:rsidRPr="00F110CA">
        <w:t xml:space="preserve">Obsah jednotlivých předmětů je uveden v kartách předmětů </w:t>
      </w:r>
      <w:r w:rsidR="00204E9A" w:rsidRPr="00F110CA">
        <w:t xml:space="preserve">ve </w:t>
      </w:r>
      <w:r w:rsidRPr="00F110CA">
        <w:t xml:space="preserve">formulářích </w:t>
      </w:r>
      <w:r w:rsidRPr="00F110CA">
        <w:rPr>
          <w:i/>
        </w:rPr>
        <w:t>B-III – Charakteristika studijního předmětu</w:t>
      </w:r>
      <w:r w:rsidR="008C707F" w:rsidRPr="00F110CA">
        <w:t>.</w:t>
      </w:r>
      <w:r w:rsidRPr="00F110CA">
        <w:t xml:space="preserve"> </w:t>
      </w:r>
      <w:r w:rsidR="008C707F" w:rsidRPr="00F110CA">
        <w:t>K</w:t>
      </w:r>
      <w:r w:rsidRPr="00F110CA">
        <w:t xml:space="preserve">aždý předmět </w:t>
      </w:r>
      <w:r w:rsidR="004A13A6" w:rsidRPr="00F110CA">
        <w:t xml:space="preserve">má </w:t>
      </w:r>
      <w:r w:rsidRPr="00F110CA">
        <w:t xml:space="preserve">přesně definovánu náplň výuky </w:t>
      </w:r>
      <w:r w:rsidR="008C707F" w:rsidRPr="00F110CA">
        <w:t>pro čtrnáct týdnů</w:t>
      </w:r>
      <w:r w:rsidRPr="00F110CA">
        <w:t xml:space="preserve"> semestru spolu s </w:t>
      </w:r>
      <w:proofErr w:type="spellStart"/>
      <w:r w:rsidRPr="00F110CA">
        <w:t>prerekvizitami</w:t>
      </w:r>
      <w:proofErr w:type="spellEnd"/>
      <w:r w:rsidRPr="00F110CA">
        <w:t xml:space="preserve">, </w:t>
      </w:r>
      <w:proofErr w:type="spellStart"/>
      <w:r w:rsidRPr="00F110CA">
        <w:t>korekvizitami</w:t>
      </w:r>
      <w:proofErr w:type="spellEnd"/>
      <w:r w:rsidRPr="00F110CA">
        <w:t xml:space="preserve"> a ekvivalencemi, jsou-li pro </w:t>
      </w:r>
      <w:r w:rsidR="00204E9A" w:rsidRPr="00F110CA">
        <w:t xml:space="preserve">daný </w:t>
      </w:r>
      <w:r w:rsidRPr="00F110CA">
        <w:t xml:space="preserve">předmět definovány. </w:t>
      </w:r>
    </w:p>
    <w:p w14:paraId="7C1274CF" w14:textId="77777777" w:rsidR="00767ADE" w:rsidRPr="00F110CA" w:rsidRDefault="009E014C" w:rsidP="00AA7CBC">
      <w:r w:rsidRPr="00F110CA">
        <w:t>V kartách předmětů</w:t>
      </w:r>
      <w:r w:rsidR="001F6954" w:rsidRPr="00F110CA">
        <w:t xml:space="preserve"> </w:t>
      </w:r>
      <w:r w:rsidRPr="00F110CA">
        <w:t>je</w:t>
      </w:r>
      <w:r w:rsidR="001F6954" w:rsidRPr="00F110CA">
        <w:t xml:space="preserve"> přesně definována forma ověření studijních výsledků a podmínky pro úspěšné absolvování předmětu. Většina předmětů je </w:t>
      </w:r>
      <w:r w:rsidR="00204E9A" w:rsidRPr="00F110CA">
        <w:t xml:space="preserve">zakončena konkrétní </w:t>
      </w:r>
      <w:r w:rsidR="00E11D7B" w:rsidRPr="00F110CA">
        <w:t xml:space="preserve">formou klasifikovaného zakončení (klasifikovaný zápočet, zkouška), přičemž je </w:t>
      </w:r>
      <w:r w:rsidR="00780C2C" w:rsidRPr="00F110CA">
        <w:t xml:space="preserve">respektována </w:t>
      </w:r>
      <w:r w:rsidR="00E11D7B" w:rsidRPr="00F110CA">
        <w:t>maximální studijní zátěž 7 klasifikačních zakončení za semestr.</w:t>
      </w:r>
    </w:p>
    <w:p w14:paraId="6B1832B1" w14:textId="77777777" w:rsidR="00075691" w:rsidRPr="00F110CA" w:rsidRDefault="00E11D7B" w:rsidP="00AA7CBC">
      <w:r w:rsidRPr="00F110CA">
        <w:t xml:space="preserve">K ohodnocení </w:t>
      </w:r>
      <w:r w:rsidR="00204E9A" w:rsidRPr="00F110CA">
        <w:t xml:space="preserve">znalostí </w:t>
      </w:r>
      <w:r w:rsidRPr="00F110CA">
        <w:t>studenta v</w:t>
      </w:r>
      <w:r w:rsidR="00204E9A" w:rsidRPr="00F110CA">
        <w:t xml:space="preserve"> jednotlivých </w:t>
      </w:r>
      <w:r w:rsidRPr="00F110CA">
        <w:t>předmětech zakončených klasifikací (klasifikovaný zápočet, zkouška) je využito ECTS hodnocení dle Studijního a zkušebního řádu UTB</w:t>
      </w:r>
      <w:r w:rsidR="00D8247A" w:rsidRPr="00F110CA">
        <w:t xml:space="preserve"> (</w:t>
      </w:r>
      <w:r w:rsidR="00204E9A" w:rsidRPr="00F110CA">
        <w:t xml:space="preserve">dále jen </w:t>
      </w:r>
      <w:r w:rsidR="00D8247A" w:rsidRPr="00F110CA">
        <w:t>SZŘ UTB)</w:t>
      </w:r>
      <w:r w:rsidRPr="00F110CA">
        <w:t>, článek 14, odst. (1)</w:t>
      </w:r>
      <w:r w:rsidR="00FC6D8D" w:rsidRPr="00F110CA">
        <w:rPr>
          <w:rStyle w:val="Znakapoznpodarou"/>
        </w:rPr>
        <w:footnoteReference w:id="32"/>
      </w:r>
      <w:r w:rsidR="00FA42AB">
        <w:t>, viz následující tabulka:</w:t>
      </w:r>
    </w:p>
    <w:p w14:paraId="1A5D9622" w14:textId="49272C35" w:rsidR="00FA42AB" w:rsidRDefault="00FA42AB" w:rsidP="00FA42AB">
      <w:pPr>
        <w:pStyle w:val="Titulek"/>
        <w:keepNext/>
      </w:pPr>
      <w:r>
        <w:t xml:space="preserve">Tabulka </w:t>
      </w:r>
      <w:r w:rsidR="00DE0A5F">
        <w:fldChar w:fldCharType="begin"/>
      </w:r>
      <w:r w:rsidR="00DE1818">
        <w:instrText xml:space="preserve"> SEQ Tabulka \* ARABIC </w:instrText>
      </w:r>
      <w:r w:rsidR="00DE0A5F">
        <w:fldChar w:fldCharType="separate"/>
      </w:r>
      <w:r w:rsidR="000D3992">
        <w:rPr>
          <w:noProof/>
        </w:rPr>
        <w:t>5</w:t>
      </w:r>
      <w:r w:rsidR="00DE0A5F">
        <w:rPr>
          <w:noProof/>
        </w:rPr>
        <w:fldChar w:fldCharType="end"/>
      </w:r>
      <w:r>
        <w:t>: Klasifikační tabulka ECTS</w:t>
      </w:r>
    </w:p>
    <w:tbl>
      <w:tblPr>
        <w:tblStyle w:val="Mkatabulky"/>
        <w:tblW w:w="0" w:type="auto"/>
        <w:tblLook w:val="04A0" w:firstRow="1" w:lastRow="0" w:firstColumn="1" w:lastColumn="0" w:noHBand="0" w:noVBand="1"/>
      </w:tblPr>
      <w:tblGrid>
        <w:gridCol w:w="3020"/>
        <w:gridCol w:w="3021"/>
        <w:gridCol w:w="3021"/>
      </w:tblGrid>
      <w:tr w:rsidR="00E11D7B" w:rsidRPr="00F110CA" w14:paraId="27997D55" w14:textId="77777777" w:rsidTr="000C3BE7">
        <w:trPr>
          <w:trHeight w:val="450"/>
        </w:trPr>
        <w:tc>
          <w:tcPr>
            <w:tcW w:w="3020" w:type="dxa"/>
            <w:vAlign w:val="center"/>
          </w:tcPr>
          <w:p w14:paraId="13554423" w14:textId="77777777" w:rsidR="00E11D7B" w:rsidRPr="00F110CA" w:rsidRDefault="00E11D7B" w:rsidP="000C3BE7">
            <w:pPr>
              <w:spacing w:before="60" w:after="60"/>
              <w:jc w:val="center"/>
              <w:rPr>
                <w:b/>
                <w:sz w:val="22"/>
                <w:szCs w:val="22"/>
              </w:rPr>
            </w:pPr>
            <w:r w:rsidRPr="00F110CA">
              <w:rPr>
                <w:b/>
                <w:sz w:val="22"/>
                <w:szCs w:val="22"/>
              </w:rPr>
              <w:t>Stupeň ECTS</w:t>
            </w:r>
          </w:p>
        </w:tc>
        <w:tc>
          <w:tcPr>
            <w:tcW w:w="3021" w:type="dxa"/>
            <w:vAlign w:val="center"/>
          </w:tcPr>
          <w:p w14:paraId="4923A584" w14:textId="77777777" w:rsidR="00E11D7B" w:rsidRPr="00F110CA" w:rsidRDefault="00E11D7B" w:rsidP="000C3BE7">
            <w:pPr>
              <w:spacing w:before="60" w:after="60"/>
              <w:jc w:val="center"/>
              <w:rPr>
                <w:b/>
                <w:sz w:val="22"/>
                <w:szCs w:val="22"/>
              </w:rPr>
            </w:pPr>
            <w:r w:rsidRPr="00F110CA">
              <w:rPr>
                <w:b/>
                <w:sz w:val="22"/>
                <w:szCs w:val="22"/>
              </w:rPr>
              <w:t>Slovní vyjádření</w:t>
            </w:r>
          </w:p>
        </w:tc>
        <w:tc>
          <w:tcPr>
            <w:tcW w:w="3021" w:type="dxa"/>
            <w:vAlign w:val="center"/>
          </w:tcPr>
          <w:p w14:paraId="779198A2" w14:textId="77777777" w:rsidR="00E11D7B" w:rsidRPr="00F110CA" w:rsidRDefault="00E11D7B" w:rsidP="000C3BE7">
            <w:pPr>
              <w:spacing w:before="60" w:after="60"/>
              <w:jc w:val="center"/>
              <w:rPr>
                <w:b/>
                <w:sz w:val="22"/>
                <w:szCs w:val="22"/>
              </w:rPr>
            </w:pPr>
            <w:r w:rsidRPr="00F110CA">
              <w:rPr>
                <w:b/>
                <w:sz w:val="22"/>
                <w:szCs w:val="22"/>
              </w:rPr>
              <w:t>Číselné vyjádření</w:t>
            </w:r>
          </w:p>
        </w:tc>
      </w:tr>
      <w:tr w:rsidR="00E11D7B" w:rsidRPr="00F110CA" w14:paraId="571051A4" w14:textId="77777777" w:rsidTr="000C3BE7">
        <w:trPr>
          <w:trHeight w:val="450"/>
        </w:trPr>
        <w:tc>
          <w:tcPr>
            <w:tcW w:w="3020" w:type="dxa"/>
            <w:vAlign w:val="center"/>
          </w:tcPr>
          <w:p w14:paraId="4669F0BB" w14:textId="77777777" w:rsidR="00E11D7B" w:rsidRPr="00F110CA" w:rsidRDefault="00E11D7B" w:rsidP="000C3BE7">
            <w:pPr>
              <w:spacing w:before="60" w:after="60"/>
              <w:jc w:val="center"/>
              <w:rPr>
                <w:sz w:val="22"/>
                <w:szCs w:val="22"/>
              </w:rPr>
            </w:pPr>
            <w:r w:rsidRPr="00F110CA">
              <w:rPr>
                <w:sz w:val="22"/>
                <w:szCs w:val="22"/>
              </w:rPr>
              <w:t>A</w:t>
            </w:r>
          </w:p>
        </w:tc>
        <w:tc>
          <w:tcPr>
            <w:tcW w:w="3021" w:type="dxa"/>
            <w:vAlign w:val="center"/>
          </w:tcPr>
          <w:p w14:paraId="69452161" w14:textId="77777777" w:rsidR="00E11D7B" w:rsidRPr="00F110CA" w:rsidRDefault="00E11D7B" w:rsidP="000C3BE7">
            <w:pPr>
              <w:spacing w:before="60" w:after="60"/>
              <w:jc w:val="center"/>
              <w:rPr>
                <w:sz w:val="22"/>
                <w:szCs w:val="22"/>
              </w:rPr>
            </w:pPr>
            <w:r w:rsidRPr="00F110CA">
              <w:rPr>
                <w:sz w:val="22"/>
                <w:szCs w:val="22"/>
              </w:rPr>
              <w:t xml:space="preserve">Výborně / </w:t>
            </w:r>
            <w:proofErr w:type="spellStart"/>
            <w:r w:rsidRPr="00F110CA">
              <w:rPr>
                <w:sz w:val="22"/>
                <w:szCs w:val="22"/>
              </w:rPr>
              <w:t>Excelent</w:t>
            </w:r>
            <w:proofErr w:type="spellEnd"/>
          </w:p>
        </w:tc>
        <w:tc>
          <w:tcPr>
            <w:tcW w:w="3021" w:type="dxa"/>
            <w:vAlign w:val="center"/>
          </w:tcPr>
          <w:p w14:paraId="1C1E7236" w14:textId="77777777" w:rsidR="00E11D7B" w:rsidRPr="00F110CA" w:rsidRDefault="00E11D7B" w:rsidP="000C3BE7">
            <w:pPr>
              <w:spacing w:before="60" w:after="60"/>
              <w:jc w:val="center"/>
              <w:rPr>
                <w:sz w:val="22"/>
                <w:szCs w:val="22"/>
              </w:rPr>
            </w:pPr>
            <w:r w:rsidRPr="00F110CA">
              <w:rPr>
                <w:sz w:val="22"/>
                <w:szCs w:val="22"/>
              </w:rPr>
              <w:t>1</w:t>
            </w:r>
          </w:p>
        </w:tc>
      </w:tr>
      <w:tr w:rsidR="00E11D7B" w:rsidRPr="00F110CA" w14:paraId="064CD6E2" w14:textId="77777777" w:rsidTr="000C3BE7">
        <w:trPr>
          <w:trHeight w:val="450"/>
        </w:trPr>
        <w:tc>
          <w:tcPr>
            <w:tcW w:w="3020" w:type="dxa"/>
            <w:vAlign w:val="center"/>
          </w:tcPr>
          <w:p w14:paraId="2818DA1F" w14:textId="77777777" w:rsidR="00E11D7B" w:rsidRPr="00F110CA" w:rsidRDefault="00E11D7B" w:rsidP="000C3BE7">
            <w:pPr>
              <w:spacing w:before="60" w:after="60"/>
              <w:jc w:val="center"/>
              <w:rPr>
                <w:sz w:val="22"/>
                <w:szCs w:val="22"/>
              </w:rPr>
            </w:pPr>
            <w:r w:rsidRPr="00F110CA">
              <w:rPr>
                <w:sz w:val="22"/>
                <w:szCs w:val="22"/>
              </w:rPr>
              <w:t>B</w:t>
            </w:r>
          </w:p>
        </w:tc>
        <w:tc>
          <w:tcPr>
            <w:tcW w:w="3021" w:type="dxa"/>
            <w:vAlign w:val="center"/>
          </w:tcPr>
          <w:p w14:paraId="5C748D0F" w14:textId="77777777" w:rsidR="00E11D7B" w:rsidRPr="00F110CA" w:rsidRDefault="00E11D7B" w:rsidP="000C3BE7">
            <w:pPr>
              <w:spacing w:before="60" w:after="60"/>
              <w:jc w:val="center"/>
              <w:rPr>
                <w:sz w:val="22"/>
                <w:szCs w:val="22"/>
              </w:rPr>
            </w:pPr>
            <w:r w:rsidRPr="00F110CA">
              <w:rPr>
                <w:sz w:val="22"/>
                <w:szCs w:val="22"/>
              </w:rPr>
              <w:t xml:space="preserve">Velmi dobře / Very </w:t>
            </w:r>
            <w:proofErr w:type="spellStart"/>
            <w:r w:rsidRPr="00F110CA">
              <w:rPr>
                <w:sz w:val="22"/>
                <w:szCs w:val="22"/>
              </w:rPr>
              <w:t>good</w:t>
            </w:r>
            <w:proofErr w:type="spellEnd"/>
          </w:p>
        </w:tc>
        <w:tc>
          <w:tcPr>
            <w:tcW w:w="3021" w:type="dxa"/>
            <w:vAlign w:val="center"/>
          </w:tcPr>
          <w:p w14:paraId="7E546252" w14:textId="77777777" w:rsidR="00E11D7B" w:rsidRPr="00F110CA" w:rsidRDefault="00E11D7B" w:rsidP="000C3BE7">
            <w:pPr>
              <w:spacing w:before="60" w:after="60"/>
              <w:jc w:val="center"/>
              <w:rPr>
                <w:sz w:val="22"/>
                <w:szCs w:val="22"/>
              </w:rPr>
            </w:pPr>
            <w:r w:rsidRPr="00F110CA">
              <w:rPr>
                <w:sz w:val="22"/>
                <w:szCs w:val="22"/>
              </w:rPr>
              <w:t>1,5</w:t>
            </w:r>
          </w:p>
        </w:tc>
      </w:tr>
      <w:tr w:rsidR="00E11D7B" w:rsidRPr="00F110CA" w14:paraId="7BA2697D" w14:textId="77777777" w:rsidTr="000C3BE7">
        <w:trPr>
          <w:trHeight w:val="450"/>
        </w:trPr>
        <w:tc>
          <w:tcPr>
            <w:tcW w:w="3020" w:type="dxa"/>
            <w:vAlign w:val="center"/>
          </w:tcPr>
          <w:p w14:paraId="4CDC4F94" w14:textId="77777777" w:rsidR="00E11D7B" w:rsidRPr="00F110CA" w:rsidRDefault="00E11D7B" w:rsidP="000C3BE7">
            <w:pPr>
              <w:spacing w:before="60" w:after="60"/>
              <w:jc w:val="center"/>
              <w:rPr>
                <w:sz w:val="22"/>
                <w:szCs w:val="22"/>
              </w:rPr>
            </w:pPr>
            <w:r w:rsidRPr="00F110CA">
              <w:rPr>
                <w:sz w:val="22"/>
                <w:szCs w:val="22"/>
              </w:rPr>
              <w:t>C</w:t>
            </w:r>
          </w:p>
        </w:tc>
        <w:tc>
          <w:tcPr>
            <w:tcW w:w="3021" w:type="dxa"/>
            <w:vAlign w:val="center"/>
          </w:tcPr>
          <w:p w14:paraId="3AE5B270" w14:textId="77777777" w:rsidR="00E11D7B" w:rsidRPr="00F110CA" w:rsidRDefault="00E11D7B" w:rsidP="000C3BE7">
            <w:pPr>
              <w:spacing w:before="60" w:after="60"/>
              <w:jc w:val="center"/>
              <w:rPr>
                <w:sz w:val="22"/>
                <w:szCs w:val="22"/>
              </w:rPr>
            </w:pPr>
            <w:r w:rsidRPr="00F110CA">
              <w:rPr>
                <w:sz w:val="22"/>
                <w:szCs w:val="22"/>
              </w:rPr>
              <w:t xml:space="preserve">Dobře / </w:t>
            </w:r>
            <w:proofErr w:type="spellStart"/>
            <w:r w:rsidRPr="00F110CA">
              <w:rPr>
                <w:sz w:val="22"/>
                <w:szCs w:val="22"/>
              </w:rPr>
              <w:t>Good</w:t>
            </w:r>
            <w:proofErr w:type="spellEnd"/>
          </w:p>
        </w:tc>
        <w:tc>
          <w:tcPr>
            <w:tcW w:w="3021" w:type="dxa"/>
            <w:vAlign w:val="center"/>
          </w:tcPr>
          <w:p w14:paraId="18FB4C14" w14:textId="77777777" w:rsidR="00E11D7B" w:rsidRPr="00F110CA" w:rsidRDefault="00E11D7B" w:rsidP="000C3BE7">
            <w:pPr>
              <w:spacing w:before="60" w:after="60"/>
              <w:jc w:val="center"/>
              <w:rPr>
                <w:sz w:val="22"/>
                <w:szCs w:val="22"/>
              </w:rPr>
            </w:pPr>
            <w:r w:rsidRPr="00F110CA">
              <w:rPr>
                <w:sz w:val="22"/>
                <w:szCs w:val="22"/>
              </w:rPr>
              <w:t>2</w:t>
            </w:r>
          </w:p>
        </w:tc>
      </w:tr>
      <w:tr w:rsidR="00E11D7B" w:rsidRPr="00F110CA" w14:paraId="10D7CA97" w14:textId="77777777" w:rsidTr="000C3BE7">
        <w:trPr>
          <w:trHeight w:val="450"/>
        </w:trPr>
        <w:tc>
          <w:tcPr>
            <w:tcW w:w="3020" w:type="dxa"/>
            <w:vAlign w:val="center"/>
          </w:tcPr>
          <w:p w14:paraId="20B5D287" w14:textId="77777777" w:rsidR="00E11D7B" w:rsidRPr="00F110CA" w:rsidRDefault="00E11D7B" w:rsidP="000C3BE7">
            <w:pPr>
              <w:spacing w:before="60" w:after="60"/>
              <w:jc w:val="center"/>
              <w:rPr>
                <w:sz w:val="22"/>
                <w:szCs w:val="22"/>
              </w:rPr>
            </w:pPr>
            <w:r w:rsidRPr="00F110CA">
              <w:rPr>
                <w:sz w:val="22"/>
                <w:szCs w:val="22"/>
              </w:rPr>
              <w:t>D</w:t>
            </w:r>
          </w:p>
        </w:tc>
        <w:tc>
          <w:tcPr>
            <w:tcW w:w="3021" w:type="dxa"/>
            <w:vAlign w:val="center"/>
          </w:tcPr>
          <w:p w14:paraId="7A5A5118" w14:textId="77777777" w:rsidR="00E11D7B" w:rsidRPr="00F110CA" w:rsidRDefault="00E11D7B" w:rsidP="000C3BE7">
            <w:pPr>
              <w:spacing w:before="60" w:after="60"/>
              <w:jc w:val="center"/>
              <w:rPr>
                <w:sz w:val="22"/>
                <w:szCs w:val="22"/>
              </w:rPr>
            </w:pPr>
            <w:r w:rsidRPr="00F110CA">
              <w:rPr>
                <w:sz w:val="22"/>
                <w:szCs w:val="22"/>
              </w:rPr>
              <w:t xml:space="preserve">Uspokojivě / </w:t>
            </w:r>
            <w:proofErr w:type="spellStart"/>
            <w:r w:rsidRPr="00F110CA">
              <w:rPr>
                <w:sz w:val="22"/>
                <w:szCs w:val="22"/>
              </w:rPr>
              <w:t>Satisfactory</w:t>
            </w:r>
            <w:proofErr w:type="spellEnd"/>
          </w:p>
        </w:tc>
        <w:tc>
          <w:tcPr>
            <w:tcW w:w="3021" w:type="dxa"/>
            <w:vAlign w:val="center"/>
          </w:tcPr>
          <w:p w14:paraId="75E5ED91" w14:textId="77777777" w:rsidR="00E11D7B" w:rsidRPr="00F110CA" w:rsidRDefault="00E11D7B" w:rsidP="000C3BE7">
            <w:pPr>
              <w:spacing w:before="60" w:after="60"/>
              <w:jc w:val="center"/>
              <w:rPr>
                <w:sz w:val="22"/>
                <w:szCs w:val="22"/>
              </w:rPr>
            </w:pPr>
            <w:r w:rsidRPr="00F110CA">
              <w:rPr>
                <w:sz w:val="22"/>
                <w:szCs w:val="22"/>
              </w:rPr>
              <w:t>2,5</w:t>
            </w:r>
          </w:p>
        </w:tc>
      </w:tr>
      <w:tr w:rsidR="00E11D7B" w:rsidRPr="00F110CA" w14:paraId="08CBCEEA" w14:textId="77777777" w:rsidTr="000C3BE7">
        <w:trPr>
          <w:trHeight w:val="450"/>
        </w:trPr>
        <w:tc>
          <w:tcPr>
            <w:tcW w:w="3020" w:type="dxa"/>
            <w:vAlign w:val="center"/>
          </w:tcPr>
          <w:p w14:paraId="4183C086" w14:textId="77777777" w:rsidR="00E11D7B" w:rsidRPr="00F110CA" w:rsidRDefault="00E11D7B" w:rsidP="000C3BE7">
            <w:pPr>
              <w:spacing w:before="60" w:after="60"/>
              <w:jc w:val="center"/>
              <w:rPr>
                <w:sz w:val="22"/>
                <w:szCs w:val="22"/>
              </w:rPr>
            </w:pPr>
            <w:r w:rsidRPr="00F110CA">
              <w:rPr>
                <w:sz w:val="22"/>
                <w:szCs w:val="22"/>
              </w:rPr>
              <w:t>E</w:t>
            </w:r>
          </w:p>
        </w:tc>
        <w:tc>
          <w:tcPr>
            <w:tcW w:w="3021" w:type="dxa"/>
            <w:vAlign w:val="center"/>
          </w:tcPr>
          <w:p w14:paraId="767D9AF6" w14:textId="77777777" w:rsidR="00E11D7B" w:rsidRPr="00F110CA" w:rsidRDefault="00E11D7B" w:rsidP="000C3BE7">
            <w:pPr>
              <w:spacing w:before="60" w:after="60"/>
              <w:jc w:val="center"/>
              <w:rPr>
                <w:sz w:val="22"/>
                <w:szCs w:val="22"/>
              </w:rPr>
            </w:pPr>
            <w:r w:rsidRPr="00F110CA">
              <w:rPr>
                <w:sz w:val="22"/>
                <w:szCs w:val="22"/>
              </w:rPr>
              <w:t xml:space="preserve">Dostatečně / </w:t>
            </w:r>
            <w:proofErr w:type="spellStart"/>
            <w:r w:rsidRPr="00F110CA">
              <w:rPr>
                <w:sz w:val="22"/>
                <w:szCs w:val="22"/>
              </w:rPr>
              <w:t>Sufficient</w:t>
            </w:r>
            <w:proofErr w:type="spellEnd"/>
          </w:p>
        </w:tc>
        <w:tc>
          <w:tcPr>
            <w:tcW w:w="3021" w:type="dxa"/>
            <w:vAlign w:val="center"/>
          </w:tcPr>
          <w:p w14:paraId="4BAEB7BE" w14:textId="77777777" w:rsidR="00E11D7B" w:rsidRPr="00F110CA" w:rsidRDefault="00E11D7B" w:rsidP="000C3BE7">
            <w:pPr>
              <w:spacing w:before="60" w:after="60"/>
              <w:jc w:val="center"/>
              <w:rPr>
                <w:sz w:val="22"/>
                <w:szCs w:val="22"/>
              </w:rPr>
            </w:pPr>
            <w:r w:rsidRPr="00F110CA">
              <w:rPr>
                <w:sz w:val="22"/>
                <w:szCs w:val="22"/>
              </w:rPr>
              <w:t>3</w:t>
            </w:r>
          </w:p>
        </w:tc>
      </w:tr>
      <w:tr w:rsidR="00E11D7B" w:rsidRPr="00F110CA" w14:paraId="0D77124B" w14:textId="77777777" w:rsidTr="000C3BE7">
        <w:trPr>
          <w:trHeight w:val="450"/>
        </w:trPr>
        <w:tc>
          <w:tcPr>
            <w:tcW w:w="3020" w:type="dxa"/>
            <w:vAlign w:val="center"/>
          </w:tcPr>
          <w:p w14:paraId="0DCDA726" w14:textId="77777777" w:rsidR="00E11D7B" w:rsidRPr="00F110CA" w:rsidRDefault="00E11D7B" w:rsidP="000C3BE7">
            <w:pPr>
              <w:spacing w:before="60" w:after="60"/>
              <w:jc w:val="center"/>
              <w:rPr>
                <w:sz w:val="22"/>
                <w:szCs w:val="22"/>
              </w:rPr>
            </w:pPr>
            <w:r w:rsidRPr="00F110CA">
              <w:rPr>
                <w:sz w:val="22"/>
                <w:szCs w:val="22"/>
              </w:rPr>
              <w:t>F</w:t>
            </w:r>
          </w:p>
        </w:tc>
        <w:tc>
          <w:tcPr>
            <w:tcW w:w="3021" w:type="dxa"/>
            <w:vAlign w:val="center"/>
          </w:tcPr>
          <w:p w14:paraId="259222DD" w14:textId="77777777" w:rsidR="00E11D7B" w:rsidRPr="00F110CA" w:rsidRDefault="00E11D7B" w:rsidP="000C3BE7">
            <w:pPr>
              <w:spacing w:before="60" w:after="60"/>
              <w:jc w:val="center"/>
              <w:rPr>
                <w:sz w:val="22"/>
                <w:szCs w:val="22"/>
              </w:rPr>
            </w:pPr>
            <w:r w:rsidRPr="00F110CA">
              <w:rPr>
                <w:sz w:val="22"/>
                <w:szCs w:val="22"/>
              </w:rPr>
              <w:t xml:space="preserve">Nedostatečně / </w:t>
            </w:r>
            <w:proofErr w:type="spellStart"/>
            <w:r w:rsidRPr="00F110CA">
              <w:rPr>
                <w:sz w:val="22"/>
                <w:szCs w:val="22"/>
              </w:rPr>
              <w:t>Unsatisfactory</w:t>
            </w:r>
            <w:proofErr w:type="spellEnd"/>
          </w:p>
        </w:tc>
        <w:tc>
          <w:tcPr>
            <w:tcW w:w="3021" w:type="dxa"/>
            <w:vAlign w:val="center"/>
          </w:tcPr>
          <w:p w14:paraId="72504BC1" w14:textId="77777777" w:rsidR="00E11D7B" w:rsidRPr="00F110CA" w:rsidRDefault="00E11D7B" w:rsidP="000C3BE7">
            <w:pPr>
              <w:spacing w:before="60" w:after="60"/>
              <w:jc w:val="center"/>
              <w:rPr>
                <w:sz w:val="22"/>
                <w:szCs w:val="22"/>
              </w:rPr>
            </w:pPr>
            <w:r w:rsidRPr="00F110CA">
              <w:rPr>
                <w:sz w:val="22"/>
                <w:szCs w:val="22"/>
              </w:rPr>
              <w:t>-</w:t>
            </w:r>
          </w:p>
        </w:tc>
      </w:tr>
      <w:tr w:rsidR="00E11D7B" w:rsidRPr="00F110CA" w14:paraId="191F95CA" w14:textId="77777777" w:rsidTr="000C3BE7">
        <w:trPr>
          <w:trHeight w:val="450"/>
        </w:trPr>
        <w:tc>
          <w:tcPr>
            <w:tcW w:w="3020" w:type="dxa"/>
            <w:vAlign w:val="center"/>
          </w:tcPr>
          <w:p w14:paraId="2C057F5E" w14:textId="77777777" w:rsidR="00E11D7B" w:rsidRPr="00F110CA" w:rsidRDefault="00E11D7B" w:rsidP="000C3BE7">
            <w:pPr>
              <w:spacing w:before="60" w:after="60"/>
              <w:jc w:val="center"/>
              <w:rPr>
                <w:sz w:val="22"/>
                <w:szCs w:val="22"/>
              </w:rPr>
            </w:pPr>
            <w:r w:rsidRPr="00F110CA">
              <w:rPr>
                <w:sz w:val="22"/>
                <w:szCs w:val="22"/>
              </w:rPr>
              <w:t>FX *</w:t>
            </w:r>
          </w:p>
        </w:tc>
        <w:tc>
          <w:tcPr>
            <w:tcW w:w="3021" w:type="dxa"/>
            <w:vAlign w:val="center"/>
          </w:tcPr>
          <w:p w14:paraId="69F414DC" w14:textId="77777777" w:rsidR="00E11D7B" w:rsidRPr="00F110CA" w:rsidRDefault="00E11D7B" w:rsidP="000C3BE7">
            <w:pPr>
              <w:spacing w:before="60" w:after="60"/>
              <w:jc w:val="center"/>
              <w:rPr>
                <w:sz w:val="22"/>
                <w:szCs w:val="22"/>
              </w:rPr>
            </w:pPr>
            <w:r w:rsidRPr="00F110CA">
              <w:rPr>
                <w:sz w:val="22"/>
                <w:szCs w:val="22"/>
              </w:rPr>
              <w:t xml:space="preserve">Nedostatečně / </w:t>
            </w:r>
            <w:proofErr w:type="spellStart"/>
            <w:r w:rsidRPr="00F110CA">
              <w:rPr>
                <w:sz w:val="22"/>
                <w:szCs w:val="22"/>
              </w:rPr>
              <w:t>Unsatisfactory</w:t>
            </w:r>
            <w:proofErr w:type="spellEnd"/>
          </w:p>
        </w:tc>
        <w:tc>
          <w:tcPr>
            <w:tcW w:w="3021" w:type="dxa"/>
            <w:vAlign w:val="center"/>
          </w:tcPr>
          <w:p w14:paraId="53D12259" w14:textId="77777777" w:rsidR="00E11D7B" w:rsidRPr="00F110CA" w:rsidRDefault="00E11D7B" w:rsidP="000C3BE7">
            <w:pPr>
              <w:spacing w:before="60" w:after="60"/>
              <w:jc w:val="center"/>
              <w:rPr>
                <w:sz w:val="22"/>
                <w:szCs w:val="22"/>
              </w:rPr>
            </w:pPr>
            <w:r w:rsidRPr="00F110CA">
              <w:rPr>
                <w:sz w:val="22"/>
                <w:szCs w:val="22"/>
              </w:rPr>
              <w:t>-</w:t>
            </w:r>
          </w:p>
        </w:tc>
      </w:tr>
    </w:tbl>
    <w:p w14:paraId="6BC2179C" w14:textId="77777777" w:rsidR="00E11D7B" w:rsidRPr="00F110CA" w:rsidRDefault="00E11D7B" w:rsidP="00AA7CBC">
      <w:r w:rsidRPr="00F110CA">
        <w:t xml:space="preserve">*) </w:t>
      </w:r>
      <w:r w:rsidR="00F60EFB" w:rsidRPr="00F110CA">
        <w:t>Pokud je student hodnocen stupněm FX, je mu při opětovném zápisu předmětu uznán zápočet.</w:t>
      </w:r>
    </w:p>
    <w:p w14:paraId="65DB924D" w14:textId="77777777" w:rsidR="009C5429" w:rsidRDefault="002A7617" w:rsidP="009C5429">
      <w:pPr>
        <w:pStyle w:val="NormSHZ"/>
        <w:rPr>
          <w:ins w:id="411" w:author="Jiří Vojtěšek" w:date="2018-11-26T11:17:00Z"/>
        </w:rPr>
      </w:pPr>
      <w:r>
        <w:t xml:space="preserve">Státní závěrečná zkouška (dále jen „SZZ“) se dle SZŘ UTB, článku 26 skládá z obhajoby bakalářské práce a ze státní zkoušky, </w:t>
      </w:r>
      <w:del w:id="412" w:author="vopatrilova" w:date="2018-11-22T09:33:00Z">
        <w:r>
          <w:delText xml:space="preserve">skládající se </w:delText>
        </w:r>
      </w:del>
      <w:r>
        <w:t xml:space="preserve">ze dvou povinných </w:t>
      </w:r>
      <w:del w:id="413" w:author="vopatrilova" w:date="2018-11-22T09:33:00Z">
        <w:r>
          <w:delText>předmětů</w:delText>
        </w:r>
      </w:del>
      <w:proofErr w:type="spellStart"/>
      <w:ins w:id="414" w:author="vopatrilova" w:date="2018-11-22T09:33:00Z">
        <w:r w:rsidR="00DE0A5F" w:rsidRPr="00DE0A5F">
          <w:rPr>
            <w:rPrChange w:id="415" w:author="vopatrilova" w:date="2018-11-22T09:35:00Z">
              <w:rPr>
                <w:highlight w:val="yellow"/>
              </w:rPr>
            </w:rPrChange>
          </w:rPr>
          <w:t>tématických</w:t>
        </w:r>
        <w:proofErr w:type="spellEnd"/>
        <w:r w:rsidR="00DE0A5F" w:rsidRPr="00DE0A5F">
          <w:rPr>
            <w:rPrChange w:id="416" w:author="vopatrilova" w:date="2018-11-22T09:35:00Z">
              <w:rPr>
                <w:highlight w:val="yellow"/>
              </w:rPr>
            </w:rPrChange>
          </w:rPr>
          <w:t xml:space="preserve"> okruhů</w:t>
        </w:r>
      </w:ins>
      <w:del w:id="417" w:author="vopatrilova" w:date="2018-11-22T09:34:00Z">
        <w:r>
          <w:delText>:</w:delText>
        </w:r>
      </w:del>
      <w:ins w:id="418" w:author="vopatrilova" w:date="2018-11-22T09:34:00Z">
        <w:r w:rsidR="00DE0A5F" w:rsidRPr="00DE0A5F">
          <w:rPr>
            <w:rPrChange w:id="419" w:author="vopatrilova" w:date="2018-11-22T09:35:00Z">
              <w:rPr>
                <w:highlight w:val="yellow"/>
              </w:rPr>
            </w:rPrChange>
          </w:rPr>
          <w:t xml:space="preserve">. Tyto </w:t>
        </w:r>
        <w:proofErr w:type="spellStart"/>
        <w:r>
          <w:t>tématické</w:t>
        </w:r>
        <w:proofErr w:type="spellEnd"/>
        <w:r>
          <w:t xml:space="preserve"> okruhy jsou</w:t>
        </w:r>
        <w:r w:rsidR="00DF0191" w:rsidRPr="00C557F3">
          <w:t xml:space="preserve"> průřezové a zahrnují v sobě tématiku vždy několika dílčích studijních předmětů. </w:t>
        </w:r>
      </w:ins>
    </w:p>
    <w:p w14:paraId="3388869D" w14:textId="77777777" w:rsidR="009C5429" w:rsidRPr="00DF0191" w:rsidRDefault="009C5429" w:rsidP="009C5429">
      <w:pPr>
        <w:pStyle w:val="Odstavecseseznamem"/>
        <w:numPr>
          <w:ilvl w:val="0"/>
          <w:numId w:val="4"/>
        </w:numPr>
        <w:spacing w:line="312" w:lineRule="auto"/>
        <w:rPr>
          <w:ins w:id="420" w:author="Jiří Vojtěšek" w:date="2018-11-26T11:17:00Z"/>
          <w:b/>
          <w:i/>
        </w:rPr>
      </w:pPr>
      <w:ins w:id="421" w:author="Jiří Vojtěšek" w:date="2018-11-26T11:17:00Z">
        <w:r>
          <w:rPr>
            <w:b/>
            <w:i/>
          </w:rPr>
          <w:t xml:space="preserve">Specializace „Inteligent </w:t>
        </w:r>
        <w:proofErr w:type="spellStart"/>
        <w:r>
          <w:rPr>
            <w:b/>
            <w:i/>
          </w:rPr>
          <w:t>systems</w:t>
        </w:r>
        <w:proofErr w:type="spellEnd"/>
        <w:r>
          <w:rPr>
            <w:b/>
            <w:i/>
          </w:rPr>
          <w:t xml:space="preserve"> </w:t>
        </w:r>
        <w:proofErr w:type="spellStart"/>
        <w:r>
          <w:rPr>
            <w:b/>
            <w:i/>
          </w:rPr>
          <w:t>with</w:t>
        </w:r>
        <w:proofErr w:type="spellEnd"/>
        <w:r>
          <w:rPr>
            <w:b/>
            <w:i/>
          </w:rPr>
          <w:t xml:space="preserve"> </w:t>
        </w:r>
        <w:proofErr w:type="spellStart"/>
        <w:r>
          <w:rPr>
            <w:b/>
            <w:i/>
          </w:rPr>
          <w:t>robots</w:t>
        </w:r>
        <w:proofErr w:type="spellEnd"/>
        <w:r>
          <w:rPr>
            <w:b/>
            <w:i/>
          </w:rPr>
          <w:t>“</w:t>
        </w:r>
      </w:ins>
    </w:p>
    <w:p w14:paraId="17A10B6E" w14:textId="77777777" w:rsidR="009C5429" w:rsidRPr="00650B73" w:rsidRDefault="009C5429" w:rsidP="009C5429">
      <w:pPr>
        <w:pStyle w:val="Odstavecseseznamem"/>
        <w:spacing w:line="312" w:lineRule="auto"/>
        <w:rPr>
          <w:ins w:id="422" w:author="Jiří Vojtěšek" w:date="2018-11-26T11:17:00Z"/>
          <w:highlight w:val="yellow"/>
        </w:rPr>
      </w:pPr>
    </w:p>
    <w:p w14:paraId="18403F00" w14:textId="77777777" w:rsidR="009C5429" w:rsidRPr="009B5A0E" w:rsidRDefault="009C5429" w:rsidP="009C5429">
      <w:pPr>
        <w:pStyle w:val="Odstavecseseznamem"/>
        <w:numPr>
          <w:ilvl w:val="0"/>
          <w:numId w:val="15"/>
        </w:numPr>
        <w:spacing w:after="0" w:line="312" w:lineRule="auto"/>
        <w:rPr>
          <w:ins w:id="423" w:author="Jiří Vojtěšek" w:date="2018-11-26T11:17:00Z"/>
        </w:rPr>
      </w:pPr>
      <w:proofErr w:type="spellStart"/>
      <w:ins w:id="424" w:author="Jiří Vojtěšek" w:date="2018-11-26T11:17:00Z">
        <w:r>
          <w:rPr>
            <w:b/>
          </w:rPr>
          <w:t>Automatic</w:t>
        </w:r>
        <w:proofErr w:type="spellEnd"/>
        <w:r>
          <w:rPr>
            <w:b/>
          </w:rPr>
          <w:t xml:space="preserve"> </w:t>
        </w:r>
        <w:proofErr w:type="spellStart"/>
        <w:r>
          <w:rPr>
            <w:b/>
          </w:rPr>
          <w:t>Control</w:t>
        </w:r>
        <w:proofErr w:type="spellEnd"/>
        <w:r>
          <w:t xml:space="preserve">. Tento </w:t>
        </w:r>
        <w:proofErr w:type="spellStart"/>
        <w:r>
          <w:t>tématický</w:t>
        </w:r>
        <w:proofErr w:type="spellEnd"/>
        <w:r>
          <w:t xml:space="preserve"> okruh v sobě zahrnuje dílčí problematiky, které jsou obsahem dílčích předmětů: </w:t>
        </w:r>
        <w:proofErr w:type="spellStart"/>
        <w:r>
          <w:t>Automatic</w:t>
        </w:r>
        <w:proofErr w:type="spellEnd"/>
        <w:r>
          <w:t xml:space="preserve"> </w:t>
        </w:r>
        <w:proofErr w:type="spellStart"/>
        <w:r>
          <w:t>control</w:t>
        </w:r>
        <w:proofErr w:type="spellEnd"/>
        <w:r>
          <w:t xml:space="preserve">, </w:t>
        </w:r>
        <w:proofErr w:type="spellStart"/>
        <w:r>
          <w:t>Continuous</w:t>
        </w:r>
        <w:proofErr w:type="spellEnd"/>
        <w:r>
          <w:t xml:space="preserve"> </w:t>
        </w:r>
        <w:proofErr w:type="spellStart"/>
        <w:r>
          <w:t>control</w:t>
        </w:r>
        <w:proofErr w:type="spellEnd"/>
        <w:r>
          <w:t xml:space="preserve">, </w:t>
        </w:r>
        <w:proofErr w:type="spellStart"/>
        <w:r>
          <w:t>Technical</w:t>
        </w:r>
        <w:proofErr w:type="spellEnd"/>
        <w:r>
          <w:t xml:space="preserve"> </w:t>
        </w:r>
        <w:proofErr w:type="spellStart"/>
        <w:r>
          <w:t>means</w:t>
        </w:r>
        <w:proofErr w:type="spellEnd"/>
        <w:r>
          <w:t xml:space="preserve"> </w:t>
        </w:r>
        <w:proofErr w:type="spellStart"/>
        <w:r>
          <w:t>of</w:t>
        </w:r>
        <w:proofErr w:type="spellEnd"/>
        <w:r>
          <w:t xml:space="preserve"> </w:t>
        </w:r>
        <w:proofErr w:type="spellStart"/>
        <w:r>
          <w:t>automation</w:t>
        </w:r>
        <w:proofErr w:type="spellEnd"/>
        <w:r>
          <w:t>,</w:t>
        </w:r>
        <w:r w:rsidRPr="00FF575C">
          <w:t xml:space="preserve"> </w:t>
        </w:r>
        <w:proofErr w:type="spellStart"/>
        <w:r w:rsidRPr="00FF575C">
          <w:t>Embedded</w:t>
        </w:r>
        <w:proofErr w:type="spellEnd"/>
        <w:r w:rsidRPr="00FF575C">
          <w:t xml:space="preserve"> </w:t>
        </w:r>
        <w:proofErr w:type="spellStart"/>
        <w:r>
          <w:t>systems</w:t>
        </w:r>
        <w:proofErr w:type="spellEnd"/>
        <w:r>
          <w:t xml:space="preserve"> </w:t>
        </w:r>
        <w:proofErr w:type="spellStart"/>
        <w:r>
          <w:t>with</w:t>
        </w:r>
        <w:proofErr w:type="spellEnd"/>
        <w:r>
          <w:t xml:space="preserve"> </w:t>
        </w:r>
        <w:proofErr w:type="spellStart"/>
        <w:r>
          <w:t>microcomputers</w:t>
        </w:r>
        <w:proofErr w:type="spellEnd"/>
        <w:r>
          <w:t xml:space="preserve">, </w:t>
        </w:r>
        <w:r w:rsidRPr="00FF575C">
          <w:t>PLC</w:t>
        </w:r>
        <w:r>
          <w:t xml:space="preserve"> </w:t>
        </w:r>
        <w:proofErr w:type="spellStart"/>
        <w:r>
          <w:t>programming</w:t>
        </w:r>
        <w:proofErr w:type="spellEnd"/>
        <w:r>
          <w:t>,</w:t>
        </w:r>
        <w:r w:rsidRPr="00075691">
          <w:t xml:space="preserve"> </w:t>
        </w:r>
        <w:r>
          <w:t xml:space="preserve">Mobile </w:t>
        </w:r>
        <w:proofErr w:type="spellStart"/>
        <w:r>
          <w:t>Application</w:t>
        </w:r>
        <w:proofErr w:type="spellEnd"/>
        <w:r>
          <w:t xml:space="preserve"> </w:t>
        </w:r>
        <w:proofErr w:type="spellStart"/>
        <w:r>
          <w:t>Programming</w:t>
        </w:r>
        <w:proofErr w:type="spellEnd"/>
        <w:r>
          <w:t>.</w:t>
        </w:r>
      </w:ins>
    </w:p>
    <w:p w14:paraId="73BD93C7" w14:textId="77777777" w:rsidR="009C5429" w:rsidRDefault="009C5429" w:rsidP="009C5429">
      <w:pPr>
        <w:pStyle w:val="Odstavecseseznamem"/>
        <w:numPr>
          <w:ilvl w:val="0"/>
          <w:numId w:val="15"/>
        </w:numPr>
        <w:spacing w:after="0" w:line="312" w:lineRule="auto"/>
        <w:rPr>
          <w:ins w:id="425" w:author="Jiří Vojtěšek" w:date="2018-11-26T11:17:00Z"/>
        </w:rPr>
      </w:pPr>
      <w:ins w:id="426" w:author="Jiří Vojtěšek" w:date="2018-11-26T11:17:00Z">
        <w:r w:rsidRPr="009B5A0E">
          <w:t xml:space="preserve"> </w:t>
        </w:r>
        <w:proofErr w:type="spellStart"/>
        <w:r w:rsidRPr="006F1BEF">
          <w:rPr>
            <w:b/>
          </w:rPr>
          <w:t>Mechatronic</w:t>
        </w:r>
        <w:proofErr w:type="spellEnd"/>
        <w:r w:rsidRPr="006F1BEF">
          <w:rPr>
            <w:b/>
          </w:rPr>
          <w:t xml:space="preserve"> and </w:t>
        </w:r>
        <w:proofErr w:type="spellStart"/>
        <w:r w:rsidRPr="006F1BEF">
          <w:rPr>
            <w:b/>
          </w:rPr>
          <w:t>robotic</w:t>
        </w:r>
        <w:proofErr w:type="spellEnd"/>
        <w:r w:rsidRPr="006F1BEF">
          <w:rPr>
            <w:b/>
          </w:rPr>
          <w:t xml:space="preserve"> </w:t>
        </w:r>
        <w:proofErr w:type="spellStart"/>
        <w:r w:rsidRPr="006F1BEF">
          <w:rPr>
            <w:b/>
          </w:rPr>
          <w:t>systems</w:t>
        </w:r>
        <w:proofErr w:type="spellEnd"/>
        <w:r>
          <w:t xml:space="preserve">. Tento </w:t>
        </w:r>
        <w:proofErr w:type="spellStart"/>
        <w:r>
          <w:t>tématický</w:t>
        </w:r>
        <w:proofErr w:type="spellEnd"/>
        <w:r>
          <w:t xml:space="preserve"> okruh v sobě zahrnuje dílčí problematiky, které jsou obsahem dílčích předmětů: </w:t>
        </w:r>
        <w:proofErr w:type="spellStart"/>
        <w:r>
          <w:t>Mechatronic</w:t>
        </w:r>
        <w:proofErr w:type="spellEnd"/>
        <w:r>
          <w:t xml:space="preserve"> </w:t>
        </w:r>
        <w:proofErr w:type="spellStart"/>
        <w:r>
          <w:t>systems</w:t>
        </w:r>
        <w:proofErr w:type="spellEnd"/>
        <w:r>
          <w:t xml:space="preserve">, </w:t>
        </w:r>
        <w:proofErr w:type="spellStart"/>
        <w:r w:rsidRPr="006F1BEF">
          <w:rPr>
            <w:rStyle w:val="shorttext"/>
            <w:color w:val="222222"/>
          </w:rPr>
          <w:t>Construction</w:t>
        </w:r>
        <w:proofErr w:type="spellEnd"/>
        <w:r w:rsidRPr="006F1BEF">
          <w:rPr>
            <w:rStyle w:val="shorttext"/>
            <w:color w:val="222222"/>
          </w:rPr>
          <w:t xml:space="preserve"> </w:t>
        </w:r>
        <w:proofErr w:type="spellStart"/>
        <w:r w:rsidRPr="006F1BEF">
          <w:rPr>
            <w:rStyle w:val="shorttext"/>
            <w:color w:val="222222"/>
          </w:rPr>
          <w:t>of</w:t>
        </w:r>
        <w:proofErr w:type="spellEnd"/>
        <w:r w:rsidRPr="006F1BEF">
          <w:rPr>
            <w:rStyle w:val="shorttext"/>
            <w:color w:val="222222"/>
          </w:rPr>
          <w:t xml:space="preserve"> </w:t>
        </w:r>
        <w:proofErr w:type="spellStart"/>
        <w:r w:rsidRPr="006F1BEF">
          <w:rPr>
            <w:rStyle w:val="shorttext"/>
            <w:color w:val="222222"/>
          </w:rPr>
          <w:t>robots</w:t>
        </w:r>
        <w:proofErr w:type="spellEnd"/>
        <w:r w:rsidRPr="006F1BEF">
          <w:rPr>
            <w:rStyle w:val="shorttext"/>
            <w:color w:val="222222"/>
          </w:rPr>
          <w:t xml:space="preserve"> and </w:t>
        </w:r>
        <w:proofErr w:type="spellStart"/>
        <w:r w:rsidRPr="006F1BEF">
          <w:rPr>
            <w:rStyle w:val="shorttext"/>
            <w:color w:val="222222"/>
          </w:rPr>
          <w:lastRenderedPageBreak/>
          <w:t>manipulators</w:t>
        </w:r>
        <w:proofErr w:type="spellEnd"/>
        <w:r>
          <w:t xml:space="preserve">, </w:t>
        </w:r>
        <w:proofErr w:type="spellStart"/>
        <w:r w:rsidRPr="006F1BEF">
          <w:rPr>
            <w:rStyle w:val="shorttext"/>
            <w:color w:val="222222"/>
          </w:rPr>
          <w:t>Actuators</w:t>
        </w:r>
        <w:proofErr w:type="spellEnd"/>
        <w:r w:rsidRPr="006F1BEF">
          <w:rPr>
            <w:rStyle w:val="shorttext"/>
            <w:color w:val="222222"/>
          </w:rPr>
          <w:t xml:space="preserve"> </w:t>
        </w:r>
        <w:proofErr w:type="spellStart"/>
        <w:r w:rsidRPr="006F1BEF">
          <w:rPr>
            <w:rStyle w:val="shorttext"/>
            <w:color w:val="222222"/>
          </w:rPr>
          <w:t>of</w:t>
        </w:r>
        <w:proofErr w:type="spellEnd"/>
        <w:r w:rsidRPr="006F1BEF">
          <w:rPr>
            <w:rStyle w:val="shorttext"/>
            <w:color w:val="222222"/>
          </w:rPr>
          <w:t xml:space="preserve"> </w:t>
        </w:r>
        <w:proofErr w:type="spellStart"/>
        <w:r w:rsidRPr="006F1BEF">
          <w:rPr>
            <w:rStyle w:val="shorttext"/>
            <w:color w:val="222222"/>
          </w:rPr>
          <w:t>mechatronics</w:t>
        </w:r>
        <w:proofErr w:type="spellEnd"/>
        <w:r w:rsidRPr="006F1BEF">
          <w:rPr>
            <w:rStyle w:val="shorttext"/>
            <w:color w:val="222222"/>
          </w:rPr>
          <w:t xml:space="preserve"> </w:t>
        </w:r>
        <w:proofErr w:type="spellStart"/>
        <w:r w:rsidRPr="006F1BEF">
          <w:rPr>
            <w:rStyle w:val="shorttext"/>
            <w:color w:val="222222"/>
          </w:rPr>
          <w:t>systems</w:t>
        </w:r>
        <w:proofErr w:type="spellEnd"/>
        <w:r>
          <w:t xml:space="preserve">, </w:t>
        </w:r>
        <w:proofErr w:type="spellStart"/>
        <w:r w:rsidRPr="006F1BEF">
          <w:rPr>
            <w:color w:val="222222"/>
          </w:rPr>
          <w:t>Programming</w:t>
        </w:r>
        <w:proofErr w:type="spellEnd"/>
        <w:r w:rsidRPr="006F1BEF">
          <w:rPr>
            <w:color w:val="222222"/>
          </w:rPr>
          <w:t xml:space="preserve"> and </w:t>
        </w:r>
        <w:proofErr w:type="spellStart"/>
        <w:r w:rsidRPr="006F1BEF">
          <w:rPr>
            <w:color w:val="222222"/>
          </w:rPr>
          <w:t>application</w:t>
        </w:r>
        <w:proofErr w:type="spellEnd"/>
        <w:r w:rsidRPr="006F1BEF">
          <w:rPr>
            <w:color w:val="222222"/>
          </w:rPr>
          <w:t xml:space="preserve"> </w:t>
        </w:r>
        <w:proofErr w:type="spellStart"/>
        <w:r w:rsidRPr="006F1BEF">
          <w:rPr>
            <w:color w:val="222222"/>
          </w:rPr>
          <w:t>of</w:t>
        </w:r>
        <w:proofErr w:type="spellEnd"/>
        <w:r w:rsidRPr="006F1BEF">
          <w:rPr>
            <w:color w:val="222222"/>
          </w:rPr>
          <w:t xml:space="preserve"> </w:t>
        </w:r>
        <w:proofErr w:type="spellStart"/>
        <w:r w:rsidRPr="006F1BEF">
          <w:rPr>
            <w:color w:val="222222"/>
          </w:rPr>
          <w:t>industrial</w:t>
        </w:r>
        <w:proofErr w:type="spellEnd"/>
        <w:r w:rsidRPr="006F1BEF">
          <w:rPr>
            <w:color w:val="222222"/>
          </w:rPr>
          <w:t xml:space="preserve"> </w:t>
        </w:r>
        <w:proofErr w:type="spellStart"/>
        <w:r w:rsidRPr="006F1BEF">
          <w:rPr>
            <w:color w:val="222222"/>
          </w:rPr>
          <w:t>robots</w:t>
        </w:r>
        <w:proofErr w:type="spellEnd"/>
        <w:r w:rsidRPr="006F1BEF">
          <w:rPr>
            <w:color w:val="222222"/>
          </w:rPr>
          <w:t xml:space="preserve"> and </w:t>
        </w:r>
        <w:proofErr w:type="spellStart"/>
        <w:r w:rsidRPr="006F1BEF">
          <w:rPr>
            <w:color w:val="222222"/>
          </w:rPr>
          <w:t>manipulators</w:t>
        </w:r>
        <w:proofErr w:type="spellEnd"/>
        <w:r>
          <w:t xml:space="preserve">, </w:t>
        </w:r>
        <w:proofErr w:type="spellStart"/>
        <w:r>
          <w:t>Managing</w:t>
        </w:r>
        <w:proofErr w:type="spellEnd"/>
        <w:r>
          <w:t xml:space="preserve"> </w:t>
        </w:r>
        <w:proofErr w:type="spellStart"/>
        <w:r>
          <w:t>material</w:t>
        </w:r>
        <w:proofErr w:type="spellEnd"/>
        <w:r>
          <w:t xml:space="preserve"> </w:t>
        </w:r>
        <w:proofErr w:type="spellStart"/>
        <w:r>
          <w:t>flows</w:t>
        </w:r>
        <w:proofErr w:type="spellEnd"/>
        <w:r>
          <w:t>.</w:t>
        </w:r>
      </w:ins>
    </w:p>
    <w:p w14:paraId="4ADB1CA6" w14:textId="77777777" w:rsidR="009C5429" w:rsidRPr="00650B73" w:rsidRDefault="009C5429" w:rsidP="009C5429">
      <w:pPr>
        <w:pStyle w:val="NormSHZ"/>
        <w:rPr>
          <w:ins w:id="427" w:author="Jiří Vojtěšek" w:date="2018-11-26T11:17:00Z"/>
          <w:highlight w:val="yellow"/>
        </w:rPr>
      </w:pPr>
    </w:p>
    <w:p w14:paraId="52E6E0BF" w14:textId="77777777" w:rsidR="009C5429" w:rsidRPr="00DF0191" w:rsidRDefault="009C5429" w:rsidP="009C5429">
      <w:pPr>
        <w:pStyle w:val="Odstavecseseznamem"/>
        <w:numPr>
          <w:ilvl w:val="0"/>
          <w:numId w:val="4"/>
        </w:numPr>
        <w:spacing w:line="312" w:lineRule="auto"/>
        <w:rPr>
          <w:ins w:id="428" w:author="Jiří Vojtěšek" w:date="2018-11-26T11:17:00Z"/>
          <w:b/>
          <w:i/>
        </w:rPr>
      </w:pPr>
      <w:ins w:id="429" w:author="Jiří Vojtěšek" w:date="2018-11-26T11:17:00Z">
        <w:r>
          <w:rPr>
            <w:b/>
            <w:i/>
          </w:rPr>
          <w:t>Specializace „</w:t>
        </w:r>
        <w:proofErr w:type="spellStart"/>
        <w:r>
          <w:rPr>
            <w:b/>
            <w:i/>
          </w:rPr>
          <w:t>Industrial</w:t>
        </w:r>
        <w:proofErr w:type="spellEnd"/>
        <w:r>
          <w:rPr>
            <w:b/>
            <w:i/>
          </w:rPr>
          <w:t xml:space="preserve"> </w:t>
        </w:r>
        <w:proofErr w:type="spellStart"/>
        <w:r>
          <w:rPr>
            <w:b/>
            <w:i/>
          </w:rPr>
          <w:t>Automation</w:t>
        </w:r>
        <w:proofErr w:type="spellEnd"/>
        <w:r>
          <w:rPr>
            <w:b/>
            <w:i/>
          </w:rPr>
          <w:t>“</w:t>
        </w:r>
      </w:ins>
    </w:p>
    <w:p w14:paraId="7E48F46C" w14:textId="77777777" w:rsidR="009C5429" w:rsidRPr="00650B73" w:rsidRDefault="009C5429" w:rsidP="009C5429">
      <w:pPr>
        <w:pStyle w:val="Odstavecseseznamem"/>
        <w:spacing w:line="312" w:lineRule="auto"/>
        <w:rPr>
          <w:ins w:id="430" w:author="Jiří Vojtěšek" w:date="2018-11-26T11:17:00Z"/>
          <w:highlight w:val="yellow"/>
        </w:rPr>
      </w:pPr>
    </w:p>
    <w:p w14:paraId="4FD5C8CC" w14:textId="77777777" w:rsidR="009C5429" w:rsidRDefault="009C5429" w:rsidP="009C5429">
      <w:pPr>
        <w:pStyle w:val="Odstavecseseznamem"/>
        <w:numPr>
          <w:ilvl w:val="0"/>
          <w:numId w:val="16"/>
        </w:numPr>
        <w:spacing w:line="312" w:lineRule="auto"/>
        <w:rPr>
          <w:ins w:id="431" w:author="Jiří Vojtěšek" w:date="2018-11-26T11:17:00Z"/>
        </w:rPr>
      </w:pPr>
      <w:proofErr w:type="spellStart"/>
      <w:ins w:id="432" w:author="Jiří Vojtěšek" w:date="2018-11-26T11:17:00Z">
        <w:r w:rsidRPr="004661CE">
          <w:rPr>
            <w:b/>
          </w:rPr>
          <w:t>Theory</w:t>
        </w:r>
        <w:proofErr w:type="spellEnd"/>
        <w:r w:rsidRPr="004661CE">
          <w:rPr>
            <w:b/>
          </w:rPr>
          <w:t xml:space="preserve"> and </w:t>
        </w:r>
        <w:proofErr w:type="spellStart"/>
        <w:r w:rsidRPr="004661CE">
          <w:rPr>
            <w:b/>
          </w:rPr>
          <w:t>means</w:t>
        </w:r>
        <w:proofErr w:type="spellEnd"/>
        <w:r w:rsidRPr="004661CE">
          <w:rPr>
            <w:b/>
          </w:rPr>
          <w:t xml:space="preserve"> </w:t>
        </w:r>
        <w:proofErr w:type="spellStart"/>
        <w:r w:rsidRPr="004661CE">
          <w:rPr>
            <w:b/>
          </w:rPr>
          <w:t>of</w:t>
        </w:r>
        <w:proofErr w:type="spellEnd"/>
        <w:r w:rsidRPr="004661CE">
          <w:rPr>
            <w:b/>
          </w:rPr>
          <w:t xml:space="preserve"> </w:t>
        </w:r>
        <w:proofErr w:type="spellStart"/>
        <w:r w:rsidRPr="004661CE">
          <w:rPr>
            <w:b/>
          </w:rPr>
          <w:t>automation</w:t>
        </w:r>
        <w:proofErr w:type="spellEnd"/>
        <w:r w:rsidRPr="004661CE">
          <w:rPr>
            <w:b/>
          </w:rPr>
          <w:t xml:space="preserve"> </w:t>
        </w:r>
        <w:proofErr w:type="spellStart"/>
        <w:r w:rsidRPr="004661CE">
          <w:rPr>
            <w:b/>
          </w:rPr>
          <w:t>control</w:t>
        </w:r>
        <w:proofErr w:type="spellEnd"/>
        <w:r w:rsidRPr="0052109F">
          <w:rPr>
            <w:b/>
          </w:rPr>
          <w:t>.</w:t>
        </w:r>
        <w:r>
          <w:t xml:space="preserve"> Tento </w:t>
        </w:r>
        <w:proofErr w:type="spellStart"/>
        <w:r>
          <w:t>tématický</w:t>
        </w:r>
        <w:proofErr w:type="spellEnd"/>
        <w:r>
          <w:t xml:space="preserve"> okruh v sobě zahrnuje dílčí problematiky, které jsou obsahem dílčích předmětů: </w:t>
        </w:r>
        <w:proofErr w:type="spellStart"/>
        <w:r>
          <w:t>Automation</w:t>
        </w:r>
        <w:proofErr w:type="spellEnd"/>
        <w:r>
          <w:t xml:space="preserve"> </w:t>
        </w:r>
        <w:proofErr w:type="spellStart"/>
        <w:r>
          <w:t>control</w:t>
        </w:r>
        <w:proofErr w:type="spellEnd"/>
        <w:r>
          <w:t xml:space="preserve">, </w:t>
        </w:r>
        <w:proofErr w:type="spellStart"/>
        <w:r>
          <w:t>Continuous</w:t>
        </w:r>
        <w:proofErr w:type="spellEnd"/>
        <w:r>
          <w:t xml:space="preserve"> </w:t>
        </w:r>
        <w:proofErr w:type="spellStart"/>
        <w:r>
          <w:t>control</w:t>
        </w:r>
        <w:proofErr w:type="spellEnd"/>
        <w:r>
          <w:t xml:space="preserve">, </w:t>
        </w:r>
        <w:proofErr w:type="spellStart"/>
        <w:r>
          <w:t>Instrumentation</w:t>
        </w:r>
        <w:proofErr w:type="spellEnd"/>
        <w:r>
          <w:t xml:space="preserve"> </w:t>
        </w:r>
        <w:proofErr w:type="spellStart"/>
        <w:r>
          <w:t>andmeasurement</w:t>
        </w:r>
        <w:proofErr w:type="spellEnd"/>
        <w:r>
          <w:t xml:space="preserve">, </w:t>
        </w:r>
        <w:proofErr w:type="spellStart"/>
        <w:r w:rsidRPr="00A32AE8">
          <w:t>Senzor</w:t>
        </w:r>
        <w:r>
          <w:t>s</w:t>
        </w:r>
        <w:proofErr w:type="spellEnd"/>
        <w:r>
          <w:t>,</w:t>
        </w:r>
        <w:r w:rsidRPr="00075691">
          <w:t xml:space="preserve"> </w:t>
        </w:r>
        <w:proofErr w:type="spellStart"/>
        <w:r>
          <w:t>Actuators</w:t>
        </w:r>
        <w:proofErr w:type="spellEnd"/>
        <w:r>
          <w:t xml:space="preserve">, </w:t>
        </w:r>
        <w:proofErr w:type="spellStart"/>
        <w:r w:rsidRPr="00FF575C">
          <w:t>Mechatroni</w:t>
        </w:r>
        <w:r>
          <w:t>cal</w:t>
        </w:r>
        <w:proofErr w:type="spellEnd"/>
        <w:r>
          <w:t xml:space="preserve"> </w:t>
        </w:r>
        <w:proofErr w:type="spellStart"/>
        <w:r>
          <w:t>systems</w:t>
        </w:r>
        <w:proofErr w:type="spellEnd"/>
        <w:r>
          <w:t>.</w:t>
        </w:r>
      </w:ins>
    </w:p>
    <w:p w14:paraId="578513CC" w14:textId="77777777" w:rsidR="009C5429" w:rsidRDefault="009C5429" w:rsidP="009C5429">
      <w:pPr>
        <w:pStyle w:val="Odstavecseseznamem"/>
        <w:numPr>
          <w:ilvl w:val="0"/>
          <w:numId w:val="16"/>
        </w:numPr>
        <w:spacing w:line="312" w:lineRule="auto"/>
        <w:rPr>
          <w:ins w:id="433" w:author="Jiří Vojtěšek" w:date="2018-11-26T11:17:00Z"/>
        </w:rPr>
      </w:pPr>
      <w:proofErr w:type="spellStart"/>
      <w:ins w:id="434" w:author="Jiří Vojtěšek" w:date="2018-11-26T11:17:00Z">
        <w:r w:rsidRPr="004661CE">
          <w:rPr>
            <w:b/>
          </w:rPr>
          <w:t>Information</w:t>
        </w:r>
        <w:proofErr w:type="spellEnd"/>
        <w:r w:rsidRPr="004661CE">
          <w:rPr>
            <w:b/>
          </w:rPr>
          <w:t xml:space="preserve"> </w:t>
        </w:r>
        <w:proofErr w:type="spellStart"/>
        <w:r w:rsidRPr="004661CE">
          <w:rPr>
            <w:b/>
          </w:rPr>
          <w:t>technologies</w:t>
        </w:r>
        <w:proofErr w:type="spellEnd"/>
        <w:r w:rsidRPr="004661CE">
          <w:rPr>
            <w:b/>
          </w:rPr>
          <w:t xml:space="preserve"> in </w:t>
        </w:r>
        <w:proofErr w:type="spellStart"/>
        <w:r w:rsidRPr="004661CE">
          <w:rPr>
            <w:b/>
          </w:rPr>
          <w:t>industrial</w:t>
        </w:r>
        <w:proofErr w:type="spellEnd"/>
        <w:r w:rsidRPr="004661CE">
          <w:rPr>
            <w:b/>
          </w:rPr>
          <w:t xml:space="preserve"> </w:t>
        </w:r>
        <w:proofErr w:type="spellStart"/>
        <w:r w:rsidRPr="004661CE">
          <w:rPr>
            <w:b/>
          </w:rPr>
          <w:t>automation</w:t>
        </w:r>
        <w:proofErr w:type="spellEnd"/>
        <w:r w:rsidRPr="0052109F">
          <w:rPr>
            <w:b/>
          </w:rPr>
          <w:t>.</w:t>
        </w:r>
        <w:r>
          <w:t xml:space="preserve"> Tento </w:t>
        </w:r>
        <w:proofErr w:type="spellStart"/>
        <w:r>
          <w:t>tématický</w:t>
        </w:r>
        <w:proofErr w:type="spellEnd"/>
        <w:r>
          <w:t xml:space="preserve"> okruh v sobě zahrnuje dílčí problematiky, které jsou obsahem dílčích předmětů: </w:t>
        </w:r>
        <w:r w:rsidRPr="00A32AE8">
          <w:t xml:space="preserve">Hardware </w:t>
        </w:r>
        <w:r>
          <w:t xml:space="preserve">and </w:t>
        </w:r>
        <w:proofErr w:type="spellStart"/>
        <w:r>
          <w:t>operating</w:t>
        </w:r>
        <w:proofErr w:type="spellEnd"/>
        <w:r>
          <w:t xml:space="preserve"> </w:t>
        </w:r>
        <w:proofErr w:type="spellStart"/>
        <w:r>
          <w:t>systems</w:t>
        </w:r>
        <w:proofErr w:type="spellEnd"/>
        <w:r>
          <w:t>,</w:t>
        </w:r>
        <w:r w:rsidRPr="00A32AE8">
          <w:t xml:space="preserve"> </w:t>
        </w:r>
        <w:r>
          <w:t xml:space="preserve">Data transfer and </w:t>
        </w:r>
        <w:proofErr w:type="spellStart"/>
        <w:r>
          <w:t>storage</w:t>
        </w:r>
        <w:proofErr w:type="spellEnd"/>
        <w:r>
          <w:t xml:space="preserve"> </w:t>
        </w:r>
        <w:proofErr w:type="spellStart"/>
        <w:r>
          <w:t>systems</w:t>
        </w:r>
        <w:proofErr w:type="spellEnd"/>
        <w:r>
          <w:t>,</w:t>
        </w:r>
        <w:r w:rsidRPr="00A32AE8">
          <w:t xml:space="preserve"> PLC</w:t>
        </w:r>
        <w:r>
          <w:t xml:space="preserve"> </w:t>
        </w:r>
        <w:proofErr w:type="spellStart"/>
        <w:r>
          <w:t>programming</w:t>
        </w:r>
        <w:proofErr w:type="spellEnd"/>
        <w:r>
          <w:t xml:space="preserve">, </w:t>
        </w:r>
        <w:proofErr w:type="spellStart"/>
        <w:r w:rsidRPr="00A32AE8">
          <w:t>Embedded</w:t>
        </w:r>
        <w:proofErr w:type="spellEnd"/>
        <w:r w:rsidRPr="00A32AE8">
          <w:t xml:space="preserve"> </w:t>
        </w:r>
        <w:proofErr w:type="spellStart"/>
        <w:r w:rsidRPr="00A32AE8">
          <w:t>s</w:t>
        </w:r>
        <w:r>
          <w:t>systems</w:t>
        </w:r>
        <w:proofErr w:type="spellEnd"/>
        <w:r>
          <w:t xml:space="preserve"> </w:t>
        </w:r>
        <w:proofErr w:type="spellStart"/>
        <w:r>
          <w:t>with</w:t>
        </w:r>
        <w:proofErr w:type="spellEnd"/>
        <w:r>
          <w:t xml:space="preserve"> </w:t>
        </w:r>
        <w:proofErr w:type="spellStart"/>
        <w:r>
          <w:t>cmicrocomputers</w:t>
        </w:r>
        <w:proofErr w:type="spellEnd"/>
        <w:r>
          <w:t xml:space="preserve">, </w:t>
        </w:r>
        <w:proofErr w:type="spellStart"/>
        <w:r w:rsidRPr="004661CE">
          <w:rPr>
            <w:color w:val="222222"/>
          </w:rPr>
          <w:t>Programming</w:t>
        </w:r>
        <w:proofErr w:type="spellEnd"/>
        <w:r w:rsidRPr="004661CE">
          <w:rPr>
            <w:color w:val="222222"/>
          </w:rPr>
          <w:t xml:space="preserve"> and </w:t>
        </w:r>
        <w:proofErr w:type="spellStart"/>
        <w:r w:rsidRPr="004661CE">
          <w:rPr>
            <w:color w:val="222222"/>
          </w:rPr>
          <w:t>application</w:t>
        </w:r>
        <w:proofErr w:type="spellEnd"/>
        <w:r w:rsidRPr="004661CE">
          <w:rPr>
            <w:color w:val="222222"/>
          </w:rPr>
          <w:t xml:space="preserve"> </w:t>
        </w:r>
        <w:proofErr w:type="spellStart"/>
        <w:r w:rsidRPr="004661CE">
          <w:rPr>
            <w:color w:val="222222"/>
          </w:rPr>
          <w:t>of</w:t>
        </w:r>
        <w:proofErr w:type="spellEnd"/>
        <w:r w:rsidRPr="004661CE">
          <w:rPr>
            <w:color w:val="222222"/>
          </w:rPr>
          <w:t xml:space="preserve"> </w:t>
        </w:r>
        <w:proofErr w:type="spellStart"/>
        <w:r w:rsidRPr="004661CE">
          <w:rPr>
            <w:color w:val="222222"/>
          </w:rPr>
          <w:t>industrial</w:t>
        </w:r>
        <w:proofErr w:type="spellEnd"/>
        <w:r w:rsidRPr="004661CE">
          <w:rPr>
            <w:color w:val="222222"/>
          </w:rPr>
          <w:t xml:space="preserve"> </w:t>
        </w:r>
        <w:proofErr w:type="spellStart"/>
        <w:r w:rsidRPr="004661CE">
          <w:rPr>
            <w:color w:val="222222"/>
          </w:rPr>
          <w:t>robots</w:t>
        </w:r>
        <w:proofErr w:type="spellEnd"/>
        <w:r w:rsidRPr="004661CE">
          <w:rPr>
            <w:color w:val="222222"/>
          </w:rPr>
          <w:t xml:space="preserve"> and </w:t>
        </w:r>
        <w:proofErr w:type="spellStart"/>
        <w:r w:rsidRPr="004661CE">
          <w:rPr>
            <w:color w:val="222222"/>
          </w:rPr>
          <w:t>manipulators</w:t>
        </w:r>
        <w:proofErr w:type="spellEnd"/>
        <w:r>
          <w:t xml:space="preserve">, </w:t>
        </w:r>
        <w:proofErr w:type="spellStart"/>
        <w:r w:rsidRPr="004661CE">
          <w:rPr>
            <w:rStyle w:val="shorttext"/>
            <w:color w:val="222222"/>
          </w:rPr>
          <w:t>Artificial</w:t>
        </w:r>
        <w:proofErr w:type="spellEnd"/>
        <w:r w:rsidRPr="004661CE">
          <w:rPr>
            <w:rStyle w:val="shorttext"/>
            <w:color w:val="222222"/>
          </w:rPr>
          <w:t xml:space="preserve"> and </w:t>
        </w:r>
        <w:proofErr w:type="spellStart"/>
        <w:r w:rsidRPr="004661CE">
          <w:rPr>
            <w:rStyle w:val="shorttext"/>
            <w:color w:val="222222"/>
          </w:rPr>
          <w:t>Computational</w:t>
        </w:r>
        <w:proofErr w:type="spellEnd"/>
        <w:r w:rsidRPr="004661CE">
          <w:rPr>
            <w:rStyle w:val="shorttext"/>
            <w:color w:val="222222"/>
          </w:rPr>
          <w:t xml:space="preserve"> </w:t>
        </w:r>
        <w:proofErr w:type="spellStart"/>
        <w:r w:rsidRPr="004661CE">
          <w:rPr>
            <w:rStyle w:val="shorttext"/>
            <w:color w:val="222222"/>
          </w:rPr>
          <w:t>Intelligence</w:t>
        </w:r>
        <w:proofErr w:type="spellEnd"/>
        <w:r>
          <w:t>.</w:t>
        </w:r>
      </w:ins>
    </w:p>
    <w:p w14:paraId="1010A27A" w14:textId="7D93BF5A" w:rsidR="00DF0191" w:rsidDel="009C5429" w:rsidRDefault="00DF0191" w:rsidP="009C5429">
      <w:pPr>
        <w:rPr>
          <w:ins w:id="435" w:author="vopatrilova" w:date="2018-11-22T09:34:00Z"/>
          <w:del w:id="436" w:author="Jiří Vojtěšek" w:date="2018-11-26T11:17:00Z"/>
        </w:rPr>
      </w:pPr>
    </w:p>
    <w:p w14:paraId="6935DDE3" w14:textId="2820E632" w:rsidR="00780C2C" w:rsidDel="009C5429" w:rsidRDefault="00780C2C" w:rsidP="009C5429">
      <w:pPr>
        <w:rPr>
          <w:ins w:id="437" w:author="vopatrilova" w:date="2018-11-22T14:56:00Z"/>
          <w:del w:id="438" w:author="Jiří Vojtěšek" w:date="2018-11-26T11:17:00Z"/>
          <w:highlight w:val="yellow"/>
        </w:rPr>
      </w:pPr>
    </w:p>
    <w:p w14:paraId="528E36D0" w14:textId="112BC171" w:rsidR="00D70CE9" w:rsidDel="009C5429" w:rsidRDefault="00D70CE9" w:rsidP="009C5429">
      <w:pPr>
        <w:rPr>
          <w:ins w:id="439" w:author="vopatrilova" w:date="2018-11-22T14:56:00Z"/>
          <w:del w:id="440" w:author="Jiří Vojtěšek" w:date="2018-11-26T11:17:00Z"/>
          <w:highlight w:val="yellow"/>
        </w:rPr>
      </w:pPr>
    </w:p>
    <w:p w14:paraId="34D9B23D" w14:textId="56A8C525" w:rsidR="00D70CE9" w:rsidDel="009C5429" w:rsidRDefault="00D70CE9" w:rsidP="009C5429">
      <w:pPr>
        <w:rPr>
          <w:ins w:id="441" w:author="vopatrilova" w:date="2018-11-22T14:56:00Z"/>
          <w:del w:id="442" w:author="Jiří Vojtěšek" w:date="2018-11-26T11:17:00Z"/>
          <w:highlight w:val="yellow"/>
        </w:rPr>
      </w:pPr>
      <w:bookmarkStart w:id="443" w:name="_GoBack"/>
      <w:bookmarkEnd w:id="443"/>
    </w:p>
    <w:p w14:paraId="1E979E7C" w14:textId="23A00604" w:rsidR="00D70CE9" w:rsidDel="009C5429" w:rsidRDefault="00D70CE9" w:rsidP="009C5429">
      <w:pPr>
        <w:rPr>
          <w:ins w:id="444" w:author="vopatrilova" w:date="2018-11-22T14:56:00Z"/>
          <w:del w:id="445" w:author="Jiří Vojtěšek" w:date="2018-11-26T11:17:00Z"/>
          <w:highlight w:val="yellow"/>
        </w:rPr>
      </w:pPr>
    </w:p>
    <w:p w14:paraId="39A7CA19" w14:textId="4D139EAB" w:rsidR="00D70CE9" w:rsidDel="009C5429" w:rsidRDefault="00D70CE9" w:rsidP="009C5429">
      <w:pPr>
        <w:rPr>
          <w:ins w:id="446" w:author="vopatrilova" w:date="2018-11-22T14:56:00Z"/>
          <w:del w:id="447" w:author="Jiří Vojtěšek" w:date="2018-11-26T11:17:00Z"/>
          <w:highlight w:val="yellow"/>
        </w:rPr>
      </w:pPr>
    </w:p>
    <w:p w14:paraId="7500ECC2" w14:textId="04BAF073" w:rsidR="00D70CE9" w:rsidDel="009C5429" w:rsidRDefault="00D70CE9" w:rsidP="009C5429">
      <w:pPr>
        <w:rPr>
          <w:ins w:id="448" w:author="vopatrilova" w:date="2018-11-22T14:56:00Z"/>
          <w:del w:id="449" w:author="Jiří Vojtěšek" w:date="2018-11-26T11:17:00Z"/>
          <w:highlight w:val="yellow"/>
        </w:rPr>
      </w:pPr>
    </w:p>
    <w:p w14:paraId="3F87B9D9" w14:textId="12A71597" w:rsidR="00D70CE9" w:rsidDel="009C5429" w:rsidRDefault="00D70CE9" w:rsidP="009C5429">
      <w:pPr>
        <w:rPr>
          <w:ins w:id="450" w:author="vopatrilova" w:date="2018-11-22T14:56:00Z"/>
          <w:del w:id="451" w:author="Jiří Vojtěšek" w:date="2018-11-26T11:17:00Z"/>
          <w:highlight w:val="yellow"/>
        </w:rPr>
      </w:pPr>
    </w:p>
    <w:p w14:paraId="54F19EE9" w14:textId="2EF402F8" w:rsidR="00D70CE9" w:rsidRPr="00A71C45" w:rsidDel="009C5429" w:rsidRDefault="00D70CE9" w:rsidP="009C5429">
      <w:pPr>
        <w:rPr>
          <w:del w:id="452" w:author="Jiří Vojtěšek" w:date="2018-11-26T11:17:00Z"/>
          <w:highlight w:val="yellow"/>
          <w:rPrChange w:id="453" w:author="Vladimír Vašek" w:date="2018-11-21T21:41:00Z">
            <w:rPr>
              <w:del w:id="454" w:author="Jiří Vojtěšek" w:date="2018-11-26T11:17:00Z"/>
            </w:rPr>
          </w:rPrChange>
        </w:rPr>
      </w:pPr>
    </w:p>
    <w:p w14:paraId="546A2BC2" w14:textId="68FA35B6" w:rsidR="009D793D" w:rsidRPr="00DF0191" w:rsidDel="009C5429" w:rsidRDefault="002A7617" w:rsidP="009C5429">
      <w:pPr>
        <w:rPr>
          <w:del w:id="455" w:author="Jiří Vojtěšek" w:date="2018-11-26T11:17:00Z"/>
          <w:b/>
          <w:i/>
        </w:rPr>
      </w:pPr>
      <w:del w:id="456" w:author="Jiří Vojtěšek" w:date="2018-11-26T11:17:00Z">
        <w:r w:rsidDel="009C5429">
          <w:rPr>
            <w:b/>
            <w:i/>
          </w:rPr>
          <w:delText>Specializace „Inteligentní systémy s roboty“</w:delText>
        </w:r>
      </w:del>
    </w:p>
    <w:p w14:paraId="081D8686" w14:textId="61EB7329" w:rsidR="009D793D" w:rsidRPr="00A71C45" w:rsidDel="009C5429" w:rsidRDefault="009D793D" w:rsidP="009C5429">
      <w:pPr>
        <w:rPr>
          <w:del w:id="457" w:author="Jiří Vojtěšek" w:date="2018-11-26T11:17:00Z"/>
          <w:highlight w:val="yellow"/>
          <w:rPrChange w:id="458" w:author="Vladimír Vašek" w:date="2018-11-21T21:41:00Z">
            <w:rPr>
              <w:del w:id="459" w:author="Jiří Vojtěšek" w:date="2018-11-26T11:17:00Z"/>
            </w:rPr>
          </w:rPrChange>
        </w:rPr>
      </w:pPr>
    </w:p>
    <w:p w14:paraId="6FBE7C5F" w14:textId="3DB400DE" w:rsidR="00DF0191" w:rsidRPr="009B5A0E" w:rsidDel="009C5429" w:rsidRDefault="00DF0191" w:rsidP="009C5429">
      <w:pPr>
        <w:rPr>
          <w:ins w:id="460" w:author="vopatrilova" w:date="2018-11-22T09:34:00Z"/>
          <w:del w:id="461" w:author="Jiří Vojtěšek" w:date="2018-11-26T11:17:00Z"/>
        </w:rPr>
      </w:pPr>
      <w:ins w:id="462" w:author="vopatrilova" w:date="2018-11-22T09:34:00Z">
        <w:del w:id="463" w:author="Jiří Vojtěšek" w:date="2018-11-26T11:17:00Z">
          <w:r w:rsidRPr="00D3178B" w:rsidDel="009C5429">
            <w:rPr>
              <w:b/>
            </w:rPr>
            <w:delText>Automatické řízení</w:delText>
          </w:r>
          <w:r w:rsidDel="009C5429">
            <w:delText xml:space="preserve">. Tento tématický okruh v sobě zahrnuje dílčí problematiky, které jsou obsahem dílčích předmětů: </w:delText>
          </w:r>
          <w:r w:rsidRPr="00FF575C" w:rsidDel="009C5429">
            <w:delText>Automatické řízení</w:delText>
          </w:r>
          <w:r w:rsidDel="009C5429">
            <w:delText xml:space="preserve">, </w:delText>
          </w:r>
          <w:r w:rsidRPr="00FF575C" w:rsidDel="009C5429">
            <w:delText>Spojité řízení</w:delText>
          </w:r>
          <w:r w:rsidDel="009C5429">
            <w:delText xml:space="preserve">, </w:delText>
          </w:r>
          <w:r w:rsidRPr="00FF575C" w:rsidDel="009C5429">
            <w:delText>Technické prostředky automatizace</w:delText>
          </w:r>
          <w:r w:rsidDel="009C5429">
            <w:delText>,</w:delText>
          </w:r>
          <w:r w:rsidRPr="00FF575C" w:rsidDel="009C5429">
            <w:delText xml:space="preserve"> Embedded systémy s</w:delText>
          </w:r>
          <w:r w:rsidDel="009C5429">
            <w:delText> </w:delText>
          </w:r>
          <w:r w:rsidRPr="00FF575C" w:rsidDel="009C5429">
            <w:delText>mikropočítači</w:delText>
          </w:r>
          <w:r w:rsidDel="009C5429">
            <w:delText xml:space="preserve">, </w:delText>
          </w:r>
          <w:r w:rsidRPr="00FF575C" w:rsidDel="009C5429">
            <w:delText>Programování PLC</w:delText>
          </w:r>
          <w:r w:rsidDel="009C5429">
            <w:delText>,</w:delText>
          </w:r>
          <w:r w:rsidRPr="00075691" w:rsidDel="009C5429">
            <w:delText xml:space="preserve"> </w:delText>
          </w:r>
          <w:r w:rsidRPr="00FF575C" w:rsidDel="009C5429">
            <w:delText>Programování mobilních aplikací</w:delText>
          </w:r>
          <w:r w:rsidDel="009C5429">
            <w:delText>.</w:delText>
          </w:r>
        </w:del>
      </w:ins>
    </w:p>
    <w:p w14:paraId="79B64377" w14:textId="1BFDAFBA" w:rsidR="00DF0191" w:rsidDel="009C5429" w:rsidRDefault="00DF0191" w:rsidP="009C5429">
      <w:pPr>
        <w:rPr>
          <w:ins w:id="464" w:author="vopatrilova" w:date="2018-11-22T09:34:00Z"/>
          <w:del w:id="465" w:author="Jiří Vojtěšek" w:date="2018-11-26T11:17:00Z"/>
        </w:rPr>
      </w:pPr>
      <w:ins w:id="466" w:author="vopatrilova" w:date="2018-11-22T09:34:00Z">
        <w:del w:id="467" w:author="Jiří Vojtěšek" w:date="2018-11-26T11:17:00Z">
          <w:r w:rsidRPr="009B5A0E" w:rsidDel="009C5429">
            <w:delText xml:space="preserve"> </w:delText>
          </w:r>
          <w:r w:rsidRPr="00D3178B" w:rsidDel="009C5429">
            <w:rPr>
              <w:b/>
            </w:rPr>
            <w:delText>Mechatronické a robotické systémy</w:delText>
          </w:r>
          <w:r w:rsidDel="009C5429">
            <w:delText xml:space="preserve">. Tento tématický okruh v sobě zahrnuje dílčí problematiky, které jsou obsahem dílčích předmětů: </w:delText>
          </w:r>
          <w:r w:rsidRPr="00FF575C" w:rsidDel="009C5429">
            <w:delText>Mechatronické systémy</w:delText>
          </w:r>
          <w:r w:rsidDel="009C5429">
            <w:delText xml:space="preserve">, </w:delText>
          </w:r>
          <w:r w:rsidRPr="00FF575C" w:rsidDel="009C5429">
            <w:delText>Konstrukce robotů a manipulátorů</w:delText>
          </w:r>
          <w:r w:rsidDel="009C5429">
            <w:delText xml:space="preserve">, </w:delText>
          </w:r>
          <w:r w:rsidRPr="00FF575C" w:rsidDel="009C5429">
            <w:delText>Akční členy mechatronických systémů</w:delText>
          </w:r>
          <w:r w:rsidDel="009C5429">
            <w:delText>, Programování a aplikace prům</w:delText>
          </w:r>
          <w:r w:rsidRPr="00FF575C" w:rsidDel="009C5429">
            <w:delText>yslových robotů a manipulátorů</w:delText>
          </w:r>
          <w:r w:rsidDel="009C5429">
            <w:delText>, Řízení materiálových toků.</w:delText>
          </w:r>
        </w:del>
      </w:ins>
    </w:p>
    <w:p w14:paraId="60472F47" w14:textId="02AF27D5" w:rsidR="008C2838" w:rsidRPr="00A71C45" w:rsidDel="009C5429" w:rsidRDefault="00DE0A5F" w:rsidP="009C5429">
      <w:pPr>
        <w:rPr>
          <w:del w:id="468" w:author="Jiří Vojtěšek" w:date="2018-11-26T11:17:00Z"/>
          <w:highlight w:val="yellow"/>
          <w:rPrChange w:id="469" w:author="Vladimír Vašek" w:date="2018-11-21T21:41:00Z">
            <w:rPr>
              <w:del w:id="470" w:author="Jiří Vojtěšek" w:date="2018-11-26T11:17:00Z"/>
            </w:rPr>
          </w:rPrChange>
        </w:rPr>
      </w:pPr>
      <w:del w:id="471" w:author="Jiří Vojtěšek" w:date="2018-11-26T11:17:00Z">
        <w:r w:rsidRPr="00DE0A5F" w:rsidDel="009C5429">
          <w:rPr>
            <w:b/>
            <w:highlight w:val="yellow"/>
            <w:rPrChange w:id="472" w:author="Vladimír Vašek" w:date="2018-11-21T21:41:00Z">
              <w:rPr>
                <w:b/>
              </w:rPr>
            </w:rPrChange>
          </w:rPr>
          <w:delText>Automatické řízení a informatika.</w:delText>
        </w:r>
        <w:r w:rsidRPr="00DE0A5F" w:rsidDel="009C5429">
          <w:rPr>
            <w:highlight w:val="yellow"/>
            <w:rPrChange w:id="473" w:author="Vladimír Vašek" w:date="2018-11-21T21:41:00Z">
              <w:rPr/>
            </w:rPrChange>
          </w:rPr>
          <w:delText xml:space="preserve"> Tento státnicový předmět v sobě zahrnuje dílčí problematiky, které jsou obsahem dílčích předmětů: Automatické řízení, Spojité řízení, Technické prostředky automatizace, Embedded systémy s mikropočítači, Programování PLC, Programování mobilních aplikací.</w:delText>
        </w:r>
      </w:del>
    </w:p>
    <w:p w14:paraId="25EDAB29" w14:textId="1497B866" w:rsidR="008C2838" w:rsidRPr="00A71C45" w:rsidDel="009C5429" w:rsidRDefault="008C2838" w:rsidP="009C5429">
      <w:pPr>
        <w:rPr>
          <w:del w:id="474" w:author="Jiří Vojtěšek" w:date="2018-11-26T11:17:00Z"/>
          <w:highlight w:val="yellow"/>
          <w:rPrChange w:id="475" w:author="Vladimír Vašek" w:date="2018-11-21T21:41:00Z">
            <w:rPr>
              <w:del w:id="476" w:author="Jiří Vojtěšek" w:date="2018-11-26T11:17:00Z"/>
            </w:rPr>
          </w:rPrChange>
        </w:rPr>
      </w:pPr>
    </w:p>
    <w:p w14:paraId="29CBFABE" w14:textId="69642EF2" w:rsidR="00075691" w:rsidRPr="00A71C45" w:rsidDel="009C5429" w:rsidRDefault="00DE0A5F" w:rsidP="009C5429">
      <w:pPr>
        <w:rPr>
          <w:del w:id="477" w:author="Jiří Vojtěšek" w:date="2018-11-26T11:17:00Z"/>
          <w:highlight w:val="yellow"/>
          <w:rPrChange w:id="478" w:author="Vladimír Vašek" w:date="2018-11-21T21:41:00Z">
            <w:rPr>
              <w:del w:id="479" w:author="Jiří Vojtěšek" w:date="2018-11-26T11:17:00Z"/>
            </w:rPr>
          </w:rPrChange>
        </w:rPr>
      </w:pPr>
      <w:del w:id="480" w:author="Jiří Vojtěšek" w:date="2018-11-26T11:17:00Z">
        <w:r w:rsidRPr="00DE0A5F" w:rsidDel="009C5429">
          <w:rPr>
            <w:b/>
            <w:highlight w:val="yellow"/>
            <w:rPrChange w:id="481" w:author="Vladimír Vašek" w:date="2018-11-21T21:41:00Z">
              <w:rPr>
                <w:b/>
              </w:rPr>
            </w:rPrChange>
          </w:rPr>
          <w:lastRenderedPageBreak/>
          <w:delText xml:space="preserve">Mechatronické a robotické systémy. </w:delText>
        </w:r>
        <w:r w:rsidRPr="00DE0A5F" w:rsidDel="009C5429">
          <w:rPr>
            <w:highlight w:val="yellow"/>
            <w:rPrChange w:id="482" w:author="Vladimír Vašek" w:date="2018-11-21T21:41:00Z">
              <w:rPr/>
            </w:rPrChange>
          </w:rPr>
          <w:delText>Tento státnicový předmět v sobě zahrnuje dílčí problematiky, které jsou obsahem dílčích předmětů: Automatické řízení, Mechatronické systémy, Konstrukce robotů a manipulátorů, Programování PLC, Akční členy mechatronických systémů, Programování a aplikace průmyslových robotů a manipulátorů.</w:delText>
        </w:r>
      </w:del>
    </w:p>
    <w:p w14:paraId="115F235E" w14:textId="4369F1E0" w:rsidR="00075691" w:rsidRPr="00A71C45" w:rsidDel="009C5429" w:rsidRDefault="00075691" w:rsidP="009C5429">
      <w:pPr>
        <w:rPr>
          <w:del w:id="483" w:author="Jiří Vojtěšek" w:date="2018-11-26T11:17:00Z"/>
          <w:b/>
          <w:highlight w:val="yellow"/>
          <w:rPrChange w:id="484" w:author="Vladimír Vašek" w:date="2018-11-21T21:41:00Z">
            <w:rPr>
              <w:del w:id="485" w:author="Jiří Vojtěšek" w:date="2018-11-26T11:17:00Z"/>
              <w:b/>
            </w:rPr>
          </w:rPrChange>
        </w:rPr>
      </w:pPr>
    </w:p>
    <w:p w14:paraId="09DC868C" w14:textId="51D29474" w:rsidR="00075691" w:rsidRPr="00DF0191" w:rsidDel="009C5429" w:rsidRDefault="002A7617" w:rsidP="009C5429">
      <w:pPr>
        <w:rPr>
          <w:del w:id="486" w:author="Jiří Vojtěšek" w:date="2018-11-26T11:17:00Z"/>
          <w:b/>
          <w:i/>
        </w:rPr>
      </w:pPr>
      <w:del w:id="487" w:author="Jiří Vojtěšek" w:date="2018-11-26T11:17:00Z">
        <w:r w:rsidDel="009C5429">
          <w:rPr>
            <w:b/>
            <w:i/>
          </w:rPr>
          <w:delText>Specializace „Průmyslová automatizace“</w:delText>
        </w:r>
      </w:del>
    </w:p>
    <w:p w14:paraId="6C226194" w14:textId="169617E2" w:rsidR="00075691" w:rsidRPr="00A71C45" w:rsidDel="009C5429" w:rsidRDefault="00075691" w:rsidP="009C5429">
      <w:pPr>
        <w:rPr>
          <w:del w:id="488" w:author="Jiří Vojtěšek" w:date="2018-11-26T11:17:00Z"/>
          <w:highlight w:val="yellow"/>
          <w:rPrChange w:id="489" w:author="Vladimír Vašek" w:date="2018-11-21T21:41:00Z">
            <w:rPr>
              <w:del w:id="490" w:author="Jiří Vojtěšek" w:date="2018-11-26T11:17:00Z"/>
            </w:rPr>
          </w:rPrChange>
        </w:rPr>
      </w:pPr>
    </w:p>
    <w:p w14:paraId="7E0657DC" w14:textId="6D23F013" w:rsidR="00DF0191" w:rsidDel="009C5429" w:rsidRDefault="00DF0191" w:rsidP="009C5429">
      <w:pPr>
        <w:rPr>
          <w:ins w:id="491" w:author="vopatrilova" w:date="2018-11-22T14:55:00Z"/>
          <w:del w:id="492" w:author="Jiří Vojtěšek" w:date="2018-11-26T11:17:00Z"/>
        </w:rPr>
        <w:pPrChange w:id="493" w:author="vopatrilova" w:date="2018-11-22T14:55:00Z">
          <w:pPr>
            <w:ind w:left="1461" w:hanging="1461"/>
          </w:pPr>
        </w:pPrChange>
      </w:pPr>
      <w:ins w:id="494" w:author="vopatrilova" w:date="2018-11-22T09:35:00Z">
        <w:del w:id="495" w:author="Jiří Vojtěšek" w:date="2018-11-26T11:17:00Z">
          <w:r w:rsidRPr="00D70CE9" w:rsidDel="009C5429">
            <w:rPr>
              <w:b/>
            </w:rPr>
            <w:delText>Teorie a prostředky automatického řízení.</w:delText>
          </w:r>
          <w:r w:rsidDel="009C5429">
            <w:delText xml:space="preserve"> Tento tématický okruh v sobě zahrnuje dílčí problematiky, které jsou obsahem dílčích předmětů: </w:delText>
          </w:r>
          <w:r w:rsidRPr="00FF575C" w:rsidDel="009C5429">
            <w:delText>Automatické řízení</w:delText>
          </w:r>
          <w:r w:rsidDel="009C5429">
            <w:delText xml:space="preserve">, </w:delText>
          </w:r>
          <w:r w:rsidRPr="00FF575C" w:rsidDel="009C5429">
            <w:delText>Spojité řízení</w:delText>
          </w:r>
          <w:r w:rsidDel="009C5429">
            <w:delText xml:space="preserve">, </w:delText>
          </w:r>
          <w:r w:rsidRPr="00A32AE8" w:rsidDel="009C5429">
            <w:delText>Instrumentace a měření</w:delText>
          </w:r>
          <w:r w:rsidDel="009C5429">
            <w:delText xml:space="preserve">, </w:delText>
          </w:r>
          <w:r w:rsidRPr="00A32AE8" w:rsidDel="009C5429">
            <w:delText>Senzory</w:delText>
          </w:r>
          <w:r w:rsidDel="009C5429">
            <w:delText>,</w:delText>
          </w:r>
          <w:r w:rsidRPr="00075691" w:rsidDel="009C5429">
            <w:delText xml:space="preserve"> </w:delText>
          </w:r>
          <w:r w:rsidRPr="00A32AE8" w:rsidDel="009C5429">
            <w:delText>Akční členy</w:delText>
          </w:r>
          <w:r w:rsidDel="009C5429">
            <w:delText xml:space="preserve">, </w:delText>
          </w:r>
          <w:r w:rsidRPr="00FF575C" w:rsidDel="009C5429">
            <w:delText>Mechatronické systémy</w:delText>
          </w:r>
          <w:r w:rsidDel="009C5429">
            <w:delText>.</w:delText>
          </w:r>
        </w:del>
      </w:ins>
    </w:p>
    <w:p w14:paraId="54657EBE" w14:textId="6820A72E" w:rsidR="00D70CE9" w:rsidDel="009C5429" w:rsidRDefault="00DF0191" w:rsidP="009C5429">
      <w:pPr>
        <w:rPr>
          <w:ins w:id="496" w:author="vopatrilova" w:date="2018-11-22T14:56:00Z"/>
          <w:del w:id="497" w:author="Jiří Vojtěšek" w:date="2018-11-26T11:17:00Z"/>
        </w:rPr>
      </w:pPr>
      <w:ins w:id="498" w:author="vopatrilova" w:date="2018-11-22T09:35:00Z">
        <w:del w:id="499" w:author="Jiří Vojtěšek" w:date="2018-11-26T11:17:00Z">
          <w:r w:rsidRPr="00D70CE9" w:rsidDel="009C5429">
            <w:rPr>
              <w:b/>
            </w:rPr>
            <w:delText>Informační technologie pro průmyslovou automatizaci.</w:delText>
          </w:r>
          <w:r w:rsidDel="009C5429">
            <w:delText xml:space="preserve"> Tento tématický okruh v sobě zahrnuje dílčí problematiky, které jsou obsahem dílčích předmětů: </w:delText>
          </w:r>
          <w:r w:rsidRPr="00A32AE8" w:rsidDel="009C5429">
            <w:delText>Hardware a operační systémy</w:delText>
          </w:r>
          <w:r w:rsidDel="009C5429">
            <w:delText>,</w:delText>
          </w:r>
          <w:r w:rsidRPr="00A32AE8" w:rsidDel="009C5429">
            <w:delText xml:space="preserve"> Systémy pro přenos a ukládání dat</w:delText>
          </w:r>
          <w:r w:rsidDel="009C5429">
            <w:delText xml:space="preserve">, </w:delText>
          </w:r>
          <w:r w:rsidRPr="00A32AE8" w:rsidDel="009C5429">
            <w:delText>Programování PLC</w:delText>
          </w:r>
          <w:r w:rsidDel="009C5429">
            <w:delText xml:space="preserve">, </w:delText>
          </w:r>
          <w:r w:rsidRPr="00A32AE8" w:rsidDel="009C5429">
            <w:delText>Embedded systémy s</w:delText>
          </w:r>
          <w:r w:rsidDel="009C5429">
            <w:delText> </w:delText>
          </w:r>
          <w:r w:rsidRPr="00A32AE8" w:rsidDel="009C5429">
            <w:delText>mikropočítači</w:delText>
          </w:r>
          <w:r w:rsidDel="009C5429">
            <w:delText xml:space="preserve">, </w:delText>
          </w:r>
          <w:r w:rsidRPr="00A32AE8" w:rsidDel="009C5429">
            <w:delText>Programování a aplikace průmyslových robotů a manipulátorů</w:delText>
          </w:r>
          <w:r w:rsidDel="009C5429">
            <w:delText xml:space="preserve">, </w:delText>
          </w:r>
          <w:r w:rsidRPr="00A32AE8" w:rsidDel="009C5429">
            <w:delText>Umělá a výpočetní inteligence</w:delText>
          </w:r>
          <w:r w:rsidDel="009C5429">
            <w:delText>.</w:delText>
          </w:r>
        </w:del>
      </w:ins>
    </w:p>
    <w:p w14:paraId="54BC278C" w14:textId="11DE6B5C" w:rsidR="008C2838" w:rsidRPr="00D70CE9" w:rsidDel="009C5429" w:rsidRDefault="00DE0A5F" w:rsidP="009C5429">
      <w:pPr>
        <w:rPr>
          <w:del w:id="500" w:author="Jiří Vojtěšek" w:date="2018-11-26T11:17:00Z"/>
          <w:rPrChange w:id="501" w:author="vopatrilova" w:date="2018-11-22T14:56:00Z">
            <w:rPr>
              <w:del w:id="502" w:author="Jiří Vojtěšek" w:date="2018-11-26T11:17:00Z"/>
              <w:b/>
            </w:rPr>
          </w:rPrChange>
        </w:rPr>
        <w:pPrChange w:id="503" w:author="vopatrilova" w:date="2018-11-22T14:56:00Z">
          <w:pPr>
            <w:pStyle w:val="Odstavecseseznamem"/>
            <w:numPr>
              <w:numId w:val="12"/>
            </w:numPr>
            <w:ind w:hanging="360"/>
          </w:pPr>
        </w:pPrChange>
      </w:pPr>
      <w:del w:id="504" w:author="Jiří Vojtěšek" w:date="2018-11-26T11:17:00Z">
        <w:r w:rsidRPr="00D70CE9" w:rsidDel="009C5429">
          <w:rPr>
            <w:b/>
            <w:highlight w:val="yellow"/>
            <w:rPrChange w:id="505" w:author="vopatrilova" w:date="2018-11-22T14:56:00Z">
              <w:rPr>
                <w:b/>
              </w:rPr>
            </w:rPrChange>
          </w:rPr>
          <w:delText>Teorie a prostředky automatického řízení.</w:delText>
        </w:r>
        <w:r w:rsidRPr="00D70CE9" w:rsidDel="009C5429">
          <w:rPr>
            <w:highlight w:val="yellow"/>
            <w:rPrChange w:id="506" w:author="vopatrilova" w:date="2018-11-22T14:56:00Z">
              <w:rPr/>
            </w:rPrChange>
          </w:rPr>
          <w:delText xml:space="preserve"> Tento státnicový předmět v sobě zahrnuje dílčí problematiky, které jsou obsahem dílčích předmětů: Automatické řízení, Spojité řízení, Instrumentace a měření, Senzory, Akční členy, Mechatronické systémy.</w:delText>
        </w:r>
      </w:del>
    </w:p>
    <w:p w14:paraId="51460E9C" w14:textId="5EE081AC" w:rsidR="00075691" w:rsidRPr="00A71C45" w:rsidDel="009C5429" w:rsidRDefault="00DE0A5F" w:rsidP="009C5429">
      <w:pPr>
        <w:rPr>
          <w:del w:id="507" w:author="Jiří Vojtěšek" w:date="2018-11-26T11:17:00Z"/>
          <w:highlight w:val="yellow"/>
          <w:rPrChange w:id="508" w:author="Vladimír Vašek" w:date="2018-11-21T21:41:00Z">
            <w:rPr>
              <w:del w:id="509" w:author="Jiří Vojtěšek" w:date="2018-11-26T11:17:00Z"/>
              <w:b/>
            </w:rPr>
          </w:rPrChange>
        </w:rPr>
        <w:pPrChange w:id="510" w:author="vopatrilova" w:date="2018-11-22T14:56:00Z">
          <w:pPr>
            <w:pStyle w:val="Odstavecseseznamem"/>
            <w:numPr>
              <w:numId w:val="12"/>
            </w:numPr>
            <w:ind w:hanging="360"/>
          </w:pPr>
        </w:pPrChange>
      </w:pPr>
      <w:del w:id="511" w:author="Jiří Vojtěšek" w:date="2018-11-26T11:17:00Z">
        <w:r w:rsidRPr="00DE0A5F" w:rsidDel="009C5429">
          <w:rPr>
            <w:highlight w:val="yellow"/>
            <w:rPrChange w:id="512" w:author="Vladimír Vašek" w:date="2018-11-21T21:41:00Z">
              <w:rPr>
                <w:b/>
              </w:rPr>
            </w:rPrChange>
          </w:rPr>
          <w:delText>Informační technologie pro průmyslovou automatizaci. Tento státnicový předmět v sobě zahrnuje dílčí problematiky, které jsou obsahem dílčích předmětů: Hardware a operační systémy, Systémy pro přenos a ukládání dat, Programování PLC, Embedded systémy s mikropočítači, Programování a aplikace průmyslových robotů a manipulátorů, Umělá a výpočetní inteligence.</w:delText>
        </w:r>
      </w:del>
    </w:p>
    <w:p w14:paraId="07AB4DF8" w14:textId="77777777" w:rsidR="00B44EEE" w:rsidRPr="00F110CA" w:rsidRDefault="00B44EEE">
      <w:pPr>
        <w:pStyle w:val="Odstavecseseznamem"/>
        <w:pPrChange w:id="513" w:author="vopatrilova" w:date="2018-11-22T14:56:00Z">
          <w:pPr/>
        </w:pPrChange>
      </w:pPr>
    </w:p>
    <w:p w14:paraId="51DAC7A8" w14:textId="77777777" w:rsidR="00AA7CBC" w:rsidRPr="00F110CA" w:rsidRDefault="00902C97" w:rsidP="0020313F">
      <w:r w:rsidRPr="00CD5DC3">
        <w:t xml:space="preserve">Témata </w:t>
      </w:r>
      <w:r w:rsidR="00593D60" w:rsidRPr="00CD5DC3">
        <w:t>bakalářských</w:t>
      </w:r>
      <w:r w:rsidRPr="00CD5DC3">
        <w:t xml:space="preserve"> </w:t>
      </w:r>
      <w:r w:rsidR="00475A28" w:rsidRPr="00CD5DC3">
        <w:t>prací</w:t>
      </w:r>
      <w:r w:rsidR="00475A28" w:rsidRPr="00F110CA">
        <w:t xml:space="preserve"> </w:t>
      </w:r>
      <w:r w:rsidR="00C30C14" w:rsidRPr="00F110CA">
        <w:t>jsou každoročně schvalován</w:t>
      </w:r>
      <w:r w:rsidR="00E55727" w:rsidRPr="00F110CA">
        <w:t>a</w:t>
      </w:r>
      <w:r w:rsidR="00C30C14" w:rsidRPr="00F110CA">
        <w:t xml:space="preserve"> Radou studijního programu na začát</w:t>
      </w:r>
      <w:r w:rsidRPr="00F110CA">
        <w:t>ku zimního semestru posledního roku studia</w:t>
      </w:r>
      <w:r w:rsidR="00295B7B" w:rsidRPr="00F110CA">
        <w:t xml:space="preserve"> dle </w:t>
      </w:r>
      <w:r w:rsidR="00976F86" w:rsidRPr="00F110CA">
        <w:rPr>
          <w:i/>
        </w:rPr>
        <w:t>Pravidel průběhu studia ve studijních programech na Fakultě aplikované informatiky</w:t>
      </w:r>
      <w:r w:rsidR="00976F86" w:rsidRPr="00F110CA">
        <w:t xml:space="preserve"> (dále jen „Pravidel“)</w:t>
      </w:r>
      <w:r w:rsidR="00475A28" w:rsidRPr="00F110CA">
        <w:t>,</w:t>
      </w:r>
      <w:r w:rsidR="00976F86" w:rsidRPr="00F110CA">
        <w:t xml:space="preserve"> článku 4, odst. (2)</w:t>
      </w:r>
      <w:r w:rsidR="00976F86" w:rsidRPr="00F110CA">
        <w:rPr>
          <w:rStyle w:val="Znakapoznpodarou"/>
        </w:rPr>
        <w:footnoteReference w:id="33"/>
      </w:r>
      <w:r w:rsidR="00976F86" w:rsidRPr="00F110CA">
        <w:t xml:space="preserve">. </w:t>
      </w:r>
      <w:r w:rsidR="00A01AFD" w:rsidRPr="00F110CA">
        <w:t xml:space="preserve"> Počet </w:t>
      </w:r>
      <w:r w:rsidR="00475A28" w:rsidRPr="00F110CA">
        <w:t xml:space="preserve">uveřejněných </w:t>
      </w:r>
      <w:r w:rsidR="00A01AFD" w:rsidRPr="00F110CA">
        <w:t xml:space="preserve">témat </w:t>
      </w:r>
      <w:r w:rsidR="00475A28" w:rsidRPr="00F110CA">
        <w:t xml:space="preserve">převyšuje </w:t>
      </w:r>
      <w:r w:rsidR="00593D60" w:rsidRPr="00F110CA">
        <w:t xml:space="preserve">cca o 20% </w:t>
      </w:r>
      <w:r w:rsidR="00A01AFD" w:rsidRPr="00F110CA">
        <w:t xml:space="preserve">počet studentů </w:t>
      </w:r>
      <w:r w:rsidR="00475A28" w:rsidRPr="00F110CA">
        <w:t>závěrečného</w:t>
      </w:r>
      <w:r w:rsidR="00A01AFD" w:rsidRPr="00F110CA">
        <w:t xml:space="preserve"> ročníku</w:t>
      </w:r>
      <w:r w:rsidR="00475A28" w:rsidRPr="00F110CA">
        <w:t>, tímto navýšením počtu témat mají studenti zajištěnu možnost výběru.</w:t>
      </w:r>
      <w:r w:rsidR="00C30C14" w:rsidRPr="00F110CA">
        <w:t xml:space="preserve"> Návrhy témat jsou před předložení</w:t>
      </w:r>
      <w:ins w:id="516" w:author="vopatrilova" w:date="2018-11-22T09:36:00Z">
        <w:r w:rsidR="002A65A1">
          <w:t>m</w:t>
        </w:r>
      </w:ins>
      <w:r w:rsidR="00C30C14" w:rsidRPr="00F110CA">
        <w:t xml:space="preserve"> Radě studijních programů </w:t>
      </w:r>
      <w:r w:rsidR="00475A28" w:rsidRPr="00F110CA">
        <w:t xml:space="preserve">nejdříve </w:t>
      </w:r>
      <w:r w:rsidR="00C30C14" w:rsidRPr="00F110CA">
        <w:t>posuzovány komisí, kterou jmenuje garant studijního programu. Tímto krokem je zajištěna relevantnost daného tématu</w:t>
      </w:r>
      <w:r w:rsidR="00900285" w:rsidRPr="00F110CA">
        <w:t xml:space="preserve"> s profilem absolventa</w:t>
      </w:r>
      <w:r w:rsidR="00C30C14" w:rsidRPr="00F110CA">
        <w:t xml:space="preserve"> již před předložením Radě studijního programu. </w:t>
      </w:r>
      <w:r w:rsidR="00976F86" w:rsidRPr="00F110CA">
        <w:t xml:space="preserve">Vnitřním normou Směrnice děkana </w:t>
      </w:r>
      <w:r w:rsidR="00976F86" w:rsidRPr="00F110CA">
        <w:rPr>
          <w:i/>
        </w:rPr>
        <w:t>SD/08/15 – Pravidla pro vypisování bakalářských a diplomových prací</w:t>
      </w:r>
      <w:r w:rsidR="00976F86" w:rsidRPr="00F110CA">
        <w:rPr>
          <w:rStyle w:val="Znakapoznpodarou"/>
        </w:rPr>
        <w:footnoteReference w:id="34"/>
      </w:r>
      <w:r w:rsidR="00976F86" w:rsidRPr="00F110CA">
        <w:t xml:space="preserve"> je stanoven maximální počet prací vedených pedagogem</w:t>
      </w:r>
      <w:r w:rsidR="006F4B17" w:rsidRPr="00F110CA">
        <w:t>,</w:t>
      </w:r>
      <w:r w:rsidR="00C30C14" w:rsidRPr="00F110CA">
        <w:t xml:space="preserve"> což zaručuje dostatečný prostor na to, aby</w:t>
      </w:r>
      <w:r w:rsidR="00900285" w:rsidRPr="00F110CA">
        <w:t xml:space="preserve"> se vedoucí práce mohl studentovi věnovat na pravidelných konzultacích během posledního ročníku. Mimo těchto konzultací jsou </w:t>
      </w:r>
      <w:r w:rsidR="006F4B17" w:rsidRPr="00F110CA">
        <w:t>v průběhu letního semestru organizovány garantem studijního programu t</w:t>
      </w:r>
      <w:r w:rsidR="00900285" w:rsidRPr="00F110CA">
        <w:t>zv. kontrolní dny, na kterých student prezentuje</w:t>
      </w:r>
      <w:r w:rsidR="006F4B17" w:rsidRPr="00F110CA">
        <w:t xml:space="preserve"> aktuální stav </w:t>
      </w:r>
      <w:r w:rsidR="006F4B17" w:rsidRPr="00CD5DC3">
        <w:t xml:space="preserve">řešení </w:t>
      </w:r>
      <w:r w:rsidR="00593D60" w:rsidRPr="00CD5DC3">
        <w:t>bakalářsk</w:t>
      </w:r>
      <w:r w:rsidR="006F4B17" w:rsidRPr="00CD5DC3">
        <w:t>é práce</w:t>
      </w:r>
      <w:r w:rsidR="006F4B17" w:rsidRPr="00F110CA">
        <w:t>.</w:t>
      </w:r>
      <w:r w:rsidR="00900285" w:rsidRPr="00F110CA">
        <w:t xml:space="preserve"> Studenti absolvují během </w:t>
      </w:r>
      <w:del w:id="517" w:author="vopatrilova" w:date="2018-11-22T09:36:00Z">
        <w:r w:rsidR="00900285" w:rsidRPr="00F110CA" w:rsidDel="002A65A1">
          <w:delText xml:space="preserve">roku </w:delText>
        </w:r>
      </w:del>
      <w:ins w:id="518" w:author="vopatrilova" w:date="2018-11-22T09:36:00Z">
        <w:r w:rsidR="002A65A1">
          <w:t>závěrečného semestru</w:t>
        </w:r>
        <w:r w:rsidR="002A65A1" w:rsidRPr="00F110CA">
          <w:t xml:space="preserve"> </w:t>
        </w:r>
      </w:ins>
      <w:r w:rsidR="00900285" w:rsidRPr="00CD5DC3">
        <w:t>minimálně dva kontrolní dny</w:t>
      </w:r>
      <w:r w:rsidR="006F4B17" w:rsidRPr="00CD5DC3">
        <w:t>.</w:t>
      </w:r>
      <w:r w:rsidR="00900285" w:rsidRPr="00CD5DC3">
        <w:t xml:space="preserve"> </w:t>
      </w:r>
      <w:r w:rsidR="006F4B17" w:rsidRPr="00CD5DC3">
        <w:t xml:space="preserve">Aktivní účast </w:t>
      </w:r>
      <w:r w:rsidR="00900285" w:rsidRPr="00CD5DC3">
        <w:t xml:space="preserve">na těchto dnech je </w:t>
      </w:r>
      <w:r w:rsidR="006F4B17" w:rsidRPr="00CD5DC3">
        <w:t>nutnou podmínkou pro udělení zápočtu</w:t>
      </w:r>
      <w:r w:rsidR="00900285" w:rsidRPr="00CD5DC3">
        <w:t xml:space="preserve"> za předmět </w:t>
      </w:r>
      <w:r w:rsidR="00593D60" w:rsidRPr="00CD5DC3">
        <w:t>Bakalářská</w:t>
      </w:r>
      <w:r w:rsidR="00976F86" w:rsidRPr="00CD5DC3">
        <w:t xml:space="preserve"> práce.</w:t>
      </w:r>
      <w:r w:rsidR="00AA7CBC" w:rsidRPr="00F110CA">
        <w:tab/>
      </w:r>
    </w:p>
    <w:p w14:paraId="512A6A72" w14:textId="77777777" w:rsidR="00204E9A" w:rsidRPr="00F110CA" w:rsidRDefault="00204E9A" w:rsidP="00204E9A">
      <w:r w:rsidRPr="00F110CA">
        <w:t>FAI používá pro metody výuky v prezenční formě klasické způsoby přímé výuky</w:t>
      </w:r>
      <w:r w:rsidR="00593D60" w:rsidRPr="00F110CA">
        <w:t xml:space="preserve"> - </w:t>
      </w:r>
      <w:r w:rsidRPr="00F110CA">
        <w:t>přednášky, laboratorní cvičení, výpočetní semináře</w:t>
      </w:r>
      <w:r w:rsidR="006F4B17" w:rsidRPr="00F110CA">
        <w:t>, exkurze</w:t>
      </w:r>
      <w:r w:rsidRPr="00F110CA">
        <w:t xml:space="preserve"> apod. Tyto formy jsou zpravidla doplněny o e-</w:t>
      </w:r>
      <w:proofErr w:type="spellStart"/>
      <w:r w:rsidRPr="00F110CA">
        <w:t>learningový</w:t>
      </w:r>
      <w:proofErr w:type="spellEnd"/>
      <w:r w:rsidRPr="00F110CA">
        <w:t xml:space="preserve"> systém </w:t>
      </w:r>
      <w:proofErr w:type="spellStart"/>
      <w:r w:rsidRPr="00F110CA">
        <w:lastRenderedPageBreak/>
        <w:t>Le</w:t>
      </w:r>
      <w:r w:rsidR="00C11559">
        <w:t>arning</w:t>
      </w:r>
      <w:proofErr w:type="spellEnd"/>
      <w:r w:rsidR="00C11559">
        <w:t xml:space="preserve"> Management </w:t>
      </w:r>
      <w:proofErr w:type="spellStart"/>
      <w:r w:rsidR="00C11559">
        <w:t>Syste</w:t>
      </w:r>
      <w:r w:rsidRPr="00F110CA">
        <w:t>m</w:t>
      </w:r>
      <w:proofErr w:type="spellEnd"/>
      <w:r w:rsidRPr="00F110CA">
        <w:t xml:space="preserve"> (LMS) </w:t>
      </w:r>
      <w:proofErr w:type="spellStart"/>
      <w:r w:rsidRPr="00F110CA">
        <w:t>Moodle</w:t>
      </w:r>
      <w:proofErr w:type="spellEnd"/>
      <w:r w:rsidRPr="00F110CA">
        <w:rPr>
          <w:rStyle w:val="Znakapoznpodarou"/>
        </w:rPr>
        <w:footnoteReference w:id="35"/>
      </w:r>
      <w:r w:rsidRPr="00F110CA">
        <w:t xml:space="preserve">, který je na FAI dlouhodobě využívám k distribuci studijních materiálů, ale také k ověření studijních výsledků formou on-line testů, odevzdávání protokolů z laboratorních úloh apod. V době přípravy akreditační žádosti  UTB buduje centralizované řešení LMS </w:t>
      </w:r>
      <w:proofErr w:type="spellStart"/>
      <w:r w:rsidRPr="00F110CA">
        <w:t>Moodle</w:t>
      </w:r>
      <w:proofErr w:type="spellEnd"/>
      <w:r w:rsidRPr="00F110CA">
        <w:t>, v rámci něhož dojde k propojení výukových materiálů  napříč fakultami.</w:t>
      </w:r>
    </w:p>
    <w:p w14:paraId="63427F43" w14:textId="77777777" w:rsidR="00204E9A" w:rsidRPr="00F110CA" w:rsidRDefault="00204E9A" w:rsidP="00204E9A">
      <w:r w:rsidRPr="00F110CA">
        <w:t xml:space="preserve">U kombinované formy studia v rámci přímé výuky za přítomnosti studentů probíhají konzultace k tématům, která jsou sdělena studentům dopředu s dostatečným předstihem, v omezené míře probíhá i laboratorní výuka. Velká pozornost je věnována LMS </w:t>
      </w:r>
      <w:proofErr w:type="spellStart"/>
      <w:r w:rsidRPr="00F110CA">
        <w:t>Moodle</w:t>
      </w:r>
      <w:proofErr w:type="spellEnd"/>
      <w:r w:rsidRPr="00F110CA">
        <w:t xml:space="preserve">, kde mají studenti </w:t>
      </w:r>
      <w:r w:rsidR="006F4B17" w:rsidRPr="00F110CA">
        <w:t xml:space="preserve">kombinované formy studia </w:t>
      </w:r>
      <w:r w:rsidRPr="00F110CA">
        <w:t xml:space="preserve">k dispozici </w:t>
      </w:r>
      <w:ins w:id="519" w:author="vopatrilova" w:date="2018-11-22T09:37:00Z">
        <w:r w:rsidR="002A65A1">
          <w:t xml:space="preserve">studijní opory, </w:t>
        </w:r>
      </w:ins>
      <w:r w:rsidRPr="00F110CA">
        <w:t>doplňující studijní materiály ve formě přednášek, vypracovaných vzorových řešení, laboratorních cvičení apod. tak, aby si mohli doplnit své znalosti samostudiem a připravili si dotazy pro řízené konzultace daného předmětu.</w:t>
      </w:r>
    </w:p>
    <w:p w14:paraId="0919241B" w14:textId="77777777" w:rsidR="00204E9A" w:rsidRPr="00F110CA" w:rsidRDefault="00204E9A" w:rsidP="00204E9A">
      <w:r w:rsidRPr="00F110CA">
        <w:t xml:space="preserve">Pro výuku praktických cvičení a laboratoří disponuje FAI dostatečným počtem počítačových učeben a odborných laboratoří. V současnosti je k dispozici 13 počítačových učeben a 9 odborných laboratoří, ve kterých probíhá praktická výuka, v případě potřeby jsou tyto učebny zpřístupněny studentům i mimo rozvrhovanou výuku. Studenti mají také možnost využívat služeb areálové studovny přímo v budově FAI, v níž je k dispozici 45 počítačů pro studijní účely s možností </w:t>
      </w:r>
      <w:proofErr w:type="spellStart"/>
      <w:r w:rsidRPr="00F110CA">
        <w:t>scanování</w:t>
      </w:r>
      <w:proofErr w:type="spellEnd"/>
      <w:r w:rsidRPr="00F110CA">
        <w:t xml:space="preserve"> a tisku dokumentů.</w:t>
      </w:r>
    </w:p>
    <w:p w14:paraId="248ACF77" w14:textId="77777777" w:rsidR="00AA7CBC" w:rsidRPr="00F110CA" w:rsidRDefault="00AA7CBC" w:rsidP="00AA7CBC"/>
    <w:p w14:paraId="7C45CFC9" w14:textId="77777777" w:rsidR="00AA7CBC" w:rsidRPr="00F110CA" w:rsidRDefault="00AA7CBC">
      <w:pPr>
        <w:spacing w:after="0" w:line="240" w:lineRule="auto"/>
      </w:pPr>
      <w:r w:rsidRPr="00F110CA">
        <w:br w:type="page"/>
      </w:r>
    </w:p>
    <w:p w14:paraId="1D413DC5" w14:textId="77777777" w:rsidR="009E517D" w:rsidRPr="00F110CA" w:rsidRDefault="009E517D" w:rsidP="00035992">
      <w:pPr>
        <w:pStyle w:val="Nadpis2"/>
      </w:pPr>
      <w:bookmarkStart w:id="520" w:name="_Toc530850759"/>
      <w:r w:rsidRPr="00F110CA">
        <w:lastRenderedPageBreak/>
        <w:t>Vzdělávací a tvůrčí činnost ve studijním programu</w:t>
      </w:r>
      <w:bookmarkEnd w:id="520"/>
    </w:p>
    <w:p w14:paraId="6AEB69D5" w14:textId="77777777" w:rsidR="00704719" w:rsidRPr="00F110CA" w:rsidRDefault="00976F86" w:rsidP="00C66240">
      <w:pPr>
        <w:pStyle w:val="Nadpis3"/>
      </w:pPr>
      <w:bookmarkStart w:id="521" w:name="_Toc530850760"/>
      <w:r w:rsidRPr="00F110CA">
        <w:t xml:space="preserve">Standard </w:t>
      </w:r>
      <w:r w:rsidR="00704719" w:rsidRPr="00F110CA">
        <w:t>3.1 Metody výuky</w:t>
      </w:r>
      <w:bookmarkEnd w:id="521"/>
    </w:p>
    <w:p w14:paraId="64480437" w14:textId="77777777" w:rsidR="00B05106" w:rsidRPr="00F110CA" w:rsidRDefault="00476795" w:rsidP="00704719">
      <w:r w:rsidRPr="00F110CA">
        <w:t xml:space="preserve">Podle charakteru studijních předmětů </w:t>
      </w:r>
      <w:r w:rsidR="00FF7908" w:rsidRPr="00F110CA">
        <w:t xml:space="preserve">v prezenční formě studia </w:t>
      </w:r>
      <w:r w:rsidRPr="00F110CA">
        <w:t>mají studenti možnost t</w:t>
      </w:r>
      <w:r w:rsidR="00E93060" w:rsidRPr="00F110CA">
        <w:t>eoretické poznatky získané na přednáškách</w:t>
      </w:r>
      <w:r w:rsidRPr="00F110CA">
        <w:t xml:space="preserve"> </w:t>
      </w:r>
      <w:r w:rsidR="004D2134" w:rsidRPr="00F110CA">
        <w:t>osvojit</w:t>
      </w:r>
      <w:r w:rsidR="00E93060" w:rsidRPr="00F110CA">
        <w:t xml:space="preserve"> a prohloubit ve výpočetních seminářích </w:t>
      </w:r>
      <w:r w:rsidR="004D2134" w:rsidRPr="00F110CA">
        <w:t>a</w:t>
      </w:r>
      <w:r w:rsidR="00E93060" w:rsidRPr="00F110CA">
        <w:t xml:space="preserve"> laboratorních cvičeních. </w:t>
      </w:r>
      <w:r w:rsidR="00B05106" w:rsidRPr="00F110CA">
        <w:t xml:space="preserve">Výuka některých předmětů je obohacena o jednorázové exkurze, které probíhají na základě dohody ve firmách, popř. orgánech státní správy. V některých předmětech výuka probíhá formou projektové činnosti. Studenti pracují během semestru na zadaném projektu, průběžně v semestru prezentují své výsledky, na závěr semestru proběhne obhajoba projektu. Na jednom projektu pracují průměrně </w:t>
      </w:r>
      <w:r w:rsidR="00281294" w:rsidRPr="00F110CA">
        <w:t>dva</w:t>
      </w:r>
      <w:r w:rsidR="00B05106" w:rsidRPr="00F110CA">
        <w:t xml:space="preserve"> až čtyři studenti s cílem podpor</w:t>
      </w:r>
      <w:r w:rsidR="00281294" w:rsidRPr="00F110CA">
        <w:t>ovat</w:t>
      </w:r>
      <w:r w:rsidR="00B05106" w:rsidRPr="00F110CA">
        <w:t xml:space="preserve"> </w:t>
      </w:r>
      <w:r w:rsidR="00EB79EF" w:rsidRPr="00F110CA">
        <w:t xml:space="preserve">jejich týmovou </w:t>
      </w:r>
      <w:r w:rsidR="00B05106" w:rsidRPr="00F110CA">
        <w:t>spoluprác</w:t>
      </w:r>
      <w:r w:rsidR="00281294" w:rsidRPr="00F110CA">
        <w:t>i</w:t>
      </w:r>
      <w:r w:rsidR="00B05106" w:rsidRPr="00F110CA">
        <w:t xml:space="preserve"> při řešení zadaného úkolu. </w:t>
      </w:r>
    </w:p>
    <w:p w14:paraId="39D6AB4A" w14:textId="77777777" w:rsidR="00281294" w:rsidRPr="00F110CA" w:rsidRDefault="00281294" w:rsidP="00704719">
      <w:r w:rsidRPr="00F110CA">
        <w:t>Příkladem</w:t>
      </w:r>
      <w:r w:rsidR="00B05106" w:rsidRPr="00F110CA">
        <w:t xml:space="preserve"> úzkého propojení studia s praxí je tzv. </w:t>
      </w:r>
      <w:r w:rsidR="00B05106" w:rsidRPr="00F110CA">
        <w:rPr>
          <w:rStyle w:val="Siln"/>
        </w:rPr>
        <w:t>expertní výuka</w:t>
      </w:r>
      <w:r w:rsidR="00B05106" w:rsidRPr="00F110CA">
        <w:t xml:space="preserve">, jejímž cílem je poskytnout studentům praktický pohled na studovanou problematiku. Pro studenty </w:t>
      </w:r>
      <w:r w:rsidR="00EB79EF" w:rsidRPr="00F110CA">
        <w:t>bakalářského</w:t>
      </w:r>
      <w:r w:rsidR="00B05106" w:rsidRPr="00F110CA">
        <w:t xml:space="preserve"> studia jsou organizovány přednášky vedené odborníky z praxe s cílem zvýšit zájem studentů o daný předmět a </w:t>
      </w:r>
      <w:r w:rsidRPr="00F110CA">
        <w:t>studijní program</w:t>
      </w:r>
      <w:r w:rsidR="00EB79EF" w:rsidRPr="00F110CA">
        <w:t xml:space="preserve"> (často 1 přednáška odborníka z praxe za semestr)</w:t>
      </w:r>
      <w:r w:rsidR="00B05106" w:rsidRPr="00F110CA">
        <w:t xml:space="preserve">. Přednášky jsou vedeny </w:t>
      </w:r>
      <w:r w:rsidRPr="00F110CA">
        <w:t>nejen</w:t>
      </w:r>
      <w:r w:rsidR="00B05106" w:rsidRPr="00F110CA">
        <w:t xml:space="preserve"> odborníky z firem, které sídlí v</w:t>
      </w:r>
      <w:r w:rsidR="00C11559">
        <w:t xml:space="preserve">e </w:t>
      </w:r>
      <w:proofErr w:type="spellStart"/>
      <w:r w:rsidR="00C11559">
        <w:t>Vědecko</w:t>
      </w:r>
      <w:proofErr w:type="spellEnd"/>
      <w:r w:rsidR="00B05106" w:rsidRPr="00F110CA">
        <w:t xml:space="preserve">–technickém parku, </w:t>
      </w:r>
      <w:r w:rsidR="008937BF" w:rsidRPr="00F110CA">
        <w:t>který</w:t>
      </w:r>
      <w:r w:rsidR="00B05106" w:rsidRPr="00F110CA">
        <w:t xml:space="preserve"> je součástí Fakulty aplikované informatiky</w:t>
      </w:r>
      <w:r w:rsidRPr="00F110CA">
        <w:t>, ale i odborníky z průmyslové praxe</w:t>
      </w:r>
      <w:r w:rsidR="00B05106" w:rsidRPr="00F110CA">
        <w:t>.</w:t>
      </w:r>
      <w:r w:rsidRPr="00F110CA">
        <w:t xml:space="preserve"> </w:t>
      </w:r>
    </w:p>
    <w:p w14:paraId="7B7612A4" w14:textId="77777777" w:rsidR="00B05106" w:rsidRPr="00F110CA" w:rsidRDefault="00641826" w:rsidP="00704719">
      <w:r w:rsidRPr="00F110CA">
        <w:t>Další možností získání informací k dané problematice je využití e-</w:t>
      </w:r>
      <w:proofErr w:type="spellStart"/>
      <w:r w:rsidRPr="00F110CA">
        <w:t>learningového</w:t>
      </w:r>
      <w:proofErr w:type="spellEnd"/>
      <w:r w:rsidRPr="00F110CA">
        <w:t xml:space="preserve"> systému LMS </w:t>
      </w:r>
      <w:proofErr w:type="spellStart"/>
      <w:r w:rsidRPr="00F110CA">
        <w:t>Moodle</w:t>
      </w:r>
      <w:proofErr w:type="spellEnd"/>
      <w:r w:rsidRPr="00F110CA">
        <w:t>, který využívá většina vyučujících pro distribuci výukových materiálů, testování</w:t>
      </w:r>
      <w:r w:rsidR="008937BF" w:rsidRPr="00F110CA">
        <w:t xml:space="preserve"> znalostí</w:t>
      </w:r>
      <w:r w:rsidRPr="00F110CA">
        <w:t>, ale také kontaktu se studenty.</w:t>
      </w:r>
      <w:r w:rsidR="00FF7908" w:rsidRPr="00F110CA">
        <w:t xml:space="preserve"> </w:t>
      </w:r>
    </w:p>
    <w:p w14:paraId="7BB618D5" w14:textId="77777777" w:rsidR="00B05106" w:rsidRPr="00F110CA" w:rsidRDefault="00FF7908" w:rsidP="00704719">
      <w:r w:rsidRPr="00F110CA">
        <w:t>Kombinovaná forma studia využívá kromě pravidelné kontaktní výuky během semestru také možnosti již výše zmíněného e-</w:t>
      </w:r>
      <w:proofErr w:type="spellStart"/>
      <w:r w:rsidRPr="00F110CA">
        <w:t>learningového</w:t>
      </w:r>
      <w:proofErr w:type="spellEnd"/>
      <w:r w:rsidRPr="00F110CA">
        <w:t xml:space="preserve"> systému LMS </w:t>
      </w:r>
      <w:proofErr w:type="spellStart"/>
      <w:r w:rsidRPr="00F110CA">
        <w:t>Moodle</w:t>
      </w:r>
      <w:proofErr w:type="spellEnd"/>
      <w:r w:rsidRPr="00F110CA">
        <w:t>.</w:t>
      </w:r>
      <w:r w:rsidR="00641826" w:rsidRPr="00F110CA">
        <w:t xml:space="preserve"> </w:t>
      </w:r>
      <w:r w:rsidR="00B05106" w:rsidRPr="00F110CA">
        <w:t xml:space="preserve">U této formy studia je kladen velký důraz na vypracování samostatných projektů s cílem nahradit obsah seminářů a laboratorních cvičení. </w:t>
      </w:r>
    </w:p>
    <w:p w14:paraId="13E39BF1" w14:textId="77777777" w:rsidR="00976F86" w:rsidRPr="00F110CA" w:rsidRDefault="00976F86" w:rsidP="00704719"/>
    <w:p w14:paraId="1DE22A12" w14:textId="77777777" w:rsidR="00976F86" w:rsidRPr="00F110CA" w:rsidRDefault="00976F86" w:rsidP="00C66240">
      <w:pPr>
        <w:pStyle w:val="Nadpis3"/>
      </w:pPr>
      <w:bookmarkStart w:id="522" w:name="_Toc530850761"/>
      <w:r w:rsidRPr="00F110CA">
        <w:t xml:space="preserve">Standard </w:t>
      </w:r>
      <w:r w:rsidR="00704719" w:rsidRPr="00F110CA">
        <w:t>3.2 Forma studia</w:t>
      </w:r>
      <w:bookmarkEnd w:id="522"/>
    </w:p>
    <w:p w14:paraId="0874ACE4" w14:textId="77777777" w:rsidR="00704719" w:rsidRPr="00F110CA" w:rsidRDefault="00476795" w:rsidP="00476795">
      <w:r w:rsidRPr="00F110CA">
        <w:t>Na FAI probíhá výuka v prezenční formě studia nejčastěji formou přednášek, laboratorních popř. počítačových cvičení, výpočetních seminářů</w:t>
      </w:r>
      <w:r w:rsidR="00EB79EF" w:rsidRPr="00F110CA">
        <w:t>.</w:t>
      </w:r>
      <w:r w:rsidR="00BA0136" w:rsidRPr="00F110CA">
        <w:t xml:space="preserve"> </w:t>
      </w:r>
      <w:r w:rsidR="00281294" w:rsidRPr="00F110CA">
        <w:t xml:space="preserve">Odborná praxe </w:t>
      </w:r>
      <w:r w:rsidR="00EB79EF" w:rsidRPr="00CD5DC3">
        <w:t>u akademického bakalářského studijního programu není organizována.</w:t>
      </w:r>
      <w:r w:rsidR="00281294" w:rsidRPr="00CD5DC3">
        <w:t xml:space="preserve"> </w:t>
      </w:r>
      <w:r w:rsidR="00BA0136" w:rsidRPr="00CD5DC3">
        <w:t>Časov</w:t>
      </w:r>
      <w:r w:rsidR="00281294" w:rsidRPr="00CD5DC3">
        <w:t>á</w:t>
      </w:r>
      <w:r w:rsidR="00BA0136" w:rsidRPr="00CD5DC3">
        <w:t xml:space="preserve"> náročnost předmětů je vyjádřena počtem</w:t>
      </w:r>
      <w:r w:rsidR="00BA0136" w:rsidRPr="00F110CA">
        <w:t xml:space="preserve"> ECTS kreditů, přičemž 1 ECTS kredit značí </w:t>
      </w:r>
      <w:r w:rsidR="00255CDA" w:rsidRPr="00F110CA">
        <w:t>27</w:t>
      </w:r>
      <w:r w:rsidR="008937BF" w:rsidRPr="00F110CA">
        <w:t xml:space="preserve"> </w:t>
      </w:r>
      <w:r w:rsidR="00BA0136" w:rsidRPr="00F110CA">
        <w:t xml:space="preserve">hodin, které student během semestru </w:t>
      </w:r>
      <w:r w:rsidR="00281294" w:rsidRPr="00F110CA">
        <w:t>věnuje</w:t>
      </w:r>
      <w:r w:rsidR="00BA0136" w:rsidRPr="00F110CA">
        <w:t xml:space="preserve"> danému předm</w:t>
      </w:r>
      <w:r w:rsidR="001D0EB4" w:rsidRPr="00F110CA">
        <w:t>ětu. Jedná se jak o přímou výuk</w:t>
      </w:r>
      <w:r w:rsidR="00BA0136" w:rsidRPr="00F110CA">
        <w:t>u (přednášky, cvičení, semináře), tak samostudium a p</w:t>
      </w:r>
      <w:r w:rsidR="001D0EB4" w:rsidRPr="00F110CA">
        <w:t xml:space="preserve">říprava na hodiny. Předměty teoretického základu a profilujícího základu mají kredity v rozsahu </w:t>
      </w:r>
      <w:r w:rsidR="00EB79EF" w:rsidRPr="00F110CA">
        <w:t>5-8</w:t>
      </w:r>
      <w:r w:rsidR="001D0EB4" w:rsidRPr="00F110CA">
        <w:t xml:space="preserve"> kreditů, což značí časovou náročnost </w:t>
      </w:r>
      <w:r w:rsidR="00EB79EF" w:rsidRPr="00F110CA">
        <w:t>135</w:t>
      </w:r>
      <w:r w:rsidR="008937BF" w:rsidRPr="00F110CA">
        <w:t xml:space="preserve"> </w:t>
      </w:r>
      <w:r w:rsidR="001D0EB4" w:rsidRPr="00F110CA">
        <w:t xml:space="preserve">– </w:t>
      </w:r>
      <w:r w:rsidR="00EB79EF" w:rsidRPr="00F110CA">
        <w:t>216</w:t>
      </w:r>
      <w:r w:rsidR="008937BF" w:rsidRPr="00F110CA">
        <w:t xml:space="preserve"> </w:t>
      </w:r>
      <w:r w:rsidR="001D0EB4" w:rsidRPr="00F110CA">
        <w:t>hodin</w:t>
      </w:r>
      <w:r w:rsidR="00281294" w:rsidRPr="00F110CA">
        <w:t> Tomuto časovém zatížení odpovídá průměrně</w:t>
      </w:r>
      <w:r w:rsidR="001D0EB4" w:rsidRPr="00F110CA">
        <w:t xml:space="preserve"> 4</w:t>
      </w:r>
      <w:r w:rsidR="008937BF" w:rsidRPr="00F110CA">
        <w:t>6</w:t>
      </w:r>
      <w:r w:rsidR="001D0EB4" w:rsidRPr="00F110CA">
        <w:t>% přímé výuky a 5</w:t>
      </w:r>
      <w:r w:rsidR="008937BF" w:rsidRPr="00F110CA">
        <w:t>4</w:t>
      </w:r>
      <w:r w:rsidR="001D0EB4" w:rsidRPr="00F110CA">
        <w:t xml:space="preserve">% </w:t>
      </w:r>
      <w:r w:rsidR="00281294" w:rsidRPr="00F110CA">
        <w:t>samostudia</w:t>
      </w:r>
      <w:r w:rsidR="001D0EB4" w:rsidRPr="00F110CA">
        <w:t xml:space="preserve">. </w:t>
      </w:r>
    </w:p>
    <w:p w14:paraId="7F194AB7" w14:textId="77777777" w:rsidR="00436608" w:rsidRPr="00F110CA" w:rsidRDefault="00436608" w:rsidP="00704719">
      <w:r w:rsidRPr="00F110CA">
        <w:t>U kombinované formy studia výuka probíhá formou řízených konzultací za přítomnosti studenta blokově zpravidla v pátek a sobotu</w:t>
      </w:r>
      <w:r w:rsidR="008937BF" w:rsidRPr="00F110CA">
        <w:t>, a to</w:t>
      </w:r>
      <w:r w:rsidRPr="00F110CA">
        <w:t xml:space="preserve"> 1x za 14 dní. Na těchto konzultacích probíhá </w:t>
      </w:r>
      <w:r w:rsidR="008937BF" w:rsidRPr="00F110CA">
        <w:t>částečně přímá výuk</w:t>
      </w:r>
      <w:r w:rsidR="00EB79EF" w:rsidRPr="00F110CA">
        <w:t>a</w:t>
      </w:r>
      <w:r w:rsidR="008937BF" w:rsidRPr="00F110CA">
        <w:t>, důraz je kladen zejména na konzultace k dané problematice. Témata ke konzultacím jsou dán</w:t>
      </w:r>
      <w:r w:rsidR="00EB79EF" w:rsidRPr="00F110CA">
        <w:t>a</w:t>
      </w:r>
      <w:r w:rsidR="008937BF" w:rsidRPr="00F110CA">
        <w:t xml:space="preserve"> studentům s dostatečným předstihem tak, aby se mohli na danou problematiku připravit dopředu.</w:t>
      </w:r>
      <w:r w:rsidR="00AB7B8F" w:rsidRPr="00F110CA">
        <w:t xml:space="preserve"> Z hlediska podílu přímé výuky k celkovému kreditovému vyjádření v ECTS kreditech je to průměrně 1</w:t>
      </w:r>
      <w:r w:rsidR="00EB79EF" w:rsidRPr="00F110CA">
        <w:t>4</w:t>
      </w:r>
      <w:r w:rsidR="00AB7B8F" w:rsidRPr="00F110CA">
        <w:t xml:space="preserve">% přímé výuky a zbylých </w:t>
      </w:r>
      <w:r w:rsidR="00201C54" w:rsidRPr="00F110CA">
        <w:t>8</w:t>
      </w:r>
      <w:r w:rsidR="00EB79EF" w:rsidRPr="00F110CA">
        <w:t>6</w:t>
      </w:r>
      <w:r w:rsidR="00AB7B8F" w:rsidRPr="00F110CA">
        <w:t>% v dalších aktivitách, především samostudiu</w:t>
      </w:r>
      <w:r w:rsidR="00281294" w:rsidRPr="00F110CA">
        <w:t xml:space="preserve"> a tvorbě projektů</w:t>
      </w:r>
      <w:r w:rsidR="00AB7B8F" w:rsidRPr="00F110CA">
        <w:t xml:space="preserve">. Toto rozložení </w:t>
      </w:r>
      <w:r w:rsidR="00EB79EF" w:rsidRPr="00F110CA">
        <w:t>je</w:t>
      </w:r>
      <w:r w:rsidR="00AB7B8F" w:rsidRPr="00F110CA">
        <w:t xml:space="preserve"> dá</w:t>
      </w:r>
      <w:r w:rsidR="00EB79EF" w:rsidRPr="00F110CA">
        <w:t>no omezenou možností studentů absolvovat přímou výuku,</w:t>
      </w:r>
      <w:r w:rsidR="00AB7B8F" w:rsidRPr="00F110CA">
        <w:t xml:space="preserve"> větší důraz </w:t>
      </w:r>
      <w:r w:rsidR="00EB79EF" w:rsidRPr="00F110CA">
        <w:t xml:space="preserve">je </w:t>
      </w:r>
      <w:r w:rsidR="00AB7B8F" w:rsidRPr="00F110CA">
        <w:t xml:space="preserve">kladen na samostudium. O to větší důraz v případě kombinované formy kladen na přístupnost informačních </w:t>
      </w:r>
      <w:r w:rsidR="00AB7B8F" w:rsidRPr="00F110CA">
        <w:lastRenderedPageBreak/>
        <w:t>zdrojů především skrze e-</w:t>
      </w:r>
      <w:proofErr w:type="spellStart"/>
      <w:r w:rsidR="00AB7B8F" w:rsidRPr="00F110CA">
        <w:t>learningový</w:t>
      </w:r>
      <w:proofErr w:type="spellEnd"/>
      <w:r w:rsidR="00AB7B8F" w:rsidRPr="00F110CA">
        <w:t xml:space="preserve"> systém LMS </w:t>
      </w:r>
      <w:proofErr w:type="spellStart"/>
      <w:r w:rsidR="00AB7B8F" w:rsidRPr="00F110CA">
        <w:t>Moodle</w:t>
      </w:r>
      <w:proofErr w:type="spellEnd"/>
      <w:r w:rsidR="0073060A" w:rsidRPr="00F110CA">
        <w:rPr>
          <w:rStyle w:val="Znakapoznpodarou"/>
        </w:rPr>
        <w:footnoteReference w:id="36"/>
      </w:r>
      <w:r w:rsidR="00281294" w:rsidRPr="00F110CA">
        <w:t xml:space="preserve"> a studijní opory</w:t>
      </w:r>
      <w:r w:rsidR="00AB7B8F" w:rsidRPr="00F110CA">
        <w:t xml:space="preserve">. </w:t>
      </w:r>
      <w:r w:rsidRPr="00F110CA">
        <w:t>Další</w:t>
      </w:r>
      <w:r w:rsidR="00EB79EF" w:rsidRPr="00F110CA">
        <w:t>mi</w:t>
      </w:r>
      <w:r w:rsidRPr="00F110CA">
        <w:t xml:space="preserve"> možnost</w:t>
      </w:r>
      <w:r w:rsidR="00EB79EF" w:rsidRPr="00F110CA">
        <w:t>m</w:t>
      </w:r>
      <w:r w:rsidRPr="00F110CA">
        <w:t>i kontaktu s vyučujícím je v rámci konzultačních hodin, které mají akademičtí pracovníci vypsány minimálně 2 hod</w:t>
      </w:r>
      <w:r w:rsidR="00281294" w:rsidRPr="00F110CA">
        <w:t>iny týdně</w:t>
      </w:r>
      <w:r w:rsidRPr="00F110CA">
        <w:t xml:space="preserve"> během celého semestru.</w:t>
      </w:r>
    </w:p>
    <w:p w14:paraId="08544EE9" w14:textId="77777777" w:rsidR="00281294" w:rsidRDefault="00281294" w:rsidP="00281294">
      <w:pPr>
        <w:rPr>
          <w:ins w:id="523" w:author="vopatrilova" w:date="2018-11-22T14:56:00Z"/>
        </w:rPr>
      </w:pPr>
      <w:r w:rsidRPr="00F110CA">
        <w:t xml:space="preserve">Konkrétní formy výuky jsou specifikovány u každého předmětu ve formuláři </w:t>
      </w:r>
      <w:r w:rsidRPr="00F110CA">
        <w:rPr>
          <w:i/>
        </w:rPr>
        <w:t>B-III – Charakteristika studijního předmětu</w:t>
      </w:r>
      <w:r w:rsidRPr="00F110CA">
        <w:t>. Všechny předměty mají v těchto kartách taktéž specifikovány podmínky pro získání zápočtu a absolvování předmětu a formu zakončení. Většinou se jedná o písemnou, ústní nebo kombinovanou formu zkoušení.</w:t>
      </w:r>
    </w:p>
    <w:p w14:paraId="25640103" w14:textId="77777777" w:rsidR="00D70CE9" w:rsidRPr="00F110CA" w:rsidRDefault="00D70CE9" w:rsidP="00281294"/>
    <w:p w14:paraId="088784B1" w14:textId="77777777" w:rsidR="00704719" w:rsidRPr="00F110CA" w:rsidRDefault="00976F86" w:rsidP="00C66240">
      <w:pPr>
        <w:pStyle w:val="Nadpis3"/>
      </w:pPr>
      <w:bookmarkStart w:id="524" w:name="_Toc530850762"/>
      <w:r w:rsidRPr="00F110CA">
        <w:t xml:space="preserve">Standard </w:t>
      </w:r>
      <w:r w:rsidR="00704719" w:rsidRPr="00F110CA">
        <w:t>3.3 Studijní literatura, studijní opory</w:t>
      </w:r>
      <w:bookmarkEnd w:id="524"/>
    </w:p>
    <w:p w14:paraId="51FA4168" w14:textId="77777777" w:rsidR="00704719" w:rsidRPr="00F110CA" w:rsidRDefault="006D11F4" w:rsidP="00704719">
      <w:r w:rsidRPr="00F110CA">
        <w:t xml:space="preserve">Každý předmět má uveden v kartě </w:t>
      </w:r>
      <w:r w:rsidRPr="00F110CA">
        <w:rPr>
          <w:i/>
        </w:rPr>
        <w:t>B-III – Charakteristika studijního předmětu</w:t>
      </w:r>
      <w:r w:rsidRPr="00F110CA">
        <w:t>, seznam nejdůležitější literatury rozdělen</w:t>
      </w:r>
      <w:r w:rsidR="007F5FF9" w:rsidRPr="00F110CA">
        <w:t>ý</w:t>
      </w:r>
      <w:r w:rsidRPr="00F110CA">
        <w:t xml:space="preserve"> na </w:t>
      </w:r>
      <w:r w:rsidRPr="00F110CA">
        <w:rPr>
          <w:i/>
        </w:rPr>
        <w:t>Povinnou</w:t>
      </w:r>
      <w:r w:rsidRPr="00F110CA">
        <w:t xml:space="preserve"> a </w:t>
      </w:r>
      <w:r w:rsidRPr="00F110CA">
        <w:rPr>
          <w:i/>
        </w:rPr>
        <w:t>Doporučenou literaturu</w:t>
      </w:r>
      <w:r w:rsidRPr="00F110CA">
        <w:t xml:space="preserve">. Jelikož </w:t>
      </w:r>
      <w:r w:rsidR="00201C54" w:rsidRPr="00F110CA">
        <w:t xml:space="preserve">předkládaná akreditační žádost je připravována pro studium v českém i anglickém jazyce, </w:t>
      </w:r>
      <w:ins w:id="525" w:author="Vladimír Vašek" w:date="2018-11-21T21:42:00Z">
        <w:r w:rsidR="00A71C45">
          <w:t>jsou v žádosti předloženy karty předmětů v obou jazykových mutacích s odpovídající studijní literaturou</w:t>
        </w:r>
        <w:r w:rsidR="00A71C45" w:rsidRPr="00F110CA">
          <w:t xml:space="preserve">. </w:t>
        </w:r>
      </w:ins>
      <w:del w:id="526" w:author="Vladimír Vašek" w:date="2018-11-21T21:43:00Z">
        <w:r w:rsidR="00201C54" w:rsidRPr="00F110CA" w:rsidDel="00A71C45">
          <w:delText xml:space="preserve">obsahuje každá karta předmětu minimálně </w:delText>
        </w:r>
        <w:r w:rsidR="00C11559" w:rsidDel="00A71C45">
          <w:delText>dva</w:delText>
        </w:r>
        <w:r w:rsidR="007F5FF9" w:rsidRPr="00F110CA" w:rsidDel="00A71C45">
          <w:delText xml:space="preserve"> zdroj</w:delText>
        </w:r>
        <w:r w:rsidR="00C11559" w:rsidDel="00A71C45">
          <w:delText>e</w:delText>
        </w:r>
        <w:r w:rsidR="00201C54" w:rsidRPr="00F110CA" w:rsidDel="00A71C45">
          <w:delText xml:space="preserve"> studijní literatury v angličtině. Tato s</w:delText>
        </w:r>
      </w:del>
      <w:ins w:id="527" w:author="Vladimír Vašek" w:date="2018-11-21T21:43:00Z">
        <w:r w:rsidR="00A71C45">
          <w:t>S</w:t>
        </w:r>
      </w:ins>
      <w:r w:rsidR="00201C54" w:rsidRPr="00F110CA">
        <w:t xml:space="preserve">tudijní literatura </w:t>
      </w:r>
      <w:ins w:id="528" w:author="Vladimír Vašek" w:date="2018-11-21T21:43:00Z">
        <w:r w:rsidR="00A71C45">
          <w:t xml:space="preserve">v angličtině </w:t>
        </w:r>
      </w:ins>
      <w:r w:rsidR="00201C54" w:rsidRPr="00F110CA">
        <w:t xml:space="preserve">není určena jen pro studenty studující daný studijní program v angličtině, ale </w:t>
      </w:r>
      <w:del w:id="529" w:author="Vladimír Vašek" w:date="2018-11-21T21:43:00Z">
        <w:r w:rsidR="00201C54" w:rsidRPr="00F110CA" w:rsidDel="00A71C45">
          <w:delText>mohou ji využívat</w:delText>
        </w:r>
      </w:del>
      <w:ins w:id="530" w:author="Vladimír Vašek" w:date="2018-11-21T21:43:00Z">
        <w:r w:rsidR="00A71C45">
          <w:t>je určena i pro</w:t>
        </w:r>
      </w:ins>
      <w:del w:id="531" w:author="Vladimír Vašek" w:date="2018-11-21T21:43:00Z">
        <w:r w:rsidR="00201C54" w:rsidRPr="00F110CA" w:rsidDel="00A71C45">
          <w:delText xml:space="preserve"> i</w:delText>
        </w:r>
      </w:del>
      <w:r w:rsidR="00201C54" w:rsidRPr="00F110CA">
        <w:t xml:space="preserve"> student</w:t>
      </w:r>
      <w:ins w:id="532" w:author="Vladimír Vašek" w:date="2018-11-21T21:44:00Z">
        <w:r w:rsidR="00A71C45">
          <w:t xml:space="preserve">y </w:t>
        </w:r>
      </w:ins>
      <w:del w:id="533" w:author="Vladimír Vašek" w:date="2018-11-21T21:44:00Z">
        <w:r w:rsidR="00201C54" w:rsidRPr="00F110CA" w:rsidDel="00A71C45">
          <w:delText xml:space="preserve">i </w:delText>
        </w:r>
      </w:del>
      <w:r w:rsidR="00201C54" w:rsidRPr="00F110CA">
        <w:t>studující v jazyce české</w:t>
      </w:r>
      <w:ins w:id="534" w:author="vopatrilova" w:date="2018-11-22T09:37:00Z">
        <w:r w:rsidR="002A65A1">
          <w:t>m</w:t>
        </w:r>
      </w:ins>
      <w:r w:rsidR="00201C54" w:rsidRPr="00F110CA">
        <w:t xml:space="preserve"> s cílem zvýšení jazykových kompetencí.</w:t>
      </w:r>
      <w:r w:rsidRPr="00F110CA">
        <w:t xml:space="preserve"> Tyto </w:t>
      </w:r>
      <w:r w:rsidR="00201C54" w:rsidRPr="00F110CA">
        <w:t xml:space="preserve">studijní </w:t>
      </w:r>
      <w:r w:rsidRPr="00F110CA">
        <w:t xml:space="preserve">zdroje </w:t>
      </w:r>
      <w:ins w:id="535" w:author="vopatrilova" w:date="2018-11-22T09:38:00Z">
        <w:r w:rsidR="002A65A1">
          <w:t xml:space="preserve">a jejich dostupnost </w:t>
        </w:r>
      </w:ins>
      <w:r w:rsidRPr="00F110CA">
        <w:t>jsou studentům představeny v úvodních přednáškách, kde jsou případně doplněny o další, aktuální zdroje potřebné ke studiu.</w:t>
      </w:r>
    </w:p>
    <w:p w14:paraId="466383CB" w14:textId="4955A895" w:rsidR="001042F8" w:rsidRDefault="007D1F0F" w:rsidP="00A8627C">
      <w:pPr>
        <w:rPr>
          <w:ins w:id="536" w:author="vopatrilova" w:date="2018-11-22T14:57:00Z"/>
        </w:rPr>
      </w:pPr>
      <w:ins w:id="537" w:author="Jiří Vojtěšek" w:date="2018-11-24T20:47:00Z">
        <w:r>
          <w:t xml:space="preserve">Studijní program „Aplikovaná informatika v průmyslové automatizaci“ je v anglickém jazyce nabízen pouze v prezenční formě studia, proto zde není dle metodiky požadavek na studijní opory. Nicméně velká čas materiálů již v angličtině vznikla nebo vzniká a studenti s ní budou seznámeni v rámci jejich práce s </w:t>
        </w:r>
      </w:ins>
      <w:del w:id="538" w:author="Jiří Vojtěšek" w:date="2018-11-24T20:47:00Z">
        <w:r w:rsidR="006D11F4" w:rsidRPr="00F110CA" w:rsidDel="007D1F0F">
          <w:delText>V kombinované formě studia je kladen důraz na přístup k informačním zdrojům a materiálům nutným k</w:delText>
        </w:r>
        <w:r w:rsidR="00201C54" w:rsidRPr="00F110CA" w:rsidDel="007D1F0F">
          <w:delText> </w:delText>
        </w:r>
        <w:r w:rsidR="006D11F4" w:rsidRPr="00F110CA" w:rsidDel="007D1F0F">
          <w:delText>samostudiu</w:delText>
        </w:r>
        <w:r w:rsidR="00201C54" w:rsidRPr="00F110CA" w:rsidDel="007D1F0F">
          <w:delText xml:space="preserve">.  Tyto studijní materiály jsou pro studenty kombinované formy studia předkládány ve formě studijní opor, </w:delText>
        </w:r>
        <w:r w:rsidR="0003370D" w:rsidRPr="00F110CA" w:rsidDel="007D1F0F">
          <w:delText>jejichž seznam je</w:delText>
        </w:r>
        <w:r w:rsidR="003628C7" w:rsidRPr="00F110CA" w:rsidDel="007D1F0F">
          <w:delText xml:space="preserve"> uveden v příloze akreditační žádosti.</w:delText>
        </w:r>
        <w:r w:rsidR="00201C54" w:rsidRPr="00F110CA" w:rsidDel="007D1F0F">
          <w:delText xml:space="preserve"> </w:delText>
        </w:r>
        <w:r w:rsidR="008377BB" w:rsidRPr="00F110CA" w:rsidDel="007D1F0F">
          <w:delText>Elektronické verze s</w:delText>
        </w:r>
        <w:r w:rsidR="00A26935" w:rsidRPr="00F110CA" w:rsidDel="007D1F0F">
          <w:delText>tudijní</w:delText>
        </w:r>
        <w:r w:rsidR="008377BB" w:rsidRPr="00F110CA" w:rsidDel="007D1F0F">
          <w:delText>ch</w:delText>
        </w:r>
        <w:r w:rsidR="00A26935" w:rsidRPr="00F110CA" w:rsidDel="007D1F0F">
          <w:delText xml:space="preserve"> opor jsou dostupné z Databáze studijních opor, která byla zřízena v  </w:delText>
        </w:r>
      </w:del>
      <w:r w:rsidR="006D11F4" w:rsidRPr="00F110CA">
        <w:t xml:space="preserve">LMS </w:t>
      </w:r>
      <w:proofErr w:type="spellStart"/>
      <w:r w:rsidR="006D11F4" w:rsidRPr="00F110CA">
        <w:t>Moodle</w:t>
      </w:r>
      <w:proofErr w:type="spellEnd"/>
      <w:r w:rsidR="0073060A" w:rsidRPr="00F110CA">
        <w:rPr>
          <w:rStyle w:val="Znakapoznpodarou"/>
        </w:rPr>
        <w:footnoteReference w:id="37"/>
      </w:r>
      <w:r w:rsidR="00A26935" w:rsidRPr="00F110CA">
        <w:t>. S tímto systémem</w:t>
      </w:r>
      <w:r w:rsidR="006D11F4" w:rsidRPr="00F110CA">
        <w:t xml:space="preserve"> jsou všichni studenti na začátku studia seznámeni, získají </w:t>
      </w:r>
      <w:r w:rsidR="00A26935" w:rsidRPr="00F110CA">
        <w:t xml:space="preserve">přístupová informace </w:t>
      </w:r>
      <w:r w:rsidR="006D11F4" w:rsidRPr="00F110CA">
        <w:t>a poté jsou informováni také o jeho možnostech pro konkrétní studijní předměty.</w:t>
      </w:r>
      <w:r w:rsidR="009F5DE0" w:rsidRPr="00F110CA">
        <w:t xml:space="preserve"> V tomto systému také odevzdávají své úkoly, seminární testy a také mohou psát zápočtové nebo zkouškové testy.</w:t>
      </w:r>
      <w:r w:rsidR="00A26935" w:rsidRPr="00F110CA">
        <w:t xml:space="preserve"> Studijní opory jsou pravidelně doplňovány a aktualizovány vyučujícími.</w:t>
      </w:r>
    </w:p>
    <w:p w14:paraId="72C3CD99" w14:textId="0005F3BC" w:rsidR="00D70CE9" w:rsidRPr="00F110CA" w:rsidRDefault="003245B1" w:rsidP="00704719">
      <w:ins w:id="541" w:author="Jiří Vojtěšek" w:date="2018-11-24T20:46:00Z">
        <w:r>
          <w:t xml:space="preserve"> </w:t>
        </w:r>
      </w:ins>
    </w:p>
    <w:p w14:paraId="5CB35207" w14:textId="77777777" w:rsidR="00976F86" w:rsidRPr="00F110CA" w:rsidRDefault="00976F86" w:rsidP="00C66240">
      <w:pPr>
        <w:pStyle w:val="Nadpis3"/>
      </w:pPr>
      <w:bookmarkStart w:id="542" w:name="_Toc530850763"/>
      <w:r w:rsidRPr="00F110CA">
        <w:t xml:space="preserve">Standard </w:t>
      </w:r>
      <w:r w:rsidR="00704719" w:rsidRPr="00F110CA">
        <w:t>3.4 Hodnocení výsledků studia</w:t>
      </w:r>
      <w:bookmarkEnd w:id="542"/>
    </w:p>
    <w:p w14:paraId="665EC2AA" w14:textId="77777777" w:rsidR="00704719" w:rsidRPr="00F110CA" w:rsidRDefault="00ED5FAD" w:rsidP="00173DE9">
      <w:pPr>
        <w:tabs>
          <w:tab w:val="left" w:pos="1418"/>
        </w:tabs>
      </w:pPr>
      <w:r w:rsidRPr="00F110CA">
        <w:t>Sylab</w:t>
      </w:r>
      <w:r w:rsidR="008377BB" w:rsidRPr="00F110CA">
        <w:t>y</w:t>
      </w:r>
      <w:r w:rsidRPr="00F110CA">
        <w:t xml:space="preserve"> předmět</w:t>
      </w:r>
      <w:r w:rsidR="008377BB" w:rsidRPr="00F110CA">
        <w:t xml:space="preserve">ů studijního programu </w:t>
      </w:r>
      <w:r w:rsidR="00B457A3" w:rsidRPr="00F110CA">
        <w:t>obsahující</w:t>
      </w:r>
      <w:r w:rsidR="008377BB" w:rsidRPr="00F110CA">
        <w:t xml:space="preserve"> cíle, </w:t>
      </w:r>
      <w:r w:rsidR="00B457A3" w:rsidRPr="00F110CA">
        <w:t>náplň</w:t>
      </w:r>
      <w:r w:rsidR="008377BB" w:rsidRPr="00F110CA">
        <w:t>, povinnou a doporučenou literaturu včetně podmínek pro absolvování předmět</w:t>
      </w:r>
      <w:r w:rsidR="007452E0" w:rsidRPr="00F110CA">
        <w:t>ů</w:t>
      </w:r>
      <w:r w:rsidRPr="00F110CA">
        <w:t xml:space="preserve"> jsou uveřejněny na IS/STAG</w:t>
      </w:r>
      <w:r w:rsidR="0001084D" w:rsidRPr="00F110CA">
        <w:rPr>
          <w:rStyle w:val="Znakapoznpodarou"/>
        </w:rPr>
        <w:footnoteReference w:id="38"/>
      </w:r>
      <w:r w:rsidR="007452E0" w:rsidRPr="00F110CA">
        <w:t>. Podmínky pro absolvování předmět</w:t>
      </w:r>
      <w:r w:rsidR="00B457A3" w:rsidRPr="00F110CA">
        <w:t>ů</w:t>
      </w:r>
      <w:r w:rsidR="007452E0" w:rsidRPr="00F110CA">
        <w:t xml:space="preserve"> jsou </w:t>
      </w:r>
      <w:r w:rsidR="00173DE9" w:rsidRPr="00F110CA">
        <w:t xml:space="preserve">zveřejněny </w:t>
      </w:r>
      <w:r w:rsidR="007452E0" w:rsidRPr="00F110CA">
        <w:t xml:space="preserve">před zahájením semestru a během výuky se nesmí měnit. Sylaby </w:t>
      </w:r>
      <w:r w:rsidR="00173DE9" w:rsidRPr="00F110CA">
        <w:t>j</w:t>
      </w:r>
      <w:r w:rsidR="007452E0" w:rsidRPr="00F110CA">
        <w:t>sou každoročně</w:t>
      </w:r>
      <w:r w:rsidR="00F3211D" w:rsidRPr="00F110CA">
        <w:t xml:space="preserve"> aktualizován</w:t>
      </w:r>
      <w:r w:rsidR="007452E0" w:rsidRPr="00F110CA">
        <w:t>y</w:t>
      </w:r>
      <w:r w:rsidR="00F3211D" w:rsidRPr="00F110CA">
        <w:t xml:space="preserve"> </w:t>
      </w:r>
      <w:r w:rsidR="007452E0" w:rsidRPr="00F110CA">
        <w:t xml:space="preserve">garanty předmětů </w:t>
      </w:r>
      <w:r w:rsidR="00F3211D" w:rsidRPr="00F110CA">
        <w:t>a dle</w:t>
      </w:r>
      <w:r w:rsidR="00B3122C" w:rsidRPr="00F110CA">
        <w:t xml:space="preserve"> </w:t>
      </w:r>
      <w:r w:rsidR="00B3122C" w:rsidRPr="00F110CA">
        <w:rPr>
          <w:i/>
        </w:rPr>
        <w:t>Pravidel průběhu studia ve studijních programech uskutečňovaných na Fakultě aplikované informatiky</w:t>
      </w:r>
      <w:r w:rsidR="00B3122C" w:rsidRPr="00F110CA">
        <w:rPr>
          <w:rStyle w:val="Znakapoznpodarou"/>
        </w:rPr>
        <w:footnoteReference w:id="39"/>
      </w:r>
      <w:r w:rsidR="00F3211D" w:rsidRPr="00F110CA">
        <w:t xml:space="preserve">, článku 8 </w:t>
      </w:r>
      <w:r w:rsidR="00173DE9" w:rsidRPr="00F110CA">
        <w:t xml:space="preserve">jsou </w:t>
      </w:r>
      <w:r w:rsidR="00F3211D" w:rsidRPr="00F110CA">
        <w:t>zveřejněn</w:t>
      </w:r>
      <w:r w:rsidR="007452E0" w:rsidRPr="00F110CA">
        <w:t>y</w:t>
      </w:r>
      <w:r w:rsidR="00F3211D" w:rsidRPr="00F110CA">
        <w:t xml:space="preserve"> nejpozději týden před začátkem </w:t>
      </w:r>
      <w:r w:rsidR="007F5FF9" w:rsidRPr="00F110CA">
        <w:t xml:space="preserve">tzv. </w:t>
      </w:r>
      <w:proofErr w:type="spellStart"/>
      <w:r w:rsidR="00F3211D" w:rsidRPr="00F110CA">
        <w:t>předzápisu</w:t>
      </w:r>
      <w:proofErr w:type="spellEnd"/>
      <w:r w:rsidR="00F3211D" w:rsidRPr="00F110CA">
        <w:t xml:space="preserve"> studentů</w:t>
      </w:r>
      <w:r w:rsidR="007452E0" w:rsidRPr="00F110CA">
        <w:t>.</w:t>
      </w:r>
      <w:r w:rsidR="00F3211D" w:rsidRPr="00F110CA">
        <w:t xml:space="preserve"> </w:t>
      </w:r>
      <w:r w:rsidR="007452E0" w:rsidRPr="00F110CA">
        <w:t>Tímto včasným zveřejněním se studenti mohou ještě před zápisem předmětu obeznámit s</w:t>
      </w:r>
      <w:r w:rsidR="00173DE9" w:rsidRPr="00F110CA">
        <w:t xml:space="preserve"> </w:t>
      </w:r>
      <w:r w:rsidR="007452E0" w:rsidRPr="00F110CA">
        <w:t>náplní předmětů</w:t>
      </w:r>
      <w:r w:rsidR="00B457A3" w:rsidRPr="00F110CA">
        <w:t xml:space="preserve">. </w:t>
      </w:r>
      <w:r w:rsidR="00F3211D" w:rsidRPr="00F110CA">
        <w:t>Každý předmět má stanoven</w:t>
      </w:r>
      <w:r w:rsidR="00173DE9" w:rsidRPr="00F110CA">
        <w:t>y</w:t>
      </w:r>
      <w:r w:rsidR="00F3211D" w:rsidRPr="00F110CA">
        <w:t xml:space="preserve"> také minimální </w:t>
      </w:r>
      <w:r w:rsidR="00173DE9" w:rsidRPr="00F110CA">
        <w:t>požadavky</w:t>
      </w:r>
      <w:r w:rsidR="00F3211D" w:rsidRPr="00F110CA">
        <w:t xml:space="preserve">, </w:t>
      </w:r>
      <w:r w:rsidR="00F3211D" w:rsidRPr="00F110CA">
        <w:lastRenderedPageBreak/>
        <w:t>kter</w:t>
      </w:r>
      <w:r w:rsidR="00173DE9" w:rsidRPr="00F110CA">
        <w:t>é</w:t>
      </w:r>
      <w:r w:rsidR="00F3211D" w:rsidRPr="00F110CA">
        <w:t xml:space="preserve"> student </w:t>
      </w:r>
      <w:r w:rsidR="00173DE9" w:rsidRPr="00F110CA">
        <w:t>musí splnit pro absolvování</w:t>
      </w:r>
      <w:r w:rsidR="00F3211D" w:rsidRPr="00F110CA">
        <w:t xml:space="preserve"> předmětu.</w:t>
      </w:r>
      <w:r w:rsidR="00A86714" w:rsidRPr="00F110CA">
        <w:t xml:space="preserve"> </w:t>
      </w:r>
      <w:r w:rsidR="00173DE9" w:rsidRPr="00F110CA">
        <w:t xml:space="preserve">Základní požadavky pro úspěšné absolvování předmětů jsou uvedeny </w:t>
      </w:r>
      <w:r w:rsidR="00F3211D" w:rsidRPr="00F110CA">
        <w:t xml:space="preserve">v kartách předmětů </w:t>
      </w:r>
      <w:r w:rsidR="00F3211D" w:rsidRPr="00F110CA">
        <w:rPr>
          <w:i/>
        </w:rPr>
        <w:t>B-III – Charakteristika studijního předmětu</w:t>
      </w:r>
      <w:r w:rsidR="00F3211D" w:rsidRPr="00F110CA">
        <w:t>.</w:t>
      </w:r>
      <w:r w:rsidR="00411DA0" w:rsidRPr="00F110CA">
        <w:t xml:space="preserve"> Aktualizaci těchto požadavků zajišťuje garant předmětu.</w:t>
      </w:r>
    </w:p>
    <w:p w14:paraId="5C5ED1B7" w14:textId="77777777" w:rsidR="00E13A05" w:rsidRDefault="00E13A05" w:rsidP="00D62BA4">
      <w:pPr>
        <w:rPr>
          <w:ins w:id="545" w:author="vopatrilova" w:date="2018-11-22T14:57:00Z"/>
        </w:rPr>
      </w:pPr>
      <w:r w:rsidRPr="00F110CA">
        <w:t xml:space="preserve">Organizací, průběhem a hodnocením </w:t>
      </w:r>
      <w:r w:rsidR="006937D4" w:rsidRPr="00F110CA">
        <w:t xml:space="preserve">státní závěrečné zkoušky </w:t>
      </w:r>
      <w:r w:rsidR="0065604D" w:rsidRPr="00F110CA">
        <w:t xml:space="preserve"> (dále jen „SZZ“) </w:t>
      </w:r>
      <w:r w:rsidRPr="00F110CA">
        <w:t>se na FAI zabývá Směrnice děkana SD/01/18</w:t>
      </w:r>
      <w:r w:rsidR="003C6EA7" w:rsidRPr="00F110CA">
        <w:t xml:space="preserve"> - Pokyny pro organizaci, průběh a hodnocení státních závěrečných zkoušek na Fakultě aplikované informatiky UTB ve Zlíně</w:t>
      </w:r>
      <w:r w:rsidR="003C6EA7" w:rsidRPr="00F110CA">
        <w:rPr>
          <w:rStyle w:val="Znakapoznpodarou"/>
          <w:i/>
        </w:rPr>
        <w:footnoteReference w:id="40"/>
      </w:r>
      <w:r w:rsidRPr="00F110CA">
        <w:t xml:space="preserve">. </w:t>
      </w:r>
      <w:r w:rsidR="00411DA0" w:rsidRPr="00F110CA">
        <w:t xml:space="preserve"> </w:t>
      </w:r>
      <w:r w:rsidR="00DB75D0" w:rsidRPr="00F110CA">
        <w:t>V této směrnici j</w:t>
      </w:r>
      <w:r w:rsidR="000E384E" w:rsidRPr="00F110CA">
        <w:t>sou uvedena</w:t>
      </w:r>
      <w:r w:rsidR="00DB75D0" w:rsidRPr="00F110CA">
        <w:t xml:space="preserve"> </w:t>
      </w:r>
      <w:r w:rsidR="000E384E" w:rsidRPr="00F110CA">
        <w:t xml:space="preserve">pravidla pro sestavování komisí pro SZZ, průběh a hodnocení SZZ </w:t>
      </w:r>
      <w:r w:rsidR="00CD5DC3">
        <w:t>a hodnocení celého studia</w:t>
      </w:r>
      <w:r w:rsidRPr="00CD5DC3">
        <w:t>.</w:t>
      </w:r>
      <w:r w:rsidR="006937D4" w:rsidRPr="00CD5DC3">
        <w:t xml:space="preserve"> Státní závěrečná zkouška se dle SZŘ UTB, článku 26 skládá z obhajoby </w:t>
      </w:r>
      <w:r w:rsidR="00593D60" w:rsidRPr="00CD5DC3">
        <w:t>bakalářsk</w:t>
      </w:r>
      <w:r w:rsidR="006937D4" w:rsidRPr="00CD5DC3">
        <w:t>é práce a ze státní zkoušky</w:t>
      </w:r>
      <w:r w:rsidR="007F5FF9" w:rsidRPr="00CD5DC3">
        <w:t xml:space="preserve"> ze</w:t>
      </w:r>
      <w:r w:rsidR="006937D4" w:rsidRPr="00CD5DC3">
        <w:t xml:space="preserve"> dvou povinných </w:t>
      </w:r>
      <w:del w:id="549" w:author="vopatrilova" w:date="2018-11-22T09:39:00Z">
        <w:r w:rsidR="006937D4" w:rsidRPr="00CD5DC3" w:rsidDel="002A65A1">
          <w:delText>předmětů</w:delText>
        </w:r>
      </w:del>
      <w:proofErr w:type="spellStart"/>
      <w:ins w:id="550" w:author="vopatrilova" w:date="2018-11-22T09:39:00Z">
        <w:r w:rsidR="002A65A1">
          <w:t>tématických</w:t>
        </w:r>
        <w:proofErr w:type="spellEnd"/>
        <w:r w:rsidR="002A65A1">
          <w:t xml:space="preserve"> okruhů.</w:t>
        </w:r>
      </w:ins>
      <w:del w:id="551" w:author="vopatrilova" w:date="2018-11-22T09:39:00Z">
        <w:r w:rsidR="006937D4" w:rsidRPr="00CD5DC3" w:rsidDel="002A65A1">
          <w:delText>.</w:delText>
        </w:r>
      </w:del>
      <w:r w:rsidR="006937D4" w:rsidRPr="00CD5DC3">
        <w:t xml:space="preserve"> </w:t>
      </w:r>
      <w:r w:rsidR="001F1CD6" w:rsidRPr="00CD5DC3">
        <w:t xml:space="preserve">Obě části se konají v jeden </w:t>
      </w:r>
      <w:r w:rsidR="006937D4" w:rsidRPr="00CD5DC3">
        <w:t>den</w:t>
      </w:r>
      <w:r w:rsidR="001F1CD6" w:rsidRPr="00CD5DC3">
        <w:t xml:space="preserve"> a jsou klasifikovány zvlášť. V případě</w:t>
      </w:r>
      <w:r w:rsidR="001F1CD6" w:rsidRPr="00F110CA">
        <w:t xml:space="preserve"> neúspěchu student opakuje jen tu část</w:t>
      </w:r>
      <w:r w:rsidR="006937D4" w:rsidRPr="00F110CA">
        <w:t xml:space="preserve"> SZZ</w:t>
      </w:r>
      <w:r w:rsidR="001F1CD6" w:rsidRPr="00F110CA">
        <w:t xml:space="preserve">, u které </w:t>
      </w:r>
      <w:r w:rsidR="0065604D" w:rsidRPr="00F110CA">
        <w:t>neprospěl.</w:t>
      </w:r>
      <w:r w:rsidR="001F1CD6" w:rsidRPr="00F110CA">
        <w:t xml:space="preserve"> Pokud v předmětové části neuspěje v jednom předmětu, bere se tato část jako neúspěšná a studen</w:t>
      </w:r>
      <w:r w:rsidR="006937D4" w:rsidRPr="00F110CA">
        <w:t>t</w:t>
      </w:r>
      <w:r w:rsidR="001F1CD6" w:rsidRPr="00F110CA">
        <w:t xml:space="preserve"> opakuje v opravném termínu všechny odborné předměty.</w:t>
      </w:r>
    </w:p>
    <w:p w14:paraId="3CA05124" w14:textId="77777777" w:rsidR="00D70CE9" w:rsidRPr="00F110CA" w:rsidRDefault="00D70CE9" w:rsidP="00D62BA4"/>
    <w:p w14:paraId="6D55AEFD" w14:textId="77777777" w:rsidR="009E517D" w:rsidRPr="00F110CA" w:rsidRDefault="00C66240" w:rsidP="00C66240">
      <w:pPr>
        <w:pStyle w:val="Nadpis3"/>
      </w:pPr>
      <w:bookmarkStart w:id="552" w:name="_Toc530850764"/>
      <w:r w:rsidRPr="00F110CA">
        <w:t>Standardy 3.5</w:t>
      </w:r>
      <w:r w:rsidR="006D0668" w:rsidRPr="00F110CA">
        <w:t>ba</w:t>
      </w:r>
      <w:r w:rsidRPr="00F110CA">
        <w:t xml:space="preserve">: </w:t>
      </w:r>
      <w:r w:rsidR="009E517D" w:rsidRPr="00F110CA">
        <w:t>Tvůrčí činnost vztahující se ke studijnímu programu</w:t>
      </w:r>
      <w:bookmarkEnd w:id="552"/>
      <w:r w:rsidR="009E517D" w:rsidRPr="00F110CA">
        <w:t xml:space="preserve"> </w:t>
      </w:r>
    </w:p>
    <w:p w14:paraId="0B2702BE" w14:textId="2C8E5A71" w:rsidR="0065604D" w:rsidDel="00DD3A6C" w:rsidRDefault="0065604D" w:rsidP="00224C68">
      <w:pPr>
        <w:rPr>
          <w:del w:id="553" w:author="vopatrilova" w:date="2018-11-15T12:27:00Z"/>
        </w:rPr>
      </w:pPr>
      <w:r w:rsidRPr="00F110CA">
        <w:t xml:space="preserve">Tvůrčí a publikační činnost je na Fakultě aplikované informatiky Univerzity Tomáše Bati ve Zlíně systematicky dlouhodobě rozvíjena. Kvantifikovaný přehled publikační činnosti akademických pracovníků fakulty </w:t>
      </w:r>
      <w:r w:rsidR="00224C68" w:rsidRPr="00F110CA">
        <w:t xml:space="preserve">za posledních pět let </w:t>
      </w:r>
      <w:r w:rsidRPr="00F110CA">
        <w:t>je uveden v části 2.2a</w:t>
      </w:r>
      <w:r w:rsidR="00224C68" w:rsidRPr="00F110CA">
        <w:t xml:space="preserve"> Sebehodnotící zprávy</w:t>
      </w:r>
      <w:r w:rsidRPr="00F110CA">
        <w:t xml:space="preserve">. Z tohoto přehledu je zřejmé, že orientace publikační činnosti akademických pracovníků Fakulty aplikované informatiky je plně v souladu s oblastmi vzdělávání, v rámci nichž bude studijní program uskutečňován. Na fakultě byla v uplynulých pěti letech řešena celá řada odborných grantů a projektů, které svým zaměřením úzce souvisí s oblastmi vzdělávání studijního programu. Aktuálně je na fakultě řešeno </w:t>
      </w:r>
      <w:r w:rsidR="00224C68" w:rsidRPr="00F110CA">
        <w:t>7</w:t>
      </w:r>
      <w:r w:rsidRPr="00F110CA">
        <w:t xml:space="preserve"> projektů financovaných Ministerstvem průmyslu a obchodu, 1 projekt financovaný Technologickou agenturou ČR, 3 projekty financované Ministerstvem vnitra a 1 projekt Národního programu udržitelnosti financovaný Ministerstvem školství, mládeže a tělovýchovy. </w:t>
      </w:r>
      <w:ins w:id="554" w:author="vopatrilova" w:date="2018-11-15T12:26:00Z">
        <w:r w:rsidR="00DD3A6C">
          <w:t>Dva výzkumné projekty tvůrčích činností, související s předmětným studijním programem, řešené v období podávání této akreditační žádosti, jsou uvedeny v části C-II, další uvádíme v rámci tohoto standardu</w:t>
        </w:r>
      </w:ins>
      <w:ins w:id="555" w:author="Jiří Vojtěšek" w:date="2018-11-24T20:37:00Z">
        <w:r w:rsidR="00E95A4A">
          <w:t xml:space="preserve"> v následující tabulce</w:t>
        </w:r>
      </w:ins>
      <w:ins w:id="556" w:author="vopatrilova" w:date="2018-11-15T12:26:00Z">
        <w:r w:rsidR="00DD3A6C">
          <w:t>.</w:t>
        </w:r>
        <w:r w:rsidR="00DD3A6C" w:rsidRPr="00F110CA">
          <w:t xml:space="preserve"> </w:t>
        </w:r>
      </w:ins>
      <w:r w:rsidRPr="00F110CA">
        <w:t xml:space="preserve">Vedle těchto velkých projektů se pracovníci fakulty aktivně zapojují do řešení Inovačních voucherů a projektů aplikovaného a smluvního výzkumu. Řešiteli, respektive spoluřešiteli těchto projektů jsou akademičtí pracovníci, kteří </w:t>
      </w:r>
      <w:r w:rsidR="00DF5220" w:rsidRPr="00F110CA">
        <w:t>jsou</w:t>
      </w:r>
      <w:r w:rsidRPr="00F110CA">
        <w:t xml:space="preserve"> aktivně zapojeni do výuky povinných odborných předmětů navrhovaného studijního programu. Do řešení většiny těchto projektů jsou zapojeni i </w:t>
      </w:r>
      <w:r w:rsidR="00DF5220" w:rsidRPr="00F110CA">
        <w:t xml:space="preserve">někteří </w:t>
      </w:r>
      <w:r w:rsidRPr="00F110CA">
        <w:t xml:space="preserve">studenti magisterských studijních oborů, které jsou aktuálně realizovány na Fakultě aplikované informatiky. </w:t>
      </w:r>
    </w:p>
    <w:p w14:paraId="72A0FCFA" w14:textId="77777777" w:rsidR="00DD3A6C" w:rsidRDefault="00DD3A6C" w:rsidP="00A352DC">
      <w:pPr>
        <w:rPr>
          <w:ins w:id="557" w:author="vopatrilova" w:date="2018-11-15T12:28:00Z"/>
        </w:rPr>
      </w:pPr>
    </w:p>
    <w:p w14:paraId="2515E760" w14:textId="77777777" w:rsidR="00D70CE9" w:rsidRDefault="00D70CE9">
      <w:pPr>
        <w:rPr>
          <w:ins w:id="558" w:author="vopatrilova" w:date="2018-11-22T14:57:00Z"/>
        </w:rPr>
      </w:pPr>
      <w:bookmarkStart w:id="559" w:name="CII"/>
      <w:ins w:id="560" w:author="vopatrilova" w:date="2018-11-22T14:57:00Z">
        <w:r>
          <w:br w:type="page"/>
        </w:r>
      </w:ins>
    </w:p>
    <w:p w14:paraId="54C6B852" w14:textId="39B6F976" w:rsidR="000D3992" w:rsidRDefault="000D3992">
      <w:pPr>
        <w:pStyle w:val="Titulek"/>
        <w:keepNext/>
        <w:rPr>
          <w:ins w:id="561" w:author="Jiří Vojtěšek" w:date="2018-11-24T20:38:00Z"/>
        </w:rPr>
        <w:pPrChange w:id="562" w:author="Jiří Vojtěšek" w:date="2018-11-24T20:38:00Z">
          <w:pPr/>
        </w:pPrChange>
      </w:pPr>
      <w:ins w:id="563" w:author="Jiří Vojtěšek" w:date="2018-11-24T20:38:00Z">
        <w:r>
          <w:lastRenderedPageBreak/>
          <w:t xml:space="preserve">Tabulka </w:t>
        </w:r>
        <w:r>
          <w:fldChar w:fldCharType="begin"/>
        </w:r>
        <w:r>
          <w:instrText xml:space="preserve"> SEQ Tabulka \* ARABIC </w:instrText>
        </w:r>
      </w:ins>
      <w:r>
        <w:fldChar w:fldCharType="separate"/>
      </w:r>
      <w:ins w:id="564" w:author="Jiří Vojtěšek" w:date="2018-11-24T20:38:00Z">
        <w:r>
          <w:rPr>
            <w:noProof/>
          </w:rPr>
          <w:t>7</w:t>
        </w:r>
        <w:r>
          <w:fldChar w:fldCharType="end"/>
        </w:r>
        <w:r>
          <w:t xml:space="preserve">: </w:t>
        </w:r>
        <w:r w:rsidRPr="009611C6">
          <w:t>Přehled řešených grantů a projektů</w:t>
        </w:r>
      </w:ins>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105"/>
        <w:gridCol w:w="1179"/>
        <w:gridCol w:w="1383"/>
      </w:tblGrid>
      <w:tr w:rsidR="00DD3A6C" w:rsidRPr="000D3992" w14:paraId="53CD87FB" w14:textId="77777777" w:rsidTr="00A71C45">
        <w:trPr>
          <w:cantSplit/>
          <w:ins w:id="565" w:author="vopatrilova" w:date="2018-11-15T12:28:00Z"/>
        </w:trPr>
        <w:tc>
          <w:tcPr>
            <w:tcW w:w="2233" w:type="dxa"/>
            <w:shd w:val="clear" w:color="auto" w:fill="F7CAAC"/>
          </w:tcPr>
          <w:bookmarkEnd w:id="559"/>
          <w:p w14:paraId="22E467D3" w14:textId="77777777" w:rsidR="00DD3A6C" w:rsidRPr="000D3992" w:rsidRDefault="00DD3A6C" w:rsidP="00A71C45">
            <w:pPr>
              <w:rPr>
                <w:ins w:id="566" w:author="vopatrilova" w:date="2018-11-15T12:28:00Z"/>
                <w:rFonts w:asciiTheme="minorHAnsi" w:hAnsiTheme="minorHAnsi"/>
                <w:b/>
                <w:sz w:val="20"/>
                <w:szCs w:val="20"/>
                <w:rPrChange w:id="567" w:author="Jiří Vojtěšek" w:date="2018-11-24T20:38:00Z">
                  <w:rPr>
                    <w:ins w:id="568" w:author="vopatrilova" w:date="2018-11-15T12:28:00Z"/>
                    <w:b/>
                  </w:rPr>
                </w:rPrChange>
              </w:rPr>
            </w:pPr>
            <w:ins w:id="569" w:author="vopatrilova" w:date="2018-11-15T12:28:00Z">
              <w:r w:rsidRPr="000D3992">
                <w:rPr>
                  <w:rFonts w:asciiTheme="minorHAnsi" w:hAnsiTheme="minorHAnsi"/>
                  <w:b/>
                  <w:sz w:val="20"/>
                  <w:szCs w:val="20"/>
                  <w:rPrChange w:id="570" w:author="Jiří Vojtěšek" w:date="2018-11-24T20:38:00Z">
                    <w:rPr>
                      <w:b/>
                    </w:rPr>
                  </w:rPrChange>
                </w:rPr>
                <w:t>Řešitel/spoluřešitel</w:t>
              </w:r>
            </w:ins>
          </w:p>
        </w:tc>
        <w:tc>
          <w:tcPr>
            <w:tcW w:w="5105" w:type="dxa"/>
            <w:shd w:val="clear" w:color="auto" w:fill="F7CAAC"/>
          </w:tcPr>
          <w:p w14:paraId="2F6FC0A7" w14:textId="77777777" w:rsidR="00DD3A6C" w:rsidRPr="000D3992" w:rsidRDefault="00DD3A6C" w:rsidP="00A71C45">
            <w:pPr>
              <w:rPr>
                <w:ins w:id="571" w:author="vopatrilova" w:date="2018-11-15T12:28:00Z"/>
                <w:rFonts w:asciiTheme="minorHAnsi" w:hAnsiTheme="minorHAnsi"/>
                <w:b/>
                <w:sz w:val="20"/>
                <w:szCs w:val="20"/>
                <w:rPrChange w:id="572" w:author="Jiří Vojtěšek" w:date="2018-11-24T20:38:00Z">
                  <w:rPr>
                    <w:ins w:id="573" w:author="vopatrilova" w:date="2018-11-15T12:28:00Z"/>
                    <w:b/>
                  </w:rPr>
                </w:rPrChange>
              </w:rPr>
            </w:pPr>
            <w:ins w:id="574" w:author="vopatrilova" w:date="2018-11-15T12:28:00Z">
              <w:r w:rsidRPr="000D3992">
                <w:rPr>
                  <w:rFonts w:asciiTheme="minorHAnsi" w:hAnsiTheme="minorHAnsi"/>
                  <w:b/>
                  <w:sz w:val="20"/>
                  <w:szCs w:val="20"/>
                  <w:rPrChange w:id="575" w:author="Jiří Vojtěšek" w:date="2018-11-24T20:38:00Z">
                    <w:rPr>
                      <w:b/>
                    </w:rPr>
                  </w:rPrChange>
                </w:rPr>
                <w:t>Názvy grantů a projektů získaných pro vědeckou, výzkumnou, uměleckou a další tvůrčí činnost v příslušné oblasti vzdělávání</w:t>
              </w:r>
            </w:ins>
          </w:p>
        </w:tc>
        <w:tc>
          <w:tcPr>
            <w:tcW w:w="1179" w:type="dxa"/>
            <w:shd w:val="clear" w:color="auto" w:fill="F7CAAC"/>
          </w:tcPr>
          <w:p w14:paraId="6D3E8694" w14:textId="77777777" w:rsidR="00DD3A6C" w:rsidRPr="000D3992" w:rsidRDefault="00DD3A6C" w:rsidP="00A71C45">
            <w:pPr>
              <w:jc w:val="center"/>
              <w:rPr>
                <w:ins w:id="576" w:author="vopatrilova" w:date="2018-11-15T12:28:00Z"/>
                <w:rFonts w:asciiTheme="minorHAnsi" w:hAnsiTheme="minorHAnsi"/>
                <w:b/>
                <w:sz w:val="20"/>
                <w:szCs w:val="20"/>
                <w:rPrChange w:id="577" w:author="Jiří Vojtěšek" w:date="2018-11-24T20:38:00Z">
                  <w:rPr>
                    <w:ins w:id="578" w:author="vopatrilova" w:date="2018-11-15T12:28:00Z"/>
                    <w:b/>
                    <w:sz w:val="24"/>
                  </w:rPr>
                </w:rPrChange>
              </w:rPr>
            </w:pPr>
            <w:ins w:id="579" w:author="vopatrilova" w:date="2018-11-15T12:28:00Z">
              <w:r w:rsidRPr="000D3992">
                <w:rPr>
                  <w:rFonts w:asciiTheme="minorHAnsi" w:hAnsiTheme="minorHAnsi"/>
                  <w:b/>
                  <w:sz w:val="20"/>
                  <w:szCs w:val="20"/>
                  <w:rPrChange w:id="580" w:author="Jiří Vojtěšek" w:date="2018-11-24T20:38:00Z">
                    <w:rPr>
                      <w:b/>
                    </w:rPr>
                  </w:rPrChange>
                </w:rPr>
                <w:t>Zdroj</w:t>
              </w:r>
            </w:ins>
          </w:p>
        </w:tc>
        <w:tc>
          <w:tcPr>
            <w:tcW w:w="1383" w:type="dxa"/>
            <w:shd w:val="clear" w:color="auto" w:fill="F7CAAC"/>
          </w:tcPr>
          <w:p w14:paraId="12BDD9A6" w14:textId="77777777" w:rsidR="00DD3A6C" w:rsidRPr="000D3992" w:rsidRDefault="00DD3A6C" w:rsidP="00A71C45">
            <w:pPr>
              <w:jc w:val="center"/>
              <w:rPr>
                <w:ins w:id="581" w:author="vopatrilova" w:date="2018-11-15T12:28:00Z"/>
                <w:rFonts w:asciiTheme="minorHAnsi" w:hAnsiTheme="minorHAnsi"/>
                <w:b/>
                <w:sz w:val="20"/>
                <w:szCs w:val="20"/>
                <w:rPrChange w:id="582" w:author="Jiří Vojtěšek" w:date="2018-11-24T20:38:00Z">
                  <w:rPr>
                    <w:ins w:id="583" w:author="vopatrilova" w:date="2018-11-15T12:28:00Z"/>
                    <w:b/>
                    <w:sz w:val="24"/>
                  </w:rPr>
                </w:rPrChange>
              </w:rPr>
            </w:pPr>
            <w:ins w:id="584" w:author="vopatrilova" w:date="2018-11-15T12:28:00Z">
              <w:r w:rsidRPr="000D3992">
                <w:rPr>
                  <w:rFonts w:asciiTheme="minorHAnsi" w:hAnsiTheme="minorHAnsi"/>
                  <w:b/>
                  <w:sz w:val="20"/>
                  <w:szCs w:val="20"/>
                  <w:rPrChange w:id="585" w:author="Jiří Vojtěšek" w:date="2018-11-24T20:38:00Z">
                    <w:rPr>
                      <w:b/>
                    </w:rPr>
                  </w:rPrChange>
                </w:rPr>
                <w:t>Období</w:t>
              </w:r>
            </w:ins>
          </w:p>
          <w:p w14:paraId="18536EC7" w14:textId="77777777" w:rsidR="00DD3A6C" w:rsidRPr="000D3992" w:rsidRDefault="00DD3A6C" w:rsidP="00A71C45">
            <w:pPr>
              <w:jc w:val="center"/>
              <w:rPr>
                <w:ins w:id="586" w:author="vopatrilova" w:date="2018-11-15T12:28:00Z"/>
                <w:rFonts w:asciiTheme="minorHAnsi" w:hAnsiTheme="minorHAnsi"/>
                <w:b/>
                <w:sz w:val="20"/>
                <w:szCs w:val="20"/>
                <w:rPrChange w:id="587" w:author="Jiří Vojtěšek" w:date="2018-11-24T20:38:00Z">
                  <w:rPr>
                    <w:ins w:id="588" w:author="vopatrilova" w:date="2018-11-15T12:28:00Z"/>
                    <w:b/>
                    <w:sz w:val="24"/>
                  </w:rPr>
                </w:rPrChange>
              </w:rPr>
            </w:pPr>
          </w:p>
        </w:tc>
      </w:tr>
      <w:tr w:rsidR="00DD3A6C" w:rsidRPr="000D3992" w14:paraId="5D783A08" w14:textId="77777777" w:rsidTr="00A71C45">
        <w:trPr>
          <w:ins w:id="589" w:author="vopatrilova" w:date="2018-11-15T12:28:00Z"/>
        </w:trPr>
        <w:tc>
          <w:tcPr>
            <w:tcW w:w="2233" w:type="dxa"/>
          </w:tcPr>
          <w:p w14:paraId="0EE69129" w14:textId="77777777" w:rsidR="00DD3A6C" w:rsidRPr="000D3992" w:rsidRDefault="00DD3A6C" w:rsidP="00A71C45">
            <w:pPr>
              <w:rPr>
                <w:ins w:id="590" w:author="vopatrilova" w:date="2018-11-15T12:28:00Z"/>
                <w:rFonts w:asciiTheme="minorHAnsi" w:hAnsiTheme="minorHAnsi"/>
                <w:sz w:val="20"/>
                <w:szCs w:val="20"/>
                <w:rPrChange w:id="591" w:author="Jiří Vojtěšek" w:date="2018-11-24T20:38:00Z">
                  <w:rPr>
                    <w:ins w:id="592" w:author="vopatrilova" w:date="2018-11-15T12:28:00Z"/>
                  </w:rPr>
                </w:rPrChange>
              </w:rPr>
            </w:pPr>
            <w:ins w:id="593" w:author="vopatrilova" w:date="2018-11-15T12:28:00Z">
              <w:r w:rsidRPr="000D3992">
                <w:rPr>
                  <w:rFonts w:asciiTheme="minorHAnsi" w:hAnsiTheme="minorHAnsi"/>
                  <w:sz w:val="20"/>
                  <w:szCs w:val="20"/>
                  <w:rPrChange w:id="594" w:author="Jiří Vojtěšek" w:date="2018-11-24T20:38:00Z">
                    <w:rPr/>
                  </w:rPrChange>
                </w:rPr>
                <w:t>prof. Ing. Vladimír Vašek, CSc.</w:t>
              </w:r>
            </w:ins>
          </w:p>
          <w:p w14:paraId="3E5B97BA" w14:textId="77777777" w:rsidR="00DD3A6C" w:rsidRPr="000D3992" w:rsidRDefault="00DD3A6C" w:rsidP="00A71C45">
            <w:pPr>
              <w:rPr>
                <w:ins w:id="595" w:author="vopatrilova" w:date="2018-11-15T12:28:00Z"/>
                <w:rFonts w:asciiTheme="minorHAnsi" w:hAnsiTheme="minorHAnsi"/>
                <w:sz w:val="20"/>
                <w:szCs w:val="20"/>
                <w:rPrChange w:id="596" w:author="Jiří Vojtěšek" w:date="2018-11-24T20:38:00Z">
                  <w:rPr>
                    <w:ins w:id="597" w:author="vopatrilova" w:date="2018-11-15T12:28:00Z"/>
                  </w:rPr>
                </w:rPrChange>
              </w:rPr>
            </w:pPr>
            <w:ins w:id="598" w:author="vopatrilova" w:date="2018-11-15T12:28:00Z">
              <w:r w:rsidRPr="000D3992">
                <w:rPr>
                  <w:rFonts w:asciiTheme="minorHAnsi" w:hAnsiTheme="minorHAnsi"/>
                  <w:sz w:val="20"/>
                  <w:szCs w:val="20"/>
                  <w:rPrChange w:id="599" w:author="Jiří Vojtěšek" w:date="2018-11-24T20:38:00Z">
                    <w:rPr/>
                  </w:rPrChange>
                </w:rPr>
                <w:t>(spoluřešitel)</w:t>
              </w:r>
            </w:ins>
          </w:p>
        </w:tc>
        <w:tc>
          <w:tcPr>
            <w:tcW w:w="5105" w:type="dxa"/>
          </w:tcPr>
          <w:p w14:paraId="5AD89F7F" w14:textId="77777777" w:rsidR="00DD3A6C" w:rsidRPr="000D3992" w:rsidRDefault="00DD3A6C" w:rsidP="00A71C45">
            <w:pPr>
              <w:rPr>
                <w:ins w:id="600" w:author="vopatrilova" w:date="2018-11-15T12:28:00Z"/>
                <w:rFonts w:asciiTheme="minorHAnsi" w:hAnsiTheme="minorHAnsi"/>
                <w:sz w:val="20"/>
                <w:szCs w:val="20"/>
                <w:rPrChange w:id="601" w:author="Jiří Vojtěšek" w:date="2018-11-24T20:38:00Z">
                  <w:rPr>
                    <w:ins w:id="602" w:author="vopatrilova" w:date="2018-11-15T12:28:00Z"/>
                  </w:rPr>
                </w:rPrChange>
              </w:rPr>
            </w:pPr>
            <w:ins w:id="603" w:author="vopatrilova" w:date="2018-11-15T12:28:00Z">
              <w:r w:rsidRPr="000D3992">
                <w:rPr>
                  <w:rFonts w:asciiTheme="minorHAnsi" w:hAnsiTheme="minorHAnsi"/>
                  <w:sz w:val="20"/>
                  <w:szCs w:val="20"/>
                  <w:rPrChange w:id="604" w:author="Jiří Vojtěšek" w:date="2018-11-24T20:38:00Z">
                    <w:rPr/>
                  </w:rPrChange>
                </w:rPr>
                <w:t>Inteligentní systém pro pokročilé třídění lesních sazenic, FV 20419</w:t>
              </w:r>
            </w:ins>
          </w:p>
        </w:tc>
        <w:tc>
          <w:tcPr>
            <w:tcW w:w="1179" w:type="dxa"/>
          </w:tcPr>
          <w:p w14:paraId="436BBEAD" w14:textId="77777777" w:rsidR="00DD3A6C" w:rsidRPr="000D3992" w:rsidRDefault="00DD3A6C" w:rsidP="00A71C45">
            <w:pPr>
              <w:jc w:val="center"/>
              <w:rPr>
                <w:ins w:id="605" w:author="vopatrilova" w:date="2018-11-15T12:28:00Z"/>
                <w:rFonts w:asciiTheme="minorHAnsi" w:hAnsiTheme="minorHAnsi"/>
                <w:sz w:val="20"/>
                <w:szCs w:val="20"/>
                <w:rPrChange w:id="606" w:author="Jiří Vojtěšek" w:date="2018-11-24T20:38:00Z">
                  <w:rPr>
                    <w:ins w:id="607" w:author="vopatrilova" w:date="2018-11-15T12:28:00Z"/>
                  </w:rPr>
                </w:rPrChange>
              </w:rPr>
            </w:pPr>
            <w:ins w:id="608" w:author="vopatrilova" w:date="2018-11-15T12:28:00Z">
              <w:r w:rsidRPr="000D3992">
                <w:rPr>
                  <w:rFonts w:asciiTheme="minorHAnsi" w:hAnsiTheme="minorHAnsi"/>
                  <w:sz w:val="20"/>
                  <w:szCs w:val="20"/>
                  <w:rPrChange w:id="609" w:author="Jiří Vojtěšek" w:date="2018-11-24T20:38:00Z">
                    <w:rPr/>
                  </w:rPrChange>
                </w:rPr>
                <w:t>C</w:t>
              </w:r>
            </w:ins>
          </w:p>
          <w:p w14:paraId="177ED023" w14:textId="77777777" w:rsidR="00DD3A6C" w:rsidRPr="000D3992" w:rsidRDefault="00DD3A6C" w:rsidP="00A71C45">
            <w:pPr>
              <w:jc w:val="center"/>
              <w:rPr>
                <w:ins w:id="610" w:author="vopatrilova" w:date="2018-11-15T12:28:00Z"/>
                <w:rFonts w:asciiTheme="minorHAnsi" w:hAnsiTheme="minorHAnsi"/>
                <w:sz w:val="20"/>
                <w:szCs w:val="20"/>
                <w:rPrChange w:id="611" w:author="Jiří Vojtěšek" w:date="2018-11-24T20:38:00Z">
                  <w:rPr>
                    <w:ins w:id="612" w:author="vopatrilova" w:date="2018-11-15T12:28:00Z"/>
                  </w:rPr>
                </w:rPrChange>
              </w:rPr>
            </w:pPr>
            <w:ins w:id="613" w:author="vopatrilova" w:date="2018-11-15T12:28:00Z">
              <w:r w:rsidRPr="000D3992">
                <w:rPr>
                  <w:rFonts w:asciiTheme="minorHAnsi" w:hAnsiTheme="minorHAnsi"/>
                  <w:sz w:val="20"/>
                  <w:szCs w:val="20"/>
                  <w:rPrChange w:id="614" w:author="Jiří Vojtěšek" w:date="2018-11-24T20:38:00Z">
                    <w:rPr/>
                  </w:rPrChange>
                </w:rPr>
                <w:t>Ministerstvo průmyslu a obchodu</w:t>
              </w:r>
            </w:ins>
          </w:p>
        </w:tc>
        <w:tc>
          <w:tcPr>
            <w:tcW w:w="1383" w:type="dxa"/>
          </w:tcPr>
          <w:p w14:paraId="770387A8" w14:textId="77777777" w:rsidR="00DD3A6C" w:rsidRPr="000D3992" w:rsidRDefault="00DD3A6C" w:rsidP="00A71C45">
            <w:pPr>
              <w:jc w:val="center"/>
              <w:rPr>
                <w:ins w:id="615" w:author="vopatrilova" w:date="2018-11-15T12:28:00Z"/>
                <w:rFonts w:asciiTheme="minorHAnsi" w:hAnsiTheme="minorHAnsi"/>
                <w:sz w:val="20"/>
                <w:szCs w:val="20"/>
                <w:rPrChange w:id="616" w:author="Jiří Vojtěšek" w:date="2018-11-24T20:38:00Z">
                  <w:rPr>
                    <w:ins w:id="617" w:author="vopatrilova" w:date="2018-11-15T12:28:00Z"/>
                  </w:rPr>
                </w:rPrChange>
              </w:rPr>
            </w:pPr>
            <w:ins w:id="618" w:author="vopatrilova" w:date="2018-11-15T12:28:00Z">
              <w:r w:rsidRPr="000D3992">
                <w:rPr>
                  <w:rFonts w:asciiTheme="minorHAnsi" w:hAnsiTheme="minorHAnsi"/>
                  <w:sz w:val="20"/>
                  <w:szCs w:val="20"/>
                  <w:rPrChange w:id="619" w:author="Jiří Vojtěšek" w:date="2018-11-24T20:38:00Z">
                    <w:rPr/>
                  </w:rPrChange>
                </w:rPr>
                <w:t>2017-2020</w:t>
              </w:r>
            </w:ins>
          </w:p>
        </w:tc>
      </w:tr>
      <w:tr w:rsidR="00DD3A6C" w:rsidRPr="000D3992" w14:paraId="420ED67B" w14:textId="77777777" w:rsidTr="00A71C45">
        <w:trPr>
          <w:ins w:id="620" w:author="vopatrilova" w:date="2018-11-15T12:28:00Z"/>
        </w:trPr>
        <w:tc>
          <w:tcPr>
            <w:tcW w:w="2233" w:type="dxa"/>
          </w:tcPr>
          <w:p w14:paraId="68572470" w14:textId="77777777" w:rsidR="00DD3A6C" w:rsidRPr="000D3992" w:rsidRDefault="00DD3A6C" w:rsidP="00A71C45">
            <w:pPr>
              <w:rPr>
                <w:ins w:id="621" w:author="vopatrilova" w:date="2018-11-15T12:28:00Z"/>
                <w:rFonts w:asciiTheme="minorHAnsi" w:hAnsiTheme="minorHAnsi"/>
                <w:sz w:val="20"/>
                <w:szCs w:val="20"/>
                <w:rPrChange w:id="622" w:author="Jiří Vojtěšek" w:date="2018-11-24T20:38:00Z">
                  <w:rPr>
                    <w:ins w:id="623" w:author="vopatrilova" w:date="2018-11-15T12:28:00Z"/>
                  </w:rPr>
                </w:rPrChange>
              </w:rPr>
            </w:pPr>
            <w:ins w:id="624" w:author="vopatrilova" w:date="2018-11-15T12:28:00Z">
              <w:r w:rsidRPr="000D3992">
                <w:rPr>
                  <w:rFonts w:asciiTheme="minorHAnsi" w:hAnsiTheme="minorHAnsi"/>
                  <w:sz w:val="20"/>
                  <w:szCs w:val="20"/>
                  <w:rPrChange w:id="625" w:author="Jiří Vojtěšek" w:date="2018-11-24T20:38:00Z">
                    <w:rPr/>
                  </w:rPrChange>
                </w:rPr>
                <w:t>prof. Ing. Vladimír Vašek, CSc.</w:t>
              </w:r>
            </w:ins>
          </w:p>
        </w:tc>
        <w:tc>
          <w:tcPr>
            <w:tcW w:w="5105" w:type="dxa"/>
          </w:tcPr>
          <w:p w14:paraId="721DCD3A" w14:textId="77777777" w:rsidR="00DD3A6C" w:rsidRPr="000D3992" w:rsidRDefault="00DE0A5F" w:rsidP="00A71C45">
            <w:pPr>
              <w:rPr>
                <w:ins w:id="626" w:author="vopatrilova" w:date="2018-11-15T12:28:00Z"/>
                <w:rFonts w:asciiTheme="minorHAnsi" w:hAnsiTheme="minorHAnsi"/>
                <w:sz w:val="20"/>
                <w:szCs w:val="20"/>
                <w:rPrChange w:id="627" w:author="Jiří Vojtěšek" w:date="2018-11-24T20:38:00Z">
                  <w:rPr>
                    <w:ins w:id="628" w:author="vopatrilova" w:date="2018-11-15T12:28:00Z"/>
                  </w:rPr>
                </w:rPrChange>
              </w:rPr>
            </w:pPr>
            <w:ins w:id="629" w:author="vopatrilova" w:date="2018-11-15T12:28:00Z">
              <w:r w:rsidRPr="000D3992">
                <w:rPr>
                  <w:rFonts w:asciiTheme="minorHAnsi" w:hAnsiTheme="minorHAnsi"/>
                  <w:sz w:val="20"/>
                  <w:szCs w:val="20"/>
                  <w:rPrChange w:id="630" w:author="Jiří Vojtěšek" w:date="2018-11-24T20:38:00Z">
                    <w:rPr/>
                  </w:rPrChange>
                </w:rPr>
                <w:fldChar w:fldCharType="begin"/>
              </w:r>
              <w:r w:rsidR="00DD3A6C" w:rsidRPr="000D3992">
                <w:rPr>
                  <w:rFonts w:asciiTheme="minorHAnsi" w:hAnsiTheme="minorHAnsi"/>
                  <w:sz w:val="20"/>
                  <w:szCs w:val="20"/>
                  <w:rPrChange w:id="631" w:author="Jiří Vojtěšek" w:date="2018-11-24T20:38:00Z">
                    <w:rPr/>
                  </w:rPrChange>
                </w:rPr>
                <w:instrText>HYPERLINK "https://www.rvvi.cz/cep?s=jednoduche-vyhledavani&amp;ss=detail&amp;n=0&amp;h=TH02020979"</w:instrText>
              </w:r>
              <w:r w:rsidRPr="000D3992">
                <w:rPr>
                  <w:rFonts w:asciiTheme="minorHAnsi" w:hAnsiTheme="minorHAnsi"/>
                  <w:sz w:val="20"/>
                  <w:szCs w:val="20"/>
                  <w:rPrChange w:id="632" w:author="Jiří Vojtěšek" w:date="2018-11-24T20:38:00Z">
                    <w:rPr/>
                  </w:rPrChange>
                </w:rPr>
                <w:fldChar w:fldCharType="separate"/>
              </w:r>
              <w:r w:rsidR="00DD3A6C" w:rsidRPr="000D3992">
                <w:rPr>
                  <w:rFonts w:asciiTheme="minorHAnsi" w:hAnsiTheme="minorHAnsi"/>
                  <w:sz w:val="20"/>
                  <w:szCs w:val="20"/>
                  <w:rPrChange w:id="633" w:author="Jiří Vojtěšek" w:date="2018-11-24T20:38:00Z">
                    <w:rPr/>
                  </w:rPrChange>
                </w:rPr>
                <w:t xml:space="preserve">Distribuovaný systém řízení regionální soustavy zásobování teplem a chladem koncipované jako Smart </w:t>
              </w:r>
              <w:proofErr w:type="spellStart"/>
              <w:r w:rsidR="00DD3A6C" w:rsidRPr="000D3992">
                <w:rPr>
                  <w:rFonts w:asciiTheme="minorHAnsi" w:hAnsiTheme="minorHAnsi"/>
                  <w:sz w:val="20"/>
                  <w:szCs w:val="20"/>
                  <w:rPrChange w:id="634" w:author="Jiří Vojtěšek" w:date="2018-11-24T20:38:00Z">
                    <w:rPr/>
                  </w:rPrChange>
                </w:rPr>
                <w:t>Energy</w:t>
              </w:r>
              <w:proofErr w:type="spellEnd"/>
              <w:r w:rsidRPr="000D3992">
                <w:rPr>
                  <w:rFonts w:asciiTheme="minorHAnsi" w:hAnsiTheme="minorHAnsi"/>
                  <w:sz w:val="20"/>
                  <w:szCs w:val="20"/>
                  <w:rPrChange w:id="635" w:author="Jiří Vojtěšek" w:date="2018-11-24T20:38:00Z">
                    <w:rPr/>
                  </w:rPrChange>
                </w:rPr>
                <w:fldChar w:fldCharType="end"/>
              </w:r>
              <w:r w:rsidR="00DD3A6C" w:rsidRPr="000D3992">
                <w:rPr>
                  <w:rFonts w:asciiTheme="minorHAnsi" w:hAnsiTheme="minorHAnsi"/>
                  <w:sz w:val="20"/>
                  <w:szCs w:val="20"/>
                  <w:rPrChange w:id="636" w:author="Jiří Vojtěšek" w:date="2018-11-24T20:38:00Z">
                    <w:rPr/>
                  </w:rPrChange>
                </w:rPr>
                <w:t>, TH02020979</w:t>
              </w:r>
            </w:ins>
          </w:p>
        </w:tc>
        <w:tc>
          <w:tcPr>
            <w:tcW w:w="1179" w:type="dxa"/>
          </w:tcPr>
          <w:p w14:paraId="7C572387" w14:textId="77777777" w:rsidR="00DD3A6C" w:rsidRPr="000D3992" w:rsidRDefault="00DD3A6C" w:rsidP="00A71C45">
            <w:pPr>
              <w:jc w:val="center"/>
              <w:rPr>
                <w:ins w:id="637" w:author="vopatrilova" w:date="2018-11-15T12:28:00Z"/>
                <w:rFonts w:asciiTheme="minorHAnsi" w:hAnsiTheme="minorHAnsi"/>
                <w:sz w:val="20"/>
                <w:szCs w:val="20"/>
                <w:rPrChange w:id="638" w:author="Jiří Vojtěšek" w:date="2018-11-24T20:38:00Z">
                  <w:rPr>
                    <w:ins w:id="639" w:author="vopatrilova" w:date="2018-11-15T12:28:00Z"/>
                  </w:rPr>
                </w:rPrChange>
              </w:rPr>
            </w:pPr>
            <w:ins w:id="640" w:author="vopatrilova" w:date="2018-11-15T12:28:00Z">
              <w:r w:rsidRPr="000D3992">
                <w:rPr>
                  <w:rFonts w:asciiTheme="minorHAnsi" w:hAnsiTheme="minorHAnsi"/>
                  <w:sz w:val="20"/>
                  <w:szCs w:val="20"/>
                  <w:rPrChange w:id="641" w:author="Jiří Vojtěšek" w:date="2018-11-24T20:38:00Z">
                    <w:rPr/>
                  </w:rPrChange>
                </w:rPr>
                <w:t>B</w:t>
              </w:r>
            </w:ins>
          </w:p>
          <w:p w14:paraId="35FADCD1" w14:textId="77777777" w:rsidR="00DD3A6C" w:rsidRPr="000D3992" w:rsidRDefault="00DD3A6C" w:rsidP="00A71C45">
            <w:pPr>
              <w:jc w:val="center"/>
              <w:rPr>
                <w:ins w:id="642" w:author="vopatrilova" w:date="2018-11-15T12:28:00Z"/>
                <w:rFonts w:asciiTheme="minorHAnsi" w:hAnsiTheme="minorHAnsi"/>
                <w:sz w:val="20"/>
                <w:szCs w:val="20"/>
                <w:rPrChange w:id="643" w:author="Jiří Vojtěšek" w:date="2018-11-24T20:38:00Z">
                  <w:rPr>
                    <w:ins w:id="644" w:author="vopatrilova" w:date="2018-11-15T12:28:00Z"/>
                  </w:rPr>
                </w:rPrChange>
              </w:rPr>
            </w:pPr>
            <w:ins w:id="645" w:author="vopatrilova" w:date="2018-11-15T12:28:00Z">
              <w:r w:rsidRPr="000D3992">
                <w:rPr>
                  <w:rFonts w:asciiTheme="minorHAnsi" w:hAnsiTheme="minorHAnsi"/>
                  <w:sz w:val="20"/>
                  <w:szCs w:val="20"/>
                  <w:rPrChange w:id="646" w:author="Jiří Vojtěšek" w:date="2018-11-24T20:38:00Z">
                    <w:rPr/>
                  </w:rPrChange>
                </w:rPr>
                <w:t>TAČR</w:t>
              </w:r>
            </w:ins>
          </w:p>
        </w:tc>
        <w:tc>
          <w:tcPr>
            <w:tcW w:w="1383" w:type="dxa"/>
          </w:tcPr>
          <w:p w14:paraId="73F6119E" w14:textId="77777777" w:rsidR="00DD3A6C" w:rsidRPr="000D3992" w:rsidRDefault="00DD3A6C" w:rsidP="00A71C45">
            <w:pPr>
              <w:jc w:val="center"/>
              <w:rPr>
                <w:ins w:id="647" w:author="vopatrilova" w:date="2018-11-15T12:28:00Z"/>
                <w:rFonts w:asciiTheme="minorHAnsi" w:hAnsiTheme="minorHAnsi"/>
                <w:sz w:val="20"/>
                <w:szCs w:val="20"/>
                <w:rPrChange w:id="648" w:author="Jiří Vojtěšek" w:date="2018-11-24T20:38:00Z">
                  <w:rPr>
                    <w:ins w:id="649" w:author="vopatrilova" w:date="2018-11-15T12:28:00Z"/>
                  </w:rPr>
                </w:rPrChange>
              </w:rPr>
            </w:pPr>
            <w:ins w:id="650" w:author="vopatrilova" w:date="2018-11-15T12:28:00Z">
              <w:r w:rsidRPr="000D3992">
                <w:rPr>
                  <w:rFonts w:asciiTheme="minorHAnsi" w:hAnsiTheme="minorHAnsi"/>
                  <w:sz w:val="20"/>
                  <w:szCs w:val="20"/>
                  <w:rPrChange w:id="651" w:author="Jiří Vojtěšek" w:date="2018-11-24T20:38:00Z">
                    <w:rPr/>
                  </w:rPrChange>
                </w:rPr>
                <w:t>2017-2020</w:t>
              </w:r>
            </w:ins>
          </w:p>
        </w:tc>
      </w:tr>
      <w:tr w:rsidR="00DD3A6C" w:rsidRPr="000D3992" w14:paraId="097038CB" w14:textId="77777777" w:rsidTr="00A71C45">
        <w:trPr>
          <w:ins w:id="652" w:author="vopatrilova" w:date="2018-11-15T12:28:00Z"/>
        </w:trPr>
        <w:tc>
          <w:tcPr>
            <w:tcW w:w="2233" w:type="dxa"/>
          </w:tcPr>
          <w:p w14:paraId="4E46FEBB" w14:textId="77777777" w:rsidR="00DD3A6C" w:rsidRPr="000D3992" w:rsidRDefault="00DD3A6C" w:rsidP="00A71C45">
            <w:pPr>
              <w:rPr>
                <w:ins w:id="653" w:author="vopatrilova" w:date="2018-11-15T12:28:00Z"/>
                <w:rFonts w:asciiTheme="minorHAnsi" w:hAnsiTheme="minorHAnsi"/>
                <w:sz w:val="20"/>
                <w:szCs w:val="20"/>
                <w:rPrChange w:id="654" w:author="Jiří Vojtěšek" w:date="2018-11-24T20:38:00Z">
                  <w:rPr>
                    <w:ins w:id="655" w:author="vopatrilova" w:date="2018-11-15T12:28:00Z"/>
                  </w:rPr>
                </w:rPrChange>
              </w:rPr>
            </w:pPr>
            <w:ins w:id="656" w:author="vopatrilova" w:date="2018-11-15T12:28:00Z">
              <w:r w:rsidRPr="000D3992">
                <w:rPr>
                  <w:rFonts w:asciiTheme="minorHAnsi" w:hAnsiTheme="minorHAnsi"/>
                  <w:sz w:val="20"/>
                  <w:szCs w:val="20"/>
                  <w:rPrChange w:id="657" w:author="Jiří Vojtěšek" w:date="2018-11-24T20:38:00Z">
                    <w:rPr/>
                  </w:rPrChange>
                </w:rPr>
                <w:t xml:space="preserve">Ing. </w:t>
              </w:r>
              <w:proofErr w:type="spellStart"/>
              <w:r w:rsidRPr="000D3992">
                <w:rPr>
                  <w:rFonts w:asciiTheme="minorHAnsi" w:hAnsiTheme="minorHAnsi"/>
                  <w:sz w:val="20"/>
                  <w:szCs w:val="20"/>
                  <w:rPrChange w:id="658" w:author="Jiří Vojtěšek" w:date="2018-11-24T20:38:00Z">
                    <w:rPr/>
                  </w:rPrChange>
                </w:rPr>
                <w:t>Dulík</w:t>
              </w:r>
              <w:proofErr w:type="spellEnd"/>
              <w:r w:rsidRPr="000D3992">
                <w:rPr>
                  <w:rFonts w:asciiTheme="minorHAnsi" w:hAnsiTheme="minorHAnsi"/>
                  <w:sz w:val="20"/>
                  <w:szCs w:val="20"/>
                  <w:rPrChange w:id="659" w:author="Jiří Vojtěšek" w:date="2018-11-24T20:38:00Z">
                    <w:rPr/>
                  </w:rPrChange>
                </w:rPr>
                <w:t xml:space="preserve"> Tomáš, Ph.D.</w:t>
              </w:r>
              <w:r w:rsidRPr="000D3992">
                <w:rPr>
                  <w:rFonts w:asciiTheme="minorHAnsi" w:hAnsiTheme="minorHAnsi"/>
                  <w:sz w:val="20"/>
                  <w:szCs w:val="20"/>
                  <w:rPrChange w:id="660" w:author="Jiří Vojtěšek" w:date="2018-11-24T20:38:00Z">
                    <w:rPr/>
                  </w:rPrChange>
                </w:rPr>
                <w:br/>
                <w:t>(spoluřešitel)</w:t>
              </w:r>
            </w:ins>
          </w:p>
        </w:tc>
        <w:tc>
          <w:tcPr>
            <w:tcW w:w="5105" w:type="dxa"/>
          </w:tcPr>
          <w:p w14:paraId="14A721CE" w14:textId="77777777" w:rsidR="00DD3A6C" w:rsidRPr="000D3992" w:rsidRDefault="00DD3A6C" w:rsidP="00A71C45">
            <w:pPr>
              <w:rPr>
                <w:ins w:id="661" w:author="vopatrilova" w:date="2018-11-15T12:28:00Z"/>
                <w:rFonts w:asciiTheme="minorHAnsi" w:hAnsiTheme="minorHAnsi"/>
                <w:sz w:val="20"/>
                <w:szCs w:val="20"/>
                <w:rPrChange w:id="662" w:author="Jiří Vojtěšek" w:date="2018-11-24T20:38:00Z">
                  <w:rPr>
                    <w:ins w:id="663" w:author="vopatrilova" w:date="2018-11-15T12:28:00Z"/>
                  </w:rPr>
                </w:rPrChange>
              </w:rPr>
            </w:pPr>
            <w:ins w:id="664" w:author="vopatrilova" w:date="2018-11-15T12:28:00Z">
              <w:r w:rsidRPr="000D3992">
                <w:rPr>
                  <w:rFonts w:asciiTheme="minorHAnsi" w:hAnsiTheme="minorHAnsi"/>
                  <w:sz w:val="20"/>
                  <w:szCs w:val="20"/>
                  <w:rPrChange w:id="665" w:author="Jiří Vojtěšek" w:date="2018-11-24T20:38:00Z">
                    <w:rPr/>
                  </w:rPrChange>
                </w:rPr>
                <w:t>Transfer znalostí vývoje mobilních aplikací (</w:t>
              </w:r>
              <w:proofErr w:type="spellStart"/>
              <w:r w:rsidRPr="000D3992">
                <w:rPr>
                  <w:rFonts w:asciiTheme="minorHAnsi" w:hAnsiTheme="minorHAnsi"/>
                  <w:sz w:val="20"/>
                  <w:szCs w:val="20"/>
                  <w:rPrChange w:id="666" w:author="Jiří Vojtěšek" w:date="2018-11-24T20:38:00Z">
                    <w:rPr/>
                  </w:rPrChange>
                </w:rPr>
                <w:t>Cathedral</w:t>
              </w:r>
              <w:proofErr w:type="spellEnd"/>
              <w:r w:rsidRPr="000D3992">
                <w:rPr>
                  <w:rFonts w:asciiTheme="minorHAnsi" w:hAnsiTheme="minorHAnsi"/>
                  <w:sz w:val="20"/>
                  <w:szCs w:val="20"/>
                  <w:rPrChange w:id="667" w:author="Jiří Vojtěšek" w:date="2018-11-24T20:38:00Z">
                    <w:rPr/>
                  </w:rPrChange>
                </w:rPr>
                <w:t>), CZ.01.1.02/0.0/0.0/15_013/0005019</w:t>
              </w:r>
            </w:ins>
          </w:p>
        </w:tc>
        <w:tc>
          <w:tcPr>
            <w:tcW w:w="1179" w:type="dxa"/>
          </w:tcPr>
          <w:p w14:paraId="6AC89574" w14:textId="77777777" w:rsidR="00DD3A6C" w:rsidRPr="000D3992" w:rsidRDefault="00DD3A6C" w:rsidP="00A71C45">
            <w:pPr>
              <w:jc w:val="center"/>
              <w:rPr>
                <w:ins w:id="668" w:author="vopatrilova" w:date="2018-11-15T12:28:00Z"/>
                <w:rFonts w:asciiTheme="minorHAnsi" w:hAnsiTheme="minorHAnsi"/>
                <w:sz w:val="20"/>
                <w:szCs w:val="20"/>
                <w:rPrChange w:id="669" w:author="Jiří Vojtěšek" w:date="2018-11-24T20:38:00Z">
                  <w:rPr>
                    <w:ins w:id="670" w:author="vopatrilova" w:date="2018-11-15T12:28:00Z"/>
                  </w:rPr>
                </w:rPrChange>
              </w:rPr>
            </w:pPr>
            <w:ins w:id="671" w:author="vopatrilova" w:date="2018-11-15T12:28:00Z">
              <w:r w:rsidRPr="000D3992">
                <w:rPr>
                  <w:rFonts w:asciiTheme="minorHAnsi" w:hAnsiTheme="minorHAnsi"/>
                  <w:sz w:val="20"/>
                  <w:szCs w:val="20"/>
                  <w:rPrChange w:id="672" w:author="Jiří Vojtěšek" w:date="2018-11-24T20:38:00Z">
                    <w:rPr/>
                  </w:rPrChange>
                </w:rPr>
                <w:t>C</w:t>
              </w:r>
            </w:ins>
          </w:p>
          <w:p w14:paraId="2C1A7722" w14:textId="77777777" w:rsidR="00DD3A6C" w:rsidRPr="000D3992" w:rsidRDefault="00DD3A6C" w:rsidP="00A71C45">
            <w:pPr>
              <w:jc w:val="center"/>
              <w:rPr>
                <w:ins w:id="673" w:author="vopatrilova" w:date="2018-11-15T12:28:00Z"/>
                <w:rFonts w:asciiTheme="minorHAnsi" w:hAnsiTheme="minorHAnsi"/>
                <w:sz w:val="20"/>
                <w:szCs w:val="20"/>
                <w:rPrChange w:id="674" w:author="Jiří Vojtěšek" w:date="2018-11-24T20:38:00Z">
                  <w:rPr>
                    <w:ins w:id="675" w:author="vopatrilova" w:date="2018-11-15T12:28:00Z"/>
                  </w:rPr>
                </w:rPrChange>
              </w:rPr>
            </w:pPr>
            <w:ins w:id="676" w:author="vopatrilova" w:date="2018-11-15T12:28:00Z">
              <w:r w:rsidRPr="000D3992">
                <w:rPr>
                  <w:rFonts w:asciiTheme="minorHAnsi" w:hAnsiTheme="minorHAnsi"/>
                  <w:sz w:val="20"/>
                  <w:szCs w:val="20"/>
                  <w:rPrChange w:id="677" w:author="Jiří Vojtěšek" w:date="2018-11-24T20:38:00Z">
                    <w:rPr/>
                  </w:rPrChange>
                </w:rPr>
                <w:t>Ministerstvo průmyslu a obchodu</w:t>
              </w:r>
            </w:ins>
          </w:p>
        </w:tc>
        <w:tc>
          <w:tcPr>
            <w:tcW w:w="1383" w:type="dxa"/>
          </w:tcPr>
          <w:p w14:paraId="0E590DB9" w14:textId="77777777" w:rsidR="00DD3A6C" w:rsidRPr="000D3992" w:rsidRDefault="00DD3A6C" w:rsidP="00A71C45">
            <w:pPr>
              <w:jc w:val="center"/>
              <w:rPr>
                <w:ins w:id="678" w:author="vopatrilova" w:date="2018-11-15T12:28:00Z"/>
                <w:rFonts w:asciiTheme="minorHAnsi" w:hAnsiTheme="minorHAnsi"/>
                <w:sz w:val="20"/>
                <w:szCs w:val="20"/>
                <w:rPrChange w:id="679" w:author="Jiří Vojtěšek" w:date="2018-11-24T20:38:00Z">
                  <w:rPr>
                    <w:ins w:id="680" w:author="vopatrilova" w:date="2018-11-15T12:28:00Z"/>
                  </w:rPr>
                </w:rPrChange>
              </w:rPr>
            </w:pPr>
            <w:ins w:id="681" w:author="vopatrilova" w:date="2018-11-15T12:28:00Z">
              <w:r w:rsidRPr="000D3992">
                <w:rPr>
                  <w:rFonts w:asciiTheme="minorHAnsi" w:hAnsiTheme="minorHAnsi"/>
                  <w:sz w:val="20"/>
                  <w:szCs w:val="20"/>
                  <w:rPrChange w:id="682" w:author="Jiří Vojtěšek" w:date="2018-11-24T20:38:00Z">
                    <w:rPr/>
                  </w:rPrChange>
                </w:rPr>
                <w:t>2017-2019</w:t>
              </w:r>
            </w:ins>
          </w:p>
        </w:tc>
      </w:tr>
      <w:tr w:rsidR="00DD3A6C" w:rsidRPr="000D3992" w14:paraId="4641B79D" w14:textId="77777777" w:rsidTr="00A71C45">
        <w:trPr>
          <w:ins w:id="683" w:author="vopatrilova" w:date="2018-11-15T12:28:00Z"/>
        </w:trPr>
        <w:tc>
          <w:tcPr>
            <w:tcW w:w="2233" w:type="dxa"/>
          </w:tcPr>
          <w:p w14:paraId="313F7B45" w14:textId="77777777" w:rsidR="00DD3A6C" w:rsidRPr="000D3992" w:rsidRDefault="00DD3A6C" w:rsidP="00A71C45">
            <w:pPr>
              <w:rPr>
                <w:ins w:id="684" w:author="vopatrilova" w:date="2018-11-15T12:28:00Z"/>
                <w:rFonts w:asciiTheme="minorHAnsi" w:hAnsiTheme="minorHAnsi"/>
                <w:sz w:val="20"/>
                <w:szCs w:val="20"/>
                <w:rPrChange w:id="685" w:author="Jiří Vojtěšek" w:date="2018-11-24T20:38:00Z">
                  <w:rPr>
                    <w:ins w:id="686" w:author="vopatrilova" w:date="2018-11-15T12:28:00Z"/>
                  </w:rPr>
                </w:rPrChange>
              </w:rPr>
            </w:pPr>
            <w:ins w:id="687" w:author="vopatrilova" w:date="2018-11-15T12:28:00Z">
              <w:r w:rsidRPr="000D3992">
                <w:rPr>
                  <w:rFonts w:asciiTheme="minorHAnsi" w:hAnsiTheme="minorHAnsi"/>
                  <w:sz w:val="20"/>
                  <w:szCs w:val="20"/>
                  <w:rPrChange w:id="688" w:author="Jiří Vojtěšek" w:date="2018-11-24T20:38:00Z">
                    <w:rPr/>
                  </w:rPrChange>
                </w:rPr>
                <w:t xml:space="preserve">Ing. </w:t>
              </w:r>
              <w:proofErr w:type="spellStart"/>
              <w:r w:rsidRPr="000D3992">
                <w:rPr>
                  <w:rFonts w:asciiTheme="minorHAnsi" w:hAnsiTheme="minorHAnsi"/>
                  <w:sz w:val="20"/>
                  <w:szCs w:val="20"/>
                  <w:rPrChange w:id="689" w:author="Jiří Vojtěšek" w:date="2018-11-24T20:38:00Z">
                    <w:rPr/>
                  </w:rPrChange>
                </w:rPr>
                <w:t>Dulík</w:t>
              </w:r>
              <w:proofErr w:type="spellEnd"/>
              <w:r w:rsidRPr="000D3992">
                <w:rPr>
                  <w:rFonts w:asciiTheme="minorHAnsi" w:hAnsiTheme="minorHAnsi"/>
                  <w:sz w:val="20"/>
                  <w:szCs w:val="20"/>
                  <w:rPrChange w:id="690" w:author="Jiří Vojtěšek" w:date="2018-11-24T20:38:00Z">
                    <w:rPr/>
                  </w:rPrChange>
                </w:rPr>
                <w:t xml:space="preserve"> Tomáš, Ph.D.</w:t>
              </w:r>
              <w:r w:rsidRPr="000D3992">
                <w:rPr>
                  <w:rFonts w:asciiTheme="minorHAnsi" w:hAnsiTheme="minorHAnsi"/>
                  <w:sz w:val="20"/>
                  <w:szCs w:val="20"/>
                  <w:rPrChange w:id="691" w:author="Jiří Vojtěšek" w:date="2018-11-24T20:38:00Z">
                    <w:rPr/>
                  </w:rPrChange>
                </w:rPr>
                <w:br/>
                <w:t>(spoluřešitel)</w:t>
              </w:r>
            </w:ins>
          </w:p>
        </w:tc>
        <w:tc>
          <w:tcPr>
            <w:tcW w:w="5105" w:type="dxa"/>
          </w:tcPr>
          <w:p w14:paraId="6B68D065" w14:textId="77777777" w:rsidR="00DD3A6C" w:rsidRPr="000D3992" w:rsidRDefault="00DD3A6C" w:rsidP="00A71C45">
            <w:pPr>
              <w:rPr>
                <w:ins w:id="692" w:author="vopatrilova" w:date="2018-11-15T12:28:00Z"/>
                <w:rFonts w:asciiTheme="minorHAnsi" w:hAnsiTheme="minorHAnsi"/>
                <w:sz w:val="20"/>
                <w:szCs w:val="20"/>
                <w:rPrChange w:id="693" w:author="Jiří Vojtěšek" w:date="2018-11-24T20:38:00Z">
                  <w:rPr>
                    <w:ins w:id="694" w:author="vopatrilova" w:date="2018-11-15T12:28:00Z"/>
                  </w:rPr>
                </w:rPrChange>
              </w:rPr>
            </w:pPr>
            <w:ins w:id="695" w:author="vopatrilova" w:date="2018-11-15T12:28:00Z">
              <w:r w:rsidRPr="000D3992">
                <w:rPr>
                  <w:rFonts w:asciiTheme="minorHAnsi" w:hAnsiTheme="minorHAnsi"/>
                  <w:sz w:val="20"/>
                  <w:szCs w:val="20"/>
                  <w:rPrChange w:id="696" w:author="Jiří Vojtěšek" w:date="2018-11-24T20:38:00Z">
                    <w:rPr/>
                  </w:rPrChange>
                </w:rPr>
                <w:t>Transfer znalostí pro aplikace optických metod měření ve firmě (</w:t>
              </w:r>
              <w:proofErr w:type="spellStart"/>
              <w:r w:rsidRPr="000D3992">
                <w:rPr>
                  <w:rFonts w:asciiTheme="minorHAnsi" w:hAnsiTheme="minorHAnsi"/>
                  <w:sz w:val="20"/>
                  <w:szCs w:val="20"/>
                  <w:rPrChange w:id="697" w:author="Jiří Vojtěšek" w:date="2018-11-24T20:38:00Z">
                    <w:rPr/>
                  </w:rPrChange>
                </w:rPr>
                <w:t>Dudr</w:t>
              </w:r>
              <w:proofErr w:type="spellEnd"/>
              <w:r w:rsidRPr="000D3992">
                <w:rPr>
                  <w:rFonts w:asciiTheme="minorHAnsi" w:hAnsiTheme="minorHAnsi"/>
                  <w:sz w:val="20"/>
                  <w:szCs w:val="20"/>
                  <w:rPrChange w:id="698" w:author="Jiří Vojtěšek" w:date="2018-11-24T20:38:00Z">
                    <w:rPr/>
                  </w:rPrChange>
                </w:rPr>
                <w:t xml:space="preserve"> </w:t>
              </w:r>
              <w:proofErr w:type="spellStart"/>
              <w:r w:rsidRPr="000D3992">
                <w:rPr>
                  <w:rFonts w:asciiTheme="minorHAnsi" w:hAnsiTheme="minorHAnsi"/>
                  <w:sz w:val="20"/>
                  <w:szCs w:val="20"/>
                  <w:rPrChange w:id="699" w:author="Jiří Vojtěšek" w:date="2018-11-24T20:38:00Z">
                    <w:rPr/>
                  </w:rPrChange>
                </w:rPr>
                <w:t>tool</w:t>
              </w:r>
              <w:proofErr w:type="spellEnd"/>
              <w:r w:rsidRPr="000D3992">
                <w:rPr>
                  <w:rFonts w:asciiTheme="minorHAnsi" w:hAnsiTheme="minorHAnsi"/>
                  <w:sz w:val="20"/>
                  <w:szCs w:val="20"/>
                  <w:rPrChange w:id="700" w:author="Jiří Vojtěšek" w:date="2018-11-24T20:38:00Z">
                    <w:rPr/>
                  </w:rPrChange>
                </w:rPr>
                <w:t>), CZ.01.1.02/0.0/0.0/15_013/0004918</w:t>
              </w:r>
            </w:ins>
          </w:p>
        </w:tc>
        <w:tc>
          <w:tcPr>
            <w:tcW w:w="1179" w:type="dxa"/>
          </w:tcPr>
          <w:p w14:paraId="2F0F93BA" w14:textId="77777777" w:rsidR="00DD3A6C" w:rsidRPr="000D3992" w:rsidRDefault="00DD3A6C" w:rsidP="00A71C45">
            <w:pPr>
              <w:jc w:val="center"/>
              <w:rPr>
                <w:ins w:id="701" w:author="vopatrilova" w:date="2018-11-15T12:28:00Z"/>
                <w:rFonts w:asciiTheme="minorHAnsi" w:hAnsiTheme="minorHAnsi"/>
                <w:sz w:val="20"/>
                <w:szCs w:val="20"/>
                <w:rPrChange w:id="702" w:author="Jiří Vojtěšek" w:date="2018-11-24T20:38:00Z">
                  <w:rPr>
                    <w:ins w:id="703" w:author="vopatrilova" w:date="2018-11-15T12:28:00Z"/>
                  </w:rPr>
                </w:rPrChange>
              </w:rPr>
            </w:pPr>
            <w:ins w:id="704" w:author="vopatrilova" w:date="2018-11-15T12:28:00Z">
              <w:r w:rsidRPr="000D3992">
                <w:rPr>
                  <w:rFonts w:asciiTheme="minorHAnsi" w:hAnsiTheme="minorHAnsi"/>
                  <w:sz w:val="20"/>
                  <w:szCs w:val="20"/>
                  <w:rPrChange w:id="705" w:author="Jiří Vojtěšek" w:date="2018-11-24T20:38:00Z">
                    <w:rPr/>
                  </w:rPrChange>
                </w:rPr>
                <w:t>C</w:t>
              </w:r>
            </w:ins>
          </w:p>
          <w:p w14:paraId="03A302BE" w14:textId="77777777" w:rsidR="00DD3A6C" w:rsidRPr="000D3992" w:rsidRDefault="00DD3A6C" w:rsidP="00A71C45">
            <w:pPr>
              <w:jc w:val="center"/>
              <w:rPr>
                <w:ins w:id="706" w:author="vopatrilova" w:date="2018-11-15T12:28:00Z"/>
                <w:rFonts w:asciiTheme="minorHAnsi" w:hAnsiTheme="minorHAnsi"/>
                <w:sz w:val="20"/>
                <w:szCs w:val="20"/>
                <w:rPrChange w:id="707" w:author="Jiří Vojtěšek" w:date="2018-11-24T20:38:00Z">
                  <w:rPr>
                    <w:ins w:id="708" w:author="vopatrilova" w:date="2018-11-15T12:28:00Z"/>
                  </w:rPr>
                </w:rPrChange>
              </w:rPr>
            </w:pPr>
            <w:ins w:id="709" w:author="vopatrilova" w:date="2018-11-15T12:28:00Z">
              <w:r w:rsidRPr="000D3992">
                <w:rPr>
                  <w:rFonts w:asciiTheme="minorHAnsi" w:hAnsiTheme="minorHAnsi"/>
                  <w:sz w:val="20"/>
                  <w:szCs w:val="20"/>
                  <w:rPrChange w:id="710" w:author="Jiří Vojtěšek" w:date="2018-11-24T20:38:00Z">
                    <w:rPr/>
                  </w:rPrChange>
                </w:rPr>
                <w:t>Ministerstvo průmyslu a obchodu</w:t>
              </w:r>
            </w:ins>
          </w:p>
        </w:tc>
        <w:tc>
          <w:tcPr>
            <w:tcW w:w="1383" w:type="dxa"/>
          </w:tcPr>
          <w:p w14:paraId="1FACE108" w14:textId="77777777" w:rsidR="00DD3A6C" w:rsidRPr="000D3992" w:rsidRDefault="00DD3A6C" w:rsidP="00A71C45">
            <w:pPr>
              <w:jc w:val="center"/>
              <w:rPr>
                <w:ins w:id="711" w:author="vopatrilova" w:date="2018-11-15T12:28:00Z"/>
                <w:rFonts w:asciiTheme="minorHAnsi" w:hAnsiTheme="minorHAnsi"/>
                <w:sz w:val="20"/>
                <w:szCs w:val="20"/>
                <w:rPrChange w:id="712" w:author="Jiří Vojtěšek" w:date="2018-11-24T20:38:00Z">
                  <w:rPr>
                    <w:ins w:id="713" w:author="vopatrilova" w:date="2018-11-15T12:28:00Z"/>
                  </w:rPr>
                </w:rPrChange>
              </w:rPr>
            </w:pPr>
            <w:ins w:id="714" w:author="vopatrilova" w:date="2018-11-15T12:28:00Z">
              <w:r w:rsidRPr="000D3992">
                <w:rPr>
                  <w:rFonts w:asciiTheme="minorHAnsi" w:hAnsiTheme="minorHAnsi"/>
                  <w:sz w:val="20"/>
                  <w:szCs w:val="20"/>
                  <w:rPrChange w:id="715" w:author="Jiří Vojtěšek" w:date="2018-11-24T20:38:00Z">
                    <w:rPr/>
                  </w:rPrChange>
                </w:rPr>
                <w:t>2017-2019</w:t>
              </w:r>
            </w:ins>
          </w:p>
        </w:tc>
      </w:tr>
      <w:tr w:rsidR="00DD3A6C" w:rsidRPr="000D3992" w14:paraId="6C4633AE" w14:textId="77777777" w:rsidTr="00A71C45">
        <w:trPr>
          <w:ins w:id="716" w:author="vopatrilova" w:date="2018-11-15T12:28:00Z"/>
        </w:trPr>
        <w:tc>
          <w:tcPr>
            <w:tcW w:w="2233" w:type="dxa"/>
          </w:tcPr>
          <w:p w14:paraId="622DD55B" w14:textId="77777777" w:rsidR="00DD3A6C" w:rsidRPr="000D3992" w:rsidRDefault="00DD3A6C" w:rsidP="00A71C45">
            <w:pPr>
              <w:rPr>
                <w:ins w:id="717" w:author="vopatrilova" w:date="2018-11-15T12:28:00Z"/>
                <w:rFonts w:asciiTheme="minorHAnsi" w:hAnsiTheme="minorHAnsi"/>
                <w:sz w:val="20"/>
                <w:szCs w:val="20"/>
                <w:rPrChange w:id="718" w:author="Jiří Vojtěšek" w:date="2018-11-24T20:38:00Z">
                  <w:rPr>
                    <w:ins w:id="719" w:author="vopatrilova" w:date="2018-11-15T12:28:00Z"/>
                  </w:rPr>
                </w:rPrChange>
              </w:rPr>
            </w:pPr>
            <w:ins w:id="720" w:author="vopatrilova" w:date="2018-11-15T12:28:00Z">
              <w:r w:rsidRPr="000D3992">
                <w:rPr>
                  <w:rFonts w:asciiTheme="minorHAnsi" w:hAnsiTheme="minorHAnsi"/>
                  <w:sz w:val="20"/>
                  <w:szCs w:val="20"/>
                  <w:rPrChange w:id="721" w:author="Jiří Vojtěšek" w:date="2018-11-24T20:38:00Z">
                    <w:rPr/>
                  </w:rPrChange>
                </w:rPr>
                <w:t>doc. Mgr. Milan Adámek, Ph.D.</w:t>
              </w:r>
            </w:ins>
          </w:p>
        </w:tc>
        <w:tc>
          <w:tcPr>
            <w:tcW w:w="5105" w:type="dxa"/>
          </w:tcPr>
          <w:p w14:paraId="135EDD4D" w14:textId="77777777" w:rsidR="00DD3A6C" w:rsidRPr="000D3992" w:rsidRDefault="00DD3A6C" w:rsidP="00A71C45">
            <w:pPr>
              <w:rPr>
                <w:ins w:id="722" w:author="vopatrilova" w:date="2018-11-15T12:28:00Z"/>
                <w:rFonts w:asciiTheme="minorHAnsi" w:hAnsiTheme="minorHAnsi"/>
                <w:sz w:val="20"/>
                <w:szCs w:val="20"/>
                <w:rPrChange w:id="723" w:author="Jiří Vojtěšek" w:date="2018-11-24T20:38:00Z">
                  <w:rPr>
                    <w:ins w:id="724" w:author="vopatrilova" w:date="2018-11-15T12:28:00Z"/>
                  </w:rPr>
                </w:rPrChange>
              </w:rPr>
            </w:pPr>
            <w:ins w:id="725" w:author="vopatrilova" w:date="2018-11-15T12:28:00Z">
              <w:r w:rsidRPr="000D3992">
                <w:rPr>
                  <w:rFonts w:asciiTheme="minorHAnsi" w:hAnsiTheme="minorHAnsi"/>
                  <w:sz w:val="20"/>
                  <w:szCs w:val="20"/>
                  <w:rPrChange w:id="726" w:author="Jiří Vojtěšek" w:date="2018-11-24T20:38:00Z">
                    <w:rPr/>
                  </w:rPrChange>
                </w:rPr>
                <w:t xml:space="preserve">Modulární systém ENTER </w:t>
              </w:r>
            </w:ins>
          </w:p>
          <w:p w14:paraId="395C9343" w14:textId="77777777" w:rsidR="00DD3A6C" w:rsidRPr="000D3992" w:rsidRDefault="00DD3A6C" w:rsidP="00A71C45">
            <w:pPr>
              <w:rPr>
                <w:ins w:id="727" w:author="vopatrilova" w:date="2018-11-15T12:28:00Z"/>
                <w:rFonts w:asciiTheme="minorHAnsi" w:hAnsiTheme="minorHAnsi"/>
                <w:sz w:val="20"/>
                <w:szCs w:val="20"/>
                <w:rPrChange w:id="728" w:author="Jiří Vojtěšek" w:date="2018-11-24T20:38:00Z">
                  <w:rPr>
                    <w:ins w:id="729" w:author="vopatrilova" w:date="2018-11-15T12:28:00Z"/>
                  </w:rPr>
                </w:rPrChange>
              </w:rPr>
            </w:pPr>
            <w:ins w:id="730" w:author="vopatrilova" w:date="2018-11-15T12:28:00Z">
              <w:r w:rsidRPr="000D3992">
                <w:rPr>
                  <w:rFonts w:asciiTheme="minorHAnsi" w:hAnsiTheme="minorHAnsi"/>
                  <w:sz w:val="20"/>
                  <w:szCs w:val="20"/>
                  <w:rPrChange w:id="731" w:author="Jiří Vojtěšek" w:date="2018-11-24T20:38:00Z">
                    <w:rPr/>
                  </w:rPrChange>
                </w:rPr>
                <w:t>(</w:t>
              </w:r>
              <w:proofErr w:type="spellStart"/>
              <w:r w:rsidRPr="000D3992">
                <w:rPr>
                  <w:rFonts w:asciiTheme="minorHAnsi" w:hAnsiTheme="minorHAnsi"/>
                  <w:sz w:val="20"/>
                  <w:szCs w:val="20"/>
                  <w:rPrChange w:id="732" w:author="Jiří Vojtěšek" w:date="2018-11-24T20:38:00Z">
                    <w:rPr/>
                  </w:rPrChange>
                </w:rPr>
                <w:t>reg</w:t>
              </w:r>
              <w:proofErr w:type="spellEnd"/>
              <w:r w:rsidRPr="000D3992">
                <w:rPr>
                  <w:rFonts w:asciiTheme="minorHAnsi" w:hAnsiTheme="minorHAnsi"/>
                  <w:sz w:val="20"/>
                  <w:szCs w:val="20"/>
                  <w:rPrChange w:id="733" w:author="Jiří Vojtěšek" w:date="2018-11-24T20:38:00Z">
                    <w:rPr/>
                  </w:rPrChange>
                </w:rPr>
                <w:t>. č. CZ.01.1.02/0.0/0.0/15_019/0004581)</w:t>
              </w:r>
            </w:ins>
          </w:p>
        </w:tc>
        <w:tc>
          <w:tcPr>
            <w:tcW w:w="1179" w:type="dxa"/>
          </w:tcPr>
          <w:p w14:paraId="2F8A4556" w14:textId="77777777" w:rsidR="00DD3A6C" w:rsidRPr="000D3992" w:rsidRDefault="00DD3A6C" w:rsidP="00A71C45">
            <w:pPr>
              <w:jc w:val="center"/>
              <w:rPr>
                <w:ins w:id="734" w:author="vopatrilova" w:date="2018-11-15T12:28:00Z"/>
                <w:rFonts w:asciiTheme="minorHAnsi" w:hAnsiTheme="minorHAnsi"/>
                <w:sz w:val="20"/>
                <w:szCs w:val="20"/>
                <w:rPrChange w:id="735" w:author="Jiří Vojtěšek" w:date="2018-11-24T20:38:00Z">
                  <w:rPr>
                    <w:ins w:id="736" w:author="vopatrilova" w:date="2018-11-15T12:28:00Z"/>
                  </w:rPr>
                </w:rPrChange>
              </w:rPr>
            </w:pPr>
            <w:ins w:id="737" w:author="vopatrilova" w:date="2018-11-15T12:28:00Z">
              <w:r w:rsidRPr="000D3992">
                <w:rPr>
                  <w:rFonts w:asciiTheme="minorHAnsi" w:hAnsiTheme="minorHAnsi"/>
                  <w:sz w:val="20"/>
                  <w:szCs w:val="20"/>
                  <w:rPrChange w:id="738" w:author="Jiří Vojtěšek" w:date="2018-11-24T20:38:00Z">
                    <w:rPr/>
                  </w:rPrChange>
                </w:rPr>
                <w:t>C</w:t>
              </w:r>
            </w:ins>
          </w:p>
          <w:p w14:paraId="6692BF78" w14:textId="77777777" w:rsidR="00DD3A6C" w:rsidRPr="000D3992" w:rsidRDefault="00DD3A6C" w:rsidP="00A71C45">
            <w:pPr>
              <w:jc w:val="center"/>
              <w:rPr>
                <w:ins w:id="739" w:author="vopatrilova" w:date="2018-11-15T12:28:00Z"/>
                <w:rFonts w:asciiTheme="minorHAnsi" w:hAnsiTheme="minorHAnsi"/>
                <w:sz w:val="20"/>
                <w:szCs w:val="20"/>
                <w:rPrChange w:id="740" w:author="Jiří Vojtěšek" w:date="2018-11-24T20:38:00Z">
                  <w:rPr>
                    <w:ins w:id="741" w:author="vopatrilova" w:date="2018-11-15T12:28:00Z"/>
                  </w:rPr>
                </w:rPrChange>
              </w:rPr>
            </w:pPr>
            <w:ins w:id="742" w:author="vopatrilova" w:date="2018-11-15T12:28:00Z">
              <w:r w:rsidRPr="000D3992">
                <w:rPr>
                  <w:rFonts w:asciiTheme="minorHAnsi" w:hAnsiTheme="minorHAnsi"/>
                  <w:sz w:val="20"/>
                  <w:szCs w:val="20"/>
                  <w:rPrChange w:id="743" w:author="Jiří Vojtěšek" w:date="2018-11-24T20:38:00Z">
                    <w:rPr/>
                  </w:rPrChange>
                </w:rPr>
                <w:t>Ministerstvo průmyslu a obchodu</w:t>
              </w:r>
            </w:ins>
          </w:p>
        </w:tc>
        <w:tc>
          <w:tcPr>
            <w:tcW w:w="1383" w:type="dxa"/>
          </w:tcPr>
          <w:p w14:paraId="26C84685" w14:textId="77777777" w:rsidR="00DD3A6C" w:rsidRPr="000D3992" w:rsidRDefault="00DD3A6C" w:rsidP="00A71C45">
            <w:pPr>
              <w:jc w:val="center"/>
              <w:rPr>
                <w:ins w:id="744" w:author="vopatrilova" w:date="2018-11-15T12:28:00Z"/>
                <w:rFonts w:asciiTheme="minorHAnsi" w:hAnsiTheme="minorHAnsi"/>
                <w:sz w:val="20"/>
                <w:szCs w:val="20"/>
                <w:rPrChange w:id="745" w:author="Jiří Vojtěšek" w:date="2018-11-24T20:38:00Z">
                  <w:rPr>
                    <w:ins w:id="746" w:author="vopatrilova" w:date="2018-11-15T12:28:00Z"/>
                  </w:rPr>
                </w:rPrChange>
              </w:rPr>
            </w:pPr>
            <w:ins w:id="747" w:author="vopatrilova" w:date="2018-11-15T12:28:00Z">
              <w:r w:rsidRPr="000D3992">
                <w:rPr>
                  <w:rFonts w:asciiTheme="minorHAnsi" w:hAnsiTheme="minorHAnsi"/>
                  <w:sz w:val="20"/>
                  <w:szCs w:val="20"/>
                  <w:rPrChange w:id="748" w:author="Jiří Vojtěšek" w:date="2018-11-24T20:38:00Z">
                    <w:rPr/>
                  </w:rPrChange>
                </w:rPr>
                <w:t>2017 - 2019</w:t>
              </w:r>
            </w:ins>
          </w:p>
        </w:tc>
      </w:tr>
      <w:tr w:rsidR="00DD3A6C" w:rsidRPr="000D3992" w14:paraId="7DCFAEDE" w14:textId="77777777" w:rsidTr="00A71C45">
        <w:trPr>
          <w:ins w:id="749" w:author="vopatrilova" w:date="2018-11-15T12:28:00Z"/>
        </w:trPr>
        <w:tc>
          <w:tcPr>
            <w:tcW w:w="2233" w:type="dxa"/>
          </w:tcPr>
          <w:p w14:paraId="5C399278" w14:textId="77777777" w:rsidR="00DD3A6C" w:rsidRPr="000D3992" w:rsidRDefault="00DD3A6C" w:rsidP="00A71C45">
            <w:pPr>
              <w:rPr>
                <w:ins w:id="750" w:author="vopatrilova" w:date="2018-11-15T12:28:00Z"/>
                <w:rFonts w:asciiTheme="minorHAnsi" w:hAnsiTheme="minorHAnsi"/>
                <w:sz w:val="20"/>
                <w:szCs w:val="20"/>
                <w:rPrChange w:id="751" w:author="Jiří Vojtěšek" w:date="2018-11-24T20:38:00Z">
                  <w:rPr>
                    <w:ins w:id="752" w:author="vopatrilova" w:date="2018-11-15T12:28:00Z"/>
                  </w:rPr>
                </w:rPrChange>
              </w:rPr>
            </w:pPr>
            <w:ins w:id="753" w:author="vopatrilova" w:date="2018-11-15T12:28:00Z">
              <w:r w:rsidRPr="000D3992">
                <w:rPr>
                  <w:rFonts w:asciiTheme="minorHAnsi" w:hAnsiTheme="minorHAnsi"/>
                  <w:sz w:val="20"/>
                  <w:szCs w:val="20"/>
                  <w:rPrChange w:id="754" w:author="Jiří Vojtěšek" w:date="2018-11-24T20:38:00Z">
                    <w:rPr/>
                  </w:rPrChange>
                </w:rPr>
                <w:t>doc. Mgr. Milan Adámek, Ph.D.</w:t>
              </w:r>
            </w:ins>
          </w:p>
        </w:tc>
        <w:tc>
          <w:tcPr>
            <w:tcW w:w="5105" w:type="dxa"/>
          </w:tcPr>
          <w:p w14:paraId="27B4F3F7" w14:textId="77777777" w:rsidR="00DD3A6C" w:rsidRPr="000D3992" w:rsidRDefault="00DD3A6C" w:rsidP="00A71C45">
            <w:pPr>
              <w:rPr>
                <w:ins w:id="755" w:author="vopatrilova" w:date="2018-11-15T12:28:00Z"/>
                <w:rFonts w:asciiTheme="minorHAnsi" w:hAnsiTheme="minorHAnsi"/>
                <w:sz w:val="20"/>
                <w:szCs w:val="20"/>
                <w:rPrChange w:id="756" w:author="Jiří Vojtěšek" w:date="2018-11-24T20:38:00Z">
                  <w:rPr>
                    <w:ins w:id="757" w:author="vopatrilova" w:date="2018-11-15T12:28:00Z"/>
                  </w:rPr>
                </w:rPrChange>
              </w:rPr>
            </w:pPr>
            <w:ins w:id="758" w:author="vopatrilova" w:date="2018-11-15T12:28:00Z">
              <w:r w:rsidRPr="000D3992">
                <w:rPr>
                  <w:rFonts w:asciiTheme="minorHAnsi" w:hAnsiTheme="minorHAnsi"/>
                  <w:sz w:val="20"/>
                  <w:szCs w:val="20"/>
                  <w:rPrChange w:id="759" w:author="Jiří Vojtěšek" w:date="2018-11-24T20:38:00Z">
                    <w:rPr/>
                  </w:rPrChange>
                </w:rPr>
                <w:t>Platforma INFOS</w:t>
              </w:r>
            </w:ins>
          </w:p>
          <w:p w14:paraId="6400138F" w14:textId="77777777" w:rsidR="00DD3A6C" w:rsidRPr="000D3992" w:rsidRDefault="00DD3A6C" w:rsidP="00A71C45">
            <w:pPr>
              <w:rPr>
                <w:ins w:id="760" w:author="vopatrilova" w:date="2018-11-15T12:28:00Z"/>
                <w:rFonts w:asciiTheme="minorHAnsi" w:hAnsiTheme="minorHAnsi"/>
                <w:sz w:val="20"/>
                <w:szCs w:val="20"/>
                <w:rPrChange w:id="761" w:author="Jiří Vojtěšek" w:date="2018-11-24T20:38:00Z">
                  <w:rPr>
                    <w:ins w:id="762" w:author="vopatrilova" w:date="2018-11-15T12:28:00Z"/>
                  </w:rPr>
                </w:rPrChange>
              </w:rPr>
            </w:pPr>
            <w:ins w:id="763" w:author="vopatrilova" w:date="2018-11-15T12:28:00Z">
              <w:r w:rsidRPr="000D3992">
                <w:rPr>
                  <w:rFonts w:asciiTheme="minorHAnsi" w:hAnsiTheme="minorHAnsi"/>
                  <w:sz w:val="20"/>
                  <w:szCs w:val="20"/>
                  <w:rPrChange w:id="764" w:author="Jiří Vojtěšek" w:date="2018-11-24T20:38:00Z">
                    <w:rPr/>
                  </w:rPrChange>
                </w:rPr>
                <w:t>(</w:t>
              </w:r>
              <w:proofErr w:type="spellStart"/>
              <w:r w:rsidRPr="000D3992">
                <w:rPr>
                  <w:rFonts w:asciiTheme="minorHAnsi" w:hAnsiTheme="minorHAnsi"/>
                  <w:sz w:val="20"/>
                  <w:szCs w:val="20"/>
                  <w:rPrChange w:id="765" w:author="Jiří Vojtěšek" w:date="2018-11-24T20:38:00Z">
                    <w:rPr/>
                  </w:rPrChange>
                </w:rPr>
                <w:t>reg</w:t>
              </w:r>
              <w:proofErr w:type="spellEnd"/>
              <w:r w:rsidRPr="000D3992">
                <w:rPr>
                  <w:rFonts w:asciiTheme="minorHAnsi" w:hAnsiTheme="minorHAnsi"/>
                  <w:sz w:val="20"/>
                  <w:szCs w:val="20"/>
                  <w:rPrChange w:id="766" w:author="Jiří Vojtěšek" w:date="2018-11-24T20:38:00Z">
                    <w:rPr/>
                  </w:rPrChange>
                </w:rPr>
                <w:t>. č. CZ.01.1.02/0.0/0.0/15_019/0004580)</w:t>
              </w:r>
            </w:ins>
          </w:p>
        </w:tc>
        <w:tc>
          <w:tcPr>
            <w:tcW w:w="1179" w:type="dxa"/>
          </w:tcPr>
          <w:p w14:paraId="71FB4411" w14:textId="77777777" w:rsidR="00DD3A6C" w:rsidRPr="000D3992" w:rsidRDefault="00DD3A6C" w:rsidP="00A71C45">
            <w:pPr>
              <w:jc w:val="center"/>
              <w:rPr>
                <w:ins w:id="767" w:author="vopatrilova" w:date="2018-11-15T12:28:00Z"/>
                <w:rFonts w:asciiTheme="minorHAnsi" w:hAnsiTheme="minorHAnsi"/>
                <w:sz w:val="20"/>
                <w:szCs w:val="20"/>
                <w:rPrChange w:id="768" w:author="Jiří Vojtěšek" w:date="2018-11-24T20:38:00Z">
                  <w:rPr>
                    <w:ins w:id="769" w:author="vopatrilova" w:date="2018-11-15T12:28:00Z"/>
                  </w:rPr>
                </w:rPrChange>
              </w:rPr>
            </w:pPr>
            <w:ins w:id="770" w:author="vopatrilova" w:date="2018-11-15T12:28:00Z">
              <w:r w:rsidRPr="000D3992">
                <w:rPr>
                  <w:rFonts w:asciiTheme="minorHAnsi" w:hAnsiTheme="minorHAnsi"/>
                  <w:sz w:val="20"/>
                  <w:szCs w:val="20"/>
                  <w:rPrChange w:id="771" w:author="Jiří Vojtěšek" w:date="2018-11-24T20:38:00Z">
                    <w:rPr/>
                  </w:rPrChange>
                </w:rPr>
                <w:t>C</w:t>
              </w:r>
            </w:ins>
          </w:p>
          <w:p w14:paraId="4F6F2853" w14:textId="77777777" w:rsidR="00DD3A6C" w:rsidRPr="000D3992" w:rsidRDefault="00DD3A6C" w:rsidP="00A71C45">
            <w:pPr>
              <w:jc w:val="center"/>
              <w:rPr>
                <w:ins w:id="772" w:author="vopatrilova" w:date="2018-11-15T12:28:00Z"/>
                <w:rFonts w:asciiTheme="minorHAnsi" w:hAnsiTheme="minorHAnsi"/>
                <w:sz w:val="20"/>
                <w:szCs w:val="20"/>
                <w:rPrChange w:id="773" w:author="Jiří Vojtěšek" w:date="2018-11-24T20:38:00Z">
                  <w:rPr>
                    <w:ins w:id="774" w:author="vopatrilova" w:date="2018-11-15T12:28:00Z"/>
                  </w:rPr>
                </w:rPrChange>
              </w:rPr>
            </w:pPr>
            <w:ins w:id="775" w:author="vopatrilova" w:date="2018-11-15T12:28:00Z">
              <w:r w:rsidRPr="000D3992">
                <w:rPr>
                  <w:rFonts w:asciiTheme="minorHAnsi" w:hAnsiTheme="minorHAnsi"/>
                  <w:sz w:val="20"/>
                  <w:szCs w:val="20"/>
                  <w:rPrChange w:id="776" w:author="Jiří Vojtěšek" w:date="2018-11-24T20:38:00Z">
                    <w:rPr/>
                  </w:rPrChange>
                </w:rPr>
                <w:t>Ministerstvo průmyslu a obchodu</w:t>
              </w:r>
            </w:ins>
          </w:p>
        </w:tc>
        <w:tc>
          <w:tcPr>
            <w:tcW w:w="1383" w:type="dxa"/>
          </w:tcPr>
          <w:p w14:paraId="766AE492" w14:textId="77777777" w:rsidR="00DD3A6C" w:rsidRPr="000D3992" w:rsidRDefault="00DD3A6C" w:rsidP="00A71C45">
            <w:pPr>
              <w:jc w:val="center"/>
              <w:rPr>
                <w:ins w:id="777" w:author="vopatrilova" w:date="2018-11-15T12:28:00Z"/>
                <w:rFonts w:asciiTheme="minorHAnsi" w:hAnsiTheme="minorHAnsi"/>
                <w:sz w:val="20"/>
                <w:szCs w:val="20"/>
                <w:rPrChange w:id="778" w:author="Jiří Vojtěšek" w:date="2018-11-24T20:38:00Z">
                  <w:rPr>
                    <w:ins w:id="779" w:author="vopatrilova" w:date="2018-11-15T12:28:00Z"/>
                  </w:rPr>
                </w:rPrChange>
              </w:rPr>
            </w:pPr>
            <w:ins w:id="780" w:author="vopatrilova" w:date="2018-11-15T12:28:00Z">
              <w:r w:rsidRPr="000D3992">
                <w:rPr>
                  <w:rFonts w:asciiTheme="minorHAnsi" w:hAnsiTheme="minorHAnsi"/>
                  <w:sz w:val="20"/>
                  <w:szCs w:val="20"/>
                  <w:rPrChange w:id="781" w:author="Jiří Vojtěšek" w:date="2018-11-24T20:38:00Z">
                    <w:rPr/>
                  </w:rPrChange>
                </w:rPr>
                <w:t>2017 - 2019</w:t>
              </w:r>
            </w:ins>
          </w:p>
        </w:tc>
      </w:tr>
      <w:tr w:rsidR="00DD3A6C" w:rsidRPr="000D3992" w14:paraId="031DAB5B" w14:textId="77777777" w:rsidTr="00A71C45">
        <w:trPr>
          <w:ins w:id="782" w:author="vopatrilova" w:date="2018-11-15T12:28:00Z"/>
        </w:trPr>
        <w:tc>
          <w:tcPr>
            <w:tcW w:w="2233" w:type="dxa"/>
          </w:tcPr>
          <w:p w14:paraId="23748857" w14:textId="77777777" w:rsidR="00DD3A6C" w:rsidRPr="000D3992" w:rsidRDefault="00DD3A6C" w:rsidP="00A71C45">
            <w:pPr>
              <w:rPr>
                <w:ins w:id="783" w:author="vopatrilova" w:date="2018-11-15T12:28:00Z"/>
                <w:rFonts w:asciiTheme="minorHAnsi" w:hAnsiTheme="minorHAnsi"/>
                <w:sz w:val="20"/>
                <w:szCs w:val="20"/>
                <w:rPrChange w:id="784" w:author="Jiří Vojtěšek" w:date="2018-11-24T20:38:00Z">
                  <w:rPr>
                    <w:ins w:id="785" w:author="vopatrilova" w:date="2018-11-15T12:28:00Z"/>
                  </w:rPr>
                </w:rPrChange>
              </w:rPr>
            </w:pPr>
            <w:ins w:id="786" w:author="vopatrilova" w:date="2018-11-15T12:28:00Z">
              <w:r w:rsidRPr="000D3992">
                <w:rPr>
                  <w:rFonts w:asciiTheme="minorHAnsi" w:hAnsiTheme="minorHAnsi"/>
                  <w:sz w:val="20"/>
                  <w:szCs w:val="20"/>
                  <w:rPrChange w:id="787" w:author="Jiří Vojtěšek" w:date="2018-11-24T20:38:00Z">
                    <w:rPr/>
                  </w:rPrChange>
                </w:rPr>
                <w:t xml:space="preserve">Ing. </w:t>
              </w:r>
              <w:proofErr w:type="spellStart"/>
              <w:r w:rsidRPr="000D3992">
                <w:rPr>
                  <w:rFonts w:asciiTheme="minorHAnsi" w:hAnsiTheme="minorHAnsi"/>
                  <w:sz w:val="20"/>
                  <w:szCs w:val="20"/>
                  <w:rPrChange w:id="788" w:author="Jiří Vojtěšek" w:date="2018-11-24T20:38:00Z">
                    <w:rPr/>
                  </w:rPrChange>
                </w:rPr>
                <w:t>Dulík</w:t>
              </w:r>
              <w:proofErr w:type="spellEnd"/>
              <w:r w:rsidRPr="000D3992">
                <w:rPr>
                  <w:rFonts w:asciiTheme="minorHAnsi" w:hAnsiTheme="minorHAnsi"/>
                  <w:sz w:val="20"/>
                  <w:szCs w:val="20"/>
                  <w:rPrChange w:id="789" w:author="Jiří Vojtěšek" w:date="2018-11-24T20:38:00Z">
                    <w:rPr/>
                  </w:rPrChange>
                </w:rPr>
                <w:t xml:space="preserve"> Tomáš, Ph.D.</w:t>
              </w:r>
              <w:r w:rsidRPr="000D3992">
                <w:rPr>
                  <w:rFonts w:asciiTheme="minorHAnsi" w:hAnsiTheme="minorHAnsi"/>
                  <w:sz w:val="20"/>
                  <w:szCs w:val="20"/>
                  <w:rPrChange w:id="790" w:author="Jiří Vojtěšek" w:date="2018-11-24T20:38:00Z">
                    <w:rPr/>
                  </w:rPrChange>
                </w:rPr>
                <w:br/>
                <w:t>(spoluřešitel)</w:t>
              </w:r>
            </w:ins>
          </w:p>
        </w:tc>
        <w:tc>
          <w:tcPr>
            <w:tcW w:w="5105" w:type="dxa"/>
          </w:tcPr>
          <w:p w14:paraId="489F37AA" w14:textId="77777777" w:rsidR="00DD3A6C" w:rsidRPr="000D3992" w:rsidRDefault="00DD3A6C" w:rsidP="00A71C45">
            <w:pPr>
              <w:rPr>
                <w:ins w:id="791" w:author="vopatrilova" w:date="2018-11-15T12:28:00Z"/>
                <w:rFonts w:asciiTheme="minorHAnsi" w:hAnsiTheme="minorHAnsi"/>
                <w:sz w:val="20"/>
                <w:szCs w:val="20"/>
                <w:rPrChange w:id="792" w:author="Jiří Vojtěšek" w:date="2018-11-24T20:38:00Z">
                  <w:rPr>
                    <w:ins w:id="793" w:author="vopatrilova" w:date="2018-11-15T12:28:00Z"/>
                  </w:rPr>
                </w:rPrChange>
              </w:rPr>
            </w:pPr>
            <w:ins w:id="794" w:author="vopatrilova" w:date="2018-11-15T12:28:00Z">
              <w:r w:rsidRPr="000D3992">
                <w:rPr>
                  <w:rFonts w:asciiTheme="minorHAnsi" w:hAnsiTheme="minorHAnsi"/>
                  <w:sz w:val="20"/>
                  <w:szCs w:val="20"/>
                  <w:rPrChange w:id="795" w:author="Jiří Vojtěšek" w:date="2018-11-24T20:38:00Z">
                    <w:rPr/>
                  </w:rPrChange>
                </w:rPr>
                <w:t>Výdejní stojany E-Line (ADAST), CZ.01.1.02/0.0/0.0/15_019/0004635</w:t>
              </w:r>
            </w:ins>
          </w:p>
        </w:tc>
        <w:tc>
          <w:tcPr>
            <w:tcW w:w="1179" w:type="dxa"/>
          </w:tcPr>
          <w:p w14:paraId="1F27483B" w14:textId="77777777" w:rsidR="00DD3A6C" w:rsidRPr="000D3992" w:rsidRDefault="00DD3A6C" w:rsidP="00A71C45">
            <w:pPr>
              <w:jc w:val="center"/>
              <w:rPr>
                <w:ins w:id="796" w:author="vopatrilova" w:date="2018-11-15T12:28:00Z"/>
                <w:rFonts w:asciiTheme="minorHAnsi" w:hAnsiTheme="minorHAnsi"/>
                <w:sz w:val="20"/>
                <w:szCs w:val="20"/>
                <w:rPrChange w:id="797" w:author="Jiří Vojtěšek" w:date="2018-11-24T20:38:00Z">
                  <w:rPr>
                    <w:ins w:id="798" w:author="vopatrilova" w:date="2018-11-15T12:28:00Z"/>
                  </w:rPr>
                </w:rPrChange>
              </w:rPr>
            </w:pPr>
            <w:ins w:id="799" w:author="vopatrilova" w:date="2018-11-15T12:28:00Z">
              <w:r w:rsidRPr="000D3992">
                <w:rPr>
                  <w:rFonts w:asciiTheme="minorHAnsi" w:hAnsiTheme="minorHAnsi"/>
                  <w:sz w:val="20"/>
                  <w:szCs w:val="20"/>
                  <w:rPrChange w:id="800" w:author="Jiří Vojtěšek" w:date="2018-11-24T20:38:00Z">
                    <w:rPr/>
                  </w:rPrChange>
                </w:rPr>
                <w:t>C</w:t>
              </w:r>
            </w:ins>
          </w:p>
          <w:p w14:paraId="410AC03F" w14:textId="77777777" w:rsidR="00DD3A6C" w:rsidRPr="000D3992" w:rsidRDefault="00DD3A6C" w:rsidP="00A71C45">
            <w:pPr>
              <w:jc w:val="center"/>
              <w:rPr>
                <w:ins w:id="801" w:author="vopatrilova" w:date="2018-11-15T12:28:00Z"/>
                <w:rFonts w:asciiTheme="minorHAnsi" w:hAnsiTheme="minorHAnsi"/>
                <w:sz w:val="20"/>
                <w:szCs w:val="20"/>
                <w:rPrChange w:id="802" w:author="Jiří Vojtěšek" w:date="2018-11-24T20:38:00Z">
                  <w:rPr>
                    <w:ins w:id="803" w:author="vopatrilova" w:date="2018-11-15T12:28:00Z"/>
                  </w:rPr>
                </w:rPrChange>
              </w:rPr>
            </w:pPr>
            <w:ins w:id="804" w:author="vopatrilova" w:date="2018-11-15T12:28:00Z">
              <w:r w:rsidRPr="000D3992">
                <w:rPr>
                  <w:rFonts w:asciiTheme="minorHAnsi" w:hAnsiTheme="minorHAnsi"/>
                  <w:sz w:val="20"/>
                  <w:szCs w:val="20"/>
                  <w:rPrChange w:id="805" w:author="Jiří Vojtěšek" w:date="2018-11-24T20:38:00Z">
                    <w:rPr/>
                  </w:rPrChange>
                </w:rPr>
                <w:t>Ministerstvo průmyslu a obchodu</w:t>
              </w:r>
            </w:ins>
          </w:p>
        </w:tc>
        <w:tc>
          <w:tcPr>
            <w:tcW w:w="1383" w:type="dxa"/>
          </w:tcPr>
          <w:p w14:paraId="547E0F4C" w14:textId="77777777" w:rsidR="00DD3A6C" w:rsidRPr="000D3992" w:rsidRDefault="00DD3A6C" w:rsidP="00A71C45">
            <w:pPr>
              <w:jc w:val="center"/>
              <w:rPr>
                <w:ins w:id="806" w:author="vopatrilova" w:date="2018-11-15T12:28:00Z"/>
                <w:rFonts w:asciiTheme="minorHAnsi" w:hAnsiTheme="minorHAnsi"/>
                <w:sz w:val="20"/>
                <w:szCs w:val="20"/>
                <w:rPrChange w:id="807" w:author="Jiří Vojtěšek" w:date="2018-11-24T20:38:00Z">
                  <w:rPr>
                    <w:ins w:id="808" w:author="vopatrilova" w:date="2018-11-15T12:28:00Z"/>
                  </w:rPr>
                </w:rPrChange>
              </w:rPr>
            </w:pPr>
            <w:ins w:id="809" w:author="vopatrilova" w:date="2018-11-15T12:28:00Z">
              <w:r w:rsidRPr="000D3992">
                <w:rPr>
                  <w:rFonts w:asciiTheme="minorHAnsi" w:hAnsiTheme="minorHAnsi"/>
                  <w:sz w:val="20"/>
                  <w:szCs w:val="20"/>
                  <w:rPrChange w:id="810" w:author="Jiří Vojtěšek" w:date="2018-11-24T20:38:00Z">
                    <w:rPr/>
                  </w:rPrChange>
                </w:rPr>
                <w:t>2017</w:t>
              </w:r>
            </w:ins>
          </w:p>
        </w:tc>
      </w:tr>
      <w:tr w:rsidR="00DD3A6C" w:rsidRPr="000D3992" w14:paraId="2BD6D74C" w14:textId="77777777" w:rsidTr="00A71C45">
        <w:trPr>
          <w:ins w:id="811" w:author="vopatrilova" w:date="2018-11-15T12:28:00Z"/>
        </w:trPr>
        <w:tc>
          <w:tcPr>
            <w:tcW w:w="2233" w:type="dxa"/>
          </w:tcPr>
          <w:p w14:paraId="2443863F" w14:textId="77777777" w:rsidR="00DD3A6C" w:rsidRPr="000D3992" w:rsidRDefault="00DD3A6C" w:rsidP="00A71C45">
            <w:pPr>
              <w:rPr>
                <w:ins w:id="812" w:author="vopatrilova" w:date="2018-11-15T12:28:00Z"/>
                <w:rFonts w:asciiTheme="minorHAnsi" w:hAnsiTheme="minorHAnsi"/>
                <w:sz w:val="20"/>
                <w:szCs w:val="20"/>
                <w:rPrChange w:id="813" w:author="Jiří Vojtěšek" w:date="2018-11-24T20:38:00Z">
                  <w:rPr>
                    <w:ins w:id="814" w:author="vopatrilova" w:date="2018-11-15T12:28:00Z"/>
                  </w:rPr>
                </w:rPrChange>
              </w:rPr>
            </w:pPr>
            <w:ins w:id="815" w:author="vopatrilova" w:date="2018-11-15T12:28:00Z">
              <w:r w:rsidRPr="000D3992">
                <w:rPr>
                  <w:rFonts w:asciiTheme="minorHAnsi" w:hAnsiTheme="minorHAnsi"/>
                  <w:sz w:val="20"/>
                  <w:szCs w:val="20"/>
                  <w:rPrChange w:id="816" w:author="Jiří Vojtěšek" w:date="2018-11-24T20:38:00Z">
                    <w:rPr/>
                  </w:rPrChange>
                </w:rPr>
                <w:t>doc. Ing.</w:t>
              </w:r>
            </w:ins>
            <w:ins w:id="817" w:author="vopatrilova" w:date="2018-11-22T14:57:00Z">
              <w:r w:rsidR="00D70CE9" w:rsidRPr="000D3992">
                <w:rPr>
                  <w:rFonts w:asciiTheme="minorHAnsi" w:hAnsiTheme="minorHAnsi"/>
                  <w:sz w:val="20"/>
                  <w:szCs w:val="20"/>
                  <w:rPrChange w:id="818" w:author="Jiří Vojtěšek" w:date="2018-11-24T20:38:00Z">
                    <w:rPr/>
                  </w:rPrChange>
                </w:rPr>
                <w:t xml:space="preserve"> </w:t>
              </w:r>
            </w:ins>
            <w:ins w:id="819" w:author="vopatrilova" w:date="2018-11-15T12:28:00Z">
              <w:r w:rsidRPr="000D3992">
                <w:rPr>
                  <w:rFonts w:asciiTheme="minorHAnsi" w:hAnsiTheme="minorHAnsi"/>
                  <w:sz w:val="20"/>
                  <w:szCs w:val="20"/>
                  <w:rPrChange w:id="820" w:author="Jiří Vojtěšek" w:date="2018-11-24T20:38:00Z">
                    <w:rPr/>
                  </w:rPrChange>
                </w:rPr>
                <w:t>Šenkeřík Roman, Ph.D. (spoluřešitel)</w:t>
              </w:r>
            </w:ins>
          </w:p>
        </w:tc>
        <w:tc>
          <w:tcPr>
            <w:tcW w:w="5105" w:type="dxa"/>
          </w:tcPr>
          <w:p w14:paraId="4D81DD9B" w14:textId="77777777" w:rsidR="00DD3A6C" w:rsidRPr="000D3992" w:rsidRDefault="00DE0A5F" w:rsidP="00A71C45">
            <w:pPr>
              <w:rPr>
                <w:ins w:id="821" w:author="vopatrilova" w:date="2018-11-15T12:28:00Z"/>
                <w:rFonts w:asciiTheme="minorHAnsi" w:hAnsiTheme="minorHAnsi"/>
                <w:sz w:val="20"/>
                <w:szCs w:val="20"/>
                <w:rPrChange w:id="822" w:author="Jiří Vojtěšek" w:date="2018-11-24T20:38:00Z">
                  <w:rPr>
                    <w:ins w:id="823" w:author="vopatrilova" w:date="2018-11-15T12:28:00Z"/>
                  </w:rPr>
                </w:rPrChange>
              </w:rPr>
            </w:pPr>
            <w:ins w:id="824" w:author="vopatrilova" w:date="2018-11-15T12:28:00Z">
              <w:r w:rsidRPr="000D3992">
                <w:rPr>
                  <w:rFonts w:asciiTheme="minorHAnsi" w:hAnsiTheme="minorHAnsi"/>
                  <w:sz w:val="20"/>
                  <w:szCs w:val="20"/>
                  <w:rPrChange w:id="825" w:author="Jiří Vojtěšek" w:date="2018-11-24T20:38:00Z">
                    <w:rPr/>
                  </w:rPrChange>
                </w:rPr>
                <w:fldChar w:fldCharType="begin"/>
              </w:r>
              <w:r w:rsidR="00DD3A6C" w:rsidRPr="000D3992">
                <w:rPr>
                  <w:rFonts w:asciiTheme="minorHAnsi" w:hAnsiTheme="minorHAnsi"/>
                  <w:sz w:val="20"/>
                  <w:szCs w:val="20"/>
                  <w:rPrChange w:id="826" w:author="Jiří Vojtěšek" w:date="2018-11-24T20:38:00Z">
                    <w:rPr/>
                  </w:rPrChange>
                </w:rPr>
                <w:instrText>HYPERLINK "https://www.rvvi.cz/cep?s=jednoduche-vyhledavani&amp;ss=detail&amp;n=0&amp;h=GA15-06700S"</w:instrText>
              </w:r>
              <w:r w:rsidRPr="000D3992">
                <w:rPr>
                  <w:rFonts w:asciiTheme="minorHAnsi" w:hAnsiTheme="minorHAnsi"/>
                  <w:sz w:val="20"/>
                  <w:szCs w:val="20"/>
                  <w:rPrChange w:id="827" w:author="Jiří Vojtěšek" w:date="2018-11-24T20:38:00Z">
                    <w:rPr/>
                  </w:rPrChange>
                </w:rPr>
                <w:fldChar w:fldCharType="separate"/>
              </w:r>
              <w:r w:rsidR="00DD3A6C" w:rsidRPr="000D3992">
                <w:rPr>
                  <w:rFonts w:asciiTheme="minorHAnsi" w:hAnsiTheme="minorHAnsi"/>
                  <w:sz w:val="20"/>
                  <w:szCs w:val="20"/>
                  <w:rPrChange w:id="828" w:author="Jiří Vojtěšek" w:date="2018-11-24T20:38:00Z">
                    <w:rPr/>
                  </w:rPrChange>
                </w:rPr>
                <w:t>Nekonvenční řízení komplexních systémů</w:t>
              </w:r>
              <w:r w:rsidRPr="000D3992">
                <w:rPr>
                  <w:rFonts w:asciiTheme="minorHAnsi" w:hAnsiTheme="minorHAnsi"/>
                  <w:sz w:val="20"/>
                  <w:szCs w:val="20"/>
                  <w:rPrChange w:id="829" w:author="Jiří Vojtěšek" w:date="2018-11-24T20:38:00Z">
                    <w:rPr/>
                  </w:rPrChange>
                </w:rPr>
                <w:fldChar w:fldCharType="end"/>
              </w:r>
              <w:r w:rsidR="00DD3A6C" w:rsidRPr="000D3992">
                <w:rPr>
                  <w:rFonts w:asciiTheme="minorHAnsi" w:hAnsiTheme="minorHAnsi"/>
                  <w:sz w:val="20"/>
                  <w:szCs w:val="20"/>
                  <w:rPrChange w:id="830" w:author="Jiří Vojtěšek" w:date="2018-11-24T20:38:00Z">
                    <w:rPr/>
                  </w:rPrChange>
                </w:rPr>
                <w:t>, GA 15-06700s</w:t>
              </w:r>
            </w:ins>
          </w:p>
        </w:tc>
        <w:tc>
          <w:tcPr>
            <w:tcW w:w="1179" w:type="dxa"/>
          </w:tcPr>
          <w:p w14:paraId="0A1F4F11" w14:textId="77777777" w:rsidR="00DD3A6C" w:rsidRPr="000D3992" w:rsidRDefault="00DD3A6C" w:rsidP="00A71C45">
            <w:pPr>
              <w:jc w:val="center"/>
              <w:rPr>
                <w:ins w:id="831" w:author="vopatrilova" w:date="2018-11-15T12:28:00Z"/>
                <w:rFonts w:asciiTheme="minorHAnsi" w:hAnsiTheme="minorHAnsi"/>
                <w:sz w:val="20"/>
                <w:szCs w:val="20"/>
                <w:rPrChange w:id="832" w:author="Jiří Vojtěšek" w:date="2018-11-24T20:38:00Z">
                  <w:rPr>
                    <w:ins w:id="833" w:author="vopatrilova" w:date="2018-11-15T12:28:00Z"/>
                  </w:rPr>
                </w:rPrChange>
              </w:rPr>
            </w:pPr>
            <w:ins w:id="834" w:author="vopatrilova" w:date="2018-11-15T12:28:00Z">
              <w:r w:rsidRPr="000D3992">
                <w:rPr>
                  <w:rFonts w:asciiTheme="minorHAnsi" w:hAnsiTheme="minorHAnsi"/>
                  <w:sz w:val="20"/>
                  <w:szCs w:val="20"/>
                  <w:rPrChange w:id="835" w:author="Jiří Vojtěšek" w:date="2018-11-24T20:38:00Z">
                    <w:rPr/>
                  </w:rPrChange>
                </w:rPr>
                <w:t>B</w:t>
              </w:r>
            </w:ins>
          </w:p>
          <w:p w14:paraId="6E28E4CA" w14:textId="77777777" w:rsidR="00DD3A6C" w:rsidRPr="000D3992" w:rsidRDefault="00DD3A6C" w:rsidP="00A71C45">
            <w:pPr>
              <w:jc w:val="center"/>
              <w:rPr>
                <w:ins w:id="836" w:author="vopatrilova" w:date="2018-11-15T12:28:00Z"/>
                <w:rFonts w:asciiTheme="minorHAnsi" w:hAnsiTheme="minorHAnsi"/>
                <w:sz w:val="20"/>
                <w:szCs w:val="20"/>
                <w:rPrChange w:id="837" w:author="Jiří Vojtěšek" w:date="2018-11-24T20:38:00Z">
                  <w:rPr>
                    <w:ins w:id="838" w:author="vopatrilova" w:date="2018-11-15T12:28:00Z"/>
                  </w:rPr>
                </w:rPrChange>
              </w:rPr>
            </w:pPr>
            <w:ins w:id="839" w:author="vopatrilova" w:date="2018-11-15T12:28:00Z">
              <w:r w:rsidRPr="000D3992">
                <w:rPr>
                  <w:rFonts w:asciiTheme="minorHAnsi" w:hAnsiTheme="minorHAnsi"/>
                  <w:sz w:val="20"/>
                  <w:szCs w:val="20"/>
                  <w:rPrChange w:id="840" w:author="Jiří Vojtěšek" w:date="2018-11-24T20:38:00Z">
                    <w:rPr/>
                  </w:rPrChange>
                </w:rPr>
                <w:t>GAČR</w:t>
              </w:r>
            </w:ins>
          </w:p>
        </w:tc>
        <w:tc>
          <w:tcPr>
            <w:tcW w:w="1383" w:type="dxa"/>
          </w:tcPr>
          <w:p w14:paraId="31DDFA44" w14:textId="77777777" w:rsidR="00DD3A6C" w:rsidRPr="000D3992" w:rsidRDefault="00DD3A6C" w:rsidP="00A71C45">
            <w:pPr>
              <w:jc w:val="center"/>
              <w:rPr>
                <w:ins w:id="841" w:author="vopatrilova" w:date="2018-11-15T12:28:00Z"/>
                <w:rFonts w:asciiTheme="minorHAnsi" w:hAnsiTheme="minorHAnsi"/>
                <w:sz w:val="20"/>
                <w:szCs w:val="20"/>
                <w:rPrChange w:id="842" w:author="Jiří Vojtěšek" w:date="2018-11-24T20:38:00Z">
                  <w:rPr>
                    <w:ins w:id="843" w:author="vopatrilova" w:date="2018-11-15T12:28:00Z"/>
                  </w:rPr>
                </w:rPrChange>
              </w:rPr>
            </w:pPr>
            <w:ins w:id="844" w:author="vopatrilova" w:date="2018-11-15T12:28:00Z">
              <w:r w:rsidRPr="000D3992">
                <w:rPr>
                  <w:rFonts w:asciiTheme="minorHAnsi" w:hAnsiTheme="minorHAnsi"/>
                  <w:sz w:val="20"/>
                  <w:szCs w:val="20"/>
                  <w:rPrChange w:id="845" w:author="Jiří Vojtěšek" w:date="2018-11-24T20:38:00Z">
                    <w:rPr/>
                  </w:rPrChange>
                </w:rPr>
                <w:t>2015-2017</w:t>
              </w:r>
            </w:ins>
          </w:p>
        </w:tc>
      </w:tr>
      <w:tr w:rsidR="00DD3A6C" w:rsidRPr="000D3992" w14:paraId="291F910C" w14:textId="77777777" w:rsidTr="00A71C45">
        <w:trPr>
          <w:ins w:id="846" w:author="vopatrilova" w:date="2018-11-15T12:28:00Z"/>
        </w:trPr>
        <w:tc>
          <w:tcPr>
            <w:tcW w:w="2233" w:type="dxa"/>
          </w:tcPr>
          <w:p w14:paraId="6C0E5B38" w14:textId="77777777" w:rsidR="00DD3A6C" w:rsidRPr="000D3992" w:rsidRDefault="00DD3A6C" w:rsidP="00A71C45">
            <w:pPr>
              <w:rPr>
                <w:ins w:id="847" w:author="vopatrilova" w:date="2018-11-15T12:28:00Z"/>
                <w:rFonts w:asciiTheme="minorHAnsi" w:hAnsiTheme="minorHAnsi"/>
                <w:sz w:val="20"/>
                <w:szCs w:val="20"/>
                <w:rPrChange w:id="848" w:author="Jiří Vojtěšek" w:date="2018-11-24T20:38:00Z">
                  <w:rPr>
                    <w:ins w:id="849" w:author="vopatrilova" w:date="2018-11-15T12:28:00Z"/>
                  </w:rPr>
                </w:rPrChange>
              </w:rPr>
            </w:pPr>
            <w:ins w:id="850" w:author="vopatrilova" w:date="2018-11-15T12:28:00Z">
              <w:r w:rsidRPr="000D3992">
                <w:rPr>
                  <w:rFonts w:asciiTheme="minorHAnsi" w:hAnsiTheme="minorHAnsi"/>
                  <w:sz w:val="20"/>
                  <w:szCs w:val="20"/>
                  <w:rPrChange w:id="851" w:author="Jiří Vojtěšek" w:date="2018-11-24T20:38:00Z">
                    <w:rPr/>
                  </w:rPrChange>
                </w:rPr>
                <w:t>doc. Ing. Maňas Miroslav, CSc. (spoluřešitel)</w:t>
              </w:r>
            </w:ins>
          </w:p>
        </w:tc>
        <w:tc>
          <w:tcPr>
            <w:tcW w:w="5105" w:type="dxa"/>
          </w:tcPr>
          <w:p w14:paraId="7DCE60A9" w14:textId="77777777" w:rsidR="00DD3A6C" w:rsidRPr="000D3992" w:rsidRDefault="00DD3A6C" w:rsidP="00A71C45">
            <w:pPr>
              <w:rPr>
                <w:ins w:id="852" w:author="vopatrilova" w:date="2018-11-15T12:28:00Z"/>
                <w:rFonts w:asciiTheme="minorHAnsi" w:hAnsiTheme="minorHAnsi"/>
                <w:sz w:val="20"/>
                <w:szCs w:val="20"/>
                <w:rPrChange w:id="853" w:author="Jiří Vojtěšek" w:date="2018-11-24T20:38:00Z">
                  <w:rPr>
                    <w:ins w:id="854" w:author="vopatrilova" w:date="2018-11-15T12:28:00Z"/>
                  </w:rPr>
                </w:rPrChange>
              </w:rPr>
            </w:pPr>
            <w:ins w:id="855" w:author="vopatrilova" w:date="2018-11-15T12:28:00Z">
              <w:r w:rsidRPr="000D3992">
                <w:rPr>
                  <w:rFonts w:asciiTheme="minorHAnsi" w:hAnsiTheme="minorHAnsi"/>
                  <w:sz w:val="20"/>
                  <w:szCs w:val="20"/>
                  <w:rPrChange w:id="856" w:author="Jiří Vojtěšek" w:date="2018-11-24T20:38:00Z">
                    <w:rPr/>
                  </w:rPrChange>
                </w:rPr>
                <w:t>AV a EV LED svítidel s vyšším stupněm krytí, TA03010724</w:t>
              </w:r>
            </w:ins>
          </w:p>
        </w:tc>
        <w:tc>
          <w:tcPr>
            <w:tcW w:w="1179" w:type="dxa"/>
          </w:tcPr>
          <w:p w14:paraId="715F3432" w14:textId="77777777" w:rsidR="00DD3A6C" w:rsidRPr="000D3992" w:rsidRDefault="00DD3A6C" w:rsidP="00A71C45">
            <w:pPr>
              <w:jc w:val="center"/>
              <w:rPr>
                <w:ins w:id="857" w:author="vopatrilova" w:date="2018-11-15T12:28:00Z"/>
                <w:rFonts w:asciiTheme="minorHAnsi" w:hAnsiTheme="minorHAnsi"/>
                <w:sz w:val="20"/>
                <w:szCs w:val="20"/>
                <w:rPrChange w:id="858" w:author="Jiří Vojtěšek" w:date="2018-11-24T20:38:00Z">
                  <w:rPr>
                    <w:ins w:id="859" w:author="vopatrilova" w:date="2018-11-15T12:28:00Z"/>
                  </w:rPr>
                </w:rPrChange>
              </w:rPr>
            </w:pPr>
            <w:ins w:id="860" w:author="vopatrilova" w:date="2018-11-15T12:28:00Z">
              <w:r w:rsidRPr="000D3992">
                <w:rPr>
                  <w:rFonts w:asciiTheme="minorHAnsi" w:hAnsiTheme="minorHAnsi"/>
                  <w:sz w:val="20"/>
                  <w:szCs w:val="20"/>
                  <w:rPrChange w:id="861" w:author="Jiří Vojtěšek" w:date="2018-11-24T20:38:00Z">
                    <w:rPr/>
                  </w:rPrChange>
                </w:rPr>
                <w:t>B</w:t>
              </w:r>
            </w:ins>
          </w:p>
          <w:p w14:paraId="6C62454B" w14:textId="77777777" w:rsidR="00DD3A6C" w:rsidRPr="000D3992" w:rsidRDefault="00DD3A6C" w:rsidP="00A71C45">
            <w:pPr>
              <w:jc w:val="center"/>
              <w:rPr>
                <w:ins w:id="862" w:author="vopatrilova" w:date="2018-11-15T12:28:00Z"/>
                <w:rFonts w:asciiTheme="minorHAnsi" w:hAnsiTheme="minorHAnsi"/>
                <w:sz w:val="20"/>
                <w:szCs w:val="20"/>
                <w:rPrChange w:id="863" w:author="Jiří Vojtěšek" w:date="2018-11-24T20:38:00Z">
                  <w:rPr>
                    <w:ins w:id="864" w:author="vopatrilova" w:date="2018-11-15T12:28:00Z"/>
                  </w:rPr>
                </w:rPrChange>
              </w:rPr>
            </w:pPr>
            <w:ins w:id="865" w:author="vopatrilova" w:date="2018-11-15T12:28:00Z">
              <w:r w:rsidRPr="000D3992">
                <w:rPr>
                  <w:rFonts w:asciiTheme="minorHAnsi" w:hAnsiTheme="minorHAnsi"/>
                  <w:sz w:val="20"/>
                  <w:szCs w:val="20"/>
                  <w:rPrChange w:id="866" w:author="Jiří Vojtěšek" w:date="2018-11-24T20:38:00Z">
                    <w:rPr/>
                  </w:rPrChange>
                </w:rPr>
                <w:t>TAČR</w:t>
              </w:r>
            </w:ins>
          </w:p>
        </w:tc>
        <w:tc>
          <w:tcPr>
            <w:tcW w:w="1383" w:type="dxa"/>
          </w:tcPr>
          <w:p w14:paraId="11093414" w14:textId="77777777" w:rsidR="00DD3A6C" w:rsidRPr="000D3992" w:rsidRDefault="00DD3A6C" w:rsidP="00A71C45">
            <w:pPr>
              <w:jc w:val="center"/>
              <w:rPr>
                <w:ins w:id="867" w:author="vopatrilova" w:date="2018-11-15T12:28:00Z"/>
                <w:rFonts w:asciiTheme="minorHAnsi" w:hAnsiTheme="minorHAnsi"/>
                <w:sz w:val="20"/>
                <w:szCs w:val="20"/>
                <w:rPrChange w:id="868" w:author="Jiří Vojtěšek" w:date="2018-11-24T20:38:00Z">
                  <w:rPr>
                    <w:ins w:id="869" w:author="vopatrilova" w:date="2018-11-15T12:28:00Z"/>
                  </w:rPr>
                </w:rPrChange>
              </w:rPr>
            </w:pPr>
            <w:ins w:id="870" w:author="vopatrilova" w:date="2018-11-15T12:28:00Z">
              <w:r w:rsidRPr="000D3992">
                <w:rPr>
                  <w:rFonts w:asciiTheme="minorHAnsi" w:hAnsiTheme="minorHAnsi"/>
                  <w:sz w:val="20"/>
                  <w:szCs w:val="20"/>
                  <w:rPrChange w:id="871" w:author="Jiří Vojtěšek" w:date="2018-11-24T20:38:00Z">
                    <w:rPr/>
                  </w:rPrChange>
                </w:rPr>
                <w:t>2013-2015</w:t>
              </w:r>
            </w:ins>
          </w:p>
        </w:tc>
      </w:tr>
      <w:tr w:rsidR="00DD3A6C" w:rsidRPr="000D3992" w14:paraId="08F2F503" w14:textId="77777777" w:rsidTr="00A71C45">
        <w:trPr>
          <w:ins w:id="872" w:author="vopatrilova" w:date="2018-11-15T12:28:00Z"/>
        </w:trPr>
        <w:tc>
          <w:tcPr>
            <w:tcW w:w="2233" w:type="dxa"/>
          </w:tcPr>
          <w:p w14:paraId="3B0C5286" w14:textId="77777777" w:rsidR="00DD3A6C" w:rsidRPr="000D3992" w:rsidRDefault="00DD3A6C" w:rsidP="00A71C45">
            <w:pPr>
              <w:rPr>
                <w:ins w:id="873" w:author="vopatrilova" w:date="2018-11-15T12:28:00Z"/>
                <w:rFonts w:asciiTheme="minorHAnsi" w:hAnsiTheme="minorHAnsi"/>
                <w:sz w:val="20"/>
                <w:szCs w:val="20"/>
                <w:rPrChange w:id="874" w:author="Jiří Vojtěšek" w:date="2018-11-24T20:38:00Z">
                  <w:rPr>
                    <w:ins w:id="875" w:author="vopatrilova" w:date="2018-11-15T12:28:00Z"/>
                  </w:rPr>
                </w:rPrChange>
              </w:rPr>
            </w:pPr>
            <w:ins w:id="876" w:author="vopatrilova" w:date="2018-11-15T12:28:00Z">
              <w:r w:rsidRPr="000D3992">
                <w:rPr>
                  <w:rFonts w:asciiTheme="minorHAnsi" w:hAnsiTheme="minorHAnsi"/>
                  <w:sz w:val="20"/>
                  <w:szCs w:val="20"/>
                  <w:rPrChange w:id="877" w:author="Jiří Vojtěšek" w:date="2018-11-24T20:38:00Z">
                    <w:rPr/>
                  </w:rPrChange>
                </w:rPr>
                <w:t>Ing. Janků Peter, Ph.D.</w:t>
              </w:r>
            </w:ins>
          </w:p>
        </w:tc>
        <w:tc>
          <w:tcPr>
            <w:tcW w:w="5105" w:type="dxa"/>
          </w:tcPr>
          <w:p w14:paraId="62C6BE5C" w14:textId="77777777" w:rsidR="00DD3A6C" w:rsidRPr="000D3992" w:rsidRDefault="00DD3A6C" w:rsidP="00A71C45">
            <w:pPr>
              <w:rPr>
                <w:ins w:id="878" w:author="vopatrilova" w:date="2018-11-15T12:28:00Z"/>
                <w:rFonts w:asciiTheme="minorHAnsi" w:hAnsiTheme="minorHAnsi"/>
                <w:sz w:val="20"/>
                <w:szCs w:val="20"/>
                <w:rPrChange w:id="879" w:author="Jiří Vojtěšek" w:date="2018-11-24T20:38:00Z">
                  <w:rPr>
                    <w:ins w:id="880" w:author="vopatrilova" w:date="2018-11-15T12:28:00Z"/>
                  </w:rPr>
                </w:rPrChange>
              </w:rPr>
            </w:pPr>
            <w:ins w:id="881" w:author="vopatrilova" w:date="2018-11-15T12:28:00Z">
              <w:r w:rsidRPr="000D3992">
                <w:rPr>
                  <w:rFonts w:asciiTheme="minorHAnsi" w:hAnsiTheme="minorHAnsi"/>
                  <w:sz w:val="20"/>
                  <w:szCs w:val="20"/>
                  <w:rPrChange w:id="882" w:author="Jiří Vojtěšek" w:date="2018-11-24T20:38:00Z">
                    <w:rPr/>
                  </w:rPrChange>
                </w:rPr>
                <w:t>Automatické hodnocení správnosti a originality zdrojových kódů</w:t>
              </w:r>
            </w:ins>
          </w:p>
        </w:tc>
        <w:tc>
          <w:tcPr>
            <w:tcW w:w="1179" w:type="dxa"/>
          </w:tcPr>
          <w:p w14:paraId="7D81CDE6" w14:textId="77777777" w:rsidR="00DD3A6C" w:rsidRPr="000D3992" w:rsidRDefault="00DD3A6C" w:rsidP="00A71C45">
            <w:pPr>
              <w:jc w:val="center"/>
              <w:rPr>
                <w:ins w:id="883" w:author="vopatrilova" w:date="2018-11-15T12:28:00Z"/>
                <w:rFonts w:asciiTheme="minorHAnsi" w:hAnsiTheme="minorHAnsi"/>
                <w:sz w:val="20"/>
                <w:szCs w:val="20"/>
                <w:rPrChange w:id="884" w:author="Jiří Vojtěšek" w:date="2018-11-24T20:38:00Z">
                  <w:rPr>
                    <w:ins w:id="885" w:author="vopatrilova" w:date="2018-11-15T12:28:00Z"/>
                  </w:rPr>
                </w:rPrChange>
              </w:rPr>
            </w:pPr>
            <w:ins w:id="886" w:author="vopatrilova" w:date="2018-11-15T12:28:00Z">
              <w:r w:rsidRPr="000D3992">
                <w:rPr>
                  <w:rFonts w:asciiTheme="minorHAnsi" w:hAnsiTheme="minorHAnsi"/>
                  <w:sz w:val="20"/>
                  <w:szCs w:val="20"/>
                  <w:rPrChange w:id="887" w:author="Jiří Vojtěšek" w:date="2018-11-24T20:38:00Z">
                    <w:rPr/>
                  </w:rPrChange>
                </w:rPr>
                <w:t>C</w:t>
              </w:r>
            </w:ins>
          </w:p>
          <w:p w14:paraId="77C4E1C5" w14:textId="77777777" w:rsidR="00DD3A6C" w:rsidRPr="000D3992" w:rsidRDefault="00DD3A6C" w:rsidP="00A71C45">
            <w:pPr>
              <w:jc w:val="center"/>
              <w:rPr>
                <w:ins w:id="888" w:author="vopatrilova" w:date="2018-11-15T12:28:00Z"/>
                <w:rFonts w:asciiTheme="minorHAnsi" w:hAnsiTheme="minorHAnsi"/>
                <w:sz w:val="20"/>
                <w:szCs w:val="20"/>
                <w:rPrChange w:id="889" w:author="Jiří Vojtěšek" w:date="2018-11-24T20:38:00Z">
                  <w:rPr>
                    <w:ins w:id="890" w:author="vopatrilova" w:date="2018-11-15T12:28:00Z"/>
                  </w:rPr>
                </w:rPrChange>
              </w:rPr>
            </w:pPr>
            <w:ins w:id="891" w:author="vopatrilova" w:date="2018-11-15T12:28:00Z">
              <w:r w:rsidRPr="000D3992">
                <w:rPr>
                  <w:rFonts w:asciiTheme="minorHAnsi" w:hAnsiTheme="minorHAnsi"/>
                  <w:sz w:val="20"/>
                  <w:szCs w:val="20"/>
                  <w:rPrChange w:id="892" w:author="Jiří Vojtěšek" w:date="2018-11-24T20:38:00Z">
                    <w:rPr/>
                  </w:rPrChange>
                </w:rPr>
                <w:t>MŠMT</w:t>
              </w:r>
            </w:ins>
          </w:p>
        </w:tc>
        <w:tc>
          <w:tcPr>
            <w:tcW w:w="1383" w:type="dxa"/>
          </w:tcPr>
          <w:p w14:paraId="57162E16" w14:textId="77777777" w:rsidR="00DD3A6C" w:rsidRPr="000D3992" w:rsidRDefault="00DD3A6C" w:rsidP="00A71C45">
            <w:pPr>
              <w:jc w:val="center"/>
              <w:rPr>
                <w:ins w:id="893" w:author="vopatrilova" w:date="2018-11-15T12:28:00Z"/>
                <w:rFonts w:asciiTheme="minorHAnsi" w:hAnsiTheme="minorHAnsi"/>
                <w:sz w:val="20"/>
                <w:szCs w:val="20"/>
                <w:rPrChange w:id="894" w:author="Jiří Vojtěšek" w:date="2018-11-24T20:38:00Z">
                  <w:rPr>
                    <w:ins w:id="895" w:author="vopatrilova" w:date="2018-11-15T12:28:00Z"/>
                  </w:rPr>
                </w:rPrChange>
              </w:rPr>
            </w:pPr>
            <w:ins w:id="896" w:author="vopatrilova" w:date="2018-11-15T12:28:00Z">
              <w:r w:rsidRPr="000D3992">
                <w:rPr>
                  <w:rFonts w:asciiTheme="minorHAnsi" w:hAnsiTheme="minorHAnsi"/>
                  <w:sz w:val="20"/>
                  <w:szCs w:val="20"/>
                  <w:rPrChange w:id="897" w:author="Jiří Vojtěšek" w:date="2018-11-24T20:38:00Z">
                    <w:rPr/>
                  </w:rPrChange>
                </w:rPr>
                <w:t>2013</w:t>
              </w:r>
            </w:ins>
          </w:p>
        </w:tc>
      </w:tr>
      <w:tr w:rsidR="00DD3A6C" w:rsidRPr="000D3992" w14:paraId="73E61FA6" w14:textId="77777777" w:rsidTr="00A71C45">
        <w:trPr>
          <w:ins w:id="898" w:author="vopatrilova" w:date="2018-11-15T12:28:00Z"/>
        </w:trPr>
        <w:tc>
          <w:tcPr>
            <w:tcW w:w="2233" w:type="dxa"/>
          </w:tcPr>
          <w:p w14:paraId="6BAE2098" w14:textId="77777777" w:rsidR="00DD3A6C" w:rsidRPr="000D3992" w:rsidRDefault="00DD3A6C" w:rsidP="00A71C45">
            <w:pPr>
              <w:rPr>
                <w:ins w:id="899" w:author="vopatrilova" w:date="2018-11-15T12:28:00Z"/>
                <w:rFonts w:asciiTheme="minorHAnsi" w:hAnsiTheme="minorHAnsi"/>
                <w:sz w:val="20"/>
                <w:szCs w:val="20"/>
                <w:rPrChange w:id="900" w:author="Jiří Vojtěšek" w:date="2018-11-24T20:38:00Z">
                  <w:rPr>
                    <w:ins w:id="901" w:author="vopatrilova" w:date="2018-11-15T12:28:00Z"/>
                  </w:rPr>
                </w:rPrChange>
              </w:rPr>
            </w:pPr>
          </w:p>
        </w:tc>
        <w:tc>
          <w:tcPr>
            <w:tcW w:w="5105" w:type="dxa"/>
          </w:tcPr>
          <w:p w14:paraId="12256361" w14:textId="77777777" w:rsidR="00DD3A6C" w:rsidRPr="000D3992" w:rsidRDefault="00DD3A6C" w:rsidP="00A71C45">
            <w:pPr>
              <w:rPr>
                <w:ins w:id="902" w:author="vopatrilova" w:date="2018-11-15T12:28:00Z"/>
                <w:rFonts w:asciiTheme="minorHAnsi" w:hAnsiTheme="minorHAnsi"/>
                <w:sz w:val="20"/>
                <w:szCs w:val="20"/>
                <w:rPrChange w:id="903" w:author="Jiří Vojtěšek" w:date="2018-11-24T20:38:00Z">
                  <w:rPr>
                    <w:ins w:id="904" w:author="vopatrilova" w:date="2018-11-15T12:28:00Z"/>
                  </w:rPr>
                </w:rPrChange>
              </w:rPr>
            </w:pPr>
            <w:ins w:id="905" w:author="vopatrilova" w:date="2018-11-15T12:28:00Z">
              <w:r w:rsidRPr="000D3992">
                <w:rPr>
                  <w:rFonts w:asciiTheme="minorHAnsi" w:hAnsiTheme="minorHAnsi"/>
                  <w:sz w:val="20"/>
                  <w:szCs w:val="20"/>
                  <w:rPrChange w:id="906" w:author="Jiří Vojtěšek" w:date="2018-11-24T20:38:00Z">
                    <w:rPr/>
                  </w:rPrChange>
                </w:rPr>
                <w:t>19 Inovačních voucherů</w:t>
              </w:r>
            </w:ins>
          </w:p>
        </w:tc>
        <w:tc>
          <w:tcPr>
            <w:tcW w:w="1179" w:type="dxa"/>
          </w:tcPr>
          <w:p w14:paraId="3F6232F7" w14:textId="77777777" w:rsidR="00DD3A6C" w:rsidRPr="000D3992" w:rsidRDefault="00DD3A6C" w:rsidP="00A71C45">
            <w:pPr>
              <w:jc w:val="center"/>
              <w:rPr>
                <w:ins w:id="907" w:author="vopatrilova" w:date="2018-11-15T12:28:00Z"/>
                <w:rFonts w:asciiTheme="minorHAnsi" w:hAnsiTheme="minorHAnsi"/>
                <w:sz w:val="20"/>
                <w:szCs w:val="20"/>
                <w:rPrChange w:id="908" w:author="Jiří Vojtěšek" w:date="2018-11-24T20:38:00Z">
                  <w:rPr>
                    <w:ins w:id="909" w:author="vopatrilova" w:date="2018-11-15T12:28:00Z"/>
                  </w:rPr>
                </w:rPrChange>
              </w:rPr>
            </w:pPr>
            <w:ins w:id="910" w:author="vopatrilova" w:date="2018-11-15T12:28:00Z">
              <w:r w:rsidRPr="000D3992">
                <w:rPr>
                  <w:rFonts w:asciiTheme="minorHAnsi" w:hAnsiTheme="minorHAnsi"/>
                  <w:sz w:val="20"/>
                  <w:szCs w:val="20"/>
                  <w:rPrChange w:id="911" w:author="Jiří Vojtěšek" w:date="2018-11-24T20:38:00Z">
                    <w:rPr/>
                  </w:rPrChange>
                </w:rPr>
                <w:t>KÚ</w:t>
              </w:r>
            </w:ins>
          </w:p>
        </w:tc>
        <w:tc>
          <w:tcPr>
            <w:tcW w:w="1383" w:type="dxa"/>
          </w:tcPr>
          <w:p w14:paraId="354A0672" w14:textId="77777777" w:rsidR="00DD3A6C" w:rsidRPr="000D3992" w:rsidRDefault="00DD3A6C" w:rsidP="00A71C45">
            <w:pPr>
              <w:jc w:val="center"/>
              <w:rPr>
                <w:ins w:id="912" w:author="vopatrilova" w:date="2018-11-15T12:28:00Z"/>
                <w:rFonts w:asciiTheme="minorHAnsi" w:hAnsiTheme="minorHAnsi"/>
                <w:sz w:val="20"/>
                <w:szCs w:val="20"/>
                <w:rPrChange w:id="913" w:author="Jiří Vojtěšek" w:date="2018-11-24T20:38:00Z">
                  <w:rPr>
                    <w:ins w:id="914" w:author="vopatrilova" w:date="2018-11-15T12:28:00Z"/>
                  </w:rPr>
                </w:rPrChange>
              </w:rPr>
            </w:pPr>
            <w:ins w:id="915" w:author="vopatrilova" w:date="2018-11-15T12:28:00Z">
              <w:r w:rsidRPr="000D3992">
                <w:rPr>
                  <w:rFonts w:asciiTheme="minorHAnsi" w:hAnsiTheme="minorHAnsi"/>
                  <w:sz w:val="20"/>
                  <w:szCs w:val="20"/>
                  <w:rPrChange w:id="916" w:author="Jiří Vojtěšek" w:date="2018-11-24T20:38:00Z">
                    <w:rPr/>
                  </w:rPrChange>
                </w:rPr>
                <w:t>2013-2014</w:t>
              </w:r>
            </w:ins>
          </w:p>
        </w:tc>
      </w:tr>
    </w:tbl>
    <w:p w14:paraId="06873EAA" w14:textId="77777777" w:rsidR="00DD3A6C" w:rsidRPr="00F110CA" w:rsidRDefault="00DD3A6C" w:rsidP="00A352DC">
      <w:pPr>
        <w:rPr>
          <w:ins w:id="917" w:author="vopatrilova" w:date="2018-11-15T12:28:00Z"/>
        </w:rPr>
      </w:pPr>
    </w:p>
    <w:p w14:paraId="0D7BA7A0" w14:textId="77777777" w:rsidR="00DD3A6C" w:rsidRDefault="00DD3A6C" w:rsidP="00224C68">
      <w:pPr>
        <w:rPr>
          <w:ins w:id="918" w:author="vopatrilova" w:date="2018-11-15T12:27:00Z"/>
        </w:rPr>
      </w:pPr>
    </w:p>
    <w:p w14:paraId="5BDA4A83" w14:textId="77777777" w:rsidR="00224C68" w:rsidRPr="00F110CA" w:rsidRDefault="0065604D" w:rsidP="00224C68">
      <w:r w:rsidRPr="00F110CA">
        <w:t>K</w:t>
      </w:r>
      <w:r w:rsidR="00224C68" w:rsidRPr="00F110CA">
        <w:t> </w:t>
      </w:r>
      <w:r w:rsidRPr="00F110CA">
        <w:t>významné</w:t>
      </w:r>
      <w:r w:rsidR="00224C68" w:rsidRPr="00F110CA">
        <w:t>mu rozvoji</w:t>
      </w:r>
      <w:r w:rsidRPr="00F110CA">
        <w:t xml:space="preserve"> tvůrčí činnosti Fakulty aplikované informatiky přispívá také Regionální výzkumné centrum CEBIA-</w:t>
      </w:r>
      <w:proofErr w:type="spellStart"/>
      <w:r w:rsidRPr="00F110CA">
        <w:t>Tech</w:t>
      </w:r>
      <w:proofErr w:type="spellEnd"/>
      <w:r w:rsidRPr="00F110CA">
        <w:t xml:space="preserve">, které bylo vybudováno v rámci evropského Operačního programu </w:t>
      </w:r>
      <w:proofErr w:type="spellStart"/>
      <w:r w:rsidRPr="00F110CA">
        <w:t>VaVpI</w:t>
      </w:r>
      <w:proofErr w:type="spellEnd"/>
      <w:r w:rsidRPr="00F110CA">
        <w:t xml:space="preserve"> a které je součástí fakulty. </w:t>
      </w:r>
      <w:r w:rsidR="00224C68" w:rsidRPr="00F110CA">
        <w:t>Toto Centrum disponuje novými laboratořemi vybavenými nejmodernějšími stroji, přístroji a zařízeními a velmi úzce spolupracuje se studenty navazujících magisterských studij</w:t>
      </w:r>
      <w:r w:rsidR="00DF5220" w:rsidRPr="00F110CA">
        <w:t xml:space="preserve">ních oborů a doktorských studií (viz </w:t>
      </w:r>
      <w:hyperlink r:id="rId14" w:history="1">
        <w:r w:rsidR="00DF5220" w:rsidRPr="00F110CA">
          <w:rPr>
            <w:rStyle w:val="Hypertextovodkaz"/>
          </w:rPr>
          <w:t>www.cebia-tech.utb.cz</w:t>
        </w:r>
      </w:hyperlink>
      <w:r w:rsidR="00DF5220" w:rsidRPr="00F110CA">
        <w:t xml:space="preserve">). </w:t>
      </w:r>
      <w:r w:rsidR="00224C68" w:rsidRPr="00F110CA">
        <w:t xml:space="preserve">Studenti mají možnost se s těmito přístroji seznámit v rámci výuky, nabízené přístrojové vybavení skýtá dobré technické zázemí pro řešení </w:t>
      </w:r>
      <w:r w:rsidR="00593D60" w:rsidRPr="00F110CA">
        <w:t>bakalářsk</w:t>
      </w:r>
      <w:r w:rsidR="00224C68" w:rsidRPr="00F110CA">
        <w:t xml:space="preserve">ých prací. </w:t>
      </w:r>
    </w:p>
    <w:p w14:paraId="606975EE" w14:textId="77777777" w:rsidR="009E517D" w:rsidRDefault="0065604D" w:rsidP="00A352DC">
      <w:r w:rsidRPr="00F110CA">
        <w:t>K úspěšnému zapojení studentů do tvůrčí činnosti fakulty přispívá také Vědeckotechnický park Informační a komunikační technologie, který je přímo spojen s budovou Fakulty aplikované informatiky. Tento park umožňuje rozšíření spolupráce univerzitního prostředí s průmyslovou sférou a vytváří synergické centrum pro firmy, které mohou využívat zkušenosti akademických pracovníků</w:t>
      </w:r>
      <w:r w:rsidR="0052014B" w:rsidRPr="00F110CA">
        <w:t>.</w:t>
      </w:r>
      <w:r w:rsidRPr="00F110CA">
        <w:t xml:space="preserve"> Cílem parku je mimo jiné rozvoj spolupráce univerzity s regionálními firmami na bázi smluvního a </w:t>
      </w:r>
      <w:proofErr w:type="spellStart"/>
      <w:r w:rsidRPr="00F110CA">
        <w:t>kolaborativního</w:t>
      </w:r>
      <w:proofErr w:type="spellEnd"/>
      <w:r w:rsidRPr="00F110CA">
        <w:t xml:space="preserve"> výzkumu s přímou účastí akademických pracovníků a studentů Fakulty aplikované informatiky.</w:t>
      </w:r>
      <w:r w:rsidR="009E517D" w:rsidRPr="00650764">
        <w:tab/>
      </w:r>
      <w:r w:rsidR="009E517D" w:rsidRPr="00650764">
        <w:tab/>
      </w:r>
    </w:p>
    <w:p w14:paraId="48DE0C58" w14:textId="77777777" w:rsidR="009E517D" w:rsidRDefault="009E517D" w:rsidP="00650764">
      <w:pPr>
        <w:spacing w:before="120" w:after="120"/>
        <w:rPr>
          <w:ins w:id="919" w:author="vopatrilova" w:date="2018-11-22T14:57:00Z"/>
          <w:rFonts w:ascii="Times New Roman" w:hAnsi="Times New Roman" w:cs="Times New Roman"/>
          <w:bCs/>
          <w:sz w:val="24"/>
          <w:szCs w:val="24"/>
        </w:rPr>
      </w:pPr>
    </w:p>
    <w:p w14:paraId="098C607E" w14:textId="77777777" w:rsidR="00D70CE9" w:rsidRDefault="00D70CE9" w:rsidP="00650764">
      <w:pPr>
        <w:spacing w:before="120" w:after="120"/>
        <w:rPr>
          <w:rFonts w:ascii="Times New Roman" w:hAnsi="Times New Roman" w:cs="Times New Roman"/>
          <w:bCs/>
          <w:sz w:val="24"/>
          <w:szCs w:val="24"/>
        </w:rPr>
      </w:pPr>
    </w:p>
    <w:p w14:paraId="695E710D" w14:textId="77777777" w:rsidR="009E517D" w:rsidRDefault="009E517D" w:rsidP="00035992">
      <w:pPr>
        <w:pStyle w:val="Nadpis2"/>
      </w:pPr>
      <w:bookmarkStart w:id="920" w:name="_Toc530850765"/>
      <w:r w:rsidRPr="00035992">
        <w:t>Finanční, materiální a další zabezpečení studijního programu</w:t>
      </w:r>
      <w:bookmarkEnd w:id="920"/>
    </w:p>
    <w:p w14:paraId="6723F129" w14:textId="77777777" w:rsidR="009E517D" w:rsidRPr="0063057F" w:rsidRDefault="00C66240" w:rsidP="00155275">
      <w:pPr>
        <w:pStyle w:val="Nadpis3"/>
      </w:pPr>
      <w:bookmarkStart w:id="921" w:name="_Toc530850766"/>
      <w:r w:rsidRPr="0063057F">
        <w:t xml:space="preserve">Standard 4.1: </w:t>
      </w:r>
      <w:r w:rsidR="009E517D" w:rsidRPr="0063057F">
        <w:t>Finanční zabezpečení studijního programu</w:t>
      </w:r>
      <w:bookmarkEnd w:id="921"/>
      <w:r w:rsidR="009E517D" w:rsidRPr="0063057F">
        <w:t xml:space="preserve"> </w:t>
      </w:r>
    </w:p>
    <w:p w14:paraId="68E7B23F" w14:textId="77777777" w:rsidR="00035512" w:rsidRPr="0063057F" w:rsidRDefault="00C741FA" w:rsidP="00D62BA4">
      <w:r w:rsidRPr="0063057F">
        <w:t xml:space="preserve">Pro finanční zabezpečení studijního programu </w:t>
      </w:r>
      <w:r w:rsidR="0045701F" w:rsidRPr="0063057F">
        <w:t>Fakulta aplikované informatiky využívá příspěv</w:t>
      </w:r>
      <w:r w:rsidR="00985F92" w:rsidRPr="0063057F">
        <w:t>ky</w:t>
      </w:r>
      <w:r w:rsidR="0045701F" w:rsidRPr="0063057F">
        <w:t xml:space="preserve"> a dotac</w:t>
      </w:r>
      <w:r w:rsidRPr="0063057F">
        <w:t>e</w:t>
      </w:r>
      <w:r w:rsidR="0045701F" w:rsidRPr="0063057F">
        <w:t>, kter</w:t>
      </w:r>
      <w:r w:rsidR="00073373" w:rsidRPr="0063057F">
        <w:t>é</w:t>
      </w:r>
      <w:r w:rsidR="0045701F" w:rsidRPr="0063057F">
        <w:t xml:space="preserve"> Ministerstvo školství</w:t>
      </w:r>
      <w:r w:rsidR="00073373" w:rsidRPr="0063057F">
        <w:t>, mládeže a tělovýchovy</w:t>
      </w:r>
      <w:r w:rsidR="0045701F" w:rsidRPr="0063057F">
        <w:t xml:space="preserve"> poskytuje veřejným vysokým školám </w:t>
      </w:r>
      <w:r w:rsidR="00073373" w:rsidRPr="0063057F">
        <w:t>pro uskutečňování studijních programů. Tyto finanční prostředky jsou v souladu s Pravidly rozpočtu UTB pro daný kalendářní rok a na základě Rozpisu rozpočtu UTB na daný kalendářní rok rozděleny jednotlivým součástem univerzity dle fixní a výkonové části dané součásti.</w:t>
      </w:r>
      <w:r w:rsidR="00BE50FA" w:rsidRPr="0063057F">
        <w:t xml:space="preserve"> </w:t>
      </w:r>
      <w:r w:rsidR="00073373" w:rsidRPr="0063057F">
        <w:t xml:space="preserve"> V souladu s</w:t>
      </w:r>
      <w:r w:rsidR="00BE50FA" w:rsidRPr="0063057F">
        <w:t> </w:t>
      </w:r>
      <w:r w:rsidR="00073373" w:rsidRPr="0063057F">
        <w:t>Pravidly</w:t>
      </w:r>
      <w:r w:rsidR="00BE50FA" w:rsidRPr="0063057F">
        <w:t xml:space="preserve"> pro poskytování příspěvku a dotací veřejným vysokým školám </w:t>
      </w:r>
      <w:r w:rsidR="00AA469C" w:rsidRPr="0063057F">
        <w:t xml:space="preserve">Ministerstva </w:t>
      </w:r>
      <w:r w:rsidR="00BE50FA" w:rsidRPr="0063057F">
        <w:t>školství, mládeže a tělovýchovy Univerzita Tomáše Bati ve Zlíně, také její součást Fakulta aplikované informatiky,</w:t>
      </w:r>
      <w:r w:rsidR="00073373" w:rsidRPr="0063057F">
        <w:t xml:space="preserve"> </w:t>
      </w:r>
      <w:r w:rsidR="00BE50FA" w:rsidRPr="0063057F">
        <w:t>využívá příspěvek pro uskutečňování akreditovaných studijních programů, programů celoživotního vzdělávání a s nimi spojenou vědeckou a tvůrčí činnost.  Dotace je využívána na rozvoj vysoké školy</w:t>
      </w:r>
      <w:r w:rsidR="00985F92" w:rsidRPr="0063057F">
        <w:t xml:space="preserve">, </w:t>
      </w:r>
      <w:r w:rsidR="00035512" w:rsidRPr="0063057F">
        <w:t>rozvoj</w:t>
      </w:r>
      <w:r w:rsidR="00985F92" w:rsidRPr="0063057F">
        <w:t xml:space="preserve"> součástí</w:t>
      </w:r>
      <w:r w:rsidR="00BE50FA" w:rsidRPr="0063057F">
        <w:t xml:space="preserve"> a na ubytování a stravování studentů.</w:t>
      </w:r>
      <w:r w:rsidR="00517223" w:rsidRPr="0063057F">
        <w:t xml:space="preserve"> </w:t>
      </w:r>
    </w:p>
    <w:p w14:paraId="1BADFA7F" w14:textId="77777777" w:rsidR="00FC4424" w:rsidRPr="0063057F" w:rsidRDefault="00517223" w:rsidP="00D62BA4">
      <w:r w:rsidRPr="0063057F">
        <w:t>Fakulta</w:t>
      </w:r>
      <w:r w:rsidR="00DF20E0" w:rsidRPr="0063057F">
        <w:t xml:space="preserve"> </w:t>
      </w:r>
      <w:r w:rsidR="00BE50FA" w:rsidRPr="0063057F">
        <w:t xml:space="preserve">aplikované informatiky </w:t>
      </w:r>
      <w:r w:rsidR="00DF20E0" w:rsidRPr="0063057F">
        <w:t>průběž</w:t>
      </w:r>
      <w:r w:rsidR="00BE50FA" w:rsidRPr="0063057F">
        <w:t xml:space="preserve">ně sleduje </w:t>
      </w:r>
      <w:r w:rsidRPr="0063057F">
        <w:t xml:space="preserve">finanční prostředky </w:t>
      </w:r>
      <w:r w:rsidR="00BE50FA" w:rsidRPr="0063057F">
        <w:t xml:space="preserve">potřebné na </w:t>
      </w:r>
      <w:r w:rsidRPr="0063057F">
        <w:t xml:space="preserve">zajištění výuky a </w:t>
      </w:r>
      <w:r w:rsidR="00BE50FA" w:rsidRPr="0063057F">
        <w:t>vyhodnocuje</w:t>
      </w:r>
      <w:r w:rsidRPr="0063057F">
        <w:t xml:space="preserve"> náklady spojené s uskutečňováním studijního programu, zejména náklady na přístrojové vybavení a </w:t>
      </w:r>
      <w:r w:rsidR="00AA469C" w:rsidRPr="0063057F">
        <w:t xml:space="preserve">jejich </w:t>
      </w:r>
      <w:r w:rsidRPr="0063057F">
        <w:t>provoz,</w:t>
      </w:r>
      <w:r w:rsidR="00BE50FA" w:rsidRPr="0063057F">
        <w:t xml:space="preserve"> náklady na provoz budov, ve kterých je výuka realizována,</w:t>
      </w:r>
      <w:r w:rsidRPr="0063057F">
        <w:t xml:space="preserve"> náklady na materiální a technické vybavení a jeho modernizaci, v neposlední řadě osobní náklady</w:t>
      </w:r>
      <w:r w:rsidR="00BE50FA" w:rsidRPr="0063057F">
        <w:t xml:space="preserve"> akademických pracovníků</w:t>
      </w:r>
      <w:r w:rsidR="00FC4424" w:rsidRPr="0063057F">
        <w:t xml:space="preserve"> a </w:t>
      </w:r>
      <w:proofErr w:type="spellStart"/>
      <w:r w:rsidR="00FC4424" w:rsidRPr="0063057F">
        <w:t>technicko</w:t>
      </w:r>
      <w:r w:rsidR="00035512" w:rsidRPr="0063057F">
        <w:t>-</w:t>
      </w:r>
      <w:r w:rsidR="00FC4424" w:rsidRPr="0063057F">
        <w:t>hospodářských</w:t>
      </w:r>
      <w:proofErr w:type="spellEnd"/>
      <w:r w:rsidR="00FC4424" w:rsidRPr="0063057F">
        <w:t xml:space="preserve"> pracovníků</w:t>
      </w:r>
      <w:r w:rsidRPr="0063057F">
        <w:t>, náklady dalšího vzdělávání akademických pracovníků a výdaje na inovace</w:t>
      </w:r>
      <w:r w:rsidR="00FC4424" w:rsidRPr="0063057F">
        <w:t xml:space="preserve"> výukového prostředí</w:t>
      </w:r>
      <w:r w:rsidRPr="0063057F">
        <w:t>.</w:t>
      </w:r>
    </w:p>
    <w:p w14:paraId="7C6FAB48" w14:textId="77777777" w:rsidR="009E517D" w:rsidRDefault="00FC4424" w:rsidP="00FA42AB">
      <w:pPr>
        <w:rPr>
          <w:ins w:id="922" w:author="vopatrilova" w:date="2018-11-22T14:57:00Z"/>
        </w:rPr>
      </w:pPr>
      <w:r w:rsidRPr="0063057F">
        <w:t>Fakulta aplikované informatiky má zajištěny prostředky na finanční zabezpečení studijního programu</w:t>
      </w:r>
      <w:r w:rsidR="00517223" w:rsidRPr="0063057F">
        <w:t xml:space="preserve"> </w:t>
      </w:r>
      <w:r w:rsidRPr="0063057F">
        <w:t>nejen na daný kalendářní rok, ale i na střednědobý výhled.</w:t>
      </w:r>
      <w:r w:rsidR="00517223" w:rsidRPr="0063057F">
        <w:t xml:space="preserve"> Výroční zpráva o hospodaření fakulty je veřejný dokument</w:t>
      </w:r>
      <w:r w:rsidR="00E504F1" w:rsidRPr="0063057F">
        <w:rPr>
          <w:rStyle w:val="Znakapoznpodarou"/>
        </w:rPr>
        <w:footnoteReference w:id="41"/>
      </w:r>
      <w:r w:rsidR="00035512" w:rsidRPr="0063057F">
        <w:t xml:space="preserve"> </w:t>
      </w:r>
      <w:r w:rsidRPr="0063057F">
        <w:t xml:space="preserve">a je pravidelně projednávána a schvalována Akademickým senátem </w:t>
      </w:r>
      <w:r w:rsidR="00985F92" w:rsidRPr="0063057F">
        <w:t>fakulty</w:t>
      </w:r>
      <w:r w:rsidRPr="0063057F">
        <w:t>.</w:t>
      </w:r>
    </w:p>
    <w:p w14:paraId="630ADE7E" w14:textId="77777777" w:rsidR="00D70CE9" w:rsidRPr="00DB18FD" w:rsidRDefault="00D70CE9" w:rsidP="00FA42AB"/>
    <w:p w14:paraId="330672FF" w14:textId="77777777" w:rsidR="009E517D" w:rsidRPr="0063057F" w:rsidRDefault="00C66240" w:rsidP="00650764">
      <w:pPr>
        <w:pStyle w:val="Nadpis3"/>
      </w:pPr>
      <w:bookmarkStart w:id="923" w:name="_Toc530850767"/>
      <w:r w:rsidRPr="0063057F">
        <w:t xml:space="preserve">Standard 4.2: </w:t>
      </w:r>
      <w:r w:rsidR="009E517D" w:rsidRPr="0063057F">
        <w:t>Materiální a technické zabezpečení studijního programu</w:t>
      </w:r>
      <w:bookmarkEnd w:id="923"/>
      <w:r w:rsidR="009E517D" w:rsidRPr="0063057F">
        <w:t xml:space="preserve"> </w:t>
      </w:r>
    </w:p>
    <w:p w14:paraId="197677B5" w14:textId="77777777" w:rsidR="007F54E5" w:rsidRPr="0063057F" w:rsidRDefault="00830B1E" w:rsidP="00A352DC">
      <w:r w:rsidRPr="0063057F">
        <w:t xml:space="preserve">Fakulta aplikované informatiky, která garantuje studijní </w:t>
      </w:r>
      <w:r w:rsidRPr="00CD5DC3">
        <w:t>program</w:t>
      </w:r>
      <w:r w:rsidR="00817DFB" w:rsidRPr="00CD5DC3">
        <w:t xml:space="preserve"> </w:t>
      </w:r>
      <w:r w:rsidR="0052014B" w:rsidRPr="00CD5DC3">
        <w:t>„Aplikovaná informatika v průmyslové automatizaci“ s oběma specializacemi</w:t>
      </w:r>
      <w:r w:rsidRPr="00CD5DC3">
        <w:t xml:space="preserve">, </w:t>
      </w:r>
      <w:r w:rsidR="00DE496A" w:rsidRPr="00CD5DC3">
        <w:t>zajišťuje trvalý rozvoj všech</w:t>
      </w:r>
      <w:r w:rsidR="007F54E5" w:rsidRPr="00CD5DC3">
        <w:t xml:space="preserve"> </w:t>
      </w:r>
      <w:r w:rsidR="00DE496A" w:rsidRPr="00CD5DC3">
        <w:t>výukových laboratoří, modernizaci semi</w:t>
      </w:r>
      <w:r w:rsidR="00817DFB" w:rsidRPr="00CD5DC3">
        <w:t xml:space="preserve">nárních místností a poslucháren, v nichž je výuka uskutečňována. </w:t>
      </w:r>
      <w:r w:rsidR="005535B0" w:rsidRPr="00CD5DC3">
        <w:t xml:space="preserve">Pravidelně probíhá upgrade výpočetní techniky, akademičtí pracovníci modernizují přístrojové vybavení a rozvíjí laboratorní úlohy pro laboratorní cvičení. </w:t>
      </w:r>
      <w:r w:rsidR="005C44DE" w:rsidRPr="00CD5DC3">
        <w:t xml:space="preserve">Přehled místností </w:t>
      </w:r>
      <w:r w:rsidR="0063057F" w:rsidRPr="00CD5DC3">
        <w:t xml:space="preserve">a laboratoří, využívaných </w:t>
      </w:r>
      <w:r w:rsidR="005C44DE" w:rsidRPr="00CD5DC3">
        <w:t>pro zajištění výuky</w:t>
      </w:r>
      <w:r w:rsidR="0063057F" w:rsidRPr="00CD5DC3">
        <w:t xml:space="preserve"> tohoto SP,</w:t>
      </w:r>
      <w:r w:rsidR="005C44DE" w:rsidRPr="00CD5DC3">
        <w:t xml:space="preserve"> je uveden v části C-IV akreditačních materiálů. Studentům </w:t>
      </w:r>
      <w:r w:rsidR="004B506F" w:rsidRPr="00CD5DC3">
        <w:t>bakalář</w:t>
      </w:r>
      <w:r w:rsidR="005C44DE" w:rsidRPr="00CD5DC3">
        <w:t xml:space="preserve">ského studia jsou k dispozici i laboratoře a přístrojové vybavení </w:t>
      </w:r>
      <w:proofErr w:type="spellStart"/>
      <w:r w:rsidR="005C44DE" w:rsidRPr="00CD5DC3">
        <w:t>Regionáního</w:t>
      </w:r>
      <w:proofErr w:type="spellEnd"/>
      <w:r w:rsidR="005C44DE" w:rsidRPr="00CD5DC3">
        <w:t xml:space="preserve"> výzkumného centra CEBIA – </w:t>
      </w:r>
      <w:proofErr w:type="spellStart"/>
      <w:r w:rsidR="005C44DE" w:rsidRPr="00CD5DC3">
        <w:t>Tech</w:t>
      </w:r>
      <w:proofErr w:type="spellEnd"/>
      <w:r w:rsidR="005C44DE" w:rsidRPr="00CD5DC3">
        <w:t>, které</w:t>
      </w:r>
      <w:r w:rsidR="005C44DE" w:rsidRPr="0063057F">
        <w:t xml:space="preserve"> bylo vybudováno v rámci operačního programu </w:t>
      </w:r>
      <w:proofErr w:type="spellStart"/>
      <w:r w:rsidR="005C44DE" w:rsidRPr="0063057F">
        <w:t>VaVpI</w:t>
      </w:r>
      <w:proofErr w:type="spellEnd"/>
      <w:r w:rsidR="005C44DE" w:rsidRPr="0063057F">
        <w:t xml:space="preserve">. </w:t>
      </w:r>
    </w:p>
    <w:p w14:paraId="70DB10C6" w14:textId="77777777" w:rsidR="00AA469C" w:rsidRPr="0063057F" w:rsidRDefault="007F54E5" w:rsidP="00A352DC">
      <w:pPr>
        <w:rPr>
          <w:sz w:val="14"/>
          <w:szCs w:val="14"/>
        </w:rPr>
      </w:pPr>
      <w:r w:rsidRPr="0063057F">
        <w:t xml:space="preserve">Pro modernizaci výukových prostor </w:t>
      </w:r>
      <w:r w:rsidR="00C741FA" w:rsidRPr="0063057F">
        <w:t>FAI</w:t>
      </w:r>
      <w:r w:rsidR="0052014B" w:rsidRPr="0063057F">
        <w:t xml:space="preserve"> využívá</w:t>
      </w:r>
      <w:r w:rsidRPr="0063057F">
        <w:t xml:space="preserve"> finanční prostředky, které </w:t>
      </w:r>
      <w:r w:rsidR="00C741FA" w:rsidRPr="0063057F">
        <w:t xml:space="preserve">jsou na základě Rozpisu rozpočtu UTB na daný kalendářní rok </w:t>
      </w:r>
      <w:r w:rsidR="0063057F">
        <w:t>při</w:t>
      </w:r>
      <w:r w:rsidR="00C741FA" w:rsidRPr="0063057F">
        <w:t xml:space="preserve">děleny jednotlivým součástem univerzity pro uskutečňování studijních programů. Kromě těchto prostředků FAI využívá možnost ucházet se o interní Rozvojové projekty, které každoročně Univerzita Tomáše Bati ve Zlíně </w:t>
      </w:r>
      <w:r w:rsidR="00E9146A" w:rsidRPr="0063057F">
        <w:t>vypisuje za účelem modernizace výukových prostor a laboratoří. V době přípravy akreditační žádosti FAI řeší v rámci operačního programu VVV projekt s názvem Modernizace výukové infrastruktury Fakulty aplikované informatiky (dále jen „</w:t>
      </w:r>
      <w:proofErr w:type="spellStart"/>
      <w:r w:rsidR="00E9146A" w:rsidRPr="0063057F">
        <w:t>MoVI</w:t>
      </w:r>
      <w:proofErr w:type="spellEnd"/>
      <w:r w:rsidR="00E9146A" w:rsidRPr="0063057F">
        <w:t xml:space="preserve"> – FAI). Díky tomuto projektu postupně probíhá modernizace a rozšíření laboratoří pro výuku bezpečnostních technologií, elektroniky, měření, informačních technologií a budou vybudovány dvě robotické laboratoře. FAI se také zapojila do řešení projektu </w:t>
      </w:r>
      <w:r w:rsidR="005D70FE" w:rsidRPr="0063057F">
        <w:t>„UTB rozvoj studijního prostředí“, který univerzita řeší v rámci OP VVV výzvy Podpora rozvoje studijního prostředí na VŠ. V rámci tohoto projektu jsou v budově FAI modernizovány čtyři posluchárny, v seminárních místnostech jsou instalovány jednotná prezentační místa a je modernizována výpočetní a audiovizuální technika.</w:t>
      </w:r>
    </w:p>
    <w:p w14:paraId="1F1F7AB6" w14:textId="77777777" w:rsidR="009E517D" w:rsidRPr="0063057F" w:rsidRDefault="009E517D" w:rsidP="00AA469C">
      <w:pPr>
        <w:tabs>
          <w:tab w:val="left" w:pos="2835"/>
        </w:tabs>
        <w:spacing w:before="120" w:after="120"/>
      </w:pPr>
      <w:r w:rsidRPr="0063057F">
        <w:tab/>
      </w:r>
      <w:r w:rsidRPr="0063057F">
        <w:tab/>
      </w:r>
    </w:p>
    <w:p w14:paraId="15B3587C" w14:textId="77777777" w:rsidR="009E517D" w:rsidRPr="0063057F" w:rsidRDefault="00C66240" w:rsidP="00650764">
      <w:pPr>
        <w:pStyle w:val="Nadpis3"/>
      </w:pPr>
      <w:bookmarkStart w:id="924" w:name="_Toc530850768"/>
      <w:r w:rsidRPr="0063057F">
        <w:t xml:space="preserve">Standard 4.3: </w:t>
      </w:r>
      <w:r w:rsidR="009E517D" w:rsidRPr="0063057F">
        <w:t>Odborná literatura a elektronické databáze odpovídající studijnímu programu</w:t>
      </w:r>
      <w:bookmarkEnd w:id="924"/>
      <w:r w:rsidR="009E517D" w:rsidRPr="0063057F">
        <w:t xml:space="preserve"> </w:t>
      </w:r>
    </w:p>
    <w:p w14:paraId="1C5641A6" w14:textId="77777777" w:rsidR="006D0668" w:rsidRPr="0063057F" w:rsidRDefault="00035512" w:rsidP="00D62BA4">
      <w:r w:rsidRPr="0063057F">
        <w:rPr>
          <w:rFonts w:cs="Calibri"/>
          <w:color w:val="000000"/>
          <w:lang w:eastAsia="cs-CZ"/>
        </w:rPr>
        <w:t xml:space="preserve">Studenti mají dostatečný přístup k domácí i zahraniční odborné literatuře a dalším informačním zdrojům </w:t>
      </w:r>
      <w:r w:rsidRPr="0063057F">
        <w:rPr>
          <w:lang w:eastAsia="cs-CZ"/>
        </w:rPr>
        <w:t xml:space="preserve">odpovídajícím danému typu studijního programu a i profilu studijního programu. Informační zdroje a informační služby pro všechny studijní programy realizované na UTB ve Zlíně zabezpečuje centrálně Knihovna UTB. Ta sídlí v moderních prostorách Univerzitního centra a je navštěvována studenty a pedagogy ze všech fakult, ale i čtenáři z řad odborné veřejnosti, neboť se jedná o největší univerzální odbornou knihovnu ve Zlínském kraji. Konkrétní zdroje jsou popsány jednak v části </w:t>
      </w:r>
      <w:r w:rsidRPr="0063057F">
        <w:rPr>
          <w:i/>
          <w:lang w:eastAsia="cs-CZ"/>
        </w:rPr>
        <w:t>C-III akreditačního spisu</w:t>
      </w:r>
      <w:r w:rsidRPr="0063057F">
        <w:rPr>
          <w:lang w:eastAsia="cs-CZ"/>
        </w:rPr>
        <w:t>, a také zde, v komentáři standardu 1.13.</w:t>
      </w:r>
      <w:r w:rsidR="009E517D" w:rsidRPr="0063057F">
        <w:tab/>
      </w:r>
    </w:p>
    <w:p w14:paraId="3421446A" w14:textId="77777777" w:rsidR="006D0668" w:rsidRPr="0063057F" w:rsidRDefault="006D0668" w:rsidP="00D62BA4"/>
    <w:p w14:paraId="7B4A5871" w14:textId="77777777" w:rsidR="006D0668" w:rsidRPr="00DB18FD" w:rsidRDefault="006D0668" w:rsidP="00DB18FD">
      <w:pPr>
        <w:pStyle w:val="Nadpis3"/>
      </w:pPr>
      <w:bookmarkStart w:id="925" w:name="_Toc530850769"/>
      <w:r w:rsidRPr="0063057F">
        <w:t>Standard 4.4:  Materiálně-technické zabezpečení studijního programu uskutečňovaného mimo sídlo vysoké školy</w:t>
      </w:r>
      <w:bookmarkEnd w:id="925"/>
      <w:r w:rsidRPr="0063057F">
        <w:t xml:space="preserve"> </w:t>
      </w:r>
    </w:p>
    <w:p w14:paraId="6E2FE142" w14:textId="77777777" w:rsidR="006D0668" w:rsidRPr="0063057F" w:rsidRDefault="006D0668" w:rsidP="00FA42AB">
      <w:r w:rsidRPr="0063057F">
        <w:t>Relevantní studijní program bude uskutečňován pouze v místě sídle UTB ve Zlíně, na Fakultě aplikované informatiky.</w:t>
      </w:r>
    </w:p>
    <w:p w14:paraId="3DE184B5" w14:textId="77777777" w:rsidR="00D62BA4" w:rsidRPr="0063057F" w:rsidRDefault="00D62BA4" w:rsidP="00D62BA4"/>
    <w:p w14:paraId="0FACE49B" w14:textId="77777777" w:rsidR="009E517D" w:rsidRPr="0063057F" w:rsidRDefault="009E517D" w:rsidP="00320E00">
      <w:pPr>
        <w:spacing w:after="0"/>
        <w:ind w:left="1134" w:hanging="425"/>
        <w:rPr>
          <w:rFonts w:ascii="Times New Roman" w:hAnsi="Times New Roman" w:cs="Times New Roman"/>
          <w:bCs/>
          <w:sz w:val="24"/>
          <w:szCs w:val="24"/>
        </w:rPr>
      </w:pPr>
    </w:p>
    <w:p w14:paraId="76CAC168" w14:textId="77777777" w:rsidR="009E517D" w:rsidRPr="0063057F" w:rsidRDefault="009E517D" w:rsidP="00035992">
      <w:pPr>
        <w:pStyle w:val="Nadpis2"/>
      </w:pPr>
      <w:bookmarkStart w:id="926" w:name="_Toc530850770"/>
      <w:r w:rsidRPr="0063057F">
        <w:lastRenderedPageBreak/>
        <w:t>Garant studijního programu</w:t>
      </w:r>
      <w:bookmarkEnd w:id="926"/>
      <w:r w:rsidRPr="0063057F">
        <w:t xml:space="preserve"> </w:t>
      </w:r>
    </w:p>
    <w:p w14:paraId="5B6AAE56" w14:textId="77777777" w:rsidR="00355B9E" w:rsidRPr="0063057F" w:rsidRDefault="00355B9E" w:rsidP="00355B9E">
      <w:pPr>
        <w:pStyle w:val="Nadpis3"/>
      </w:pPr>
      <w:bookmarkStart w:id="927" w:name="_Toc530850771"/>
      <w:r w:rsidRPr="0063057F">
        <w:t>Standard 5.1: Pravomoci a odpovědnost garanta</w:t>
      </w:r>
      <w:bookmarkEnd w:id="927"/>
      <w:r w:rsidRPr="0063057F">
        <w:t xml:space="preserve"> </w:t>
      </w:r>
    </w:p>
    <w:p w14:paraId="26AF0750" w14:textId="77777777" w:rsidR="00F767D1" w:rsidRPr="002133B4" w:rsidRDefault="00F767D1" w:rsidP="00FA42AB">
      <w:r w:rsidRPr="002133B4">
        <w:t>Pozice garanta studijního programu je dána zákonem č. 111/1998 Sb., o vysokých školách, v platném znění</w:t>
      </w:r>
      <w:r w:rsidRPr="002133B4">
        <w:rPr>
          <w:rStyle w:val="Znakapoznpodarou"/>
        </w:rPr>
        <w:footnoteReference w:id="42"/>
      </w:r>
      <w:r w:rsidRPr="002133B4">
        <w:t xml:space="preserve"> a na univerzitní úrovni jsou pravomoci a odpovědnost garanta stanovena především vnitřním předpisem Řád pro tvorbu, schvalování, uskutečňování a změny studijních programů UTB ve Zlíně</w:t>
      </w:r>
      <w:r w:rsidRPr="002133B4">
        <w:rPr>
          <w:rStyle w:val="Znakapoznpodarou"/>
        </w:rPr>
        <w:footnoteReference w:id="43"/>
      </w:r>
      <w:r w:rsidRPr="002133B4">
        <w:t xml:space="preserve"> v čl. 8, kde činnost garanta popisuje odstavec (5), viz:</w:t>
      </w:r>
    </w:p>
    <w:p w14:paraId="23B85B63" w14:textId="77777777" w:rsidR="00F767D1" w:rsidRPr="00D70CE9" w:rsidRDefault="00F767D1" w:rsidP="00F767D1">
      <w:pPr>
        <w:autoSpaceDE w:val="0"/>
        <w:autoSpaceDN w:val="0"/>
        <w:adjustRightInd w:val="0"/>
        <w:spacing w:after="0" w:line="240" w:lineRule="auto"/>
        <w:jc w:val="left"/>
        <w:rPr>
          <w:rFonts w:asciiTheme="minorHAnsi" w:hAnsiTheme="minorHAnsi" w:cstheme="minorHAnsi"/>
          <w:color w:val="000000"/>
          <w:lang w:eastAsia="cs-CZ"/>
          <w:rPrChange w:id="930" w:author="vopatrilova" w:date="2018-11-22T14:58:00Z">
            <w:rPr>
              <w:rFonts w:asciiTheme="minorHAnsi" w:hAnsiTheme="minorHAnsi" w:cstheme="minorHAnsi"/>
              <w:i/>
              <w:color w:val="000000"/>
              <w:lang w:eastAsia="cs-CZ"/>
            </w:rPr>
          </w:rPrChange>
        </w:rPr>
      </w:pPr>
      <w:r w:rsidRPr="00D70CE9">
        <w:rPr>
          <w:rFonts w:asciiTheme="minorHAnsi" w:hAnsiTheme="minorHAnsi" w:cstheme="minorHAnsi"/>
          <w:color w:val="000000"/>
          <w:lang w:eastAsia="cs-CZ"/>
          <w:rPrChange w:id="931" w:author="vopatrilova" w:date="2018-11-22T14:58:00Z">
            <w:rPr>
              <w:rFonts w:asciiTheme="minorHAnsi" w:hAnsiTheme="minorHAnsi" w:cstheme="minorHAnsi"/>
              <w:i/>
              <w:color w:val="000000"/>
              <w:lang w:eastAsia="cs-CZ"/>
            </w:rPr>
          </w:rPrChange>
        </w:rPr>
        <w:t xml:space="preserve">(5) Garant bakalářského a magisterského studijního programu zejména: </w:t>
      </w:r>
    </w:p>
    <w:p w14:paraId="729697D7" w14:textId="77777777" w:rsidR="00F767D1" w:rsidRPr="00D70CE9" w:rsidRDefault="00F767D1" w:rsidP="00F767D1">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932" w:author="vopatrilova" w:date="2018-11-22T14:58:00Z">
            <w:rPr>
              <w:rFonts w:asciiTheme="minorHAnsi" w:hAnsiTheme="minorHAnsi" w:cstheme="minorHAnsi"/>
              <w:i/>
              <w:color w:val="000000"/>
              <w:lang w:eastAsia="cs-CZ"/>
            </w:rPr>
          </w:rPrChange>
        </w:rPr>
      </w:pPr>
      <w:r w:rsidRPr="00D70CE9">
        <w:rPr>
          <w:rFonts w:asciiTheme="minorHAnsi" w:hAnsiTheme="minorHAnsi" w:cstheme="minorHAnsi"/>
          <w:color w:val="000000"/>
          <w:lang w:eastAsia="cs-CZ"/>
          <w:rPrChange w:id="933" w:author="vopatrilova" w:date="2018-11-22T14:58:00Z">
            <w:rPr>
              <w:rFonts w:asciiTheme="minorHAnsi" w:hAnsiTheme="minorHAnsi" w:cstheme="minorHAnsi"/>
              <w:i/>
              <w:color w:val="000000"/>
              <w:lang w:eastAsia="cs-CZ"/>
            </w:rPr>
          </w:rPrChange>
        </w:rPr>
        <w:t xml:space="preserve">koordinuje obsahovou přípravu studijního programu, </w:t>
      </w:r>
    </w:p>
    <w:p w14:paraId="164BF9C3" w14:textId="77777777" w:rsidR="00F767D1" w:rsidRPr="00D70CE9" w:rsidRDefault="00F767D1" w:rsidP="00F767D1">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934" w:author="vopatrilova" w:date="2018-11-22T14:58:00Z">
            <w:rPr>
              <w:rFonts w:asciiTheme="minorHAnsi" w:hAnsiTheme="minorHAnsi" w:cstheme="minorHAnsi"/>
              <w:i/>
              <w:color w:val="000000"/>
              <w:lang w:eastAsia="cs-CZ"/>
            </w:rPr>
          </w:rPrChange>
        </w:rPr>
      </w:pPr>
      <w:r w:rsidRPr="00D70CE9">
        <w:rPr>
          <w:rFonts w:asciiTheme="minorHAnsi" w:hAnsiTheme="minorHAnsi" w:cstheme="minorHAnsi"/>
          <w:color w:val="000000"/>
          <w:lang w:eastAsia="cs-CZ"/>
          <w:rPrChange w:id="935" w:author="vopatrilova" w:date="2018-11-22T14:58:00Z">
            <w:rPr>
              <w:rFonts w:asciiTheme="minorHAnsi" w:hAnsiTheme="minorHAnsi" w:cstheme="minorHAnsi"/>
              <w:i/>
              <w:color w:val="000000"/>
              <w:lang w:eastAsia="cs-CZ"/>
            </w:rPr>
          </w:rPrChange>
        </w:rPr>
        <w:t xml:space="preserve">dbá na to, aby studijní program byl uskutečňován v souladu s akreditačním spisem, </w:t>
      </w:r>
    </w:p>
    <w:p w14:paraId="7BB95B9E" w14:textId="77777777" w:rsidR="00F767D1" w:rsidRPr="00D70CE9" w:rsidRDefault="00F767D1" w:rsidP="00F767D1">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936" w:author="vopatrilova" w:date="2018-11-22T14:58:00Z">
            <w:rPr>
              <w:rFonts w:asciiTheme="minorHAnsi" w:hAnsiTheme="minorHAnsi" w:cstheme="minorHAnsi"/>
              <w:i/>
              <w:color w:val="000000"/>
              <w:lang w:eastAsia="cs-CZ"/>
            </w:rPr>
          </w:rPrChange>
        </w:rPr>
      </w:pPr>
      <w:r w:rsidRPr="00D70CE9">
        <w:rPr>
          <w:rFonts w:asciiTheme="minorHAnsi" w:hAnsiTheme="minorHAnsi" w:cstheme="minorHAnsi"/>
          <w:color w:val="000000"/>
          <w:lang w:eastAsia="cs-CZ"/>
          <w:rPrChange w:id="937" w:author="vopatrilova" w:date="2018-11-22T14:58:00Z">
            <w:rPr>
              <w:rFonts w:asciiTheme="minorHAnsi" w:hAnsiTheme="minorHAnsi" w:cstheme="minorHAnsi"/>
              <w:i/>
              <w:color w:val="000000"/>
              <w:lang w:eastAsia="cs-CZ"/>
            </w:rPr>
          </w:rPrChange>
        </w:rPr>
        <w:t xml:space="preserve">dohlíží na kvalitu uskutečňování studijního programu, </w:t>
      </w:r>
    </w:p>
    <w:p w14:paraId="10FCBBEE" w14:textId="77777777" w:rsidR="00F767D1" w:rsidRPr="00D70CE9" w:rsidRDefault="00F767D1" w:rsidP="00F767D1">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938" w:author="vopatrilova" w:date="2018-11-22T14:58:00Z">
            <w:rPr>
              <w:rFonts w:asciiTheme="minorHAnsi" w:hAnsiTheme="minorHAnsi" w:cstheme="minorHAnsi"/>
              <w:i/>
              <w:color w:val="000000"/>
              <w:lang w:eastAsia="cs-CZ"/>
            </w:rPr>
          </w:rPrChange>
        </w:rPr>
      </w:pPr>
      <w:r w:rsidRPr="00D70CE9">
        <w:rPr>
          <w:rFonts w:asciiTheme="minorHAnsi" w:hAnsiTheme="minorHAnsi" w:cstheme="minorHAnsi"/>
          <w:color w:val="000000"/>
          <w:lang w:eastAsia="cs-CZ"/>
          <w:rPrChange w:id="939" w:author="vopatrilova" w:date="2018-11-22T14:58:00Z">
            <w:rPr>
              <w:rFonts w:asciiTheme="minorHAnsi" w:hAnsiTheme="minorHAnsi" w:cstheme="minorHAnsi"/>
              <w:i/>
              <w:color w:val="000000"/>
              <w:lang w:eastAsia="cs-CZ"/>
            </w:rPr>
          </w:rPrChange>
        </w:rPr>
        <w:t xml:space="preserve">studentům ve studijním programu poskytuje odborné studijní poradenství, </w:t>
      </w:r>
    </w:p>
    <w:p w14:paraId="4AC252EE" w14:textId="77777777" w:rsidR="00F767D1" w:rsidRPr="00D70CE9" w:rsidRDefault="00F767D1" w:rsidP="00F767D1">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940" w:author="vopatrilova" w:date="2018-11-22T14:58:00Z">
            <w:rPr>
              <w:rFonts w:asciiTheme="minorHAnsi" w:hAnsiTheme="minorHAnsi" w:cstheme="minorHAnsi"/>
              <w:i/>
              <w:color w:val="000000"/>
              <w:lang w:eastAsia="cs-CZ"/>
            </w:rPr>
          </w:rPrChange>
        </w:rPr>
      </w:pPr>
      <w:r w:rsidRPr="00D70CE9">
        <w:rPr>
          <w:rFonts w:asciiTheme="minorHAnsi" w:hAnsiTheme="minorHAnsi" w:cstheme="minorHAnsi"/>
          <w:color w:val="000000"/>
          <w:lang w:eastAsia="cs-CZ"/>
          <w:rPrChange w:id="941" w:author="vopatrilova" w:date="2018-11-22T14:58:00Z">
            <w:rPr>
              <w:rFonts w:asciiTheme="minorHAnsi" w:hAnsiTheme="minorHAnsi" w:cstheme="minorHAnsi"/>
              <w:i/>
              <w:color w:val="000000"/>
              <w:lang w:eastAsia="cs-CZ"/>
            </w:rPr>
          </w:rPrChange>
        </w:rPr>
        <w:t xml:space="preserve">schvaluje výběr studijních předmětů studia v zahraničí a jejich uznání, </w:t>
      </w:r>
    </w:p>
    <w:p w14:paraId="1BF45A84" w14:textId="77777777" w:rsidR="00F767D1" w:rsidRPr="00D70CE9" w:rsidRDefault="00F767D1" w:rsidP="00F767D1">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942" w:author="vopatrilova" w:date="2018-11-22T14:58:00Z">
            <w:rPr>
              <w:rFonts w:asciiTheme="minorHAnsi" w:hAnsiTheme="minorHAnsi" w:cstheme="minorHAnsi"/>
              <w:i/>
              <w:color w:val="000000"/>
              <w:lang w:eastAsia="cs-CZ"/>
            </w:rPr>
          </w:rPrChange>
        </w:rPr>
      </w:pPr>
      <w:r w:rsidRPr="00D70CE9">
        <w:rPr>
          <w:rFonts w:asciiTheme="minorHAnsi" w:hAnsiTheme="minorHAnsi" w:cstheme="minorHAnsi"/>
          <w:color w:val="000000"/>
          <w:lang w:eastAsia="cs-CZ"/>
          <w:rPrChange w:id="943" w:author="vopatrilova" w:date="2018-11-22T14:58:00Z">
            <w:rPr>
              <w:rFonts w:asciiTheme="minorHAnsi" w:hAnsiTheme="minorHAnsi" w:cstheme="minorHAnsi"/>
              <w:i/>
              <w:color w:val="000000"/>
              <w:lang w:eastAsia="cs-CZ"/>
            </w:rPr>
          </w:rPrChange>
        </w:rPr>
        <w:t xml:space="preserve">doporučuje uznání části studia podle čl. 24 Studijního a zkušebního řádu UTB, </w:t>
      </w:r>
    </w:p>
    <w:p w14:paraId="08413C91" w14:textId="77777777" w:rsidR="00F767D1" w:rsidRPr="00D70CE9" w:rsidRDefault="00F767D1" w:rsidP="00F767D1">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944" w:author="vopatrilova" w:date="2018-11-22T14:58:00Z">
            <w:rPr>
              <w:rFonts w:asciiTheme="minorHAnsi" w:hAnsiTheme="minorHAnsi" w:cstheme="minorHAnsi"/>
              <w:i/>
              <w:color w:val="000000"/>
              <w:lang w:eastAsia="cs-CZ"/>
            </w:rPr>
          </w:rPrChange>
        </w:rPr>
      </w:pPr>
      <w:r w:rsidRPr="00D70CE9">
        <w:rPr>
          <w:rFonts w:asciiTheme="minorHAnsi" w:hAnsiTheme="minorHAnsi" w:cstheme="minorHAnsi"/>
          <w:color w:val="000000"/>
          <w:lang w:eastAsia="cs-CZ"/>
          <w:rPrChange w:id="945" w:author="vopatrilova" w:date="2018-11-22T14:58:00Z">
            <w:rPr>
              <w:rFonts w:asciiTheme="minorHAnsi" w:hAnsiTheme="minorHAnsi" w:cstheme="minorHAnsi"/>
              <w:i/>
              <w:color w:val="000000"/>
              <w:lang w:eastAsia="cs-CZ"/>
            </w:rPr>
          </w:rPrChange>
        </w:rPr>
        <w:t xml:space="preserve">schvaluje témata bakalářských nebo diplomových prací, </w:t>
      </w:r>
    </w:p>
    <w:p w14:paraId="49BD4C82" w14:textId="77777777" w:rsidR="00F767D1" w:rsidRPr="00D70CE9" w:rsidRDefault="00F767D1" w:rsidP="00F767D1">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946" w:author="vopatrilova" w:date="2018-11-22T14:58:00Z">
            <w:rPr>
              <w:rFonts w:asciiTheme="minorHAnsi" w:hAnsiTheme="minorHAnsi" w:cstheme="minorHAnsi"/>
              <w:i/>
              <w:color w:val="000000"/>
              <w:lang w:eastAsia="cs-CZ"/>
            </w:rPr>
          </w:rPrChange>
        </w:rPr>
      </w:pPr>
      <w:r w:rsidRPr="00D70CE9">
        <w:rPr>
          <w:rFonts w:asciiTheme="minorHAnsi" w:hAnsiTheme="minorHAnsi" w:cstheme="minorHAnsi"/>
          <w:color w:val="000000"/>
          <w:lang w:eastAsia="cs-CZ"/>
          <w:rPrChange w:id="947" w:author="vopatrilova" w:date="2018-11-22T14:58:00Z">
            <w:rPr>
              <w:rFonts w:asciiTheme="minorHAnsi" w:hAnsiTheme="minorHAnsi" w:cstheme="minorHAnsi"/>
              <w:i/>
              <w:color w:val="000000"/>
              <w:lang w:eastAsia="cs-CZ"/>
            </w:rPr>
          </w:rPrChange>
        </w:rPr>
        <w:t xml:space="preserve">obsahově a metodicky rozvíjí studijní program v souladu s aktuální úrovní poznání a potřebami praxe, </w:t>
      </w:r>
    </w:p>
    <w:p w14:paraId="7E2CFC27" w14:textId="77777777" w:rsidR="00F767D1" w:rsidRPr="00D70CE9" w:rsidRDefault="00F767D1" w:rsidP="00F767D1">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948" w:author="vopatrilova" w:date="2018-11-22T14:58:00Z">
            <w:rPr>
              <w:rFonts w:asciiTheme="minorHAnsi" w:hAnsiTheme="minorHAnsi" w:cstheme="minorHAnsi"/>
              <w:i/>
              <w:color w:val="000000"/>
              <w:lang w:eastAsia="cs-CZ"/>
            </w:rPr>
          </w:rPrChange>
        </w:rPr>
      </w:pPr>
      <w:r w:rsidRPr="00D70CE9">
        <w:rPr>
          <w:rFonts w:asciiTheme="minorHAnsi" w:hAnsiTheme="minorHAnsi" w:cstheme="minorHAnsi"/>
          <w:color w:val="000000"/>
          <w:lang w:eastAsia="cs-CZ"/>
          <w:rPrChange w:id="949" w:author="vopatrilova" w:date="2018-11-22T14:58:00Z">
            <w:rPr>
              <w:rFonts w:asciiTheme="minorHAnsi" w:hAnsiTheme="minorHAnsi" w:cstheme="minorHAnsi"/>
              <w:i/>
              <w:color w:val="000000"/>
              <w:lang w:eastAsia="cs-CZ"/>
            </w:rPr>
          </w:rPrChange>
        </w:rPr>
        <w:t xml:space="preserve">předkládá radě studijního programu návrhy na změny studijního programu, </w:t>
      </w:r>
    </w:p>
    <w:p w14:paraId="1ED257B6" w14:textId="77777777" w:rsidR="00F767D1" w:rsidRPr="00D70CE9" w:rsidRDefault="00F767D1" w:rsidP="00F767D1">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950" w:author="vopatrilova" w:date="2018-11-22T14:58:00Z">
            <w:rPr>
              <w:rFonts w:asciiTheme="minorHAnsi" w:hAnsiTheme="minorHAnsi" w:cstheme="minorHAnsi"/>
              <w:i/>
              <w:color w:val="000000"/>
              <w:lang w:eastAsia="cs-CZ"/>
            </w:rPr>
          </w:rPrChange>
        </w:rPr>
      </w:pPr>
      <w:r w:rsidRPr="00D70CE9">
        <w:rPr>
          <w:rFonts w:asciiTheme="minorHAnsi" w:hAnsiTheme="minorHAnsi" w:cstheme="minorHAnsi"/>
          <w:color w:val="000000"/>
          <w:lang w:eastAsia="cs-CZ"/>
          <w:rPrChange w:id="951" w:author="vopatrilova" w:date="2018-11-22T14:58:00Z">
            <w:rPr>
              <w:rFonts w:asciiTheme="minorHAnsi" w:hAnsiTheme="minorHAnsi" w:cstheme="minorHAnsi"/>
              <w:i/>
              <w:color w:val="000000"/>
              <w:lang w:eastAsia="cs-CZ"/>
            </w:rPr>
          </w:rPrChange>
        </w:rPr>
        <w:t xml:space="preserve">účastní se jednání rady studijního programu, </w:t>
      </w:r>
    </w:p>
    <w:p w14:paraId="067B9831" w14:textId="77777777" w:rsidR="00F767D1" w:rsidRPr="00D70CE9" w:rsidRDefault="00F767D1" w:rsidP="00F767D1">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952" w:author="vopatrilova" w:date="2018-11-22T14:58:00Z">
            <w:rPr>
              <w:rFonts w:asciiTheme="minorHAnsi" w:hAnsiTheme="minorHAnsi" w:cstheme="minorHAnsi"/>
              <w:i/>
              <w:color w:val="000000"/>
              <w:lang w:eastAsia="cs-CZ"/>
            </w:rPr>
          </w:rPrChange>
        </w:rPr>
      </w:pPr>
      <w:r w:rsidRPr="00D70CE9">
        <w:rPr>
          <w:rFonts w:asciiTheme="minorHAnsi" w:hAnsiTheme="minorHAnsi" w:cstheme="minorHAnsi"/>
          <w:color w:val="000000"/>
          <w:lang w:eastAsia="cs-CZ"/>
          <w:rPrChange w:id="953" w:author="vopatrilova" w:date="2018-11-22T14:58:00Z">
            <w:rPr>
              <w:rFonts w:asciiTheme="minorHAnsi" w:hAnsiTheme="minorHAnsi" w:cstheme="minorHAnsi"/>
              <w:i/>
              <w:color w:val="000000"/>
              <w:lang w:eastAsia="cs-CZ"/>
            </w:rPr>
          </w:rPrChange>
        </w:rPr>
        <w:t xml:space="preserve">spolupracuje s proděkany, řediteli ústavů a garanty dalších studijních programů uskutečňovaných na dané součásti, </w:t>
      </w:r>
    </w:p>
    <w:p w14:paraId="4E8A56AF" w14:textId="77777777" w:rsidR="00F767D1" w:rsidRPr="00D70CE9" w:rsidRDefault="00F767D1" w:rsidP="00F767D1">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954" w:author="vopatrilova" w:date="2018-11-22T14:58:00Z">
            <w:rPr>
              <w:rFonts w:asciiTheme="minorHAnsi" w:hAnsiTheme="minorHAnsi" w:cstheme="minorHAnsi"/>
              <w:i/>
              <w:color w:val="000000"/>
              <w:lang w:eastAsia="cs-CZ"/>
            </w:rPr>
          </w:rPrChange>
        </w:rPr>
      </w:pPr>
      <w:r w:rsidRPr="00D70CE9">
        <w:rPr>
          <w:rFonts w:asciiTheme="minorHAnsi" w:hAnsiTheme="minorHAnsi" w:cstheme="minorHAnsi"/>
          <w:color w:val="000000"/>
          <w:lang w:eastAsia="cs-CZ"/>
          <w:rPrChange w:id="955" w:author="vopatrilova" w:date="2018-11-22T14:58:00Z">
            <w:rPr>
              <w:rFonts w:asciiTheme="minorHAnsi" w:hAnsiTheme="minorHAnsi" w:cstheme="minorHAnsi"/>
              <w:i/>
              <w:color w:val="000000"/>
              <w:lang w:eastAsia="cs-CZ"/>
            </w:rPr>
          </w:rPrChange>
        </w:rPr>
        <w:t xml:space="preserve">vyhodnocuje obsah a uskutečňování studijního programu, přičemž se opírá o procesy zpětné vazby, zejména ankety a kvantitativní a kvalitativní průzkumy u studentů, zaměstnavatelů, profesních komor a oborových sdružení, </w:t>
      </w:r>
    </w:p>
    <w:p w14:paraId="2C2C4AF9" w14:textId="77777777" w:rsidR="00F767D1" w:rsidRPr="00D70CE9" w:rsidRDefault="00F767D1" w:rsidP="00F767D1">
      <w:pPr>
        <w:pStyle w:val="Odstavecseseznamem"/>
        <w:numPr>
          <w:ilvl w:val="1"/>
          <w:numId w:val="9"/>
        </w:numPr>
        <w:autoSpaceDE w:val="0"/>
        <w:autoSpaceDN w:val="0"/>
        <w:adjustRightInd w:val="0"/>
        <w:spacing w:after="27" w:line="240" w:lineRule="auto"/>
        <w:ind w:left="709"/>
        <w:jc w:val="left"/>
        <w:rPr>
          <w:rFonts w:asciiTheme="minorHAnsi" w:hAnsiTheme="minorHAnsi" w:cstheme="minorHAnsi"/>
          <w:color w:val="000000"/>
          <w:lang w:eastAsia="cs-CZ"/>
          <w:rPrChange w:id="956" w:author="vopatrilova" w:date="2018-11-22T14:58:00Z">
            <w:rPr>
              <w:rFonts w:asciiTheme="minorHAnsi" w:hAnsiTheme="minorHAnsi" w:cstheme="minorHAnsi"/>
              <w:i/>
              <w:color w:val="000000"/>
              <w:lang w:eastAsia="cs-CZ"/>
            </w:rPr>
          </w:rPrChange>
        </w:rPr>
      </w:pPr>
      <w:r w:rsidRPr="00D70CE9">
        <w:rPr>
          <w:rFonts w:asciiTheme="minorHAnsi" w:hAnsiTheme="minorHAnsi" w:cstheme="minorHAnsi"/>
          <w:color w:val="000000"/>
          <w:lang w:eastAsia="cs-CZ"/>
          <w:rPrChange w:id="957" w:author="vopatrilova" w:date="2018-11-22T14:58:00Z">
            <w:rPr>
              <w:rFonts w:asciiTheme="minorHAnsi" w:hAnsiTheme="minorHAnsi" w:cstheme="minorHAnsi"/>
              <w:i/>
              <w:color w:val="000000"/>
              <w:lang w:eastAsia="cs-CZ"/>
            </w:rPr>
          </w:rPrChange>
        </w:rPr>
        <w:t xml:space="preserve">zpracovává hodnotící zprávu o studijním programu jako podklad pro hodnocení kvality uskutečňovaného studijního programu, </w:t>
      </w:r>
    </w:p>
    <w:p w14:paraId="3A44EC4D" w14:textId="77777777" w:rsidR="00F767D1" w:rsidRDefault="00F767D1" w:rsidP="00F767D1">
      <w:pPr>
        <w:pStyle w:val="Odstavecseseznamem"/>
        <w:numPr>
          <w:ilvl w:val="1"/>
          <w:numId w:val="9"/>
        </w:numPr>
        <w:autoSpaceDE w:val="0"/>
        <w:autoSpaceDN w:val="0"/>
        <w:adjustRightInd w:val="0"/>
        <w:spacing w:after="0" w:line="240" w:lineRule="auto"/>
        <w:ind w:left="709"/>
        <w:jc w:val="left"/>
        <w:rPr>
          <w:ins w:id="958" w:author="vopatrilova" w:date="2018-11-22T14:58:00Z"/>
          <w:rFonts w:asciiTheme="minorHAnsi" w:hAnsiTheme="minorHAnsi" w:cstheme="minorHAnsi"/>
          <w:color w:val="000000"/>
          <w:sz w:val="23"/>
          <w:szCs w:val="23"/>
          <w:lang w:eastAsia="cs-CZ"/>
        </w:rPr>
      </w:pPr>
      <w:r w:rsidRPr="00D70CE9">
        <w:rPr>
          <w:rFonts w:asciiTheme="minorHAnsi" w:hAnsiTheme="minorHAnsi" w:cstheme="minorHAnsi"/>
          <w:color w:val="000000"/>
          <w:lang w:eastAsia="cs-CZ"/>
          <w:rPrChange w:id="959" w:author="vopatrilova" w:date="2018-11-22T14:58:00Z">
            <w:rPr>
              <w:rFonts w:asciiTheme="minorHAnsi" w:hAnsiTheme="minorHAnsi" w:cstheme="minorHAnsi"/>
              <w:i/>
              <w:color w:val="000000"/>
              <w:lang w:eastAsia="cs-CZ"/>
            </w:rPr>
          </w:rPrChange>
        </w:rPr>
        <w:t>odpovídá za promítnutí závěrů zprávy o hodnocení studijního programu, schválené Radou UTB, do dalšího uskutečňování studijního programu, případně do přípravy žádosti o prodloužení nebo rozšíření akreditace studijního programu.</w:t>
      </w:r>
      <w:r w:rsidRPr="00D70CE9">
        <w:rPr>
          <w:rFonts w:asciiTheme="minorHAnsi" w:hAnsiTheme="minorHAnsi" w:cstheme="minorHAnsi"/>
          <w:color w:val="000000"/>
          <w:sz w:val="23"/>
          <w:szCs w:val="23"/>
          <w:lang w:eastAsia="cs-CZ"/>
          <w:rPrChange w:id="960" w:author="vopatrilova" w:date="2018-11-22T14:58:00Z">
            <w:rPr>
              <w:rFonts w:asciiTheme="minorHAnsi" w:hAnsiTheme="minorHAnsi" w:cstheme="minorHAnsi"/>
              <w:i/>
              <w:color w:val="000000"/>
              <w:sz w:val="23"/>
              <w:szCs w:val="23"/>
              <w:lang w:eastAsia="cs-CZ"/>
            </w:rPr>
          </w:rPrChange>
        </w:rPr>
        <w:t xml:space="preserve"> </w:t>
      </w:r>
      <w:r w:rsidRPr="00D70CE9">
        <w:rPr>
          <w:rStyle w:val="Znakapoznpodarou"/>
          <w:rFonts w:asciiTheme="minorHAnsi" w:hAnsiTheme="minorHAnsi" w:cstheme="minorHAnsi"/>
          <w:color w:val="000000"/>
          <w:lang w:eastAsia="cs-CZ"/>
          <w:rPrChange w:id="961" w:author="vopatrilova" w:date="2018-11-22T14:58:00Z">
            <w:rPr>
              <w:rStyle w:val="Znakapoznpodarou"/>
              <w:rFonts w:asciiTheme="minorHAnsi" w:hAnsiTheme="minorHAnsi" w:cstheme="minorHAnsi"/>
              <w:i/>
              <w:color w:val="000000"/>
              <w:lang w:eastAsia="cs-CZ"/>
            </w:rPr>
          </w:rPrChange>
        </w:rPr>
        <w:footnoteReference w:id="44"/>
      </w:r>
    </w:p>
    <w:p w14:paraId="012A2882" w14:textId="77777777" w:rsidR="00D70CE9" w:rsidRDefault="00D70CE9">
      <w:pPr>
        <w:autoSpaceDE w:val="0"/>
        <w:autoSpaceDN w:val="0"/>
        <w:adjustRightInd w:val="0"/>
        <w:spacing w:after="0" w:line="240" w:lineRule="auto"/>
        <w:ind w:left="709"/>
        <w:jc w:val="left"/>
        <w:rPr>
          <w:ins w:id="962" w:author="vopatrilova" w:date="2018-11-22T14:58:00Z"/>
          <w:rFonts w:asciiTheme="minorHAnsi" w:hAnsiTheme="minorHAnsi" w:cstheme="minorHAnsi"/>
          <w:color w:val="000000"/>
          <w:sz w:val="23"/>
          <w:szCs w:val="23"/>
          <w:lang w:eastAsia="cs-CZ"/>
        </w:rPr>
        <w:pPrChange w:id="963" w:author="vopatrilova" w:date="2018-11-22T14:58:00Z">
          <w:pPr>
            <w:pStyle w:val="Odstavecseseznamem"/>
            <w:numPr>
              <w:ilvl w:val="1"/>
              <w:numId w:val="9"/>
            </w:numPr>
            <w:autoSpaceDE w:val="0"/>
            <w:autoSpaceDN w:val="0"/>
            <w:adjustRightInd w:val="0"/>
            <w:spacing w:after="0" w:line="240" w:lineRule="auto"/>
            <w:ind w:left="709" w:hanging="360"/>
            <w:jc w:val="left"/>
          </w:pPr>
        </w:pPrChange>
      </w:pPr>
    </w:p>
    <w:p w14:paraId="4960B13B" w14:textId="77777777" w:rsidR="00D70CE9" w:rsidRDefault="00D70CE9">
      <w:pPr>
        <w:autoSpaceDE w:val="0"/>
        <w:autoSpaceDN w:val="0"/>
        <w:adjustRightInd w:val="0"/>
        <w:spacing w:after="0" w:line="240" w:lineRule="auto"/>
        <w:jc w:val="left"/>
        <w:rPr>
          <w:ins w:id="964" w:author="vopatrilova" w:date="2018-11-22T14:58:00Z"/>
          <w:rFonts w:asciiTheme="minorHAnsi" w:hAnsiTheme="minorHAnsi" w:cstheme="minorHAnsi"/>
          <w:color w:val="000000"/>
          <w:sz w:val="23"/>
          <w:szCs w:val="23"/>
          <w:lang w:eastAsia="cs-CZ"/>
        </w:rPr>
        <w:pPrChange w:id="965" w:author="vopatrilova" w:date="2018-11-22T14:58:00Z">
          <w:pPr>
            <w:pStyle w:val="Odstavecseseznamem"/>
            <w:numPr>
              <w:ilvl w:val="1"/>
              <w:numId w:val="9"/>
            </w:numPr>
            <w:autoSpaceDE w:val="0"/>
            <w:autoSpaceDN w:val="0"/>
            <w:adjustRightInd w:val="0"/>
            <w:spacing w:after="0" w:line="240" w:lineRule="auto"/>
            <w:ind w:left="709" w:hanging="360"/>
            <w:jc w:val="left"/>
          </w:pPr>
        </w:pPrChange>
      </w:pPr>
    </w:p>
    <w:p w14:paraId="1D7C1282" w14:textId="77777777" w:rsidR="00D70CE9" w:rsidRPr="00D70CE9" w:rsidRDefault="00D70CE9">
      <w:pPr>
        <w:autoSpaceDE w:val="0"/>
        <w:autoSpaceDN w:val="0"/>
        <w:adjustRightInd w:val="0"/>
        <w:spacing w:after="0" w:line="240" w:lineRule="auto"/>
        <w:jc w:val="left"/>
        <w:rPr>
          <w:rFonts w:asciiTheme="minorHAnsi" w:hAnsiTheme="minorHAnsi" w:cstheme="minorHAnsi"/>
          <w:color w:val="000000"/>
          <w:sz w:val="23"/>
          <w:szCs w:val="23"/>
          <w:lang w:eastAsia="cs-CZ"/>
          <w:rPrChange w:id="966" w:author="vopatrilova" w:date="2018-11-22T14:58:00Z">
            <w:rPr>
              <w:rFonts w:asciiTheme="minorHAnsi" w:hAnsiTheme="minorHAnsi" w:cstheme="minorHAnsi"/>
              <w:i/>
              <w:color w:val="000000"/>
              <w:sz w:val="23"/>
              <w:szCs w:val="23"/>
              <w:lang w:eastAsia="cs-CZ"/>
            </w:rPr>
          </w:rPrChange>
        </w:rPr>
        <w:pPrChange w:id="967" w:author="vopatrilova" w:date="2018-11-22T14:58:00Z">
          <w:pPr>
            <w:pStyle w:val="Odstavecseseznamem"/>
            <w:numPr>
              <w:ilvl w:val="1"/>
              <w:numId w:val="9"/>
            </w:numPr>
            <w:autoSpaceDE w:val="0"/>
            <w:autoSpaceDN w:val="0"/>
            <w:adjustRightInd w:val="0"/>
            <w:spacing w:after="0" w:line="240" w:lineRule="auto"/>
            <w:ind w:left="709" w:hanging="360"/>
            <w:jc w:val="left"/>
          </w:pPr>
        </w:pPrChange>
      </w:pPr>
    </w:p>
    <w:p w14:paraId="3BDEBDA6" w14:textId="77777777" w:rsidR="00F767D1" w:rsidRDefault="00F767D1" w:rsidP="00F767D1">
      <w:pPr>
        <w:spacing w:before="120" w:after="120"/>
      </w:pPr>
      <w:r>
        <w:tab/>
      </w:r>
      <w:r>
        <w:tab/>
      </w:r>
      <w:r>
        <w:tab/>
      </w:r>
    </w:p>
    <w:p w14:paraId="6B1E5A86" w14:textId="77777777" w:rsidR="00F767D1" w:rsidRDefault="00F767D1" w:rsidP="00F767D1">
      <w:pPr>
        <w:pStyle w:val="Nadpis3"/>
        <w:rPr>
          <w:color w:val="FF0000"/>
        </w:rPr>
      </w:pPr>
      <w:bookmarkStart w:id="968" w:name="_Toc523603080"/>
      <w:bookmarkStart w:id="969" w:name="_Toc530850772"/>
      <w:r w:rsidRPr="00C66240">
        <w:t>Standardy 5.2-5.4</w:t>
      </w:r>
      <w:r>
        <w:t xml:space="preserve">: </w:t>
      </w:r>
      <w:r w:rsidRPr="00035992">
        <w:t>Zhodnocení osoby garanta z hlediska naplnění standardů</w:t>
      </w:r>
      <w:bookmarkEnd w:id="968"/>
      <w:bookmarkEnd w:id="969"/>
      <w:r w:rsidRPr="00035992">
        <w:t xml:space="preserve"> </w:t>
      </w:r>
    </w:p>
    <w:p w14:paraId="0683C2FD" w14:textId="77777777" w:rsidR="00EC1591" w:rsidRPr="0063057F" w:rsidRDefault="00693F88" w:rsidP="00693F88">
      <w:r w:rsidRPr="0063057F">
        <w:t xml:space="preserve">Garantem studijního programu </w:t>
      </w:r>
      <w:r w:rsidR="00234EA4" w:rsidRPr="00CD5DC3">
        <w:t>„Aplikovaná informatika v průmyslové automatizaci“</w:t>
      </w:r>
      <w:r w:rsidRPr="00CD5DC3">
        <w:t xml:space="preserve"> byl po</w:t>
      </w:r>
      <w:r w:rsidRPr="0063057F">
        <w:t xml:space="preserve"> projednání ve Vědecké radě Fakulty aplikované informatiky jmenován </w:t>
      </w:r>
      <w:r w:rsidR="00EC1591" w:rsidRPr="0063057F">
        <w:t>prof. Ing. Vladimír Vašek</w:t>
      </w:r>
      <w:r w:rsidRPr="0063057F">
        <w:t>, CSc. Garant má požadovanou kvalifikaci</w:t>
      </w:r>
      <w:r w:rsidR="00EC1591" w:rsidRPr="0063057F">
        <w:t xml:space="preserve">, průřez </w:t>
      </w:r>
      <w:r w:rsidR="00E54298" w:rsidRPr="0063057F">
        <w:t>jeho odborné celoživotní kariéry</w:t>
      </w:r>
      <w:r w:rsidR="00EC1591" w:rsidRPr="0063057F">
        <w:t xml:space="preserve"> je, </w:t>
      </w:r>
      <w:r w:rsidR="00E649B0" w:rsidRPr="0063057F">
        <w:t>včetně kvalifikačních požadavků</w:t>
      </w:r>
      <w:r w:rsidR="00EC1591" w:rsidRPr="0063057F">
        <w:t xml:space="preserve"> tvůrčí, vědecké a projektové</w:t>
      </w:r>
      <w:r w:rsidRPr="0063057F">
        <w:t xml:space="preserve"> činnost</w:t>
      </w:r>
      <w:r w:rsidR="00EC1591" w:rsidRPr="0063057F">
        <w:t>i</w:t>
      </w:r>
      <w:r w:rsidRPr="0063057F">
        <w:t xml:space="preserve"> </w:t>
      </w:r>
      <w:r w:rsidR="00EC1591" w:rsidRPr="0063057F">
        <w:t>stručně uveden</w:t>
      </w:r>
      <w:r w:rsidRPr="0063057F">
        <w:t xml:space="preserve"> v akreditačních materiálech, v části </w:t>
      </w:r>
      <w:r w:rsidRPr="0063057F">
        <w:rPr>
          <w:i/>
        </w:rPr>
        <w:t>C-I – Personální zabezpečení</w:t>
      </w:r>
      <w:r w:rsidRPr="0063057F">
        <w:t xml:space="preserve">. Garant je autorem a spoluautorem </w:t>
      </w:r>
      <w:r w:rsidR="00EC1591" w:rsidRPr="0063057F">
        <w:t>71</w:t>
      </w:r>
      <w:r w:rsidRPr="0063057F">
        <w:t xml:space="preserve"> publikací indexovaných na Web </w:t>
      </w:r>
      <w:proofErr w:type="spellStart"/>
      <w:r w:rsidRPr="0063057F">
        <w:t>of</w:t>
      </w:r>
      <w:proofErr w:type="spellEnd"/>
      <w:r w:rsidRPr="0063057F">
        <w:t xml:space="preserve"> Science</w:t>
      </w:r>
      <w:r w:rsidR="00EC1591" w:rsidRPr="0063057F">
        <w:t xml:space="preserve">, v databázi </w:t>
      </w:r>
      <w:proofErr w:type="spellStart"/>
      <w:r w:rsidR="00EC1591" w:rsidRPr="0063057F">
        <w:t>Scopus</w:t>
      </w:r>
      <w:proofErr w:type="spellEnd"/>
      <w:r w:rsidR="00EC1591" w:rsidRPr="0063057F">
        <w:t xml:space="preserve"> je uvedeno 127 záznamů</w:t>
      </w:r>
      <w:r w:rsidRPr="0063057F">
        <w:t>,</w:t>
      </w:r>
      <w:r w:rsidR="00EC1591" w:rsidRPr="0063057F">
        <w:t xml:space="preserve"> je autorem</w:t>
      </w:r>
      <w:r w:rsidRPr="0063057F">
        <w:t xml:space="preserve"> </w:t>
      </w:r>
      <w:r w:rsidR="00EC1591" w:rsidRPr="0063057F">
        <w:t>3</w:t>
      </w:r>
      <w:r w:rsidRPr="0063057F">
        <w:t xml:space="preserve"> kapitol v knize a </w:t>
      </w:r>
      <w:r w:rsidR="00EC1591" w:rsidRPr="0063057F">
        <w:t xml:space="preserve">podílel se na </w:t>
      </w:r>
      <w:r w:rsidR="00EC1591" w:rsidRPr="0063057F">
        <w:lastRenderedPageBreak/>
        <w:t xml:space="preserve">realizaci </w:t>
      </w:r>
      <w:r w:rsidR="00F767D1">
        <w:t>5</w:t>
      </w:r>
      <w:r w:rsidRPr="0063057F">
        <w:t xml:space="preserve"> patentů (čísla patentů). H-index garanta je v současnosti </w:t>
      </w:r>
      <w:r w:rsidR="00EC1591" w:rsidRPr="0063057F">
        <w:t>7</w:t>
      </w:r>
      <w:r w:rsidRPr="0063057F">
        <w:t xml:space="preserve">, celkový počet citací na jeho odborné práce je </w:t>
      </w:r>
      <w:r w:rsidR="00EC1591" w:rsidRPr="0063057F">
        <w:t>147</w:t>
      </w:r>
      <w:r w:rsidRPr="0063057F">
        <w:t>WoS+</w:t>
      </w:r>
      <w:r w:rsidR="00EC1591" w:rsidRPr="0063057F">
        <w:t>199</w:t>
      </w:r>
      <w:ins w:id="970" w:author="vopatrilova" w:date="2018-11-15T12:34:00Z">
        <w:r w:rsidR="00DD3A6C">
          <w:t xml:space="preserve"> </w:t>
        </w:r>
      </w:ins>
      <w:proofErr w:type="spellStart"/>
      <w:r w:rsidR="00EC1591" w:rsidRPr="0063057F">
        <w:t>Scopus</w:t>
      </w:r>
      <w:proofErr w:type="spellEnd"/>
      <w:r w:rsidR="00EC1591" w:rsidRPr="0063057F">
        <w:t xml:space="preserve"> bez </w:t>
      </w:r>
      <w:proofErr w:type="spellStart"/>
      <w:r w:rsidR="00EC1591" w:rsidRPr="0063057F">
        <w:t>autocitací</w:t>
      </w:r>
      <w:proofErr w:type="spellEnd"/>
      <w:r w:rsidRPr="0063057F">
        <w:t xml:space="preserve">. Garant je </w:t>
      </w:r>
      <w:ins w:id="971" w:author="vopatrilova" w:date="2018-11-15T12:34:00Z">
        <w:r w:rsidR="00DD3A6C">
          <w:t>dlouhodobým</w:t>
        </w:r>
      </w:ins>
      <w:ins w:id="972" w:author="vopatrilova" w:date="2018-11-22T09:40:00Z">
        <w:r w:rsidR="00231554">
          <w:t xml:space="preserve"> </w:t>
        </w:r>
      </w:ins>
      <w:r w:rsidRPr="0063057F">
        <w:t xml:space="preserve">akademickým pracovníkem UTB ve Zlíně a působí na vysoké škole jako akademický pracovník na základě pracovní smlouvy s celkovou týdenní pracovní dobou odpovídající stanovené týdenní pracovní době podle § 79 zákoníku práce.  </w:t>
      </w:r>
    </w:p>
    <w:p w14:paraId="07DC2494" w14:textId="77777777" w:rsidR="00693F88" w:rsidRPr="0063057F" w:rsidRDefault="00EC1591" w:rsidP="00693F88">
      <w:r w:rsidRPr="0063057F">
        <w:t>Prof. V.</w:t>
      </w:r>
      <w:r w:rsidR="004C44FB">
        <w:t xml:space="preserve"> </w:t>
      </w:r>
      <w:r w:rsidRPr="0063057F">
        <w:t>Vašek</w:t>
      </w:r>
      <w:r w:rsidR="00693F88" w:rsidRPr="0063057F">
        <w:t xml:space="preserve"> garant</w:t>
      </w:r>
      <w:r w:rsidRPr="0063057F">
        <w:t>uje</w:t>
      </w:r>
      <w:r w:rsidR="00693F88" w:rsidRPr="0063057F">
        <w:t xml:space="preserve"> </w:t>
      </w:r>
      <w:r w:rsidRPr="0063057F">
        <w:t xml:space="preserve">předcházející studijní programy i obory </w:t>
      </w:r>
      <w:r w:rsidR="0063057F">
        <w:t xml:space="preserve">relevantní problematiky </w:t>
      </w:r>
      <w:r w:rsidRPr="0063057F">
        <w:t>od roku 1990</w:t>
      </w:r>
      <w:r w:rsidR="00693F88" w:rsidRPr="0063057F">
        <w:t xml:space="preserve">, svým přístupem </w:t>
      </w:r>
      <w:r w:rsidRPr="0063057F">
        <w:t xml:space="preserve">trvale </w:t>
      </w:r>
      <w:r w:rsidR="00693F88" w:rsidRPr="0063057F">
        <w:t xml:space="preserve"> rozvíjí daný studijní obor</w:t>
      </w:r>
      <w:r w:rsidRPr="0063057F">
        <w:t xml:space="preserve"> a zabezpečuje jeho úroveň s ohledem na vývoj znalostí v problematice automatického řízení.</w:t>
      </w:r>
      <w:r w:rsidR="00BA0E35" w:rsidRPr="0063057F">
        <w:t xml:space="preserve"> Trvale dbá na úzkou návaznost vědecko-výzkumných, vývojových a inovačních aktivit vyučujících s edukačním procesem.</w:t>
      </w:r>
      <w:r w:rsidR="00693F88" w:rsidRPr="0063057F">
        <w:t xml:space="preserve"> </w:t>
      </w:r>
      <w:r w:rsidR="00BA0E35" w:rsidRPr="0063057F">
        <w:t>Velmi důrazně také dbá na</w:t>
      </w:r>
      <w:r w:rsidR="00693F88" w:rsidRPr="0063057F">
        <w:t xml:space="preserve"> rozvoj výukových </w:t>
      </w:r>
      <w:r w:rsidR="00BA0E35" w:rsidRPr="0063057F">
        <w:t xml:space="preserve">oborových </w:t>
      </w:r>
      <w:r w:rsidR="00693F88" w:rsidRPr="0063057F">
        <w:t xml:space="preserve">laboratoří, </w:t>
      </w:r>
      <w:r w:rsidR="00BA0E35" w:rsidRPr="0063057F">
        <w:t>včetně laboratoří, které jsou budovány pro jiná pracoviště FAI, ale úzce souvisejí s obsahem předmětného studijního programu, o jehož akreditaci je žádáno. P</w:t>
      </w:r>
      <w:r w:rsidR="00E649B0" w:rsidRPr="0063057F">
        <w:t xml:space="preserve">řehled laboratoří, které budou studenty navrhovaného SP využívány, </w:t>
      </w:r>
      <w:r w:rsidR="00BA0E35" w:rsidRPr="0063057F">
        <w:t xml:space="preserve">je podrobněji uveden ve formuláři </w:t>
      </w:r>
      <w:r w:rsidR="00E649B0" w:rsidRPr="0063057F">
        <w:t>„</w:t>
      </w:r>
      <w:r w:rsidR="00BA0E35" w:rsidRPr="0063057F">
        <w:t>C IV</w:t>
      </w:r>
      <w:r w:rsidR="00E649B0" w:rsidRPr="0063057F">
        <w:t>“</w:t>
      </w:r>
      <w:r w:rsidR="00BA0E35" w:rsidRPr="0063057F">
        <w:t xml:space="preserve"> této žádosti. </w:t>
      </w:r>
      <w:r w:rsidR="00E649B0" w:rsidRPr="0063057F">
        <w:t xml:space="preserve">Není vyloučeno, vzhledem k desetileté platnosti případně udělené akreditaci, že v průběhu času budou do výuky zařazeny laboratoře nové. Např. v současné době, v době podání žádosti, je (v rámci již zmíněného projektu MOVI-FAI) realizována </w:t>
      </w:r>
      <w:r w:rsidR="00C563C4" w:rsidRPr="0063057F">
        <w:t>„</w:t>
      </w:r>
      <w:r w:rsidR="00E649B0" w:rsidRPr="0063057F">
        <w:t>Laboratoř robotických systémů</w:t>
      </w:r>
      <w:r w:rsidR="00C563C4" w:rsidRPr="0063057F">
        <w:t>“</w:t>
      </w:r>
      <w:r w:rsidR="00E649B0" w:rsidRPr="0063057F">
        <w:t xml:space="preserve">, která bude odrážet reálný stav této techniky v současnosti. </w:t>
      </w:r>
      <w:r w:rsidR="00BA0E35" w:rsidRPr="0063057F">
        <w:t>Výrazný vliv na obsah studia oblasti „Průmyslová automatizace a robotika“ uplatňuje garant navrhovaného SP prostřednictvím dlouhodobého vedení velkých výzkumných projektů, jehož řešení se zpravidla zúčastňuje většina akademických a vědeckých pracovníků, kteří se budou na výuce podílet. V poslední době se tato vědecko-výzkumná, vývojová a inovační realizuje na FAI prostřednictvím Regionálního výzkumného centra informačních, bezpečnostních a pokročilých technologií</w:t>
      </w:r>
      <w:ins w:id="973" w:author="vopatrilova" w:date="2018-11-22T09:41:00Z">
        <w:r w:rsidR="00231554">
          <w:t xml:space="preserve"> CEBIA-</w:t>
        </w:r>
        <w:proofErr w:type="spellStart"/>
        <w:r w:rsidR="00231554">
          <w:t>Tech</w:t>
        </w:r>
      </w:ins>
      <w:proofErr w:type="spellEnd"/>
      <w:r w:rsidR="00BA0E35" w:rsidRPr="0063057F">
        <w:t xml:space="preserve">, jehož je garant vedoucím pracovníkem. </w:t>
      </w:r>
      <w:r w:rsidR="0063057F">
        <w:t xml:space="preserve"> </w:t>
      </w:r>
    </w:p>
    <w:p w14:paraId="2373EBE1" w14:textId="77777777" w:rsidR="00DD3A6C" w:rsidRPr="0063057F" w:rsidRDefault="00DD3A6C" w:rsidP="00DD3A6C">
      <w:pPr>
        <w:rPr>
          <w:ins w:id="974" w:author="vopatrilova" w:date="2018-11-15T12:35:00Z"/>
        </w:rPr>
      </w:pPr>
      <w:ins w:id="975" w:author="vopatrilova" w:date="2018-11-15T12:35:00Z">
        <w:r w:rsidRPr="0063057F">
          <w:t>Garant má pracovní smlouvu výhradně na UTB ve Zlíně, žádné další pracovní nebo služební poměry nemá uzavřeny. V rámci UTB ve Zlíně garantuje bakalářský studijní program „Aplikovaná informatika v průmyslové automatizaci“ a na něj oborově navazující studijní program „</w:t>
        </w:r>
      </w:ins>
      <w:ins w:id="976" w:author="vopatrilova" w:date="2018-11-22T09:55:00Z">
        <w:r w:rsidR="0034221F">
          <w:t>Automatické řízení a informatika v konceptu „Průmysl 4.0“</w:t>
        </w:r>
      </w:ins>
      <w:ins w:id="977" w:author="vopatrilova" w:date="2018-11-15T12:35:00Z">
        <w:r w:rsidRPr="0063057F">
          <w:t xml:space="preserve">“, což vyhovuje standardu 5.4. </w:t>
        </w:r>
        <w:r>
          <w:t xml:space="preserve">V případě jeho odchodu do důchodu (vzhledem k žádosti o akreditaci studijního programu na dobu 10 let) pracoviště disponuje řadou docentů, kteří mohou garanci studijního programu spolehlivě a na požadované úrovni zabezpečit, např. doc. Ing. Radek Matušů, Ph.D., doc. Ing. František </w:t>
        </w:r>
        <w:proofErr w:type="spellStart"/>
        <w:r>
          <w:t>Gazdoš</w:t>
        </w:r>
        <w:proofErr w:type="spellEnd"/>
        <w:r>
          <w:t>, Ph.D., doc. Ing. Libor Pekař, Ph.D. a Ing. Petr Chalupa, Ph.D., který v době podávání této žádosti připravuje habilitační řízení.</w:t>
        </w:r>
      </w:ins>
    </w:p>
    <w:p w14:paraId="312CCD5D" w14:textId="77777777" w:rsidR="00E649B0" w:rsidRPr="0063057F" w:rsidDel="00DD3A6C" w:rsidRDefault="00C563C4" w:rsidP="00E649B0">
      <w:pPr>
        <w:rPr>
          <w:del w:id="978" w:author="vopatrilova" w:date="2018-11-15T12:35:00Z"/>
        </w:rPr>
      </w:pPr>
      <w:del w:id="979" w:author="vopatrilova" w:date="2018-11-15T12:35:00Z">
        <w:r w:rsidRPr="0063057F" w:rsidDel="00DD3A6C">
          <w:delText xml:space="preserve">Garant má pracovní smlouvu </w:delText>
        </w:r>
        <w:r w:rsidR="0063057F" w:rsidRPr="0063057F" w:rsidDel="00DD3A6C">
          <w:delText xml:space="preserve">výhradně </w:delText>
        </w:r>
        <w:r w:rsidRPr="0063057F" w:rsidDel="00DD3A6C">
          <w:delText xml:space="preserve">na UTB ve Zlíně, žádné další pracovní nebo služební poměry nemá uzavřeny. V rámci UTB ve Zlíně garantuje bakalářský studijní program „Aplikovaná informatika v průmyslové automatizaci“ a na něj oborově navazující studijní program „Automatické řízení a informatika“, což vyhovuje standardu 5.4. </w:delText>
        </w:r>
        <w:r w:rsidR="0061203B" w:rsidDel="00DD3A6C">
          <w:delText>V případě jeho odchodu do důchodu (vzhledem k žádosti o akreditaci studijního programu na dobu 10 let) pracoviště disponuje celou řadou docentů a profesory, kteří mohou garanci studijního programu spolehlivě a na požadované úrovni zabezpečit.</w:delText>
        </w:r>
      </w:del>
    </w:p>
    <w:p w14:paraId="1ECF2C39" w14:textId="77777777" w:rsidR="00E649B0" w:rsidRPr="0063057F" w:rsidRDefault="00E649B0" w:rsidP="00E649B0"/>
    <w:p w14:paraId="0CE04C78" w14:textId="77777777" w:rsidR="009E517D" w:rsidRPr="0063057F" w:rsidRDefault="009E517D" w:rsidP="00035992">
      <w:pPr>
        <w:pStyle w:val="Nadpis2"/>
      </w:pPr>
      <w:bookmarkStart w:id="980" w:name="_Toc530850773"/>
      <w:r w:rsidRPr="0063057F">
        <w:t>Personální zabezpečení studijního programu</w:t>
      </w:r>
      <w:bookmarkEnd w:id="980"/>
    </w:p>
    <w:p w14:paraId="13E24F32" w14:textId="77777777" w:rsidR="009E517D" w:rsidRPr="0063057F" w:rsidRDefault="00C66240" w:rsidP="00155275">
      <w:pPr>
        <w:pStyle w:val="Nadpis3"/>
      </w:pPr>
      <w:bookmarkStart w:id="981" w:name="_Toc530850774"/>
      <w:r w:rsidRPr="0063057F">
        <w:t>Standardy 6.1-6.2, 6.8</w:t>
      </w:r>
      <w:r w:rsidR="00F90CA2" w:rsidRPr="0063057F">
        <w:t>a</w:t>
      </w:r>
      <w:r w:rsidRPr="0063057F">
        <w:t xml:space="preserve">: </w:t>
      </w:r>
      <w:r w:rsidR="009E517D" w:rsidRPr="0063057F">
        <w:t>Zhodnocení celkového personálního zabezpečení studijního programu z hlediska naplnění standardů</w:t>
      </w:r>
      <w:bookmarkEnd w:id="981"/>
      <w:r w:rsidR="009E517D" w:rsidRPr="0063057F">
        <w:t xml:space="preserve"> </w:t>
      </w:r>
    </w:p>
    <w:p w14:paraId="6C04DC18" w14:textId="77777777" w:rsidR="00693C18" w:rsidRPr="0063057F" w:rsidRDefault="001B6F57" w:rsidP="00FA42AB">
      <w:r w:rsidRPr="0063057F">
        <w:t>Perso</w:t>
      </w:r>
      <w:r w:rsidRPr="00CD5DC3">
        <w:t xml:space="preserve">nální zabezpečení </w:t>
      </w:r>
      <w:r w:rsidR="00EB604C" w:rsidRPr="00CD5DC3">
        <w:t xml:space="preserve">bakalářského </w:t>
      </w:r>
      <w:r w:rsidRPr="00CD5DC3">
        <w:t xml:space="preserve">studijního programu </w:t>
      </w:r>
      <w:r w:rsidR="00EB604C" w:rsidRPr="00CD5DC3">
        <w:t>„Aplikovaná informatika v průmyslové automatizaci“ a jeho obou specializací „Inteligentní systémy s roboty“ a „Průmyslová automatizace“</w:t>
      </w:r>
      <w:r w:rsidRPr="00CD5DC3">
        <w:t xml:space="preserve"> splňuje standard</w:t>
      </w:r>
      <w:r w:rsidR="00693C18" w:rsidRPr="00CD5DC3">
        <w:t>y</w:t>
      </w:r>
      <w:r w:rsidRPr="00CD5DC3">
        <w:t xml:space="preserve"> pro akreditaci daného typu studijního programu. Všichni garanti a klíčoví vyučující </w:t>
      </w:r>
      <w:r w:rsidRPr="00CD5DC3">
        <w:lastRenderedPageBreak/>
        <w:t xml:space="preserve">jsou zaměstnanci UTB ve Zlíně s celkovou týdenní pracovní dobou odpovídající stanovené týdenní pracovní době podle § 79 zákoníku práce, </w:t>
      </w:r>
      <w:r w:rsidR="00EB604C" w:rsidRPr="00CD5DC3">
        <w:t xml:space="preserve">převážná většina má uzavřenu </w:t>
      </w:r>
      <w:r w:rsidRPr="00CD5DC3">
        <w:t>pracovní smlouvou na dobu neurčitou</w:t>
      </w:r>
      <w:r w:rsidR="00EB604C" w:rsidRPr="00CD5DC3">
        <w:t xml:space="preserve"> (23 z 28), někteří smlouvu na dobu určitou (5). </w:t>
      </w:r>
      <w:ins w:id="982" w:author="Vladimír Vašek" w:date="2018-11-21T21:46:00Z">
        <w:r w:rsidR="00A71C45">
          <w:t xml:space="preserve">Vedení FAI se zavazuje, že těmto pracovníkům </w:t>
        </w:r>
        <w:r w:rsidR="00A71C45" w:rsidRPr="00ED707E">
          <w:t xml:space="preserve">bude </w:t>
        </w:r>
        <w:r w:rsidR="00A71C45">
          <w:t xml:space="preserve">jejich </w:t>
        </w:r>
      </w:ins>
      <w:del w:id="983" w:author="Vladimír Vašek" w:date="2018-11-21T21:46:00Z">
        <w:r w:rsidR="00EB604C" w:rsidRPr="00CD5DC3" w:rsidDel="00A71C45">
          <w:delText xml:space="preserve">U těchto bude </w:delText>
        </w:r>
      </w:del>
      <w:r w:rsidR="00EB604C" w:rsidRPr="00CD5DC3">
        <w:t xml:space="preserve">pracovní smlouva prodloužena tak, aby byla zajištěna výuka v relevantním studijním programu. </w:t>
      </w:r>
      <w:r w:rsidRPr="00CD5DC3">
        <w:t>V případě personálního zabezpečení pracovníků s termínovanou pracovní smlouvou nebo pracujících v režimu DPP</w:t>
      </w:r>
      <w:r w:rsidR="005029DD" w:rsidRPr="00CD5DC3">
        <w:t xml:space="preserve"> a DPČ</w:t>
      </w:r>
      <w:r w:rsidR="00EB604C" w:rsidRPr="00CD5DC3">
        <w:t xml:space="preserve"> (2)</w:t>
      </w:r>
      <w:r w:rsidRPr="00CD5DC3">
        <w:t xml:space="preserve"> se předpokládá uzavření nové dohody tak, aby byla zajištěna kvalita a kontinuita výuky po celou předpokládanou dobu platnosti akreditace.</w:t>
      </w:r>
      <w:r w:rsidR="00EB604C" w:rsidRPr="00CD5DC3">
        <w:t xml:space="preserve"> V tomto případě se jedná pouze o dva pracovníky, kteří zajišťují předměty, které nespadají do předmětů PZ (Řízení a logistika výroby a </w:t>
      </w:r>
      <w:proofErr w:type="spellStart"/>
      <w:r w:rsidR="00EB604C" w:rsidRPr="00CD5DC3">
        <w:t>Softskills</w:t>
      </w:r>
      <w:proofErr w:type="spellEnd"/>
      <w:r w:rsidR="00EB604C" w:rsidRPr="00CD5DC3">
        <w:t>).</w:t>
      </w:r>
      <w:r w:rsidRPr="00CD5DC3">
        <w:t xml:space="preserve"> Počet akademických pracovníků zabezpečujících studijní program </w:t>
      </w:r>
      <w:r w:rsidR="00EB604C" w:rsidRPr="00CD5DC3">
        <w:t>„Aplikovaná informatika v průmyslové automatizaci“</w:t>
      </w:r>
      <w:r w:rsidRPr="00CD5DC3">
        <w:t xml:space="preserve"> odpovídá typu studijního programu, oblasti vzděláv</w:t>
      </w:r>
      <w:r w:rsidR="00060F82" w:rsidRPr="00CD5DC3">
        <w:t>ání</w:t>
      </w:r>
      <w:r w:rsidRPr="00CD5DC3">
        <w:t xml:space="preserve"> „</w:t>
      </w:r>
      <w:r w:rsidR="00060F82" w:rsidRPr="00CD5DC3">
        <w:t>Kybernetika</w:t>
      </w:r>
      <w:r w:rsidRPr="00CD5DC3">
        <w:t>“</w:t>
      </w:r>
      <w:r w:rsidR="00693C18" w:rsidRPr="00CD5DC3">
        <w:t xml:space="preserve"> dle Nařízení vlády č. 275 z roku 2016</w:t>
      </w:r>
      <w:r w:rsidRPr="00CD5DC3">
        <w:t>, formě studi</w:t>
      </w:r>
      <w:r w:rsidRPr="0063057F">
        <w:t>a, metodám výuky</w:t>
      </w:r>
      <w:r w:rsidR="00AC1D27" w:rsidRPr="0063057F">
        <w:t xml:space="preserve"> </w:t>
      </w:r>
      <w:r w:rsidRPr="0063057F">
        <w:t xml:space="preserve">a předpokládanému počtu studentů. </w:t>
      </w:r>
    </w:p>
    <w:p w14:paraId="117C87FF" w14:textId="77777777" w:rsidR="001B6F57" w:rsidRPr="0063057F" w:rsidRDefault="001B6F57" w:rsidP="00FA42AB">
      <w:pPr>
        <w:rPr>
          <w:sz w:val="14"/>
          <w:szCs w:val="14"/>
        </w:rPr>
      </w:pPr>
      <w:r w:rsidRPr="0063057F">
        <w:t>UTB ve Zlíně má vypracovánu účinnou strategii personálního rozvoje akademických pracovníků a existující motivační nástroje pro jejich další rozvoj. Personální rozvoj je úzce spojen s možnostmi, které UTB ve Zlíně poskytuje svým akademickým pracovníkům, kteří se ucházejí o jme</w:t>
      </w:r>
      <w:r w:rsidR="00693C18" w:rsidRPr="0063057F">
        <w:t>nování docentem nebo profesorem</w:t>
      </w:r>
      <w:r w:rsidRPr="0063057F">
        <w:t>. Univerzita rovněž podporuje vzdělávání v doktorském stupni studia, ve kterém jsou vychováváni noví a kvalitní pedagogičtí a tvůrčí pracovníci. Jednotlivé stupně kariérního postupu (asistent – odborný asistent – docent – profesor) se pak odrážejí v odpovídajícím odměňování (Mzdový předpis UTB ve Zlíně)</w:t>
      </w:r>
      <w:r w:rsidR="00AC1D27" w:rsidRPr="0063057F">
        <w:rPr>
          <w:rStyle w:val="Znakapoznpodarou"/>
        </w:rPr>
        <w:footnoteReference w:id="45"/>
      </w:r>
      <w:r w:rsidRPr="0063057F">
        <w:t>.</w:t>
      </w:r>
      <w:ins w:id="986" w:author="vopatrilova" w:date="2018-11-22T09:42:00Z">
        <w:r w:rsidR="00231554">
          <w:t xml:space="preserve"> FAI/CEBIA-</w:t>
        </w:r>
        <w:proofErr w:type="spellStart"/>
        <w:r w:rsidR="00231554">
          <w:t>Tech</w:t>
        </w:r>
        <w:proofErr w:type="spellEnd"/>
        <w:r w:rsidR="00231554">
          <w:t xml:space="preserve"> se v době podávání této žádosti uchází o získání certifikátu HR </w:t>
        </w:r>
        <w:proofErr w:type="spellStart"/>
        <w:r w:rsidR="00231554">
          <w:t>Award</w:t>
        </w:r>
        <w:proofErr w:type="spellEnd"/>
        <w:r w:rsidR="00231554">
          <w:t>, který v pozitivním případě zvýší prestiž této edukačně-výzkumné organizace.</w:t>
        </w:r>
      </w:ins>
    </w:p>
    <w:p w14:paraId="7179FE1A" w14:textId="77777777" w:rsidR="001B6F57" w:rsidRPr="0063057F" w:rsidRDefault="001B6F57" w:rsidP="00FA42AB">
      <w:r w:rsidRPr="0063057F">
        <w:t xml:space="preserve">Ve studijním programu vyučují výhradně akademičtí pracovníci s titulem </w:t>
      </w:r>
      <w:r w:rsidR="00693C18" w:rsidRPr="0063057F">
        <w:t>profesor,</w:t>
      </w:r>
      <w:r w:rsidR="00AC1D27" w:rsidRPr="0063057F">
        <w:t xml:space="preserve"> </w:t>
      </w:r>
      <w:r w:rsidRPr="0063057F">
        <w:t xml:space="preserve">docent a pracovníci s vědeckou hodností. Studijní program je tedy zabezpečen pracovníky a odborníky, kteří mají příslušnou kvalifikaci pro zajištění jednotlivých studijních předmětů. Celková struktura akademických pracovníků zajišťujících studijní program odpovídá obsahu studijního plánu a profilu studijního programu. Kvalifikační předpoklady, věk, délka týdenní pracovní doby a zkušenosti s působením v zahraničí či praxi jsou pro jednotlivé akademické pracovníky konkretizovány v částech </w:t>
      </w:r>
      <w:r w:rsidRPr="0063057F">
        <w:rPr>
          <w:i/>
        </w:rPr>
        <w:t>C-I – Personální zabezpečení</w:t>
      </w:r>
      <w:r w:rsidRPr="0063057F">
        <w:t>. Je samozřejmé, že do budoucna je potřeba počítat s dalším posílením personálního zabezpečení studijního programu, co do počtu docentů a profesorů. V poměrně krátké době je možné počítat s habilitačním a profesorským řízením několika mladých, perspektivních akademických pracovníků. Akademičtí pracovníci, kteří se podílejí na realizaci studijního programu, vykonávají tvůrčí činnost, která odpovídá jejich odborné náplni.</w:t>
      </w:r>
      <w:r w:rsidR="00EB604C" w:rsidRPr="0063057F">
        <w:t xml:space="preserve"> </w:t>
      </w:r>
    </w:p>
    <w:p w14:paraId="70161BAF" w14:textId="77777777" w:rsidR="00EB604C" w:rsidRDefault="00EB604C" w:rsidP="00FA42AB">
      <w:pPr>
        <w:rPr>
          <w:ins w:id="987" w:author="vopatrilova" w:date="2018-11-22T14:59:00Z"/>
        </w:rPr>
      </w:pPr>
      <w:r w:rsidRPr="0063057F">
        <w:t>V</w:t>
      </w:r>
      <w:r w:rsidR="00B80A8C" w:rsidRPr="0063057F">
        <w:t> </w:t>
      </w:r>
      <w:r w:rsidRPr="0063057F">
        <w:t>přehledu</w:t>
      </w:r>
      <w:r w:rsidR="00B80A8C" w:rsidRPr="0063057F">
        <w:t xml:space="preserve"> vyučujících se vyskytuje několik pracovníků, včetně garanta SP, kteří v době podání žádosti o udělení akreditac</w:t>
      </w:r>
      <w:r w:rsidR="00757E3B" w:rsidRPr="0063057F">
        <w:t>e jsou již v důchodovém věku. (</w:t>
      </w:r>
      <w:r w:rsidR="00B80A8C" w:rsidRPr="0063057F">
        <w:t>prof. V.</w:t>
      </w:r>
      <w:r w:rsidR="00757E3B" w:rsidRPr="0063057F">
        <w:t xml:space="preserve"> </w:t>
      </w:r>
      <w:r w:rsidR="00B80A8C" w:rsidRPr="0063057F">
        <w:t>Vašek, doc. V.</w:t>
      </w:r>
      <w:r w:rsidR="00757E3B" w:rsidRPr="0063057F">
        <w:t xml:space="preserve"> </w:t>
      </w:r>
      <w:proofErr w:type="spellStart"/>
      <w:r w:rsidR="00B80A8C" w:rsidRPr="0063057F">
        <w:t>Křesálek</w:t>
      </w:r>
      <w:proofErr w:type="spellEnd"/>
      <w:r w:rsidR="00B80A8C" w:rsidRPr="0063057F">
        <w:t xml:space="preserve">, </w:t>
      </w:r>
      <w:r w:rsidR="00B80A8C" w:rsidRPr="00CD5DC3">
        <w:t>doc. M.</w:t>
      </w:r>
      <w:r w:rsidR="00757E3B" w:rsidRPr="00CD5DC3">
        <w:t xml:space="preserve"> </w:t>
      </w:r>
      <w:r w:rsidR="00B80A8C" w:rsidRPr="00CD5DC3">
        <w:t>Maňas,</w:t>
      </w:r>
      <w:r w:rsidR="00B80A8C" w:rsidRPr="0063057F">
        <w:t xml:space="preserve"> doc. Z.</w:t>
      </w:r>
      <w:r w:rsidR="00757E3B" w:rsidRPr="0063057F">
        <w:t xml:space="preserve"> </w:t>
      </w:r>
      <w:r w:rsidR="00B80A8C" w:rsidRPr="0063057F">
        <w:t>Úředníček, doc. L.</w:t>
      </w:r>
      <w:r w:rsidR="00757E3B" w:rsidRPr="0063057F">
        <w:t xml:space="preserve"> </w:t>
      </w:r>
      <w:r w:rsidR="00B80A8C" w:rsidRPr="0063057F">
        <w:t>Vašek)</w:t>
      </w:r>
      <w:r w:rsidR="00757E3B" w:rsidRPr="0063057F">
        <w:t xml:space="preserve">. Vzhledem k tomu, že se žádá o udělení o akreditaci SP na dobu trvání 10 let, vedení FAI prohlašuje, že v případě odchodu jmenovaných pracovníků do plného důchodu, fakulta disponuje dostatečným počtem pracovníků s akademickým titulem docent, kteří po odborné stránce jsou připraveni převzít garanci studijního programu a dostatečným počtem pracovníků s vědeckou hodností Ph.D. nebo akademickým titulem docent, kteří </w:t>
      </w:r>
      <w:r w:rsidR="00060F82">
        <w:t xml:space="preserve">jsou </w:t>
      </w:r>
      <w:r w:rsidR="00757E3B" w:rsidRPr="0063057F">
        <w:t xml:space="preserve">po odborné stránce připraveni převzít garanci předmětů a jejich přednášení a plnohodnotně ji zabezpečovat. Budoucí zabezpečení garance předmětů a jejich přednášení je již v současné době </w:t>
      </w:r>
      <w:r w:rsidR="00060F82">
        <w:t xml:space="preserve">u některých předmětů </w:t>
      </w:r>
      <w:r w:rsidR="00757E3B" w:rsidRPr="0063057F">
        <w:t xml:space="preserve">připraveno </w:t>
      </w:r>
      <w:r w:rsidR="00F96F9F" w:rsidRPr="0063057F">
        <w:t xml:space="preserve">(a deklarováno </w:t>
      </w:r>
      <w:r w:rsidR="00F96F9F" w:rsidRPr="0063057F">
        <w:lastRenderedPageBreak/>
        <w:t xml:space="preserve">ve formulářích BII a BIII) </w:t>
      </w:r>
      <w:r w:rsidR="00757E3B" w:rsidRPr="0063057F">
        <w:t xml:space="preserve">zapojením budoucích garantů a přednášejících do výuky </w:t>
      </w:r>
      <w:r w:rsidR="00F96F9F" w:rsidRPr="0063057F">
        <w:t xml:space="preserve">již </w:t>
      </w:r>
      <w:r w:rsidR="00757E3B" w:rsidRPr="0063057F">
        <w:t>v době podávání žádosti.</w:t>
      </w:r>
    </w:p>
    <w:p w14:paraId="1B310CAD" w14:textId="77777777" w:rsidR="004E2933" w:rsidRPr="0063057F" w:rsidRDefault="004E2933" w:rsidP="00FA42AB"/>
    <w:p w14:paraId="43C00551" w14:textId="77777777" w:rsidR="00F90CA2" w:rsidRPr="0063057F" w:rsidDel="004E2933" w:rsidRDefault="00C66240" w:rsidP="00B6164B">
      <w:pPr>
        <w:pStyle w:val="Nadpis3"/>
        <w:rPr>
          <w:del w:id="988" w:author="vopatrilova" w:date="2018-11-22T14:59:00Z"/>
          <w:color w:val="FF0000"/>
        </w:rPr>
      </w:pPr>
      <w:bookmarkStart w:id="989" w:name="_Toc530850775"/>
      <w:r w:rsidRPr="0063057F">
        <w:t xml:space="preserve">Standard 6.3: </w:t>
      </w:r>
      <w:r w:rsidR="009E517D" w:rsidRPr="0063057F">
        <w:t>Personální zabezpečení studijního programu uskutečňovaného mimo sídlo vysoké školy</w:t>
      </w:r>
      <w:bookmarkEnd w:id="989"/>
      <w:r w:rsidR="009E517D" w:rsidRPr="0063057F">
        <w:t xml:space="preserve"> </w:t>
      </w:r>
    </w:p>
    <w:p w14:paraId="3898BE4E" w14:textId="77777777" w:rsidR="004E2933" w:rsidRPr="0063057F" w:rsidRDefault="004E2933">
      <w:pPr>
        <w:pStyle w:val="Nadpis3"/>
        <w:pPrChange w:id="990" w:author="vopatrilova" w:date="2018-11-22T14:59:00Z">
          <w:pPr/>
        </w:pPrChange>
      </w:pPr>
    </w:p>
    <w:p w14:paraId="56C993EC" w14:textId="77777777" w:rsidR="009E517D" w:rsidRDefault="00F90CA2" w:rsidP="00FA42AB">
      <w:pPr>
        <w:rPr>
          <w:ins w:id="991" w:author="vopatrilova" w:date="2018-11-22T14:59:00Z"/>
        </w:rPr>
      </w:pPr>
      <w:r w:rsidRPr="0063057F">
        <w:t xml:space="preserve">Relevantní studijní program bude uskutečňován pouze v místě sídle UTB ve Zlíně, na </w:t>
      </w:r>
      <w:r w:rsidR="00D71EA2">
        <w:t>Fakultě aplikované informatiky.</w:t>
      </w:r>
      <w:r w:rsidR="009E517D" w:rsidRPr="0063057F">
        <w:tab/>
      </w:r>
    </w:p>
    <w:p w14:paraId="0E3C998E" w14:textId="77777777" w:rsidR="004E2933" w:rsidRPr="0063057F" w:rsidRDefault="004E2933" w:rsidP="00FA42AB"/>
    <w:p w14:paraId="45DBA7BD" w14:textId="77777777" w:rsidR="009E517D" w:rsidRPr="0063057F" w:rsidRDefault="00C66240" w:rsidP="00155275">
      <w:pPr>
        <w:pStyle w:val="Nadpis3"/>
      </w:pPr>
      <w:bookmarkStart w:id="992" w:name="_Toc530850776"/>
      <w:r w:rsidRPr="0063057F">
        <w:t>Standardy 6.4, 6.9</w:t>
      </w:r>
      <w:r w:rsidR="009B2FC0" w:rsidRPr="0063057F">
        <w:t>b</w:t>
      </w:r>
      <w:r w:rsidRPr="0063057F">
        <w:t xml:space="preserve">: </w:t>
      </w:r>
      <w:r w:rsidR="009E517D" w:rsidRPr="0063057F">
        <w:t>Personální zabezpečení předmětů profilujícího základu</w:t>
      </w:r>
      <w:bookmarkEnd w:id="992"/>
      <w:r w:rsidR="009E517D" w:rsidRPr="0063057F">
        <w:t xml:space="preserve"> </w:t>
      </w:r>
    </w:p>
    <w:p w14:paraId="16BEDE9F" w14:textId="77777777" w:rsidR="00AD3E02" w:rsidRPr="0063057F" w:rsidRDefault="00F90700" w:rsidP="00AD3E02">
      <w:pPr>
        <w:autoSpaceDE w:val="0"/>
        <w:autoSpaceDN w:val="0"/>
        <w:adjustRightInd w:val="0"/>
        <w:spacing w:after="0" w:line="240" w:lineRule="auto"/>
        <w:rPr>
          <w:lang w:eastAsia="cs-CZ"/>
        </w:rPr>
      </w:pPr>
      <w:r w:rsidRPr="0063057F">
        <w:rPr>
          <w:lang w:eastAsia="cs-CZ"/>
        </w:rPr>
        <w:t xml:space="preserve">Studijní program je dostatečně personálně zabezpečen z hlediska doby platnosti akreditace a perspektivy jeho rozvoje. </w:t>
      </w:r>
      <w:r w:rsidRPr="0063057F">
        <w:rPr>
          <w:rFonts w:cs="Calibri"/>
          <w:color w:val="000000"/>
          <w:lang w:eastAsia="cs-CZ"/>
        </w:rPr>
        <w:t xml:space="preserve">Základní teoretické </w:t>
      </w:r>
      <w:r w:rsidRPr="0063057F">
        <w:rPr>
          <w:lang w:eastAsia="cs-CZ"/>
        </w:rPr>
        <w:t>předměty profilujícího základu u tohoto studijního programu jsou zabezpečeny akademickými pracovníky s hodností profesor</w:t>
      </w:r>
      <w:ins w:id="993" w:author="vopatrilova" w:date="2018-11-22T09:44:00Z">
        <w:r w:rsidR="00231554">
          <w:rPr>
            <w:lang w:eastAsia="cs-CZ"/>
          </w:rPr>
          <w:t xml:space="preserve"> nebo </w:t>
        </w:r>
      </w:ins>
      <w:ins w:id="994" w:author="Vladimír Vašek" w:date="2018-11-21T21:47:00Z">
        <w:del w:id="995" w:author="vopatrilova" w:date="2018-11-22T09:44:00Z">
          <w:r w:rsidR="004943B2" w:rsidDel="00231554">
            <w:rPr>
              <w:lang w:eastAsia="cs-CZ"/>
            </w:rPr>
            <w:delText xml:space="preserve">, </w:delText>
          </w:r>
        </w:del>
        <w:r w:rsidR="004943B2">
          <w:rPr>
            <w:lang w:eastAsia="cs-CZ"/>
          </w:rPr>
          <w:t>docent</w:t>
        </w:r>
      </w:ins>
      <w:ins w:id="996" w:author="vopatrilova" w:date="2018-11-22T09:44:00Z">
        <w:r w:rsidR="00231554">
          <w:rPr>
            <w:lang w:eastAsia="cs-CZ"/>
          </w:rPr>
          <w:t>.</w:t>
        </w:r>
      </w:ins>
      <w:r w:rsidR="00AD3E02" w:rsidRPr="0063057F">
        <w:rPr>
          <w:lang w:eastAsia="cs-CZ"/>
        </w:rPr>
        <w:t xml:space="preserve"> </w:t>
      </w:r>
      <w:del w:id="997" w:author="vopatrilova" w:date="2018-11-22T09:44:00Z">
        <w:r w:rsidR="00AD3E02" w:rsidRPr="00CD5DC3" w:rsidDel="00231554">
          <w:rPr>
            <w:lang w:eastAsia="cs-CZ"/>
          </w:rPr>
          <w:delText>nebo s vědeckou hodností</w:delText>
        </w:r>
        <w:r w:rsidR="00AD3E02" w:rsidRPr="0063057F" w:rsidDel="00231554">
          <w:rPr>
            <w:lang w:eastAsia="cs-CZ"/>
          </w:rPr>
          <w:delText xml:space="preserve"> Ph.D.</w:delText>
        </w:r>
      </w:del>
      <w:ins w:id="998" w:author="Vladimír Vašek" w:date="2018-11-21T21:47:00Z">
        <w:del w:id="999" w:author="vopatrilova" w:date="2018-11-22T09:44:00Z">
          <w:r w:rsidR="004943B2" w:rsidDel="00231554">
            <w:rPr>
              <w:lang w:eastAsia="cs-CZ"/>
            </w:rPr>
            <w:delText>?????????</w:delText>
          </w:r>
        </w:del>
      </w:ins>
      <w:del w:id="1000" w:author="vopatrilova" w:date="2018-11-22T09:44:00Z">
        <w:r w:rsidRPr="0063057F" w:rsidDel="00231554">
          <w:rPr>
            <w:lang w:eastAsia="cs-CZ"/>
          </w:rPr>
          <w:delText xml:space="preserve"> </w:delText>
        </w:r>
      </w:del>
      <w:r w:rsidRPr="0063057F">
        <w:rPr>
          <w:lang w:eastAsia="cs-CZ"/>
        </w:rPr>
        <w:t xml:space="preserve">Garanti těchto předmětů zabezpečují přednášky, v řadě případů vedou semináře a aktivně pracují se studenty v rámci zpracování diplomových prací. Všichni garanti základních teoretických studijních předmětů profilujícího základu studijního programu jsou kmenovými pracovníky UTB ve Zlíně s pracovní dobou odpovídající stanovené týdenní pracovní době podle § 79 zákoníku práce, s pracovní smlouvou na dobu neurčitou. Studijní předměty profilujícího základu </w:t>
      </w:r>
      <w:r w:rsidR="004B506F" w:rsidRPr="0063057F">
        <w:rPr>
          <w:lang w:eastAsia="cs-CZ"/>
        </w:rPr>
        <w:t>navrhovaného bakalář</w:t>
      </w:r>
      <w:r w:rsidRPr="0063057F">
        <w:rPr>
          <w:lang w:eastAsia="cs-CZ"/>
        </w:rPr>
        <w:t xml:space="preserve">ského studijního programu jsou garantovány akademickými pracovníky s vědeckou hodností </w:t>
      </w:r>
      <w:ins w:id="1001" w:author="Vladimír Vašek" w:date="2018-11-21T21:47:00Z">
        <w:r w:rsidR="004943B2">
          <w:rPr>
            <w:lang w:eastAsia="cs-CZ"/>
          </w:rPr>
          <w:t>(</w:t>
        </w:r>
      </w:ins>
      <w:ins w:id="1002" w:author="vopatrilova" w:date="2018-11-22T09:45:00Z">
        <w:r w:rsidR="00231554">
          <w:rPr>
            <w:lang w:eastAsia="cs-CZ"/>
          </w:rPr>
          <w:t>2</w:t>
        </w:r>
      </w:ins>
      <w:ins w:id="1003" w:author="Vladimír Vašek" w:date="2018-11-21T21:47:00Z">
        <w:del w:id="1004" w:author="vopatrilova" w:date="2018-11-22T09:45:00Z">
          <w:r w:rsidR="004943B2" w:rsidDel="00231554">
            <w:rPr>
              <w:lang w:eastAsia="cs-CZ"/>
            </w:rPr>
            <w:delText xml:space="preserve"> </w:delText>
          </w:r>
        </w:del>
        <w:r w:rsidR="004943B2">
          <w:rPr>
            <w:lang w:eastAsia="cs-CZ"/>
          </w:rPr>
          <w:t xml:space="preserve">) </w:t>
        </w:r>
      </w:ins>
      <w:r w:rsidRPr="0063057F">
        <w:rPr>
          <w:lang w:eastAsia="cs-CZ"/>
        </w:rPr>
        <w:t>nebo pracovníky</w:t>
      </w:r>
      <w:r w:rsidR="00AD3E02" w:rsidRPr="0063057F">
        <w:rPr>
          <w:lang w:eastAsia="cs-CZ"/>
        </w:rPr>
        <w:t>, kteří jsou jmenováni docentem</w:t>
      </w:r>
      <w:ins w:id="1005" w:author="Vladimír Vašek" w:date="2018-11-21T21:48:00Z">
        <w:r w:rsidR="004943B2" w:rsidRPr="0063057F">
          <w:rPr>
            <w:lang w:eastAsia="cs-CZ"/>
          </w:rPr>
          <w:t xml:space="preserve"> </w:t>
        </w:r>
      </w:ins>
      <w:del w:id="1006" w:author="Vladimír Vašek" w:date="2018-11-21T21:48:00Z">
        <w:r w:rsidR="00AD3E02" w:rsidRPr="0063057F" w:rsidDel="004943B2">
          <w:rPr>
            <w:lang w:eastAsia="cs-CZ"/>
          </w:rPr>
          <w:delText xml:space="preserve"> </w:delText>
        </w:r>
      </w:del>
      <w:r w:rsidR="00AD3E02" w:rsidRPr="0063057F">
        <w:rPr>
          <w:lang w:eastAsia="cs-CZ"/>
        </w:rPr>
        <w:t>nebo profesorem</w:t>
      </w:r>
      <w:ins w:id="1007" w:author="Vladimír Vašek" w:date="2018-11-21T21:48:00Z">
        <w:r w:rsidR="004943B2" w:rsidRPr="0063057F">
          <w:rPr>
            <w:lang w:eastAsia="cs-CZ"/>
          </w:rPr>
          <w:t xml:space="preserve"> </w:t>
        </w:r>
        <w:r w:rsidR="004943B2">
          <w:rPr>
            <w:lang w:eastAsia="cs-CZ"/>
          </w:rPr>
          <w:t>(</w:t>
        </w:r>
      </w:ins>
      <w:ins w:id="1008" w:author="vopatrilova" w:date="2018-11-22T09:45:00Z">
        <w:r w:rsidR="00231554">
          <w:rPr>
            <w:lang w:eastAsia="cs-CZ"/>
          </w:rPr>
          <w:t>7</w:t>
        </w:r>
      </w:ins>
      <w:ins w:id="1009" w:author="Vladimír Vašek" w:date="2018-11-21T21:48:00Z">
        <w:del w:id="1010" w:author="vopatrilova" w:date="2018-11-22T09:45:00Z">
          <w:r w:rsidR="004943B2" w:rsidDel="00231554">
            <w:rPr>
              <w:lang w:eastAsia="cs-CZ"/>
            </w:rPr>
            <w:delText xml:space="preserve"> </w:delText>
          </w:r>
        </w:del>
        <w:r w:rsidR="004943B2">
          <w:rPr>
            <w:lang w:eastAsia="cs-CZ"/>
          </w:rPr>
          <w:t>)</w:t>
        </w:r>
      </w:ins>
      <w:r w:rsidR="00AD3E02" w:rsidRPr="0063057F">
        <w:rPr>
          <w:lang w:eastAsia="cs-CZ"/>
        </w:rPr>
        <w:t>.</w:t>
      </w:r>
    </w:p>
    <w:p w14:paraId="336F2EE3" w14:textId="77777777" w:rsidR="009E517D" w:rsidRDefault="009E517D" w:rsidP="00AD3E02">
      <w:pPr>
        <w:autoSpaceDE w:val="0"/>
        <w:autoSpaceDN w:val="0"/>
        <w:adjustRightInd w:val="0"/>
        <w:spacing w:after="0" w:line="240" w:lineRule="auto"/>
        <w:rPr>
          <w:ins w:id="1011" w:author="vopatrilova" w:date="2018-11-22T14:59:00Z"/>
        </w:rPr>
      </w:pPr>
      <w:r w:rsidRPr="0063057F">
        <w:tab/>
      </w:r>
      <w:r w:rsidRPr="0063057F">
        <w:tab/>
      </w:r>
    </w:p>
    <w:p w14:paraId="4B668BFD" w14:textId="77777777" w:rsidR="004E2933" w:rsidRPr="0063057F" w:rsidRDefault="004E2933" w:rsidP="00AD3E02">
      <w:pPr>
        <w:autoSpaceDE w:val="0"/>
        <w:autoSpaceDN w:val="0"/>
        <w:adjustRightInd w:val="0"/>
        <w:spacing w:after="0" w:line="240" w:lineRule="auto"/>
      </w:pPr>
    </w:p>
    <w:p w14:paraId="3815345D" w14:textId="77777777" w:rsidR="009E517D" w:rsidRPr="0063057F" w:rsidRDefault="00C66240" w:rsidP="00155275">
      <w:pPr>
        <w:pStyle w:val="Nadpis3"/>
      </w:pPr>
      <w:bookmarkStart w:id="1012" w:name="_Toc530850777"/>
      <w:r w:rsidRPr="0063057F">
        <w:t xml:space="preserve">Standardy 6.5-6.6: </w:t>
      </w:r>
      <w:r w:rsidR="009E517D" w:rsidRPr="0063057F">
        <w:t>Kvalifikace odborníků z praxe zapojených do výuky ve studijním programu</w:t>
      </w:r>
      <w:bookmarkEnd w:id="1012"/>
      <w:r w:rsidR="009E517D" w:rsidRPr="0063057F">
        <w:t xml:space="preserve"> </w:t>
      </w:r>
    </w:p>
    <w:p w14:paraId="2086AA41" w14:textId="77777777" w:rsidR="00F90700" w:rsidRDefault="003C4591" w:rsidP="00F90700">
      <w:pPr>
        <w:autoSpaceDE w:val="0"/>
        <w:autoSpaceDN w:val="0"/>
        <w:adjustRightInd w:val="0"/>
        <w:spacing w:after="0" w:line="240" w:lineRule="auto"/>
        <w:rPr>
          <w:lang w:eastAsia="cs-CZ"/>
        </w:rPr>
      </w:pPr>
      <w:r w:rsidRPr="0063057F">
        <w:rPr>
          <w:rFonts w:cs="Calibri"/>
          <w:color w:val="000000"/>
          <w:lang w:eastAsia="cs-CZ"/>
        </w:rPr>
        <w:t xml:space="preserve">V předkládaném studijním programu jsou jako garant </w:t>
      </w:r>
      <w:r w:rsidR="00060F82">
        <w:rPr>
          <w:rFonts w:cs="Calibri"/>
          <w:color w:val="000000"/>
          <w:lang w:eastAsia="cs-CZ"/>
        </w:rPr>
        <w:t xml:space="preserve">předmětu </w:t>
      </w:r>
      <w:r w:rsidRPr="0063057F">
        <w:rPr>
          <w:rFonts w:cs="Calibri"/>
          <w:color w:val="000000"/>
          <w:lang w:eastAsia="cs-CZ"/>
        </w:rPr>
        <w:t xml:space="preserve">(v 1 případě) a přednášející (ve dvou případech) využiti pouze dva </w:t>
      </w:r>
      <w:r w:rsidR="00060F82">
        <w:rPr>
          <w:rFonts w:cs="Calibri"/>
          <w:color w:val="000000"/>
          <w:lang w:eastAsia="cs-CZ"/>
        </w:rPr>
        <w:t xml:space="preserve">externí </w:t>
      </w:r>
      <w:r w:rsidRPr="0063057F">
        <w:rPr>
          <w:rFonts w:cs="Calibri"/>
          <w:color w:val="000000"/>
          <w:lang w:eastAsia="cs-CZ"/>
        </w:rPr>
        <w:t>odborníci. V obou případech se jedná o předměty, které nejsou zařazeny do skupiny předmětů profilujícího základu, jedná se o předměty tzv. „ostatní“, které jen doplňují studium SP o základy jiných odborností</w:t>
      </w:r>
      <w:ins w:id="1013" w:author="vopatrilova" w:date="2018-11-22T09:46:00Z">
        <w:r w:rsidR="00231554">
          <w:rPr>
            <w:rFonts w:cs="Calibri"/>
            <w:color w:val="000000"/>
            <w:lang w:eastAsia="cs-CZ"/>
          </w:rPr>
          <w:t xml:space="preserve"> (částečně předmět Řízení a logistika výroby a předmět </w:t>
        </w:r>
        <w:proofErr w:type="spellStart"/>
        <w:r w:rsidR="00231554">
          <w:rPr>
            <w:rFonts w:cs="Calibri"/>
            <w:color w:val="000000"/>
            <w:lang w:eastAsia="cs-CZ"/>
          </w:rPr>
          <w:t>Softskil</w:t>
        </w:r>
      </w:ins>
      <w:ins w:id="1014" w:author="vopatrilova" w:date="2018-11-22T09:48:00Z">
        <w:r w:rsidR="00231554">
          <w:rPr>
            <w:rFonts w:cs="Calibri"/>
            <w:color w:val="000000"/>
            <w:lang w:eastAsia="cs-CZ"/>
          </w:rPr>
          <w:t>l</w:t>
        </w:r>
      </w:ins>
      <w:ins w:id="1015" w:author="vopatrilova" w:date="2018-11-22T09:46:00Z">
        <w:r w:rsidR="00231554">
          <w:rPr>
            <w:rFonts w:cs="Calibri"/>
            <w:color w:val="000000"/>
            <w:lang w:eastAsia="cs-CZ"/>
          </w:rPr>
          <w:t>s</w:t>
        </w:r>
      </w:ins>
      <w:proofErr w:type="spellEnd"/>
      <w:r w:rsidRPr="0063057F">
        <w:rPr>
          <w:rFonts w:cs="Calibri"/>
          <w:color w:val="000000"/>
          <w:lang w:eastAsia="cs-CZ"/>
        </w:rPr>
        <w:t>. V rámci profilujících předmětů</w:t>
      </w:r>
      <w:r w:rsidR="00C6344F" w:rsidRPr="0063057F">
        <w:rPr>
          <w:rFonts w:cs="Calibri"/>
          <w:color w:val="000000"/>
          <w:lang w:eastAsia="cs-CZ"/>
        </w:rPr>
        <w:t xml:space="preserve"> </w:t>
      </w:r>
      <w:r w:rsidR="00F90700" w:rsidRPr="0063057F">
        <w:rPr>
          <w:rFonts w:cs="Calibri"/>
          <w:color w:val="000000"/>
          <w:lang w:eastAsia="cs-CZ"/>
        </w:rPr>
        <w:t>jsou zváni na vybrané přednášky a semináře</w:t>
      </w:r>
      <w:r w:rsidR="00C6344F" w:rsidRPr="0063057F">
        <w:rPr>
          <w:rFonts w:cs="Calibri"/>
          <w:color w:val="000000"/>
          <w:lang w:eastAsia="cs-CZ"/>
        </w:rPr>
        <w:t xml:space="preserve"> </w:t>
      </w:r>
      <w:r w:rsidR="00105031" w:rsidRPr="0063057F">
        <w:rPr>
          <w:rFonts w:cs="Calibri"/>
          <w:color w:val="000000"/>
          <w:lang w:eastAsia="cs-CZ"/>
        </w:rPr>
        <w:t>o</w:t>
      </w:r>
      <w:r w:rsidR="00C6344F" w:rsidRPr="0063057F">
        <w:rPr>
          <w:rFonts w:cs="Calibri"/>
          <w:color w:val="000000"/>
          <w:lang w:eastAsia="cs-CZ"/>
        </w:rPr>
        <w:t>dborníci z praxe</w:t>
      </w:r>
      <w:r w:rsidR="00F90700" w:rsidRPr="0063057F">
        <w:rPr>
          <w:rFonts w:cs="Calibri"/>
          <w:color w:val="000000"/>
          <w:lang w:eastAsia="cs-CZ"/>
        </w:rPr>
        <w:t xml:space="preserve">. </w:t>
      </w:r>
      <w:r w:rsidR="00F90700" w:rsidRPr="0063057F">
        <w:rPr>
          <w:lang w:eastAsia="cs-CZ"/>
        </w:rPr>
        <w:t xml:space="preserve">Jedná se o osoby, které přednášenou problematiku v praxi vykonávají a </w:t>
      </w:r>
      <w:r w:rsidR="00105031" w:rsidRPr="0063057F">
        <w:rPr>
          <w:lang w:eastAsia="cs-CZ"/>
        </w:rPr>
        <w:t>jsou schopni</w:t>
      </w:r>
      <w:r w:rsidR="00F90700" w:rsidRPr="0063057F">
        <w:rPr>
          <w:lang w:eastAsia="cs-CZ"/>
        </w:rPr>
        <w:t xml:space="preserve"> studentům ukázat/předat především praktické zkušenosti. Podíl takovéto výuky je každoročně proměnlivý, nicméně nikdy nepřesahuje 2 % výukového času</w:t>
      </w:r>
      <w:r w:rsidR="00105031" w:rsidRPr="0063057F">
        <w:rPr>
          <w:lang w:eastAsia="cs-CZ"/>
        </w:rPr>
        <w:t xml:space="preserve"> (zpravidla se jedná o jednu přednášku v rámci jednoho předmětu)</w:t>
      </w:r>
      <w:r w:rsidR="00F90700" w:rsidRPr="0063057F">
        <w:rPr>
          <w:lang w:eastAsia="cs-CZ"/>
        </w:rPr>
        <w:t>.</w:t>
      </w:r>
    </w:p>
    <w:p w14:paraId="693E4A9D" w14:textId="77777777" w:rsidR="004C44FB" w:rsidRPr="0063057F" w:rsidRDefault="004C44FB" w:rsidP="00F90700">
      <w:pPr>
        <w:autoSpaceDE w:val="0"/>
        <w:autoSpaceDN w:val="0"/>
        <w:adjustRightInd w:val="0"/>
        <w:spacing w:after="0" w:line="240" w:lineRule="auto"/>
        <w:rPr>
          <w:lang w:eastAsia="cs-CZ"/>
        </w:rPr>
      </w:pPr>
    </w:p>
    <w:p w14:paraId="15C1626C" w14:textId="77777777" w:rsidR="009E517D" w:rsidRPr="0063057F" w:rsidRDefault="009E517D" w:rsidP="00320E00">
      <w:pPr>
        <w:spacing w:after="0"/>
        <w:ind w:left="360"/>
        <w:rPr>
          <w:rFonts w:ascii="Times New Roman" w:hAnsi="Times New Roman" w:cs="Times New Roman"/>
          <w:bCs/>
          <w:sz w:val="24"/>
          <w:szCs w:val="24"/>
        </w:rPr>
      </w:pPr>
    </w:p>
    <w:p w14:paraId="36E9869A" w14:textId="77777777" w:rsidR="009E517D" w:rsidRPr="0063057F" w:rsidRDefault="009E517D" w:rsidP="00035992">
      <w:pPr>
        <w:pStyle w:val="Nadpis2"/>
      </w:pPr>
      <w:bookmarkStart w:id="1016" w:name="_Toc530850778"/>
      <w:r w:rsidRPr="0063057F">
        <w:t>Specifické požadavky na zajištění studijního programu</w:t>
      </w:r>
      <w:bookmarkEnd w:id="1016"/>
    </w:p>
    <w:p w14:paraId="37DD92B8" w14:textId="77777777" w:rsidR="00867943" w:rsidRPr="0063057F" w:rsidRDefault="00867943" w:rsidP="00867943">
      <w:pPr>
        <w:pStyle w:val="Nadpis3"/>
      </w:pPr>
      <w:bookmarkStart w:id="1017" w:name="_Toc530850779"/>
      <w:r w:rsidRPr="0063057F">
        <w:t>Standardy 7.1-7.3: Uskutečňování studijního programu v kombinované a distanční formě studia</w:t>
      </w:r>
      <w:bookmarkEnd w:id="1017"/>
      <w:r w:rsidRPr="0063057F">
        <w:t xml:space="preserve"> </w:t>
      </w:r>
    </w:p>
    <w:p w14:paraId="4A526F57" w14:textId="77777777" w:rsidR="00F90700" w:rsidRPr="0063057F" w:rsidRDefault="00F90700" w:rsidP="00F90700">
      <w:r w:rsidRPr="0063057F">
        <w:rPr>
          <w:rFonts w:cs="Calibri"/>
          <w:color w:val="000000"/>
          <w:lang w:eastAsia="cs-CZ"/>
        </w:rPr>
        <w:t xml:space="preserve">Studijní </w:t>
      </w:r>
      <w:r w:rsidRPr="00CD5DC3">
        <w:rPr>
          <w:rFonts w:cs="Calibri"/>
          <w:color w:val="000000"/>
          <w:lang w:eastAsia="cs-CZ"/>
        </w:rPr>
        <w:t xml:space="preserve">program </w:t>
      </w:r>
      <w:r w:rsidR="00703012" w:rsidRPr="00CD5DC3">
        <w:t>„Aplikovaná informatika v průmyslové automatizaci“ (včetně jeho</w:t>
      </w:r>
      <w:r w:rsidR="00FA1B59" w:rsidRPr="00CD5DC3">
        <w:t xml:space="preserve"> </w:t>
      </w:r>
      <w:r w:rsidR="00703012" w:rsidRPr="00CD5DC3">
        <w:t>obou specializací)</w:t>
      </w:r>
      <w:r w:rsidRPr="00CD5DC3">
        <w:rPr>
          <w:lang w:eastAsia="cs-CZ"/>
        </w:rPr>
        <w:t xml:space="preserve"> realizovaný v kombinované formě obsahuje v každém semestru 112 hodin přímé výuky, což převyšuje minimální požadavek 80 hodin</w:t>
      </w:r>
      <w:r w:rsidRPr="0063057F">
        <w:rPr>
          <w:lang w:eastAsia="cs-CZ"/>
        </w:rPr>
        <w:t xml:space="preserve"> přímé výuky za semestr. V</w:t>
      </w:r>
      <w:r w:rsidRPr="0063057F">
        <w:t xml:space="preserve">ýuka probíhá formou řízených konzultací za přítomnosti studenta blokově zpravidla v pátek a sobotu, a to 1x za 14 dní. Na těchto konzultacích probíhá částečně přímá výuku, důraz je kladen zejména na konzultace k dané problematice. Témata </w:t>
      </w:r>
      <w:r w:rsidRPr="0063057F">
        <w:lastRenderedPageBreak/>
        <w:t>ke konzultacím jsou dány studentům s dostatečným předstihem tak, aby se mohli na danou problematiku připravit dopředu. Z hlediska podílu přímé výuky k celkovému kreditovému vyjádření v ECTS kreditech je to průměrně 1</w:t>
      </w:r>
      <w:r w:rsidR="00FA1B59" w:rsidRPr="0063057F">
        <w:t>4</w:t>
      </w:r>
      <w:r w:rsidRPr="0063057F">
        <w:t>% přímé výuky a zbylých 8</w:t>
      </w:r>
      <w:r w:rsidR="00FA1B59" w:rsidRPr="0063057F">
        <w:t>6</w:t>
      </w:r>
      <w:r w:rsidRPr="0063057F">
        <w:t xml:space="preserve">% v dalších aktivitách, především samostudiu a tvorbě projektů. Toto rozložení </w:t>
      </w:r>
      <w:r w:rsidR="00FA1B59" w:rsidRPr="0063057F">
        <w:t xml:space="preserve">koresponduje se skutečností, že </w:t>
      </w:r>
      <w:r w:rsidRPr="0063057F">
        <w:t xml:space="preserve">se </w:t>
      </w:r>
      <w:r w:rsidR="00FA1B59" w:rsidRPr="0063057F">
        <w:t>očekává</w:t>
      </w:r>
      <w:r w:rsidRPr="0063057F">
        <w:t xml:space="preserve"> </w:t>
      </w:r>
      <w:r w:rsidR="00FA1B59" w:rsidRPr="0063057F">
        <w:t xml:space="preserve">v </w:t>
      </w:r>
      <w:r w:rsidRPr="0063057F">
        <w:t>kombinované formě studia</w:t>
      </w:r>
      <w:r w:rsidR="00FA1B59" w:rsidRPr="0063057F">
        <w:t xml:space="preserve"> </w:t>
      </w:r>
      <w:r w:rsidRPr="0063057F">
        <w:t>větší důraz na samostudium. O to větší důraz</w:t>
      </w:r>
      <w:r w:rsidR="00FA1B59" w:rsidRPr="0063057F">
        <w:t xml:space="preserve"> je kladen </w:t>
      </w:r>
      <w:r w:rsidRPr="0063057F">
        <w:t xml:space="preserve">v případě kombinované formy na </w:t>
      </w:r>
      <w:r w:rsidR="00FA1B59" w:rsidRPr="0063057F">
        <w:t>do</w:t>
      </w:r>
      <w:r w:rsidRPr="0063057F">
        <w:t xml:space="preserve">stupnost informačních zdrojů především </w:t>
      </w:r>
      <w:r w:rsidR="00FA1B59" w:rsidRPr="0063057F">
        <w:t>prostřednictvím e-</w:t>
      </w:r>
      <w:proofErr w:type="spellStart"/>
      <w:r w:rsidR="00FA1B59" w:rsidRPr="0063057F">
        <w:t>learningového</w:t>
      </w:r>
      <w:proofErr w:type="spellEnd"/>
      <w:r w:rsidRPr="0063057F">
        <w:t xml:space="preserve"> systém</w:t>
      </w:r>
      <w:r w:rsidR="00FA1B59" w:rsidRPr="0063057F">
        <w:t>u</w:t>
      </w:r>
      <w:r w:rsidRPr="0063057F">
        <w:t xml:space="preserve"> LMS </w:t>
      </w:r>
      <w:proofErr w:type="spellStart"/>
      <w:r w:rsidRPr="0063057F">
        <w:t>Moodle</w:t>
      </w:r>
      <w:proofErr w:type="spellEnd"/>
      <w:r w:rsidRPr="0063057F">
        <w:rPr>
          <w:rStyle w:val="Znakapoznpodarou"/>
        </w:rPr>
        <w:footnoteReference w:id="46"/>
      </w:r>
      <w:r w:rsidRPr="0063057F">
        <w:t xml:space="preserve"> a studijní opory. Další možnosti kontaktu s vyučujícím je v rámci konzultačních hodin, které mají akademičtí pracovníci vypsány minimálně 2 hodiny týdně během celého semestru.</w:t>
      </w:r>
    </w:p>
    <w:p w14:paraId="578635EB" w14:textId="77777777" w:rsidR="00FA42AB" w:rsidRDefault="00F90700" w:rsidP="00F90700">
      <w:pPr>
        <w:autoSpaceDE w:val="0"/>
        <w:autoSpaceDN w:val="0"/>
        <w:adjustRightInd w:val="0"/>
        <w:spacing w:after="0" w:line="240" w:lineRule="auto"/>
        <w:rPr>
          <w:lang w:eastAsia="cs-CZ"/>
        </w:rPr>
      </w:pPr>
      <w:r w:rsidRPr="0063057F">
        <w:rPr>
          <w:lang w:eastAsia="cs-CZ"/>
        </w:rPr>
        <w:t xml:space="preserve">Studenti mají k dispozici studijní opory v podobě povinné a doporučené literatury, které jsou konkrétně pro každý z předmětů uvedeny v dokumentaci k akreditaci (část </w:t>
      </w:r>
      <w:r w:rsidRPr="0063057F">
        <w:rPr>
          <w:i/>
          <w:lang w:eastAsia="cs-CZ"/>
        </w:rPr>
        <w:t>B-III – Charakteristika studijního předmětu</w:t>
      </w:r>
      <w:r w:rsidRPr="0063057F">
        <w:rPr>
          <w:lang w:eastAsia="cs-CZ"/>
        </w:rPr>
        <w:t>). V těchto částech akreditačních materiálů jsou rovněž uvedeny možnosti kontaktů s vyučujícími. Studenti mají rovněž možnost individuálních konzultací. Vzájemná komunikace mezi studenty je zajištěna prostřednictvím společné e-mailové adresy.</w:t>
      </w:r>
    </w:p>
    <w:p w14:paraId="52CF65FE" w14:textId="77777777" w:rsidR="00F90700" w:rsidRDefault="00F90700" w:rsidP="00F90700">
      <w:pPr>
        <w:autoSpaceDE w:val="0"/>
        <w:autoSpaceDN w:val="0"/>
        <w:adjustRightInd w:val="0"/>
        <w:spacing w:after="0" w:line="240" w:lineRule="auto"/>
        <w:rPr>
          <w:ins w:id="1018" w:author="vopatrilova" w:date="2018-11-22T14:59:00Z"/>
        </w:rPr>
      </w:pPr>
      <w:r w:rsidRPr="0063057F">
        <w:tab/>
      </w:r>
      <w:r w:rsidRPr="0063057F">
        <w:tab/>
      </w:r>
    </w:p>
    <w:p w14:paraId="79889125" w14:textId="77777777" w:rsidR="004E2933" w:rsidRPr="0063057F" w:rsidRDefault="004E2933" w:rsidP="00F90700">
      <w:pPr>
        <w:autoSpaceDE w:val="0"/>
        <w:autoSpaceDN w:val="0"/>
        <w:adjustRightInd w:val="0"/>
        <w:spacing w:after="0" w:line="240" w:lineRule="auto"/>
      </w:pPr>
    </w:p>
    <w:p w14:paraId="07352A69" w14:textId="77777777" w:rsidR="00615B4E" w:rsidRPr="0063057F" w:rsidRDefault="00F90700" w:rsidP="00615B4E">
      <w:pPr>
        <w:pStyle w:val="Nadpis3"/>
      </w:pPr>
      <w:bookmarkStart w:id="1019" w:name="_Toc530850780"/>
      <w:r w:rsidRPr="0063057F">
        <w:t>Standardy 7.4-7.9: Uskutečňování studijního programu v cizím jazyce</w:t>
      </w:r>
      <w:bookmarkEnd w:id="1019"/>
      <w:r w:rsidRPr="0063057F">
        <w:t xml:space="preserve"> </w:t>
      </w:r>
    </w:p>
    <w:p w14:paraId="1DA8BC43" w14:textId="77777777" w:rsidR="00F90700" w:rsidRPr="0063057F" w:rsidRDefault="00615B4E" w:rsidP="00581823">
      <w:pPr>
        <w:rPr>
          <w:b/>
          <w:color w:val="FF0000"/>
        </w:rPr>
      </w:pPr>
      <w:r w:rsidRPr="00CD5DC3">
        <w:t>Bakalářský</w:t>
      </w:r>
      <w:r w:rsidR="00F90700" w:rsidRPr="00CD5DC3">
        <w:t xml:space="preserve"> studijní program </w:t>
      </w:r>
      <w:r w:rsidRPr="00CD5DC3">
        <w:t>„</w:t>
      </w:r>
      <w:proofErr w:type="spellStart"/>
      <w:r w:rsidRPr="00CD5DC3">
        <w:t>Applied</w:t>
      </w:r>
      <w:proofErr w:type="spellEnd"/>
      <w:r w:rsidRPr="00CD5DC3">
        <w:t xml:space="preserve"> </w:t>
      </w:r>
      <w:proofErr w:type="spellStart"/>
      <w:r w:rsidRPr="00CD5DC3">
        <w:t>Informatics</w:t>
      </w:r>
      <w:proofErr w:type="spellEnd"/>
      <w:r w:rsidRPr="00CD5DC3">
        <w:t xml:space="preserve"> in </w:t>
      </w:r>
      <w:proofErr w:type="spellStart"/>
      <w:r w:rsidRPr="00CD5DC3">
        <w:t>Industry</w:t>
      </w:r>
      <w:proofErr w:type="spellEnd"/>
      <w:r w:rsidRPr="00CD5DC3">
        <w:t xml:space="preserve"> </w:t>
      </w:r>
      <w:proofErr w:type="spellStart"/>
      <w:r w:rsidRPr="00CD5DC3">
        <w:t>Automation</w:t>
      </w:r>
      <w:proofErr w:type="spellEnd"/>
      <w:r w:rsidR="00B73C79" w:rsidRPr="00CD5DC3">
        <w:t>“ a jeho obě</w:t>
      </w:r>
      <w:r w:rsidRPr="00CD5DC3">
        <w:t xml:space="preserve"> s</w:t>
      </w:r>
      <w:r w:rsidR="00B73C79" w:rsidRPr="00CD5DC3">
        <w:t>pecializace</w:t>
      </w:r>
      <w:r w:rsidRPr="00CD5DC3">
        <w:t xml:space="preserve"> „Inteligent Systems </w:t>
      </w:r>
      <w:proofErr w:type="spellStart"/>
      <w:r w:rsidRPr="00CD5DC3">
        <w:t>with</w:t>
      </w:r>
      <w:proofErr w:type="spellEnd"/>
      <w:r w:rsidRPr="00CD5DC3">
        <w:t> </w:t>
      </w:r>
      <w:proofErr w:type="spellStart"/>
      <w:r w:rsidRPr="00CD5DC3">
        <w:t>Robots</w:t>
      </w:r>
      <w:proofErr w:type="spellEnd"/>
      <w:r w:rsidRPr="00CD5DC3">
        <w:t>“ a „</w:t>
      </w:r>
      <w:proofErr w:type="spellStart"/>
      <w:r w:rsidRPr="00CD5DC3">
        <w:t>Industry</w:t>
      </w:r>
      <w:proofErr w:type="spellEnd"/>
      <w:r w:rsidRPr="00CD5DC3">
        <w:t xml:space="preserve"> </w:t>
      </w:r>
      <w:proofErr w:type="spellStart"/>
      <w:r w:rsidRPr="00CD5DC3">
        <w:t>Automation</w:t>
      </w:r>
      <w:proofErr w:type="spellEnd"/>
      <w:r w:rsidRPr="00CD5DC3">
        <w:t>“</w:t>
      </w:r>
      <w:r w:rsidR="00F90700" w:rsidRPr="00CD5DC3">
        <w:t xml:space="preserve"> vyučovan</w:t>
      </w:r>
      <w:r w:rsidRPr="00CD5DC3">
        <w:t>ý</w:t>
      </w:r>
      <w:r w:rsidR="00F90700" w:rsidRPr="00CD5DC3">
        <w:t xml:space="preserve"> v anglickém jazyce </w:t>
      </w:r>
      <w:r w:rsidRPr="00CD5DC3">
        <w:t>vychází z jeho české verze „Aplikovaná informatika v průmyslové automatizaci“ a jeho obou specializací „Inteligentní systémy s roboty“ a „Průmyslová automatizace“</w:t>
      </w:r>
      <w:r w:rsidR="00B73C79" w:rsidRPr="00CD5DC3">
        <w:t>.</w:t>
      </w:r>
      <w:r w:rsidR="00F90700" w:rsidRPr="00CD5DC3">
        <w:t xml:space="preserve"> Studijní plány obou programů jsou shodné</w:t>
      </w:r>
      <w:r w:rsidRPr="00CD5DC3">
        <w:t xml:space="preserve"> (s výjimkou výuky Angličtiny</w:t>
      </w:r>
      <w:r w:rsidR="00B73C79" w:rsidRPr="00CD5DC3">
        <w:t>, která není v anglické</w:t>
      </w:r>
      <w:r w:rsidR="00B73C79" w:rsidRPr="0063057F">
        <w:t xml:space="preserve"> mutaci implementována</w:t>
      </w:r>
      <w:r w:rsidRPr="0063057F">
        <w:t>)</w:t>
      </w:r>
      <w:r w:rsidR="00F90700" w:rsidRPr="0063057F">
        <w:t xml:space="preserve"> a předměty jak v české, tak anglické verzi jsou vyučovány stejnými vyučujícími. Karty jednotlivých předmětů, které jsou k dispozici v systému STAG, </w:t>
      </w:r>
      <w:r w:rsidRPr="0063057F">
        <w:t xml:space="preserve">jsou společné a uvedené seznamy studijní literatury vždy obsahují </w:t>
      </w:r>
      <w:del w:id="1020" w:author="Vladimír Vašek" w:date="2018-11-21T21:49:00Z">
        <w:r w:rsidRPr="0063057F" w:rsidDel="004943B2">
          <w:delText xml:space="preserve">několik </w:delText>
        </w:r>
      </w:del>
      <w:ins w:id="1021" w:author="Vladimír Vašek" w:date="2018-11-21T21:49:00Z">
        <w:r w:rsidR="004943B2">
          <w:t>dostatečný počet</w:t>
        </w:r>
        <w:r w:rsidR="004943B2" w:rsidRPr="0063057F">
          <w:t xml:space="preserve"> </w:t>
        </w:r>
      </w:ins>
      <w:r w:rsidRPr="0063057F">
        <w:t>titulů psaných v AJ.</w:t>
      </w:r>
      <w:r w:rsidR="00F90700" w:rsidRPr="0063057F">
        <w:t xml:space="preserve"> </w:t>
      </w:r>
      <w:r w:rsidR="00B73C79" w:rsidRPr="0063057F">
        <w:t>Jsou</w:t>
      </w:r>
      <w:r w:rsidR="00F90700" w:rsidRPr="0063057F">
        <w:t xml:space="preserve"> k</w:t>
      </w:r>
      <w:r w:rsidR="00532905" w:rsidRPr="0063057F">
        <w:t> </w:t>
      </w:r>
      <w:r w:rsidR="00F90700" w:rsidRPr="0063057F">
        <w:t>dispozici</w:t>
      </w:r>
      <w:r w:rsidR="00532905" w:rsidRPr="0063057F">
        <w:t xml:space="preserve"> i</w:t>
      </w:r>
      <w:r w:rsidR="00F90700" w:rsidRPr="0063057F">
        <w:t xml:space="preserve"> sylaby všech předmětů v anglickém jazyce. </w:t>
      </w:r>
      <w:r w:rsidR="0030406C">
        <w:t>Studijní obory-p</w:t>
      </w:r>
      <w:r w:rsidRPr="0030406C">
        <w:t xml:space="preserve">ředchůdci předkládaného studijního programu „Aplikovaná informatika v průmyslové automatizaci“ a jeho obou specializací „Inteligentní systémy s roboty“ a „Průmyslová automatizace“ </w:t>
      </w:r>
      <w:r w:rsidR="00F90700" w:rsidRPr="0030406C">
        <w:t>byl</w:t>
      </w:r>
      <w:r w:rsidR="00532905" w:rsidRPr="0030406C">
        <w:t>y</w:t>
      </w:r>
      <w:r w:rsidR="00F90700" w:rsidRPr="0030406C">
        <w:t xml:space="preserve"> na </w:t>
      </w:r>
      <w:r w:rsidRPr="0030406C">
        <w:t>předkládajícím pracovišti</w:t>
      </w:r>
      <w:r w:rsidR="00F90700" w:rsidRPr="0030406C">
        <w:t xml:space="preserve"> akreditován</w:t>
      </w:r>
      <w:r w:rsidRPr="0030406C">
        <w:t>y</w:t>
      </w:r>
      <w:r w:rsidR="00F90700" w:rsidRPr="0030406C">
        <w:t xml:space="preserve"> již v roce </w:t>
      </w:r>
      <w:r w:rsidR="00532905" w:rsidRPr="0030406C">
        <w:t>1986</w:t>
      </w:r>
      <w:r w:rsidR="00B73C79" w:rsidRPr="0030406C">
        <w:t>,</w:t>
      </w:r>
      <w:r w:rsidR="00532905" w:rsidRPr="0030406C">
        <w:t xml:space="preserve"> v případě specializace „Průmyslová automatizace“ (jeho anglická mutace v roce </w:t>
      </w:r>
      <w:r w:rsidR="00F767D1">
        <w:t>2010</w:t>
      </w:r>
      <w:r w:rsidR="00532905" w:rsidRPr="0030406C">
        <w:t>)</w:t>
      </w:r>
      <w:r w:rsidR="00B73C79" w:rsidRPr="0030406C">
        <w:t>,</w:t>
      </w:r>
      <w:r w:rsidR="00532905" w:rsidRPr="0030406C">
        <w:t xml:space="preserve"> a v roce 2015 v případě specializace „Inteligentní systémy s roboty“ v</w:t>
      </w:r>
      <w:r w:rsidR="00B73C79" w:rsidRPr="0030406C">
        <w:t xml:space="preserve"> české </w:t>
      </w:r>
      <w:r w:rsidR="00275196" w:rsidRPr="0030406C">
        <w:t>mutaci</w:t>
      </w:r>
      <w:r w:rsidR="00532905" w:rsidRPr="0030406C">
        <w:t xml:space="preserve">. </w:t>
      </w:r>
      <w:r w:rsidR="00F90700" w:rsidRPr="0030406C">
        <w:t xml:space="preserve"> </w:t>
      </w:r>
      <w:r w:rsidR="00532905" w:rsidRPr="0030406C">
        <w:t xml:space="preserve">Za </w:t>
      </w:r>
      <w:r w:rsidR="00F90700" w:rsidRPr="0030406C">
        <w:t xml:space="preserve">dobu své existence má </w:t>
      </w:r>
      <w:r w:rsidR="00532905" w:rsidRPr="0030406C">
        <w:t xml:space="preserve">obor zaměřený na průmyslovou automatizaci </w:t>
      </w:r>
      <w:r w:rsidR="00F90700" w:rsidRPr="0030406C">
        <w:t>stovky absolventů</w:t>
      </w:r>
      <w:r w:rsidR="00532905" w:rsidRPr="0030406C">
        <w:t xml:space="preserve"> v české verzi, v anglické verzi je počet nevýznamný, což je jednoznačně způsobeno problémem nostrifikace středoškolského vzdělání</w:t>
      </w:r>
      <w:r w:rsidR="00275196" w:rsidRPr="0030406C">
        <w:t xml:space="preserve"> uchazečů</w:t>
      </w:r>
      <w:r w:rsidR="00532905" w:rsidRPr="0030406C">
        <w:t xml:space="preserve">, které je v rukou Krajských úřadů, z jejichž strany není </w:t>
      </w:r>
      <w:r w:rsidR="00275196" w:rsidRPr="0030406C">
        <w:t xml:space="preserve">prozatím </w:t>
      </w:r>
      <w:r w:rsidR="00532905" w:rsidRPr="0030406C">
        <w:t>ochota tento problém smysluplně řešit</w:t>
      </w:r>
      <w:r w:rsidR="00F90700" w:rsidRPr="0030406C">
        <w:t>.</w:t>
      </w:r>
      <w:r w:rsidR="00532905" w:rsidRPr="0030406C">
        <w:t xml:space="preserve"> Tuto žádost o akreditaci </w:t>
      </w:r>
      <w:r w:rsidR="00C650A0" w:rsidRPr="0030406C">
        <w:t xml:space="preserve">SP, uskutečňovaného </w:t>
      </w:r>
      <w:r w:rsidR="00532905" w:rsidRPr="0030406C">
        <w:t>v</w:t>
      </w:r>
      <w:r w:rsidR="00C650A0" w:rsidRPr="0030406C">
        <w:t> </w:t>
      </w:r>
      <w:r w:rsidR="00532905" w:rsidRPr="0030406C">
        <w:t>AJ</w:t>
      </w:r>
      <w:r w:rsidR="00C650A0" w:rsidRPr="0030406C">
        <w:t>,</w:t>
      </w:r>
      <w:r w:rsidR="00532905" w:rsidRPr="0030406C">
        <w:t xml:space="preserve"> dáváme v naději,</w:t>
      </w:r>
      <w:r w:rsidR="00275196" w:rsidRPr="0030406C">
        <w:t xml:space="preserve"> že v době</w:t>
      </w:r>
      <w:r w:rsidR="00532905" w:rsidRPr="0030406C">
        <w:t xml:space="preserve"> budoucích deset let</w:t>
      </w:r>
      <w:r w:rsidR="00275196" w:rsidRPr="0030406C">
        <w:t xml:space="preserve"> její platnosti</w:t>
      </w:r>
      <w:r w:rsidR="00532905" w:rsidRPr="0030406C">
        <w:t xml:space="preserve"> dojde k vyřešení tohoto velmi závažného problému.</w:t>
      </w:r>
      <w:r w:rsidR="00F90700" w:rsidRPr="0030406C">
        <w:t xml:space="preserve"> </w:t>
      </w:r>
      <w:r w:rsidR="00275196" w:rsidRPr="0030406C">
        <w:t>Řada předmětů stávajících studi</w:t>
      </w:r>
      <w:r w:rsidR="00A410BD" w:rsidRPr="0030406C">
        <w:t>jních oborů tohoto zaměření je realizována</w:t>
      </w:r>
      <w:r w:rsidR="00275196" w:rsidRPr="0030406C">
        <w:t xml:space="preserve"> v případech studentů, přijíždějících na FAI v rámci programu Erasmus. </w:t>
      </w:r>
      <w:r w:rsidR="00F90700" w:rsidRPr="0030406C">
        <w:t>Vyučuj</w:t>
      </w:r>
      <w:r w:rsidR="00F90700" w:rsidRPr="0063057F">
        <w:t xml:space="preserve">ící </w:t>
      </w:r>
      <w:r w:rsidR="00275196" w:rsidRPr="0063057F">
        <w:t>těchto</w:t>
      </w:r>
      <w:r w:rsidR="00F90700" w:rsidRPr="0063057F">
        <w:t xml:space="preserve"> předmětů </w:t>
      </w:r>
      <w:r w:rsidR="00A410BD">
        <w:t>mají vypracované</w:t>
      </w:r>
      <w:r w:rsidR="00F90700" w:rsidRPr="0063057F">
        <w:t xml:space="preserve"> prezentace a další výukové materiály a el</w:t>
      </w:r>
      <w:r w:rsidR="00532905" w:rsidRPr="0063057F">
        <w:t>ektronické studijní opory</w:t>
      </w:r>
      <w:r w:rsidR="00F90700" w:rsidRPr="0063057F">
        <w:t xml:space="preserve"> v anglickém jazyce. Dále je k dispozici rovněž vhodná dostupná studijní literatura v anglickém jazyce. Tyto literární zdroje jsou uvedeny také </w:t>
      </w:r>
      <w:ins w:id="1022" w:author="vopatrilova" w:date="2018-11-15T12:36:00Z">
        <w:r w:rsidR="00DD3A6C">
          <w:t xml:space="preserve">v </w:t>
        </w:r>
      </w:ins>
      <w:r w:rsidR="00F90700" w:rsidRPr="0063057F">
        <w:t xml:space="preserve">sylabech jednotlivých předmětů. V současné době je na FAI řešen projekt v rámci OP VVV nazvaný Strategický projekt UTB ve Zlíně, jehož cílem je </w:t>
      </w:r>
      <w:ins w:id="1023" w:author="Vladimír Vašek" w:date="2018-11-21T21:49:00Z">
        <w:r w:rsidR="004943B2">
          <w:t xml:space="preserve">mimo jiné i </w:t>
        </w:r>
      </w:ins>
      <w:r w:rsidR="00F90700" w:rsidRPr="0063057F">
        <w:t xml:space="preserve">zkvalitnění výuky v programech vyučovaných v angličtině. Jedním z výstupů projektu budou nové elektronické studijní opory pro předměty vyučované na FAI v anglickém jazyce. Většinou se jedná o prezentace o rozsahu více než 200 slajdů na jednotlivý předmět a zadání laboratorních projektů, které budou studenti řešit v rámci laboratorních cvičení. Řešení projektu a jeho </w:t>
      </w:r>
      <w:r w:rsidR="00F90700" w:rsidRPr="0063057F">
        <w:lastRenderedPageBreak/>
        <w:t xml:space="preserve">výstupy tak významně přispějí k rozšíření a inovaci výukových materiálů také </w:t>
      </w:r>
      <w:r w:rsidR="00532905" w:rsidRPr="0063057F">
        <w:t xml:space="preserve">předkládaného </w:t>
      </w:r>
      <w:r w:rsidR="00F90700" w:rsidRPr="0063057F">
        <w:t xml:space="preserve">studijního </w:t>
      </w:r>
      <w:r w:rsidR="00B73C79" w:rsidRPr="0063057F">
        <w:t>programu.</w:t>
      </w:r>
    </w:p>
    <w:p w14:paraId="6D4B2011" w14:textId="77777777" w:rsidR="009E517D" w:rsidRPr="0063057F" w:rsidRDefault="009E517D" w:rsidP="008848E6">
      <w:pPr>
        <w:tabs>
          <w:tab w:val="left" w:pos="2835"/>
        </w:tabs>
        <w:spacing w:before="120" w:after="120"/>
      </w:pPr>
      <w:r w:rsidRPr="0063057F">
        <w:tab/>
      </w:r>
    </w:p>
    <w:p w14:paraId="761A222F" w14:textId="77777777" w:rsidR="009B2FC0" w:rsidRPr="0063057F" w:rsidRDefault="00C66240" w:rsidP="00C66240">
      <w:pPr>
        <w:pStyle w:val="Nadpis3"/>
        <w:rPr>
          <w:color w:val="FF0000"/>
        </w:rPr>
      </w:pPr>
      <w:bookmarkStart w:id="1024" w:name="_Toc530850781"/>
      <w:r w:rsidRPr="0063057F">
        <w:t xml:space="preserve">Standard 7.10: </w:t>
      </w:r>
      <w:r w:rsidR="009E517D" w:rsidRPr="0063057F">
        <w:t>Uskutečňování studijního programu ve spolupráci se zahraniční vysokou školou</w:t>
      </w:r>
      <w:bookmarkEnd w:id="1024"/>
      <w:r w:rsidR="009E517D" w:rsidRPr="0063057F">
        <w:t xml:space="preserve"> </w:t>
      </w:r>
    </w:p>
    <w:p w14:paraId="639E6892" w14:textId="77777777" w:rsidR="00FA42AB" w:rsidRDefault="009B2FC0" w:rsidP="00FA42AB">
      <w:r w:rsidRPr="0063057F">
        <w:t>Studijní program nebude uskutečňován ve spolupráci se zahraniční školou.</w:t>
      </w:r>
    </w:p>
    <w:p w14:paraId="4F1EA0D9" w14:textId="77777777" w:rsidR="009E517D" w:rsidRPr="0063057F" w:rsidRDefault="009E517D" w:rsidP="00FA42AB">
      <w:r w:rsidRPr="0063057F">
        <w:tab/>
      </w:r>
      <w:r w:rsidRPr="0063057F">
        <w:tab/>
      </w:r>
    </w:p>
    <w:p w14:paraId="650D8FAE" w14:textId="77777777" w:rsidR="009E517D" w:rsidRPr="0063057F" w:rsidRDefault="00C66240" w:rsidP="00C80B17">
      <w:pPr>
        <w:pStyle w:val="Nadpis3"/>
      </w:pPr>
      <w:bookmarkStart w:id="1025" w:name="_Toc530850782"/>
      <w:r w:rsidRPr="0063057F">
        <w:t xml:space="preserve">Standard 7.11: </w:t>
      </w:r>
      <w:r w:rsidR="009E517D" w:rsidRPr="0063057F">
        <w:t>Uskutečňování studijního programu ve spolupráci s další právnickou osobou</w:t>
      </w:r>
      <w:bookmarkEnd w:id="1025"/>
      <w:r w:rsidR="009E517D" w:rsidRPr="0063057F">
        <w:t xml:space="preserve"> </w:t>
      </w:r>
    </w:p>
    <w:p w14:paraId="544DE0CC" w14:textId="77777777" w:rsidR="009E517D" w:rsidRDefault="009B2FC0" w:rsidP="00FA42AB">
      <w:r w:rsidRPr="0063057F">
        <w:t xml:space="preserve"> Studijní program nebude uskutečňován ve spolupráci s další právnickou osobou.</w:t>
      </w:r>
      <w:r w:rsidR="009E517D">
        <w:tab/>
      </w:r>
      <w:r w:rsidR="009E517D">
        <w:tab/>
      </w:r>
    </w:p>
    <w:p w14:paraId="4AB5E31A" w14:textId="77777777" w:rsidR="009E517D" w:rsidRPr="00757E3B" w:rsidRDefault="009E517D" w:rsidP="00757E3B"/>
    <w:sectPr w:rsidR="009E517D" w:rsidRPr="00757E3B" w:rsidSect="006517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162C6B" w14:textId="77777777" w:rsidR="004A136E" w:rsidRDefault="004A136E" w:rsidP="00561085">
      <w:pPr>
        <w:spacing w:after="0" w:line="240" w:lineRule="auto"/>
      </w:pPr>
      <w:r>
        <w:separator/>
      </w:r>
    </w:p>
  </w:endnote>
  <w:endnote w:type="continuationSeparator" w:id="0">
    <w:p w14:paraId="2CB6DD00" w14:textId="77777777" w:rsidR="004A136E" w:rsidRDefault="004A136E" w:rsidP="00561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7AD24" w14:textId="77777777" w:rsidR="00E95A4A" w:rsidRDefault="00E95A4A"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end"/>
    </w:r>
  </w:p>
  <w:p w14:paraId="345A3EE2" w14:textId="77777777" w:rsidR="00E95A4A" w:rsidRDefault="00E95A4A">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8CA66" w14:textId="13EC23FE" w:rsidR="00E95A4A" w:rsidRPr="00BE18BC" w:rsidRDefault="00E95A4A" w:rsidP="00175912">
    <w:pPr>
      <w:pStyle w:val="Zpat"/>
      <w:framePr w:wrap="around" w:vAnchor="text" w:hAnchor="margin" w:xAlign="center" w:y="1"/>
      <w:rPr>
        <w:rStyle w:val="slostrnky"/>
        <w:rFonts w:ascii="Times New Roman" w:hAnsi="Times New Roman"/>
      </w:rPr>
    </w:pPr>
    <w:r w:rsidRPr="00BE18BC">
      <w:rPr>
        <w:rStyle w:val="slostrnky"/>
        <w:rFonts w:ascii="Times New Roman" w:hAnsi="Times New Roman"/>
      </w:rPr>
      <w:fldChar w:fldCharType="begin"/>
    </w:r>
    <w:r w:rsidRPr="00BE18BC">
      <w:rPr>
        <w:rStyle w:val="slostrnky"/>
        <w:rFonts w:ascii="Times New Roman" w:hAnsi="Times New Roman"/>
      </w:rPr>
      <w:instrText xml:space="preserve">PAGE  </w:instrText>
    </w:r>
    <w:r w:rsidRPr="00BE18BC">
      <w:rPr>
        <w:rStyle w:val="slostrnky"/>
        <w:rFonts w:ascii="Times New Roman" w:hAnsi="Times New Roman"/>
      </w:rPr>
      <w:fldChar w:fldCharType="separate"/>
    </w:r>
    <w:r w:rsidR="009C5429">
      <w:rPr>
        <w:rStyle w:val="slostrnky"/>
        <w:rFonts w:ascii="Times New Roman" w:hAnsi="Times New Roman"/>
        <w:noProof/>
      </w:rPr>
      <w:t>188</w:t>
    </w:r>
    <w:r w:rsidRPr="00BE18BC">
      <w:rPr>
        <w:rStyle w:val="slostrnky"/>
        <w:rFonts w:ascii="Times New Roman" w:hAnsi="Times New Roman"/>
      </w:rPr>
      <w:fldChar w:fldCharType="end"/>
    </w:r>
  </w:p>
  <w:p w14:paraId="1A999E86" w14:textId="77777777" w:rsidR="00E95A4A" w:rsidRDefault="00E95A4A">
    <w:pPr>
      <w:pStyle w:val="Zpat"/>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A5376" w14:textId="4B04AEDF" w:rsidR="00E95A4A" w:rsidRPr="00BE18BC" w:rsidRDefault="00E95A4A" w:rsidP="00BE18BC">
    <w:pPr>
      <w:pStyle w:val="Zpat"/>
      <w:framePr w:wrap="around" w:vAnchor="text" w:hAnchor="margin" w:xAlign="center" w:y="1"/>
      <w:rPr>
        <w:rStyle w:val="slostrnky"/>
        <w:rFonts w:ascii="Times New Roman" w:hAnsi="Times New Roman"/>
      </w:rPr>
    </w:pPr>
    <w:r w:rsidRPr="00BE18BC">
      <w:rPr>
        <w:rStyle w:val="slostrnky"/>
        <w:rFonts w:ascii="Times New Roman" w:hAnsi="Times New Roman"/>
      </w:rPr>
      <w:fldChar w:fldCharType="begin"/>
    </w:r>
    <w:r w:rsidRPr="00BE18BC">
      <w:rPr>
        <w:rStyle w:val="slostrnky"/>
        <w:rFonts w:ascii="Times New Roman" w:hAnsi="Times New Roman"/>
      </w:rPr>
      <w:instrText xml:space="preserve">PAGE  </w:instrText>
    </w:r>
    <w:r w:rsidRPr="00BE18BC">
      <w:rPr>
        <w:rStyle w:val="slostrnky"/>
        <w:rFonts w:ascii="Times New Roman" w:hAnsi="Times New Roman"/>
      </w:rPr>
      <w:fldChar w:fldCharType="separate"/>
    </w:r>
    <w:r w:rsidR="009C5429">
      <w:rPr>
        <w:rStyle w:val="slostrnky"/>
        <w:rFonts w:ascii="Times New Roman" w:hAnsi="Times New Roman"/>
        <w:noProof/>
      </w:rPr>
      <w:t>176</w:t>
    </w:r>
    <w:r w:rsidRPr="00BE18BC">
      <w:rPr>
        <w:rStyle w:val="slostrnky"/>
        <w:rFonts w:ascii="Times New Roman" w:hAnsi="Times New Roman"/>
      </w:rPr>
      <w:fldChar w:fldCharType="end"/>
    </w:r>
  </w:p>
  <w:p w14:paraId="13A0BFE5" w14:textId="77777777" w:rsidR="00E95A4A" w:rsidRDefault="00E95A4A">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C61A01" w14:textId="77777777" w:rsidR="004A136E" w:rsidRDefault="004A136E" w:rsidP="00561085">
      <w:pPr>
        <w:spacing w:after="0" w:line="240" w:lineRule="auto"/>
      </w:pPr>
      <w:r>
        <w:separator/>
      </w:r>
    </w:p>
  </w:footnote>
  <w:footnote w:type="continuationSeparator" w:id="0">
    <w:p w14:paraId="4D510BAE" w14:textId="77777777" w:rsidR="004A136E" w:rsidRDefault="004A136E" w:rsidP="00561085">
      <w:pPr>
        <w:spacing w:after="0" w:line="240" w:lineRule="auto"/>
      </w:pPr>
      <w:r>
        <w:continuationSeparator/>
      </w:r>
    </w:p>
  </w:footnote>
  <w:footnote w:id="1">
    <w:p w14:paraId="466F27D3" w14:textId="0752B531" w:rsidR="00E95A4A" w:rsidRPr="00E12A3D" w:rsidRDefault="00E95A4A" w:rsidP="000C4C62">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r>
        <w:fldChar w:fldCharType="begin"/>
      </w:r>
      <w:r>
        <w:instrText xml:space="preserve"> HYPERLINK "https://www.utb.cz/univerzita/uredni-deska/vnitrni-normy-a-predpisy/" </w:instrText>
      </w:r>
      <w:r>
        <w:fldChar w:fldCharType="separate"/>
      </w:r>
      <w:del w:id="177" w:author="Jiří Vojtěšek" w:date="2018-11-24T19:24:00Z">
        <w:r w:rsidRPr="00E12A3D" w:rsidDel="0030325E">
          <w:rPr>
            <w:rStyle w:val="Hypertextovodkaz"/>
            <w:rFonts w:asciiTheme="minorHAnsi" w:hAnsiTheme="minorHAnsi"/>
            <w:sz w:val="17"/>
            <w:szCs w:val="17"/>
            <w:lang w:val="pl-PL"/>
          </w:rPr>
          <w:delText>https://www.utb.cz/univerzita/uredni-deska/vnitrni-normy-a-predpisy/</w:delText>
        </w:r>
      </w:del>
      <w:ins w:id="178" w:author="Jiří Vojtěšek" w:date="2018-11-24T19:24:00Z">
        <w:r>
          <w:rPr>
            <w:rStyle w:val="Hypertextovodkaz"/>
            <w:rFonts w:asciiTheme="minorHAnsi" w:hAnsiTheme="minorHAnsi"/>
            <w:sz w:val="17"/>
            <w:szCs w:val="17"/>
            <w:lang w:val="pl-PL"/>
          </w:rPr>
          <w:t>https://www.utb.cz/en/university/official-board/internal-rules-and-regulations/</w:t>
        </w:r>
      </w:ins>
      <w:r>
        <w:rPr>
          <w:rStyle w:val="Hypertextovodkaz"/>
          <w:rFonts w:asciiTheme="minorHAnsi" w:hAnsiTheme="minorHAnsi"/>
          <w:sz w:val="17"/>
          <w:szCs w:val="17"/>
          <w:lang w:val="pl-PL"/>
        </w:rPr>
        <w:fldChar w:fldCharType="end"/>
      </w:r>
    </w:p>
  </w:footnote>
  <w:footnote w:id="2">
    <w:p w14:paraId="31579C60" w14:textId="59D288E5" w:rsidR="00E95A4A" w:rsidRPr="00E12A3D" w:rsidRDefault="00E95A4A" w:rsidP="000C4C62">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r>
        <w:fldChar w:fldCharType="begin"/>
      </w:r>
      <w:r>
        <w:instrText xml:space="preserve"> HYPERLINK "https://www.utb.cz/univerzita/uredni-deska/vnitrni-normy-a-predpisy/" </w:instrText>
      </w:r>
      <w:r>
        <w:fldChar w:fldCharType="separate"/>
      </w:r>
      <w:del w:id="181" w:author="Jiří Vojtěšek" w:date="2018-11-24T19:24:00Z">
        <w:r w:rsidRPr="00E12A3D" w:rsidDel="0030325E">
          <w:rPr>
            <w:rStyle w:val="Hypertextovodkaz"/>
            <w:rFonts w:asciiTheme="minorHAnsi" w:hAnsiTheme="minorHAnsi"/>
            <w:sz w:val="17"/>
            <w:szCs w:val="17"/>
            <w:lang w:val="pl-PL"/>
          </w:rPr>
          <w:delText>https://www.utb.cz/univerzita/uredni-deska/vnitrni-normy-a-predpisy/</w:delText>
        </w:r>
      </w:del>
      <w:ins w:id="182" w:author="Jiří Vojtěšek" w:date="2018-11-24T19:24:00Z">
        <w:r>
          <w:rPr>
            <w:rStyle w:val="Hypertextovodkaz"/>
            <w:rFonts w:asciiTheme="minorHAnsi" w:hAnsiTheme="minorHAnsi"/>
            <w:sz w:val="17"/>
            <w:szCs w:val="17"/>
            <w:lang w:val="pl-PL"/>
          </w:rPr>
          <w:t>https://www.utb.cz/en/university/official-board/internal-rules-and-regulations/</w:t>
        </w:r>
      </w:ins>
      <w:r>
        <w:rPr>
          <w:rStyle w:val="Hypertextovodkaz"/>
          <w:rFonts w:asciiTheme="minorHAnsi" w:hAnsiTheme="minorHAnsi"/>
          <w:sz w:val="17"/>
          <w:szCs w:val="17"/>
          <w:lang w:val="pl-PL"/>
        </w:rPr>
        <w:fldChar w:fldCharType="end"/>
      </w:r>
    </w:p>
  </w:footnote>
  <w:footnote w:id="3">
    <w:p w14:paraId="0916D6BC" w14:textId="57716112" w:rsidR="00E95A4A" w:rsidRPr="00E12A3D" w:rsidRDefault="00E95A4A" w:rsidP="000C4C62">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r>
        <w:fldChar w:fldCharType="begin"/>
      </w:r>
      <w:r>
        <w:instrText xml:space="preserve"> HYPERLINK "https://www.utb.cz/univerzita/o-univerzite/struktura/organy/rada-pro-vnitrni-hodnoceni/" </w:instrText>
      </w:r>
      <w:r>
        <w:fldChar w:fldCharType="separate"/>
      </w:r>
      <w:del w:id="183" w:author="Jiří Vojtěšek" w:date="2018-11-24T19:25:00Z">
        <w:r w:rsidRPr="00E12A3D" w:rsidDel="0030325E">
          <w:rPr>
            <w:rStyle w:val="Hypertextovodkaz"/>
            <w:rFonts w:asciiTheme="minorHAnsi" w:hAnsiTheme="minorHAnsi"/>
            <w:sz w:val="17"/>
            <w:szCs w:val="17"/>
          </w:rPr>
          <w:delText>https://www.utb.cz/univerzita/o-univerzite/struktura/organy/rada-pro-vnitrni-hodnoceni/</w:delText>
        </w:r>
      </w:del>
      <w:ins w:id="184" w:author="Jiří Vojtěšek" w:date="2018-11-24T19:25:00Z">
        <w:r>
          <w:rPr>
            <w:rStyle w:val="Hypertextovodkaz"/>
            <w:rFonts w:asciiTheme="minorHAnsi" w:hAnsiTheme="minorHAnsi"/>
            <w:sz w:val="17"/>
            <w:szCs w:val="17"/>
          </w:rPr>
          <w:t>https://www.utb.cz/en/university/about-the-university/structure/bodies/internal-evaluation-board/</w:t>
        </w:r>
      </w:ins>
      <w:r>
        <w:rPr>
          <w:rStyle w:val="Hypertextovodkaz"/>
          <w:rFonts w:asciiTheme="minorHAnsi" w:hAnsiTheme="minorHAnsi"/>
          <w:sz w:val="17"/>
          <w:szCs w:val="17"/>
        </w:rPr>
        <w:fldChar w:fldCharType="end"/>
      </w:r>
    </w:p>
  </w:footnote>
  <w:footnote w:id="4">
    <w:p w14:paraId="4C38A531" w14:textId="083F4C73" w:rsidR="00E95A4A" w:rsidRPr="00E12A3D" w:rsidRDefault="00E95A4A" w:rsidP="000C4C62">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r>
        <w:fldChar w:fldCharType="begin"/>
      </w:r>
      <w:r>
        <w:instrText xml:space="preserve"> HYPERLINK "https://www.utb.cz/univerzita/uredni-deska/vnitrni-normy-a-predpisy/" </w:instrText>
      </w:r>
      <w:r>
        <w:fldChar w:fldCharType="separate"/>
      </w:r>
      <w:del w:id="186" w:author="Jiří Vojtěšek" w:date="2018-11-24T19:24:00Z">
        <w:r w:rsidRPr="00E12A3D" w:rsidDel="0030325E">
          <w:rPr>
            <w:rStyle w:val="Hypertextovodkaz"/>
            <w:rFonts w:asciiTheme="minorHAnsi" w:hAnsiTheme="minorHAnsi"/>
            <w:sz w:val="17"/>
            <w:szCs w:val="17"/>
          </w:rPr>
          <w:delText>https://www.utb.cz/univerzita/uredni-deska/vnitrni-normy-a-predpisy/</w:delText>
        </w:r>
      </w:del>
      <w:ins w:id="187" w:author="Jiří Vojtěšek" w:date="2018-11-24T19:24:00Z">
        <w:r>
          <w:rPr>
            <w:rStyle w:val="Hypertextovodkaz"/>
            <w:rFonts w:asciiTheme="minorHAnsi" w:hAnsiTheme="minorHAnsi"/>
            <w:sz w:val="17"/>
            <w:szCs w:val="17"/>
          </w:rPr>
          <w:t>https://www.utb.cz/en/university/official-board/internal-rules-and-regulations/</w:t>
        </w:r>
      </w:ins>
      <w:r>
        <w:rPr>
          <w:rStyle w:val="Hypertextovodkaz"/>
          <w:rFonts w:asciiTheme="minorHAnsi" w:hAnsiTheme="minorHAnsi"/>
          <w:sz w:val="17"/>
          <w:szCs w:val="17"/>
        </w:rPr>
        <w:fldChar w:fldCharType="end"/>
      </w:r>
    </w:p>
  </w:footnote>
  <w:footnote w:id="5">
    <w:p w14:paraId="342619CD" w14:textId="3FEC204C" w:rsidR="00E95A4A" w:rsidRPr="00E12A3D" w:rsidRDefault="00E95A4A" w:rsidP="000C4C62">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 xml:space="preserve">Dostupné z: </w:t>
      </w:r>
      <w:r>
        <w:fldChar w:fldCharType="begin"/>
      </w:r>
      <w:r>
        <w:instrText xml:space="preserve"> HYPERLINK "https://www.utb.cz/univerzita/uredni-deska/vnitrni-normy-a-predpisy/" </w:instrText>
      </w:r>
      <w:r>
        <w:fldChar w:fldCharType="separate"/>
      </w:r>
      <w:del w:id="190" w:author="Jiří Vojtěšek" w:date="2018-11-24T19:24:00Z">
        <w:r w:rsidRPr="007A1744" w:rsidDel="0030325E">
          <w:rPr>
            <w:rStyle w:val="Hypertextovodkaz"/>
            <w:rFonts w:asciiTheme="minorHAnsi" w:hAnsiTheme="minorHAnsi"/>
            <w:sz w:val="17"/>
            <w:szCs w:val="17"/>
          </w:rPr>
          <w:delText>https://www.utb.cz/univerzita/uredni-deska/vnitrni-normy-a-predpisy/</w:delText>
        </w:r>
      </w:del>
      <w:ins w:id="191" w:author="Jiří Vojtěšek" w:date="2018-11-24T19:24:00Z">
        <w:r>
          <w:rPr>
            <w:rStyle w:val="Hypertextovodkaz"/>
            <w:rFonts w:asciiTheme="minorHAnsi" w:hAnsiTheme="minorHAnsi"/>
            <w:sz w:val="17"/>
            <w:szCs w:val="17"/>
          </w:rPr>
          <w:t>https://www.utb.cz/en/university/official-board/internal-rules-and-regulations/</w:t>
        </w:r>
      </w:ins>
      <w:r>
        <w:rPr>
          <w:rStyle w:val="Hypertextovodkaz"/>
          <w:rFonts w:asciiTheme="minorHAnsi" w:hAnsiTheme="minorHAnsi"/>
          <w:sz w:val="17"/>
          <w:szCs w:val="17"/>
        </w:rPr>
        <w:fldChar w:fldCharType="end"/>
      </w:r>
      <w:r>
        <w:rPr>
          <w:rFonts w:asciiTheme="minorHAnsi" w:hAnsiTheme="minorHAnsi"/>
          <w:sz w:val="17"/>
          <w:szCs w:val="17"/>
        </w:rPr>
        <w:t xml:space="preserve"> </w:t>
      </w:r>
    </w:p>
  </w:footnote>
  <w:footnote w:id="6">
    <w:p w14:paraId="34B88E83" w14:textId="6A70BAE1" w:rsidR="00E95A4A" w:rsidRPr="00E12A3D" w:rsidRDefault="00E95A4A" w:rsidP="000C4C62">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 xml:space="preserve">Dostupné z: </w:t>
      </w:r>
      <w:ins w:id="193" w:author="Jiří Vojtěšek" w:date="2018-11-24T19:26:00Z">
        <w:r w:rsidRPr="0030325E">
          <w:rPr>
            <w:rStyle w:val="Hypertextovodkaz"/>
            <w:rFonts w:asciiTheme="minorHAnsi" w:hAnsiTheme="minorHAnsi"/>
            <w:sz w:val="17"/>
            <w:szCs w:val="17"/>
          </w:rPr>
          <w:t>https://www.utb.cz/en/university/official-board/internal-rules-and-regulations/</w:t>
        </w:r>
      </w:ins>
      <w:del w:id="194" w:author="Jiří Vojtěšek" w:date="2018-11-24T19:26:00Z">
        <w:r w:rsidRPr="00E12A3D" w:rsidDel="0030325E">
          <w:rPr>
            <w:rStyle w:val="Hypertextovodkaz"/>
            <w:rFonts w:asciiTheme="minorHAnsi" w:hAnsiTheme="minorHAnsi"/>
            <w:sz w:val="17"/>
            <w:szCs w:val="17"/>
          </w:rPr>
          <w:delText>https://www.utb.cz/univerzita/uredni-deska/vnitrni-normy-a-predpisy/vnitrni-predpisy/</w:delText>
        </w:r>
      </w:del>
    </w:p>
  </w:footnote>
  <w:footnote w:id="7">
    <w:p w14:paraId="2740048B" w14:textId="77FB7AAD" w:rsidR="00E95A4A" w:rsidRPr="00E12A3D" w:rsidRDefault="00E95A4A" w:rsidP="000C4C62">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E12A3D">
        <w:rPr>
          <w:rStyle w:val="Poznmkapodarou0"/>
          <w:rFonts w:asciiTheme="minorHAnsi" w:hAnsiTheme="minorHAnsi"/>
        </w:rPr>
        <w:t>Dostupné z:</w:t>
      </w:r>
      <w:r w:rsidRPr="00E12A3D">
        <w:rPr>
          <w:rFonts w:asciiTheme="minorHAnsi" w:hAnsiTheme="minorHAnsi"/>
          <w:sz w:val="17"/>
          <w:szCs w:val="17"/>
        </w:rPr>
        <w:t xml:space="preserve"> </w:t>
      </w:r>
      <w:r>
        <w:fldChar w:fldCharType="begin"/>
      </w:r>
      <w:r>
        <w:instrText xml:space="preserve"> HYPERLINK "https://fai.utb.cz/o-fakulte/uredni-deska/vnitrni-normy-fai/vnitrni-predpisy-fai/" </w:instrText>
      </w:r>
      <w:r>
        <w:fldChar w:fldCharType="separate"/>
      </w:r>
      <w:del w:id="195" w:author="Jiří Vojtěšek" w:date="2018-11-24T19:27:00Z">
        <w:r w:rsidRPr="004B4E97" w:rsidDel="00E95A4A">
          <w:rPr>
            <w:rStyle w:val="Hypertextovodkaz"/>
            <w:rFonts w:asciiTheme="minorHAnsi" w:hAnsiTheme="minorHAnsi"/>
            <w:sz w:val="17"/>
            <w:szCs w:val="17"/>
          </w:rPr>
          <w:delText>https://fai.utb.cz/o-fakulte/uredni-deska/vnitrni-normy-fai/vnitrni-predpisy-fai/</w:delText>
        </w:r>
      </w:del>
      <w:ins w:id="196" w:author="Jiří Vojtěšek" w:date="2018-11-24T19:27:00Z">
        <w:r>
          <w:rPr>
            <w:rStyle w:val="Hypertextovodkaz"/>
            <w:rFonts w:asciiTheme="minorHAnsi" w:hAnsiTheme="minorHAnsi"/>
            <w:sz w:val="17"/>
            <w:szCs w:val="17"/>
          </w:rPr>
          <w:t>https://fai.utb.cz/en/faculty/official-board/internal-regulations/</w:t>
        </w:r>
      </w:ins>
      <w:r>
        <w:rPr>
          <w:rStyle w:val="Hypertextovodkaz"/>
          <w:rFonts w:asciiTheme="minorHAnsi" w:hAnsiTheme="minorHAnsi"/>
          <w:sz w:val="17"/>
          <w:szCs w:val="17"/>
        </w:rPr>
        <w:fldChar w:fldCharType="end"/>
      </w:r>
    </w:p>
  </w:footnote>
  <w:footnote w:id="8">
    <w:p w14:paraId="5DFB10E0" w14:textId="77777777" w:rsidR="00E95A4A" w:rsidRPr="00E12A3D" w:rsidRDefault="00E95A4A" w:rsidP="000C4C62">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Dostupné z: </w:t>
      </w:r>
      <w:hyperlink r:id="rId1" w:history="1">
        <w:r w:rsidRPr="00E12A3D">
          <w:rPr>
            <w:rStyle w:val="Hypertextovodkaz"/>
            <w:rFonts w:asciiTheme="minorHAnsi" w:hAnsiTheme="minorHAnsi"/>
            <w:sz w:val="17"/>
            <w:szCs w:val="17"/>
          </w:rPr>
          <w:t>https://www.utb.cz/univerzita/uredni-deska/ruzne/zprava-o-vnitrnim-hodnoceni-kvality-utb-ve-zline/</w:t>
        </w:r>
      </w:hyperlink>
    </w:p>
  </w:footnote>
  <w:footnote w:id="9">
    <w:p w14:paraId="03C34D0D" w14:textId="77777777" w:rsidR="00E95A4A" w:rsidRPr="00B041BA" w:rsidRDefault="00E95A4A" w:rsidP="000C4C62">
      <w:pPr>
        <w:pStyle w:val="Textpoznpodarou"/>
        <w:rPr>
          <w:rFonts w:asciiTheme="minorHAnsi" w:hAnsiTheme="minorHAnsi"/>
          <w:sz w:val="17"/>
          <w:szCs w:val="17"/>
        </w:rPr>
      </w:pPr>
      <w:r w:rsidRPr="00E12A3D">
        <w:rPr>
          <w:rStyle w:val="Znakapoznpodarou"/>
          <w:rFonts w:asciiTheme="minorHAnsi" w:hAnsiTheme="minorHAnsi"/>
          <w:sz w:val="17"/>
          <w:szCs w:val="17"/>
        </w:rPr>
        <w:footnoteRef/>
      </w:r>
      <w:r w:rsidRPr="00E12A3D">
        <w:rPr>
          <w:rFonts w:asciiTheme="minorHAnsi" w:hAnsiTheme="minorHAnsi"/>
          <w:sz w:val="17"/>
          <w:szCs w:val="17"/>
        </w:rPr>
        <w:t xml:space="preserve"> </w:t>
      </w:r>
      <w:r w:rsidRPr="00B041BA">
        <w:rPr>
          <w:rFonts w:asciiTheme="minorHAnsi" w:hAnsiTheme="minorHAnsi"/>
          <w:sz w:val="17"/>
          <w:szCs w:val="17"/>
        </w:rPr>
        <w:t xml:space="preserve">Dostupné z: </w:t>
      </w:r>
      <w:hyperlink r:id="rId2" w:history="1">
        <w:r w:rsidRPr="00E12A3D">
          <w:rPr>
            <w:rStyle w:val="Hypertextovodkaz"/>
            <w:rFonts w:asciiTheme="minorHAnsi" w:hAnsiTheme="minorHAnsi"/>
            <w:sz w:val="17"/>
            <w:szCs w:val="17"/>
          </w:rPr>
          <w:t>https://www.utb.cz/univerzita/uredni-deska/ruzne/zprava-o-vnitrnim-hodnoceni-kvality-utb-ve-zline/</w:t>
        </w:r>
      </w:hyperlink>
    </w:p>
  </w:footnote>
  <w:footnote w:id="10">
    <w:p w14:paraId="766F9FDF" w14:textId="77777777" w:rsidR="00E95A4A" w:rsidRPr="00B041BA" w:rsidRDefault="00E95A4A" w:rsidP="000C4C62">
      <w:pPr>
        <w:pStyle w:val="Textpoznpodarou"/>
        <w:rPr>
          <w:rFonts w:asciiTheme="minorHAnsi" w:hAnsiTheme="minorHAnsi"/>
          <w:sz w:val="17"/>
          <w:szCs w:val="17"/>
        </w:rPr>
      </w:pPr>
      <w:r w:rsidRPr="00B041BA">
        <w:rPr>
          <w:rStyle w:val="Znakapoznpodarou"/>
          <w:rFonts w:asciiTheme="minorHAnsi" w:hAnsiTheme="minorHAnsi"/>
          <w:sz w:val="17"/>
          <w:szCs w:val="17"/>
        </w:rPr>
        <w:footnoteRef/>
      </w:r>
      <w:r w:rsidRPr="00B041BA">
        <w:rPr>
          <w:rFonts w:asciiTheme="minorHAnsi" w:hAnsiTheme="minorHAnsi"/>
          <w:sz w:val="17"/>
          <w:szCs w:val="17"/>
        </w:rPr>
        <w:t xml:space="preserve"> Dostupné z: </w:t>
      </w:r>
      <w:hyperlink r:id="rId3" w:history="1">
        <w:r w:rsidRPr="00B041BA">
          <w:rPr>
            <w:rStyle w:val="Hypertextovodkaz"/>
            <w:rFonts w:asciiTheme="minorHAnsi" w:hAnsiTheme="minorHAnsi"/>
            <w:sz w:val="17"/>
            <w:szCs w:val="17"/>
          </w:rPr>
          <w:t>https://stag.utb.cz/portal/</w:t>
        </w:r>
      </w:hyperlink>
    </w:p>
  </w:footnote>
  <w:footnote w:id="11">
    <w:p w14:paraId="33551809" w14:textId="4C86AA49" w:rsidR="00E95A4A" w:rsidRDefault="00E95A4A" w:rsidP="000C4C62">
      <w:pPr>
        <w:pStyle w:val="Textpoznpodarou"/>
      </w:pPr>
      <w:r w:rsidRPr="00B041BA">
        <w:rPr>
          <w:rStyle w:val="Znakapoznpodarou"/>
          <w:rFonts w:asciiTheme="minorHAnsi" w:hAnsiTheme="minorHAnsi"/>
          <w:sz w:val="17"/>
          <w:szCs w:val="17"/>
        </w:rPr>
        <w:footnoteRef/>
      </w:r>
      <w:r w:rsidRPr="00B041BA">
        <w:rPr>
          <w:rFonts w:asciiTheme="minorHAnsi" w:hAnsiTheme="minorHAnsi"/>
          <w:sz w:val="17"/>
          <w:szCs w:val="17"/>
        </w:rPr>
        <w:t xml:space="preserve"> Dostupné z: </w:t>
      </w:r>
      <w:r>
        <w:fldChar w:fldCharType="begin"/>
      </w:r>
      <w:r>
        <w:instrText xml:space="preserve"> HYPERLINK "https://www.utb.cz/univerzita/uredni-deska/vnitrni-normy-a-predpisy/vnitrni-predpisy/" </w:instrText>
      </w:r>
      <w:r>
        <w:fldChar w:fldCharType="separate"/>
      </w:r>
      <w:del w:id="202" w:author="Jiří Vojtěšek" w:date="2018-11-24T19:28:00Z">
        <w:r w:rsidRPr="00B041BA" w:rsidDel="00E95A4A">
          <w:rPr>
            <w:rStyle w:val="Hypertextovodkaz"/>
            <w:rFonts w:asciiTheme="minorHAnsi" w:hAnsiTheme="minorHAnsi"/>
            <w:sz w:val="17"/>
            <w:szCs w:val="17"/>
          </w:rPr>
          <w:delText>https://www.utb.cz/univerzita/uredni-deska/vnitrni-normy-a-predpisy/vnitrni-predpisy/</w:delText>
        </w:r>
      </w:del>
      <w:ins w:id="203" w:author="Jiří Vojtěšek" w:date="2018-11-24T19:28:00Z">
        <w:r>
          <w:rPr>
            <w:rStyle w:val="Hypertextovodkaz"/>
            <w:rFonts w:asciiTheme="minorHAnsi" w:hAnsiTheme="minorHAnsi"/>
            <w:sz w:val="17"/>
            <w:szCs w:val="17"/>
          </w:rPr>
          <w:t>https://www.utb.cz/en/university/official-board/internal-rules-and-regulations/rules-and-regulations/</w:t>
        </w:r>
      </w:ins>
      <w:r>
        <w:rPr>
          <w:rStyle w:val="Hypertextovodkaz"/>
          <w:rFonts w:asciiTheme="minorHAnsi" w:hAnsiTheme="minorHAnsi"/>
          <w:sz w:val="17"/>
          <w:szCs w:val="17"/>
        </w:rPr>
        <w:fldChar w:fldCharType="end"/>
      </w:r>
    </w:p>
  </w:footnote>
  <w:footnote w:id="12">
    <w:p w14:paraId="6287EC02" w14:textId="77777777" w:rsidR="00E95A4A" w:rsidRDefault="00E95A4A" w:rsidP="000C4C62">
      <w:pPr>
        <w:pStyle w:val="Poznmkapodarou1"/>
        <w:shd w:val="clear" w:color="auto" w:fill="auto"/>
        <w:tabs>
          <w:tab w:val="left" w:pos="173"/>
        </w:tabs>
      </w:pPr>
      <w:r>
        <w:rPr>
          <w:vertAlign w:val="superscript"/>
          <w:lang w:val="cs-CZ"/>
        </w:rPr>
        <w:footnoteRef/>
      </w:r>
      <w:r>
        <w:rPr>
          <w:lang w:val="cs-CZ"/>
        </w:rPr>
        <w:tab/>
        <w:t xml:space="preserve">Dostupné z: </w:t>
      </w:r>
      <w:hyperlink r:id="rId4" w:history="1">
        <w:r w:rsidRPr="00DD7163">
          <w:rPr>
            <w:rStyle w:val="Hypertextovodkaz"/>
            <w:lang w:val="cs-CZ"/>
          </w:rPr>
          <w:t>https://stag.utb.cz/portal/</w:t>
        </w:r>
      </w:hyperlink>
      <w:r>
        <w:rPr>
          <w:lang w:val="cs-CZ"/>
        </w:rPr>
        <w:t xml:space="preserve"> </w:t>
      </w:r>
    </w:p>
  </w:footnote>
  <w:footnote w:id="13">
    <w:p w14:paraId="1375E14B" w14:textId="3C2C9824" w:rsidR="00E95A4A" w:rsidRDefault="00E95A4A" w:rsidP="000C4C62">
      <w:pPr>
        <w:pStyle w:val="Poznmkapodarou1"/>
        <w:shd w:val="clear" w:color="auto" w:fill="auto"/>
        <w:jc w:val="left"/>
      </w:pPr>
      <w:r>
        <w:rPr>
          <w:vertAlign w:val="superscript"/>
          <w:lang w:val="cs-CZ"/>
        </w:rPr>
        <w:footnoteRef/>
      </w:r>
      <w:r>
        <w:rPr>
          <w:lang w:val="cs-CZ"/>
        </w:rPr>
        <w:t xml:space="preserve"> Dostupné z: </w:t>
      </w:r>
      <w:r>
        <w:fldChar w:fldCharType="begin"/>
      </w:r>
      <w:r>
        <w:instrText xml:space="preserve"> HYPERLINK "https://www.utb.cz/univerzita/uredni-deska/vnitrni-normy-a-predpisy/vnitrni-predpisy/" </w:instrText>
      </w:r>
      <w:r>
        <w:fldChar w:fldCharType="separate"/>
      </w:r>
      <w:del w:id="208" w:author="Jiří Vojtěšek" w:date="2018-11-24T19:28:00Z">
        <w:r w:rsidRPr="00DD7163" w:rsidDel="00E95A4A">
          <w:rPr>
            <w:rStyle w:val="Hypertextovodkaz"/>
            <w:lang w:val="cs-CZ"/>
          </w:rPr>
          <w:delText>https://www.utb.cz/univerzita/uredni-deska/vnitrni-normy-a-predpisy/vnitrni-predpisy/</w:delText>
        </w:r>
      </w:del>
      <w:ins w:id="209" w:author="Jiří Vojtěšek" w:date="2018-11-24T19:28:00Z">
        <w:r>
          <w:rPr>
            <w:rStyle w:val="Hypertextovodkaz"/>
            <w:lang w:val="cs-CZ"/>
          </w:rPr>
          <w:t>https://www.utb.cz/en/university/official-board/internal-rules-and-regulations/rules-and-regulations/</w:t>
        </w:r>
      </w:ins>
      <w:r>
        <w:rPr>
          <w:rStyle w:val="Hypertextovodkaz"/>
          <w:lang w:val="cs-CZ"/>
        </w:rPr>
        <w:fldChar w:fldCharType="end"/>
      </w:r>
      <w:r>
        <w:rPr>
          <w:lang w:val="cs-CZ"/>
        </w:rPr>
        <w:t xml:space="preserve"> </w:t>
      </w:r>
    </w:p>
  </w:footnote>
  <w:footnote w:id="14">
    <w:p w14:paraId="2C50C88C" w14:textId="18773B4C" w:rsidR="00E95A4A" w:rsidRDefault="00E95A4A" w:rsidP="000C4C62">
      <w:pPr>
        <w:pStyle w:val="Poznmkapodarou1"/>
        <w:shd w:val="clear" w:color="auto" w:fill="auto"/>
        <w:tabs>
          <w:tab w:val="left" w:pos="173"/>
        </w:tabs>
      </w:pPr>
      <w:r>
        <w:rPr>
          <w:vertAlign w:val="superscript"/>
          <w:lang w:val="cs-CZ"/>
        </w:rPr>
        <w:footnoteRef/>
      </w:r>
      <w:r>
        <w:rPr>
          <w:lang w:val="cs-CZ"/>
        </w:rPr>
        <w:tab/>
        <w:t xml:space="preserve">Dostupné z: </w:t>
      </w:r>
      <w:r>
        <w:fldChar w:fldCharType="begin"/>
      </w:r>
      <w:r>
        <w:instrText xml:space="preserve"> HYPERLINK "https://fai.utb.cz/o-fakulte/uredni-deska/vnitrni-normy-fai/vnitrni-predpisy-fai/" </w:instrText>
      </w:r>
      <w:r>
        <w:fldChar w:fldCharType="separate"/>
      </w:r>
      <w:del w:id="210" w:author="Jiří Vojtěšek" w:date="2018-11-24T19:27:00Z">
        <w:r w:rsidRPr="00DD7163" w:rsidDel="00E95A4A">
          <w:rPr>
            <w:rStyle w:val="Hypertextovodkaz"/>
            <w:lang w:val="cs-CZ"/>
          </w:rPr>
          <w:delText>https://fai.utb.cz/o-fakulte/uredni-deska/vnitrni-normy-fai/vnitrni-predpisy-fai/</w:delText>
        </w:r>
      </w:del>
      <w:ins w:id="211" w:author="Jiří Vojtěšek" w:date="2018-11-24T19:27:00Z">
        <w:r>
          <w:rPr>
            <w:rStyle w:val="Hypertextovodkaz"/>
            <w:lang w:val="cs-CZ"/>
          </w:rPr>
          <w:t>https://fai.utb.cz/en/faculty/official-board/internal-regulations/</w:t>
        </w:r>
      </w:ins>
      <w:r>
        <w:rPr>
          <w:rStyle w:val="Hypertextovodkaz"/>
          <w:lang w:val="cs-CZ"/>
        </w:rPr>
        <w:fldChar w:fldCharType="end"/>
      </w:r>
      <w:r>
        <w:rPr>
          <w:lang w:val="cs-CZ"/>
        </w:rPr>
        <w:t xml:space="preserve">  </w:t>
      </w:r>
    </w:p>
  </w:footnote>
  <w:footnote w:id="15">
    <w:p w14:paraId="322A7595" w14:textId="7FC257B0" w:rsidR="00E95A4A" w:rsidRDefault="00E95A4A" w:rsidP="000C4C62">
      <w:pPr>
        <w:pStyle w:val="Poznmkapodarou1"/>
        <w:shd w:val="clear" w:color="auto" w:fill="auto"/>
        <w:tabs>
          <w:tab w:val="left" w:pos="173"/>
        </w:tabs>
      </w:pPr>
      <w:r>
        <w:rPr>
          <w:vertAlign w:val="superscript"/>
          <w:lang w:val="cs-CZ"/>
        </w:rPr>
        <w:footnoteRef/>
      </w:r>
      <w:r>
        <w:rPr>
          <w:lang w:val="cs-CZ"/>
        </w:rPr>
        <w:tab/>
        <w:t xml:space="preserve">Dostupné z: </w:t>
      </w:r>
      <w:del w:id="212" w:author="Jiří Vojtěšek" w:date="2018-11-24T19:29:00Z">
        <w:r w:rsidDel="00E95A4A">
          <w:fldChar w:fldCharType="begin"/>
        </w:r>
        <w:r w:rsidDel="00E95A4A">
          <w:delInstrText xml:space="preserve"> HYPERLINK "https://jobcentrum.utb.cz/index.php?lang=cz" </w:delInstrText>
        </w:r>
        <w:r w:rsidDel="00E95A4A">
          <w:fldChar w:fldCharType="separate"/>
        </w:r>
        <w:r w:rsidRPr="00DD7163" w:rsidDel="00E95A4A">
          <w:rPr>
            <w:rStyle w:val="Hypertextovodkaz"/>
            <w:lang w:val="pl-PL"/>
          </w:rPr>
          <w:delText>https://jobcentrum.utb.cz/index.php?lang=cz</w:delText>
        </w:r>
        <w:r w:rsidDel="00E95A4A">
          <w:rPr>
            <w:rStyle w:val="Hypertextovodkaz"/>
            <w:lang w:val="pl-PL"/>
          </w:rPr>
          <w:fldChar w:fldCharType="end"/>
        </w:r>
        <w:r w:rsidDel="00E95A4A">
          <w:rPr>
            <w:lang w:val="pl-PL"/>
          </w:rPr>
          <w:delText xml:space="preserve"> </w:delText>
        </w:r>
      </w:del>
      <w:ins w:id="213" w:author="Jiří Vojtěšek" w:date="2018-11-24T19:29:00Z">
        <w:r>
          <w:fldChar w:fldCharType="begin"/>
        </w:r>
        <w:r>
          <w:instrText xml:space="preserve"> HYPERLINK "https://jobcentrum.utb.cz/index.php?lang=cz" </w:instrText>
        </w:r>
        <w:r>
          <w:fldChar w:fldCharType="separate"/>
        </w:r>
        <w:r w:rsidRPr="00DD7163">
          <w:rPr>
            <w:rStyle w:val="Hypertextovodkaz"/>
            <w:lang w:val="pl-PL"/>
          </w:rPr>
          <w:t>https://jobcentrum.utb.cz/index.php?lang=</w:t>
        </w:r>
        <w:r>
          <w:rPr>
            <w:rStyle w:val="Hypertextovodkaz"/>
            <w:lang w:val="pl-PL"/>
          </w:rPr>
          <w:t>en</w:t>
        </w:r>
        <w:r>
          <w:rPr>
            <w:rStyle w:val="Hypertextovodkaz"/>
            <w:lang w:val="pl-PL"/>
          </w:rPr>
          <w:fldChar w:fldCharType="end"/>
        </w:r>
        <w:r>
          <w:rPr>
            <w:rStyle w:val="Hypertextovodkaz"/>
            <w:lang w:val="pl-PL"/>
          </w:rPr>
          <w:t xml:space="preserve"> </w:t>
        </w:r>
        <w:r>
          <w:rPr>
            <w:lang w:val="pl-PL"/>
          </w:rPr>
          <w:t xml:space="preserve"> </w:t>
        </w:r>
      </w:ins>
    </w:p>
  </w:footnote>
  <w:footnote w:id="16">
    <w:p w14:paraId="21ED9CFD" w14:textId="5BBBE668" w:rsidR="00E95A4A" w:rsidRDefault="00E95A4A" w:rsidP="000C4C62">
      <w:pPr>
        <w:pStyle w:val="Poznmkapodarou1"/>
        <w:shd w:val="clear" w:color="auto" w:fill="auto"/>
        <w:tabs>
          <w:tab w:val="left" w:pos="173"/>
        </w:tabs>
      </w:pPr>
      <w:r>
        <w:rPr>
          <w:vertAlign w:val="superscript"/>
          <w:lang w:val="cs-CZ"/>
        </w:rPr>
        <w:footnoteRef/>
      </w:r>
      <w:r>
        <w:rPr>
          <w:lang w:val="cs-CZ"/>
        </w:rPr>
        <w:tab/>
        <w:t xml:space="preserve">Dostupné z: </w:t>
      </w:r>
      <w:del w:id="214" w:author="Jiří Vojtěšek" w:date="2018-11-24T19:29:00Z">
        <w:r w:rsidDel="00E95A4A">
          <w:fldChar w:fldCharType="begin"/>
        </w:r>
        <w:r w:rsidDel="00E95A4A">
          <w:delInstrText xml:space="preserve"> HYPERLINK "https://jobcentrum.utb.cz/index.php?option=com_career&amp;view=offers&amp;Itemid=105&amp;lang=cz" </w:delInstrText>
        </w:r>
        <w:r w:rsidDel="00E95A4A">
          <w:fldChar w:fldCharType="separate"/>
        </w:r>
        <w:r w:rsidRPr="00DD7163" w:rsidDel="00E95A4A">
          <w:rPr>
            <w:rStyle w:val="Hypertextovodkaz"/>
            <w:lang w:val="cs-CZ"/>
          </w:rPr>
          <w:delText>https://jobcentrum.utb.cz/index.php?option=com_career&amp;view=offers&amp;Itemid=105&amp;lang=cz</w:delText>
        </w:r>
        <w:r w:rsidDel="00E95A4A">
          <w:rPr>
            <w:rStyle w:val="Hypertextovodkaz"/>
            <w:lang w:val="cs-CZ"/>
          </w:rPr>
          <w:fldChar w:fldCharType="end"/>
        </w:r>
        <w:r w:rsidDel="00E95A4A">
          <w:rPr>
            <w:lang w:val="cs-CZ"/>
          </w:rPr>
          <w:delText xml:space="preserve"> </w:delText>
        </w:r>
      </w:del>
      <w:ins w:id="215" w:author="Jiří Vojtěšek" w:date="2018-11-24T19:29:00Z">
        <w:r>
          <w:fldChar w:fldCharType="begin"/>
        </w:r>
        <w:r>
          <w:instrText xml:space="preserve"> HYPERLINK "https://jobcentrum.utb.cz/index.php?option=com_career&amp;view=offers&amp;Itemid=105&amp;lang=cz" </w:instrText>
        </w:r>
        <w:r>
          <w:fldChar w:fldCharType="separate"/>
        </w:r>
        <w:r w:rsidRPr="00DD7163">
          <w:rPr>
            <w:rStyle w:val="Hypertextovodkaz"/>
            <w:lang w:val="cs-CZ"/>
          </w:rPr>
          <w:t>https://jobcentrum.utb.cz/index.php?option=com_career&amp;view=offers&amp;Itemid=105&amp;lang=</w:t>
        </w:r>
        <w:r>
          <w:rPr>
            <w:rStyle w:val="Hypertextovodkaz"/>
            <w:lang w:val="cs-CZ"/>
          </w:rPr>
          <w:t>en</w:t>
        </w:r>
        <w:r>
          <w:rPr>
            <w:rStyle w:val="Hypertextovodkaz"/>
            <w:lang w:val="cs-CZ"/>
          </w:rPr>
          <w:fldChar w:fldCharType="end"/>
        </w:r>
        <w:r>
          <w:rPr>
            <w:lang w:val="cs-CZ"/>
          </w:rPr>
          <w:t xml:space="preserve">  </w:t>
        </w:r>
      </w:ins>
    </w:p>
  </w:footnote>
  <w:footnote w:id="17">
    <w:p w14:paraId="33AC50CE" w14:textId="124EA44D" w:rsidR="00E95A4A" w:rsidRDefault="00E95A4A" w:rsidP="000C4C62">
      <w:pPr>
        <w:pStyle w:val="Poznmkapodarou1"/>
        <w:shd w:val="clear" w:color="auto" w:fill="auto"/>
        <w:tabs>
          <w:tab w:val="left" w:pos="173"/>
        </w:tabs>
      </w:pPr>
      <w:r>
        <w:rPr>
          <w:vertAlign w:val="superscript"/>
          <w:lang w:val="cs-CZ"/>
        </w:rPr>
        <w:footnoteRef/>
      </w:r>
      <w:r>
        <w:rPr>
          <w:lang w:val="cs-CZ"/>
        </w:rPr>
        <w:tab/>
        <w:t xml:space="preserve">Dostupné z: </w:t>
      </w:r>
      <w:del w:id="216" w:author="Jiří Vojtěšek" w:date="2018-11-24T19:29:00Z">
        <w:r w:rsidDel="00E95A4A">
          <w:fldChar w:fldCharType="begin"/>
        </w:r>
        <w:r w:rsidDel="00E95A4A">
          <w:delInstrText xml:space="preserve"> HYPERLINK "https://jobcentrum.utb.cz/index.php?option=com_content&amp;view=article&amp;id=21&amp;Itemid=156&amp;lang=cz" </w:delInstrText>
        </w:r>
        <w:r w:rsidDel="00E95A4A">
          <w:fldChar w:fldCharType="separate"/>
        </w:r>
        <w:r w:rsidRPr="00DD7163" w:rsidDel="00E95A4A">
          <w:rPr>
            <w:rStyle w:val="Hypertextovodkaz"/>
            <w:lang w:val="cs-CZ"/>
          </w:rPr>
          <w:delText>https://jobcentrum.utb.cz/index.php?option=com_content&amp;view=article&amp;id=21&amp;Itemid=156&amp;lang=cz</w:delText>
        </w:r>
        <w:r w:rsidDel="00E95A4A">
          <w:rPr>
            <w:rStyle w:val="Hypertextovodkaz"/>
            <w:lang w:val="cs-CZ"/>
          </w:rPr>
          <w:fldChar w:fldCharType="end"/>
        </w:r>
        <w:r w:rsidDel="00E95A4A">
          <w:rPr>
            <w:lang w:val="cs-CZ"/>
          </w:rPr>
          <w:delText xml:space="preserve"> </w:delText>
        </w:r>
      </w:del>
      <w:ins w:id="217" w:author="Jiří Vojtěšek" w:date="2018-11-24T19:29:00Z">
        <w:r>
          <w:fldChar w:fldCharType="begin"/>
        </w:r>
        <w:r>
          <w:instrText xml:space="preserve"> HYPERLINK "https://jobcentrum.utb.cz/index.php?option=com_content&amp;view=article&amp;id=21&amp;Itemid=156&amp;lang=cz" </w:instrText>
        </w:r>
        <w:r>
          <w:fldChar w:fldCharType="separate"/>
        </w:r>
        <w:r w:rsidRPr="00DD7163">
          <w:rPr>
            <w:rStyle w:val="Hypertextovodkaz"/>
            <w:lang w:val="cs-CZ"/>
          </w:rPr>
          <w:t>https://jobcentrum.utb.cz/index.php?option=com_content&amp;view=article&amp;id=21&amp;Itemid=156&amp;lang=</w:t>
        </w:r>
        <w:r>
          <w:rPr>
            <w:rStyle w:val="Hypertextovodkaz"/>
            <w:lang w:val="cs-CZ"/>
          </w:rPr>
          <w:t>en</w:t>
        </w:r>
        <w:r>
          <w:rPr>
            <w:rStyle w:val="Hypertextovodkaz"/>
            <w:lang w:val="cs-CZ"/>
          </w:rPr>
          <w:fldChar w:fldCharType="end"/>
        </w:r>
        <w:r>
          <w:rPr>
            <w:rStyle w:val="Hypertextovodkaz"/>
            <w:lang w:val="cs-CZ"/>
          </w:rPr>
          <w:t xml:space="preserve"> </w:t>
        </w:r>
        <w:r>
          <w:rPr>
            <w:lang w:val="cs-CZ"/>
          </w:rPr>
          <w:t xml:space="preserve"> </w:t>
        </w:r>
      </w:ins>
    </w:p>
  </w:footnote>
  <w:footnote w:id="18">
    <w:p w14:paraId="74A4BFD5" w14:textId="77777777" w:rsidR="00E95A4A" w:rsidRDefault="00E95A4A" w:rsidP="000C4C62">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hyperlink r:id="rId5" w:history="1">
        <w:r>
          <w:rPr>
            <w:rStyle w:val="Hypertextovodkaz"/>
            <w:lang w:val="cs-CZ"/>
          </w:rPr>
          <w:t>http://digilib.k.utb.cz</w:t>
        </w:r>
      </w:hyperlink>
    </w:p>
  </w:footnote>
  <w:footnote w:id="19">
    <w:p w14:paraId="6F6035C7" w14:textId="73D02F51" w:rsidR="00E95A4A" w:rsidRDefault="00E95A4A" w:rsidP="000C4C62">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ins w:id="219" w:author="Jiří Vojtěšek" w:date="2018-11-24T19:30:00Z">
        <w:r w:rsidRPr="00E95A4A">
          <w:t>https://knihovna.utb.cz/en/research-and-development/support-for-research-and-development/repository-of-publications-from-tbu/</w:t>
        </w:r>
      </w:ins>
      <w:del w:id="220" w:author="Jiří Vojtěšek" w:date="2018-11-24T19:30:00Z">
        <w:r w:rsidDel="00E95A4A">
          <w:fldChar w:fldCharType="begin"/>
        </w:r>
        <w:r w:rsidDel="00E95A4A">
          <w:delInstrText xml:space="preserve"> HYPERLINK "https://knihovna.utb.cz/veda-a-vyzkum/podpora-vedy-a-vyzkumu/repozitar-publikacni-cinnosti-utb/" </w:delInstrText>
        </w:r>
        <w:r w:rsidDel="00E95A4A">
          <w:fldChar w:fldCharType="separate"/>
        </w:r>
        <w:r w:rsidRPr="00DD7163" w:rsidDel="00E95A4A">
          <w:rPr>
            <w:rStyle w:val="Hypertextovodkaz"/>
            <w:lang w:val="cs-CZ"/>
          </w:rPr>
          <w:delText>https://knihovna.utb.cz/veda-a-vyzkum/podpora-vedy-a-vyzkumu/repozitar-publikacni-cinnosti-utb/</w:delText>
        </w:r>
        <w:r w:rsidDel="00E95A4A">
          <w:rPr>
            <w:rStyle w:val="Hypertextovodkaz"/>
            <w:lang w:val="cs-CZ"/>
          </w:rPr>
          <w:fldChar w:fldCharType="end"/>
        </w:r>
        <w:r w:rsidDel="00E95A4A">
          <w:rPr>
            <w:lang w:val="cs-CZ"/>
          </w:rPr>
          <w:delText xml:space="preserve"> </w:delText>
        </w:r>
      </w:del>
    </w:p>
  </w:footnote>
  <w:footnote w:id="20">
    <w:p w14:paraId="58FC069B" w14:textId="77777777" w:rsidR="00E95A4A" w:rsidRDefault="00E95A4A" w:rsidP="000C4C62">
      <w:pPr>
        <w:pStyle w:val="Poznmkapodarou1"/>
        <w:shd w:val="clear" w:color="auto" w:fill="auto"/>
        <w:tabs>
          <w:tab w:val="left" w:pos="158"/>
        </w:tabs>
        <w:spacing w:line="170" w:lineRule="exact"/>
      </w:pPr>
      <w:r>
        <w:rPr>
          <w:vertAlign w:val="superscript"/>
          <w:lang w:val="cs-CZ"/>
        </w:rPr>
        <w:footnoteRef/>
      </w:r>
      <w:r>
        <w:rPr>
          <w:lang w:val="cs-CZ"/>
        </w:rPr>
        <w:tab/>
        <w:t xml:space="preserve">Dostupné z: </w:t>
      </w:r>
      <w:hyperlink r:id="rId6" w:history="1">
        <w:r w:rsidRPr="00DD7163">
          <w:rPr>
            <w:rStyle w:val="Hypertextovodkaz"/>
            <w:lang w:val="cs-CZ"/>
          </w:rPr>
          <w:t>http://portal.k.utb.cz/databases/alphabetical/?lang=cze</w:t>
        </w:r>
      </w:hyperlink>
      <w:r>
        <w:rPr>
          <w:lang w:val="cs-CZ"/>
        </w:rPr>
        <w:t xml:space="preserve"> </w:t>
      </w:r>
    </w:p>
  </w:footnote>
  <w:footnote w:id="21">
    <w:p w14:paraId="57965720" w14:textId="4A90069A" w:rsidR="00E95A4A" w:rsidRDefault="00E95A4A" w:rsidP="000C4C62">
      <w:pPr>
        <w:pStyle w:val="Poznmkapodarou1"/>
        <w:shd w:val="clear" w:color="auto" w:fill="auto"/>
        <w:tabs>
          <w:tab w:val="left" w:pos="173"/>
        </w:tabs>
        <w:spacing w:line="170" w:lineRule="exact"/>
      </w:pPr>
      <w:r>
        <w:rPr>
          <w:vertAlign w:val="superscript"/>
          <w:lang w:val="cs-CZ"/>
        </w:rPr>
        <w:footnoteRef/>
      </w:r>
      <w:r>
        <w:rPr>
          <w:lang w:val="cs-CZ"/>
        </w:rPr>
        <w:tab/>
        <w:t xml:space="preserve">Dostupné z: </w:t>
      </w:r>
      <w:r>
        <w:fldChar w:fldCharType="begin"/>
      </w:r>
      <w:r>
        <w:instrText xml:space="preserve"> HYPERLINK "https://www.utb.cz/univerzita/uredni-deska/vnitrni-normy-a-predpisy/" </w:instrText>
      </w:r>
      <w:r>
        <w:fldChar w:fldCharType="separate"/>
      </w:r>
      <w:del w:id="226" w:author="Jiří Vojtěšek" w:date="2018-11-24T19:25:00Z">
        <w:r w:rsidRPr="00DD7163" w:rsidDel="0030325E">
          <w:rPr>
            <w:rStyle w:val="Hypertextovodkaz"/>
            <w:lang w:val="cs-CZ"/>
          </w:rPr>
          <w:delText>https://www.utb.cz/univerzita/uredni-deska/vnitrni-normy-a-predpisy/</w:delText>
        </w:r>
      </w:del>
      <w:ins w:id="227" w:author="Jiří Vojtěšek" w:date="2018-11-24T19:25:00Z">
        <w:r>
          <w:rPr>
            <w:rStyle w:val="Hypertextovodkaz"/>
            <w:lang w:val="cs-CZ"/>
          </w:rPr>
          <w:t>https://www.utb.cz/en/university/official-board/internal-rules-and-regulations/</w:t>
        </w:r>
      </w:ins>
      <w:r>
        <w:rPr>
          <w:rStyle w:val="Hypertextovodkaz"/>
          <w:lang w:val="cs-CZ"/>
        </w:rPr>
        <w:fldChar w:fldCharType="end"/>
      </w:r>
      <w:r>
        <w:rPr>
          <w:lang w:val="cs-CZ"/>
        </w:rPr>
        <w:t xml:space="preserve"> </w:t>
      </w:r>
    </w:p>
  </w:footnote>
  <w:footnote w:id="22">
    <w:p w14:paraId="3D995944" w14:textId="7FF9EDE0" w:rsidR="00E95A4A" w:rsidRPr="00DD2688" w:rsidRDefault="00E95A4A" w:rsidP="000C4C62">
      <w:pPr>
        <w:pStyle w:val="Textpoznpodarou"/>
        <w:rPr>
          <w:rFonts w:asciiTheme="minorHAnsi" w:hAnsiTheme="minorHAnsi"/>
          <w:sz w:val="17"/>
          <w:szCs w:val="17"/>
        </w:rPr>
      </w:pPr>
      <w:r w:rsidRPr="00DD2688">
        <w:rPr>
          <w:rStyle w:val="Znakapoznpodarou"/>
          <w:rFonts w:asciiTheme="minorHAnsi" w:hAnsiTheme="minorHAnsi"/>
          <w:sz w:val="17"/>
          <w:szCs w:val="17"/>
        </w:rPr>
        <w:footnoteRef/>
      </w:r>
      <w:r w:rsidRPr="00DD2688">
        <w:rPr>
          <w:rFonts w:asciiTheme="minorHAnsi" w:hAnsiTheme="minorHAnsi"/>
          <w:sz w:val="17"/>
          <w:szCs w:val="17"/>
        </w:rPr>
        <w:t xml:space="preserve"> Dostupné z: </w:t>
      </w:r>
      <w:r>
        <w:fldChar w:fldCharType="begin"/>
      </w:r>
      <w:r>
        <w:instrText xml:space="preserve"> HYPERLINK "https://www.utb.cz/univerzita/uredni-deska/vnitrni-normy-a-predpisy/vnitrni-predpisy/%20%20" </w:instrText>
      </w:r>
      <w:r>
        <w:fldChar w:fldCharType="separate"/>
      </w:r>
      <w:del w:id="229" w:author="Jiří Vojtěšek" w:date="2018-11-24T19:28:00Z">
        <w:r w:rsidRPr="00DD2688" w:rsidDel="00E95A4A">
          <w:rPr>
            <w:rStyle w:val="Hypertextovodkaz"/>
            <w:rFonts w:asciiTheme="minorHAnsi" w:hAnsiTheme="minorHAnsi"/>
            <w:sz w:val="17"/>
            <w:szCs w:val="17"/>
          </w:rPr>
          <w:delText>https://www.utb.cz/univerzita/uredni-deska/vnitrni-normy-a-predpisy/vnitrni-predpisy/</w:delText>
        </w:r>
      </w:del>
      <w:ins w:id="230" w:author="Jiří Vojtěšek" w:date="2018-11-24T19:28:00Z">
        <w:r>
          <w:rPr>
            <w:rStyle w:val="Hypertextovodkaz"/>
            <w:rFonts w:asciiTheme="minorHAnsi" w:hAnsiTheme="minorHAnsi"/>
            <w:sz w:val="17"/>
            <w:szCs w:val="17"/>
          </w:rPr>
          <w:t>https://www.utb.cz/en/university/official-board/internal-rules-and-regulations/rules-and-regulations/</w:t>
        </w:r>
      </w:ins>
      <w:r w:rsidRPr="00DD2688">
        <w:rPr>
          <w:rStyle w:val="Hypertextovodkaz"/>
          <w:rFonts w:asciiTheme="minorHAnsi" w:hAnsiTheme="minorHAnsi"/>
          <w:sz w:val="17"/>
          <w:szCs w:val="17"/>
        </w:rPr>
        <w:t xml:space="preserve"> </w:t>
      </w:r>
      <w:r>
        <w:rPr>
          <w:rStyle w:val="Hypertextovodkaz"/>
          <w:rFonts w:asciiTheme="minorHAnsi" w:hAnsiTheme="minorHAnsi"/>
          <w:sz w:val="17"/>
          <w:szCs w:val="17"/>
        </w:rPr>
        <w:fldChar w:fldCharType="end"/>
      </w:r>
    </w:p>
  </w:footnote>
  <w:footnote w:id="23">
    <w:p w14:paraId="3F025C19" w14:textId="275E92FB" w:rsidR="00E95A4A" w:rsidRPr="00A555A5" w:rsidRDefault="00E95A4A">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r>
        <w:fldChar w:fldCharType="begin"/>
      </w:r>
      <w:r>
        <w:instrText xml:space="preserve"> HYPERLINK "https://www.utb.cz/univerzita/uredni-deska/ruzne/strategicky-zamer/%20%20" </w:instrText>
      </w:r>
      <w:r>
        <w:fldChar w:fldCharType="separate"/>
      </w:r>
      <w:del w:id="235" w:author="Jiří Vojtěšek" w:date="2018-11-24T20:32:00Z">
        <w:r w:rsidRPr="00A555A5" w:rsidDel="00E95A4A">
          <w:rPr>
            <w:rStyle w:val="Hypertextovodkaz"/>
            <w:rFonts w:asciiTheme="minorHAnsi" w:hAnsiTheme="minorHAnsi"/>
            <w:sz w:val="17"/>
            <w:szCs w:val="17"/>
          </w:rPr>
          <w:delText>https://www.utb.cz/univerzita/uredni-deska/ruzne/strategicky-zamer/</w:delText>
        </w:r>
      </w:del>
      <w:ins w:id="236" w:author="Jiří Vojtěšek" w:date="2018-11-24T20:32:00Z">
        <w:r>
          <w:rPr>
            <w:rStyle w:val="Hypertextovodkaz"/>
            <w:rFonts w:asciiTheme="minorHAnsi" w:hAnsiTheme="minorHAnsi"/>
            <w:sz w:val="17"/>
            <w:szCs w:val="17"/>
          </w:rPr>
          <w:t>https://www.utb.cz/en/university/official-board/miscellaneous/strategic-plan/</w:t>
        </w:r>
      </w:ins>
      <w:r w:rsidRPr="00A555A5">
        <w:rPr>
          <w:rStyle w:val="Hypertextovodkaz"/>
          <w:rFonts w:asciiTheme="minorHAnsi" w:hAnsiTheme="minorHAnsi"/>
          <w:sz w:val="17"/>
          <w:szCs w:val="17"/>
        </w:rPr>
        <w:t xml:space="preserve"> </w:t>
      </w:r>
      <w:r>
        <w:rPr>
          <w:rStyle w:val="Hypertextovodkaz"/>
          <w:rFonts w:asciiTheme="minorHAnsi" w:hAnsiTheme="minorHAnsi"/>
          <w:sz w:val="17"/>
          <w:szCs w:val="17"/>
        </w:rPr>
        <w:fldChar w:fldCharType="end"/>
      </w:r>
      <w:r w:rsidRPr="00A555A5">
        <w:rPr>
          <w:rFonts w:asciiTheme="minorHAnsi" w:hAnsiTheme="minorHAnsi"/>
          <w:sz w:val="17"/>
          <w:szCs w:val="17"/>
        </w:rPr>
        <w:t xml:space="preserve"> </w:t>
      </w:r>
    </w:p>
  </w:footnote>
  <w:footnote w:id="24">
    <w:p w14:paraId="5893EF1E" w14:textId="77777777" w:rsidR="00E95A4A" w:rsidRPr="00A555A5" w:rsidRDefault="00E95A4A">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7" w:history="1">
        <w:r w:rsidRPr="004721F0">
          <w:rPr>
            <w:rStyle w:val="Hypertextovodkaz"/>
            <w:rFonts w:asciiTheme="minorHAnsi" w:hAnsiTheme="minorHAnsi"/>
            <w:sz w:val="17"/>
            <w:szCs w:val="17"/>
          </w:rPr>
          <w:t>https://fai.utb.cz/o-fakulte/uredni-deska/dlouhodoby-zamer-fakulty/</w:t>
        </w:r>
      </w:hyperlink>
    </w:p>
  </w:footnote>
  <w:footnote w:id="25">
    <w:p w14:paraId="3E49290A" w14:textId="129A1AC7" w:rsidR="00E95A4A" w:rsidRPr="00A555A5" w:rsidRDefault="00E95A4A">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r>
        <w:fldChar w:fldCharType="begin"/>
      </w:r>
      <w:r>
        <w:instrText xml:space="preserve"> HYPERLINK "https://fai.utb.cz/o-fakulte/uredni-deska/vnitrni-normy-fai/vnitrni-predpisy-fai/" </w:instrText>
      </w:r>
      <w:r>
        <w:fldChar w:fldCharType="separate"/>
      </w:r>
      <w:del w:id="237" w:author="Jiří Vojtěšek" w:date="2018-11-24T19:27:00Z">
        <w:r w:rsidRPr="004721F0" w:rsidDel="00E95A4A">
          <w:rPr>
            <w:rStyle w:val="Hypertextovodkaz"/>
            <w:rFonts w:asciiTheme="minorHAnsi" w:hAnsiTheme="minorHAnsi"/>
            <w:sz w:val="17"/>
            <w:szCs w:val="17"/>
          </w:rPr>
          <w:delText>https://fai.utb.cz/o-fakulte/uredni-deska/vnitrni-normy-fai/vnitrni-predpisy-fai/</w:delText>
        </w:r>
      </w:del>
      <w:ins w:id="238" w:author="Jiří Vojtěšek" w:date="2018-11-24T19:27:00Z">
        <w:r>
          <w:rPr>
            <w:rStyle w:val="Hypertextovodkaz"/>
            <w:rFonts w:asciiTheme="minorHAnsi" w:hAnsiTheme="minorHAnsi"/>
            <w:sz w:val="17"/>
            <w:szCs w:val="17"/>
          </w:rPr>
          <w:t>https://fai.utb.cz/en/faculty/official-board/internal-regulations/</w:t>
        </w:r>
      </w:ins>
      <w:r>
        <w:rPr>
          <w:rStyle w:val="Hypertextovodkaz"/>
          <w:rFonts w:asciiTheme="minorHAnsi" w:hAnsiTheme="minorHAnsi"/>
          <w:sz w:val="17"/>
          <w:szCs w:val="17"/>
        </w:rPr>
        <w:fldChar w:fldCharType="end"/>
      </w:r>
    </w:p>
  </w:footnote>
  <w:footnote w:id="26">
    <w:p w14:paraId="17B847FE" w14:textId="77777777" w:rsidR="00E95A4A" w:rsidRPr="00A555A5" w:rsidRDefault="00E95A4A" w:rsidP="00832E7E">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8" w:history="1">
        <w:r w:rsidRPr="00B27D90">
          <w:rPr>
            <w:rStyle w:val="Hypertextovodkaz"/>
            <w:rFonts w:asciiTheme="minorHAnsi" w:hAnsiTheme="minorHAnsi"/>
            <w:sz w:val="17"/>
            <w:szCs w:val="17"/>
          </w:rPr>
          <w:t>https://www.rvvi.cz/</w:t>
        </w:r>
      </w:hyperlink>
      <w:r>
        <w:rPr>
          <w:rFonts w:asciiTheme="minorHAnsi" w:hAnsiTheme="minorHAnsi"/>
          <w:sz w:val="17"/>
          <w:szCs w:val="17"/>
        </w:rPr>
        <w:t xml:space="preserve"> </w:t>
      </w:r>
    </w:p>
  </w:footnote>
  <w:footnote w:id="27">
    <w:p w14:paraId="13AE8935" w14:textId="77777777" w:rsidR="00E95A4A" w:rsidRPr="00A555A5" w:rsidRDefault="00E95A4A" w:rsidP="00832E7E">
      <w:pPr>
        <w:pStyle w:val="Textpoznpodarou"/>
        <w:rPr>
          <w:rFonts w:asciiTheme="minorHAnsi" w:hAnsiTheme="minorHAnsi"/>
          <w:sz w:val="17"/>
          <w:szCs w:val="17"/>
        </w:rPr>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hyperlink r:id="rId9" w:history="1">
        <w:r w:rsidRPr="00A555A5">
          <w:rPr>
            <w:rStyle w:val="Hypertextovodkaz"/>
            <w:rFonts w:asciiTheme="minorHAnsi" w:hAnsiTheme="minorHAnsi"/>
            <w:sz w:val="17"/>
            <w:szCs w:val="17"/>
          </w:rPr>
          <w:t>https://fai.utb.cz/o-fakulte/uredni-deska/vyrocni-zpravy-fai/</w:t>
        </w:r>
      </w:hyperlink>
    </w:p>
  </w:footnote>
  <w:footnote w:id="28">
    <w:p w14:paraId="29D276FE" w14:textId="621AC687" w:rsidR="00E95A4A" w:rsidRDefault="00E95A4A" w:rsidP="00832E7E">
      <w:pPr>
        <w:pStyle w:val="Textpoznpodarou"/>
      </w:pPr>
      <w:r w:rsidRPr="00A555A5">
        <w:rPr>
          <w:rStyle w:val="Znakapoznpodarou"/>
          <w:rFonts w:asciiTheme="minorHAnsi" w:hAnsiTheme="minorHAnsi"/>
          <w:sz w:val="17"/>
          <w:szCs w:val="17"/>
        </w:rPr>
        <w:footnoteRef/>
      </w:r>
      <w:r w:rsidRPr="00A555A5">
        <w:rPr>
          <w:rFonts w:asciiTheme="minorHAnsi" w:hAnsiTheme="minorHAnsi"/>
          <w:sz w:val="17"/>
          <w:szCs w:val="17"/>
        </w:rPr>
        <w:t xml:space="preserve"> Dostupné z: </w:t>
      </w:r>
      <w:r>
        <w:fldChar w:fldCharType="begin"/>
      </w:r>
      <w:r>
        <w:instrText xml:space="preserve"> HYPERLINK "https://www.utb.cz/univerzita/uredni-deska/ruzne/vyrocni-zpravy/" </w:instrText>
      </w:r>
      <w:r>
        <w:fldChar w:fldCharType="separate"/>
      </w:r>
      <w:del w:id="250" w:author="Jiří Vojtěšek" w:date="2018-11-24T20:34:00Z">
        <w:r w:rsidRPr="00DD7163" w:rsidDel="00E95A4A">
          <w:rPr>
            <w:rStyle w:val="Hypertextovodkaz"/>
            <w:rFonts w:asciiTheme="minorHAnsi" w:hAnsiTheme="minorHAnsi"/>
            <w:sz w:val="17"/>
            <w:szCs w:val="17"/>
          </w:rPr>
          <w:delText>https://www.utb.cz/univerzita/uredni-deska/ruzne/vyrocni-zpravy/</w:delText>
        </w:r>
      </w:del>
      <w:ins w:id="251" w:author="Jiří Vojtěšek" w:date="2018-11-24T20:34:00Z">
        <w:r>
          <w:rPr>
            <w:rStyle w:val="Hypertextovodkaz"/>
            <w:rFonts w:asciiTheme="minorHAnsi" w:hAnsiTheme="minorHAnsi"/>
            <w:sz w:val="17"/>
            <w:szCs w:val="17"/>
          </w:rPr>
          <w:t>https://www.utb.cz/en/university/official-board/miscellaneous/annual-reports/</w:t>
        </w:r>
      </w:ins>
      <w:r>
        <w:rPr>
          <w:rStyle w:val="Hypertextovodkaz"/>
          <w:rFonts w:asciiTheme="minorHAnsi" w:hAnsiTheme="minorHAnsi"/>
          <w:sz w:val="17"/>
          <w:szCs w:val="17"/>
        </w:rPr>
        <w:fldChar w:fldCharType="end"/>
      </w:r>
      <w:r>
        <w:rPr>
          <w:rFonts w:asciiTheme="minorHAnsi" w:hAnsiTheme="minorHAnsi"/>
          <w:sz w:val="17"/>
          <w:szCs w:val="17"/>
        </w:rPr>
        <w:t xml:space="preserve"> </w:t>
      </w:r>
    </w:p>
  </w:footnote>
  <w:footnote w:id="29">
    <w:p w14:paraId="0A2BC5B8" w14:textId="73D0CA12" w:rsidR="00E95A4A" w:rsidRPr="00566652" w:rsidRDefault="00E95A4A" w:rsidP="0032388D">
      <w:pPr>
        <w:pStyle w:val="Textpoznpodarou"/>
        <w:rPr>
          <w:rFonts w:asciiTheme="minorHAnsi" w:hAnsiTheme="minorHAnsi" w:cstheme="minorHAnsi"/>
          <w:sz w:val="17"/>
          <w:szCs w:val="17"/>
        </w:rPr>
      </w:pPr>
      <w:r w:rsidRPr="00566652">
        <w:rPr>
          <w:rStyle w:val="Znakapoznpodarou"/>
          <w:rFonts w:asciiTheme="minorHAnsi" w:hAnsiTheme="minorHAnsi" w:cstheme="minorHAnsi"/>
          <w:sz w:val="17"/>
          <w:szCs w:val="17"/>
        </w:rPr>
        <w:footnoteRef/>
      </w:r>
      <w:r w:rsidRPr="00566652">
        <w:rPr>
          <w:rFonts w:asciiTheme="minorHAnsi" w:hAnsiTheme="minorHAnsi" w:cstheme="minorHAnsi"/>
          <w:sz w:val="17"/>
          <w:szCs w:val="17"/>
        </w:rPr>
        <w:t xml:space="preserve"> Dostupné z: </w:t>
      </w:r>
      <w:r>
        <w:fldChar w:fldCharType="begin"/>
      </w:r>
      <w:r>
        <w:instrText xml:space="preserve"> HYPERLINK "https://www.utb.cz/univerzita/uredni-deska/vnitrni-normy-a-predpisy/vnitrni-predpisy/%20%20" </w:instrText>
      </w:r>
      <w:r>
        <w:fldChar w:fldCharType="separate"/>
      </w:r>
      <w:del w:id="280" w:author="Jiří Vojtěšek" w:date="2018-11-24T19:28:00Z">
        <w:r w:rsidRPr="00566652" w:rsidDel="00E95A4A">
          <w:rPr>
            <w:rStyle w:val="Hypertextovodkaz"/>
            <w:rFonts w:asciiTheme="minorHAnsi" w:hAnsiTheme="minorHAnsi" w:cstheme="minorHAnsi"/>
            <w:sz w:val="17"/>
            <w:szCs w:val="17"/>
          </w:rPr>
          <w:delText>https://www.utb.cz/univerzita/uredni-deska/vnitrni-normy-a-predpisy/vnitrni-predpisy/</w:delText>
        </w:r>
      </w:del>
      <w:ins w:id="281" w:author="Jiří Vojtěšek" w:date="2018-11-24T19:28:00Z">
        <w:r>
          <w:rPr>
            <w:rStyle w:val="Hypertextovodkaz"/>
            <w:rFonts w:asciiTheme="minorHAnsi" w:hAnsiTheme="minorHAnsi" w:cstheme="minorHAnsi"/>
            <w:sz w:val="17"/>
            <w:szCs w:val="17"/>
          </w:rPr>
          <w:t>https://www.utb.cz/en/university/official-board/internal-rules-and-regulations/rules-and-regulations/</w:t>
        </w:r>
      </w:ins>
      <w:r w:rsidRPr="00566652">
        <w:rPr>
          <w:rStyle w:val="Hypertextovodkaz"/>
          <w:rFonts w:asciiTheme="minorHAnsi" w:hAnsiTheme="minorHAnsi" w:cstheme="minorHAnsi"/>
          <w:sz w:val="17"/>
          <w:szCs w:val="17"/>
        </w:rPr>
        <w:t xml:space="preserve"> </w:t>
      </w:r>
      <w:r>
        <w:rPr>
          <w:rStyle w:val="Hypertextovodkaz"/>
          <w:rFonts w:asciiTheme="minorHAnsi" w:hAnsiTheme="minorHAnsi" w:cstheme="minorHAnsi"/>
          <w:sz w:val="17"/>
          <w:szCs w:val="17"/>
        </w:rPr>
        <w:fldChar w:fldCharType="end"/>
      </w:r>
    </w:p>
  </w:footnote>
  <w:footnote w:id="30">
    <w:p w14:paraId="4C4CD658" w14:textId="366CA8A8" w:rsidR="00E95A4A" w:rsidRPr="00566652" w:rsidRDefault="00E95A4A">
      <w:pPr>
        <w:pStyle w:val="Textpoznpodarou"/>
        <w:rPr>
          <w:rFonts w:asciiTheme="minorHAnsi" w:hAnsiTheme="minorHAnsi" w:cstheme="minorHAnsi"/>
          <w:sz w:val="17"/>
          <w:szCs w:val="17"/>
        </w:rPr>
      </w:pPr>
      <w:r w:rsidRPr="00566652">
        <w:rPr>
          <w:rStyle w:val="Znakapoznpodarou"/>
          <w:rFonts w:asciiTheme="minorHAnsi" w:hAnsiTheme="minorHAnsi" w:cstheme="minorHAnsi"/>
          <w:sz w:val="17"/>
          <w:szCs w:val="17"/>
        </w:rPr>
        <w:footnoteRef/>
      </w:r>
      <w:r w:rsidRPr="00566652">
        <w:rPr>
          <w:rFonts w:asciiTheme="minorHAnsi" w:hAnsiTheme="minorHAnsi" w:cstheme="minorHAnsi"/>
          <w:sz w:val="17"/>
          <w:szCs w:val="17"/>
        </w:rPr>
        <w:t xml:space="preserve"> Dostupné z: </w:t>
      </w:r>
      <w:r>
        <w:fldChar w:fldCharType="begin"/>
      </w:r>
      <w:r>
        <w:instrText xml:space="preserve"> HYPERLINK "https://www.utb.cz/univerzita/uredni-deska/vnitrni-normy-a-predpisy/vnitrni-predpisy/%20%20" </w:instrText>
      </w:r>
      <w:r>
        <w:fldChar w:fldCharType="separate"/>
      </w:r>
      <w:del w:id="282" w:author="Jiří Vojtěšek" w:date="2018-11-24T19:28:00Z">
        <w:r w:rsidRPr="00566652" w:rsidDel="00E95A4A">
          <w:rPr>
            <w:rStyle w:val="Hypertextovodkaz"/>
            <w:rFonts w:asciiTheme="minorHAnsi" w:hAnsiTheme="minorHAnsi" w:cstheme="minorHAnsi"/>
            <w:sz w:val="17"/>
            <w:szCs w:val="17"/>
          </w:rPr>
          <w:delText>https://www.utb.cz/univerzita/uredni-deska/vnitrni-normy-a-predpisy/vnitrni-predpisy/</w:delText>
        </w:r>
      </w:del>
      <w:ins w:id="283" w:author="Jiří Vojtěšek" w:date="2018-11-24T19:28:00Z">
        <w:r>
          <w:rPr>
            <w:rStyle w:val="Hypertextovodkaz"/>
            <w:rFonts w:asciiTheme="minorHAnsi" w:hAnsiTheme="minorHAnsi" w:cstheme="minorHAnsi"/>
            <w:sz w:val="17"/>
            <w:szCs w:val="17"/>
          </w:rPr>
          <w:t>https://www.utb.cz/en/university/official-board/internal-rules-and-regulations/rules-and-regulations/</w:t>
        </w:r>
      </w:ins>
      <w:r w:rsidRPr="00566652">
        <w:rPr>
          <w:rStyle w:val="Hypertextovodkaz"/>
          <w:rFonts w:asciiTheme="minorHAnsi" w:hAnsiTheme="minorHAnsi" w:cstheme="minorHAnsi"/>
          <w:sz w:val="17"/>
          <w:szCs w:val="17"/>
        </w:rPr>
        <w:t xml:space="preserve"> </w:t>
      </w:r>
      <w:r>
        <w:rPr>
          <w:rStyle w:val="Hypertextovodkaz"/>
          <w:rFonts w:asciiTheme="minorHAnsi" w:hAnsiTheme="minorHAnsi" w:cstheme="minorHAnsi"/>
          <w:sz w:val="17"/>
          <w:szCs w:val="17"/>
        </w:rPr>
        <w:fldChar w:fldCharType="end"/>
      </w:r>
    </w:p>
  </w:footnote>
  <w:footnote w:id="31">
    <w:p w14:paraId="3AC7D825" w14:textId="77777777" w:rsidR="00E95A4A" w:rsidRDefault="00E95A4A">
      <w:pPr>
        <w:pStyle w:val="Textpoznpodarou"/>
      </w:pPr>
      <w:r w:rsidRPr="00566652">
        <w:rPr>
          <w:rStyle w:val="Znakapoznpodarou"/>
          <w:rFonts w:asciiTheme="minorHAnsi" w:hAnsiTheme="minorHAnsi" w:cstheme="minorHAnsi"/>
          <w:sz w:val="17"/>
          <w:szCs w:val="17"/>
        </w:rPr>
        <w:footnoteRef/>
      </w:r>
      <w:r>
        <w:rPr>
          <w:rFonts w:asciiTheme="minorHAnsi" w:hAnsiTheme="minorHAnsi" w:cstheme="minorHAnsi"/>
          <w:sz w:val="17"/>
          <w:szCs w:val="17"/>
        </w:rPr>
        <w:t xml:space="preserve"> </w:t>
      </w:r>
      <w:r w:rsidRPr="00566652">
        <w:rPr>
          <w:rFonts w:asciiTheme="minorHAnsi" w:hAnsiTheme="minorHAnsi" w:cstheme="minorHAnsi"/>
          <w:sz w:val="17"/>
          <w:szCs w:val="17"/>
        </w:rPr>
        <w:t xml:space="preserve">Dostupné z: </w:t>
      </w:r>
      <w:hyperlink r:id="rId10" w:history="1">
        <w:r w:rsidRPr="006000EB">
          <w:rPr>
            <w:rStyle w:val="Hypertextovodkaz"/>
            <w:rFonts w:asciiTheme="minorHAnsi" w:hAnsiTheme="minorHAnsi" w:cstheme="minorHAnsi"/>
            <w:sz w:val="17"/>
            <w:szCs w:val="17"/>
          </w:rPr>
          <w:t>https://fai.utb.cz/slozeni-rady-studijnich-programu/</w:t>
        </w:r>
      </w:hyperlink>
    </w:p>
  </w:footnote>
  <w:footnote w:id="32">
    <w:p w14:paraId="1FBBC5AE" w14:textId="501028DF" w:rsidR="00E95A4A" w:rsidRPr="00FC6D8D" w:rsidRDefault="00E95A4A">
      <w:pPr>
        <w:pStyle w:val="Textpoznpodarou"/>
        <w:rPr>
          <w:rFonts w:asciiTheme="minorHAnsi" w:hAnsiTheme="minorHAnsi"/>
          <w:sz w:val="17"/>
          <w:szCs w:val="17"/>
        </w:rPr>
      </w:pPr>
      <w:r w:rsidRPr="00FC6D8D">
        <w:rPr>
          <w:rStyle w:val="Znakapoznpodarou"/>
          <w:rFonts w:asciiTheme="minorHAnsi" w:hAnsiTheme="minorHAnsi"/>
          <w:sz w:val="17"/>
          <w:szCs w:val="17"/>
        </w:rPr>
        <w:footnoteRef/>
      </w:r>
      <w:r w:rsidRPr="00FC6D8D">
        <w:rPr>
          <w:rFonts w:asciiTheme="minorHAnsi" w:hAnsiTheme="minorHAnsi"/>
          <w:sz w:val="17"/>
          <w:szCs w:val="17"/>
        </w:rPr>
        <w:t xml:space="preserve"> Dostupné z: </w:t>
      </w:r>
      <w:r>
        <w:fldChar w:fldCharType="begin"/>
      </w:r>
      <w:r>
        <w:instrText xml:space="preserve"> HYPERLINK "https://www.utb.cz/univerzita/uredni-deska/vnitrni-normy-a-predpisy/vnitrni-predpisy/" </w:instrText>
      </w:r>
      <w:r>
        <w:fldChar w:fldCharType="separate"/>
      </w:r>
      <w:del w:id="409" w:author="Jiří Vojtěšek" w:date="2018-11-24T19:28:00Z">
        <w:r w:rsidRPr="00DD7163" w:rsidDel="00E95A4A">
          <w:rPr>
            <w:rStyle w:val="Hypertextovodkaz"/>
            <w:rFonts w:asciiTheme="minorHAnsi" w:hAnsiTheme="minorHAnsi"/>
            <w:sz w:val="17"/>
            <w:szCs w:val="17"/>
          </w:rPr>
          <w:delText>https://www.utb.cz/univerzita/uredni-deska/vnitrni-normy-a-predpisy/vnitrni-predpisy/</w:delText>
        </w:r>
      </w:del>
      <w:ins w:id="410" w:author="Jiří Vojtěšek" w:date="2018-11-24T19:28:00Z">
        <w:r>
          <w:rPr>
            <w:rStyle w:val="Hypertextovodkaz"/>
            <w:rFonts w:asciiTheme="minorHAnsi" w:hAnsiTheme="minorHAnsi"/>
            <w:sz w:val="17"/>
            <w:szCs w:val="17"/>
          </w:rPr>
          <w:t>https://www.utb.cz/en/university/official-board/internal-rules-and-regulations/rules-and-regulations/</w:t>
        </w:r>
      </w:ins>
      <w:r>
        <w:rPr>
          <w:rStyle w:val="Hypertextovodkaz"/>
          <w:rFonts w:asciiTheme="minorHAnsi" w:hAnsiTheme="minorHAnsi"/>
          <w:sz w:val="17"/>
          <w:szCs w:val="17"/>
        </w:rPr>
        <w:fldChar w:fldCharType="end"/>
      </w:r>
      <w:r>
        <w:rPr>
          <w:rFonts w:asciiTheme="minorHAnsi" w:hAnsiTheme="minorHAnsi"/>
          <w:sz w:val="17"/>
          <w:szCs w:val="17"/>
        </w:rPr>
        <w:t xml:space="preserve"> </w:t>
      </w:r>
    </w:p>
  </w:footnote>
  <w:footnote w:id="33">
    <w:p w14:paraId="019B6D92" w14:textId="6C334206" w:rsidR="00E95A4A" w:rsidRPr="00255CDA" w:rsidRDefault="00E95A4A" w:rsidP="00976F86">
      <w:pPr>
        <w:pStyle w:val="Textpoznpodarou"/>
        <w:rPr>
          <w:rFonts w:asciiTheme="minorHAnsi" w:hAnsiTheme="minorHAnsi"/>
          <w:sz w:val="17"/>
          <w:szCs w:val="17"/>
        </w:rPr>
      </w:pPr>
      <w:r w:rsidRPr="00255CDA">
        <w:rPr>
          <w:rStyle w:val="Znakapoznpodarou"/>
          <w:rFonts w:asciiTheme="minorHAnsi" w:hAnsiTheme="minorHAnsi"/>
          <w:sz w:val="17"/>
          <w:szCs w:val="17"/>
        </w:rPr>
        <w:footnoteRef/>
      </w:r>
      <w:r w:rsidRPr="00255CDA">
        <w:rPr>
          <w:rFonts w:asciiTheme="minorHAnsi" w:hAnsiTheme="minorHAnsi"/>
          <w:sz w:val="17"/>
          <w:szCs w:val="17"/>
        </w:rPr>
        <w:t xml:space="preserve"> </w:t>
      </w:r>
      <w:r w:rsidRPr="00255CDA">
        <w:rPr>
          <w:rStyle w:val="Poznmkapodarou0"/>
          <w:rFonts w:asciiTheme="minorHAnsi" w:hAnsiTheme="minorHAnsi"/>
        </w:rPr>
        <w:t xml:space="preserve">Dostupné z: </w:t>
      </w:r>
      <w:r>
        <w:fldChar w:fldCharType="begin"/>
      </w:r>
      <w:r>
        <w:instrText xml:space="preserve"> HYPERLINK "https://fai.utb.cz/o-fakulte/uredni-deska/vnitrni-normy-fai/vnitrni-predpisy-fai/" </w:instrText>
      </w:r>
      <w:r>
        <w:fldChar w:fldCharType="separate"/>
      </w:r>
      <w:del w:id="514" w:author="Jiří Vojtěšek" w:date="2018-11-24T19:27:00Z">
        <w:r w:rsidRPr="00255CDA" w:rsidDel="00E95A4A">
          <w:rPr>
            <w:rStyle w:val="Hypertextovodkaz"/>
            <w:rFonts w:asciiTheme="minorHAnsi" w:hAnsiTheme="minorHAnsi" w:cs="Calibri"/>
            <w:sz w:val="17"/>
            <w:szCs w:val="17"/>
            <w:shd w:val="clear" w:color="auto" w:fill="FFFFFF"/>
          </w:rPr>
          <w:delText>https://fai.utb.cz/o-fakulte/uredni-deska/vnitrni-normy-fai/vnitrni-predpisy-fai/</w:delText>
        </w:r>
      </w:del>
      <w:ins w:id="515" w:author="Jiří Vojtěšek" w:date="2018-11-24T19:27:00Z">
        <w:r>
          <w:rPr>
            <w:rStyle w:val="Hypertextovodkaz"/>
            <w:rFonts w:asciiTheme="minorHAnsi" w:hAnsiTheme="minorHAnsi" w:cs="Calibri"/>
            <w:sz w:val="17"/>
            <w:szCs w:val="17"/>
            <w:shd w:val="clear" w:color="auto" w:fill="FFFFFF"/>
          </w:rPr>
          <w:t>https://fai.utb.cz/en/faculty/official-board/internal-regulations/</w:t>
        </w:r>
      </w:ins>
      <w:r>
        <w:rPr>
          <w:rStyle w:val="Hypertextovodkaz"/>
          <w:rFonts w:asciiTheme="minorHAnsi" w:hAnsiTheme="minorHAnsi" w:cs="Calibri"/>
          <w:sz w:val="17"/>
          <w:szCs w:val="17"/>
          <w:shd w:val="clear" w:color="auto" w:fill="FFFFFF"/>
        </w:rPr>
        <w:fldChar w:fldCharType="end"/>
      </w:r>
      <w:r w:rsidRPr="00255CDA">
        <w:rPr>
          <w:rStyle w:val="Poznmkapodarou0"/>
          <w:rFonts w:asciiTheme="minorHAnsi" w:hAnsiTheme="minorHAnsi"/>
        </w:rPr>
        <w:t xml:space="preserve"> </w:t>
      </w:r>
    </w:p>
  </w:footnote>
  <w:footnote w:id="34">
    <w:p w14:paraId="42C726D9" w14:textId="77777777" w:rsidR="00E95A4A" w:rsidRDefault="00E95A4A" w:rsidP="00976F86">
      <w:pPr>
        <w:pStyle w:val="Textpoznpodarou"/>
      </w:pPr>
      <w:r w:rsidRPr="00255CDA">
        <w:rPr>
          <w:rStyle w:val="Znakapoznpodarou"/>
          <w:rFonts w:asciiTheme="minorHAnsi" w:hAnsiTheme="minorHAnsi"/>
          <w:sz w:val="17"/>
          <w:szCs w:val="17"/>
        </w:rPr>
        <w:footnoteRef/>
      </w:r>
      <w:r w:rsidRPr="00255CDA">
        <w:rPr>
          <w:rFonts w:asciiTheme="minorHAnsi" w:hAnsiTheme="minorHAnsi"/>
          <w:sz w:val="17"/>
          <w:szCs w:val="17"/>
        </w:rPr>
        <w:t xml:space="preserve"> </w:t>
      </w:r>
      <w:r w:rsidRPr="00255CDA">
        <w:rPr>
          <w:rStyle w:val="Poznmkapodarou0"/>
          <w:rFonts w:asciiTheme="minorHAnsi" w:hAnsiTheme="minorHAnsi"/>
        </w:rPr>
        <w:t xml:space="preserve">Dostupné z: </w:t>
      </w:r>
      <w:hyperlink r:id="rId11" w:history="1">
        <w:r w:rsidRPr="00255CDA">
          <w:rPr>
            <w:rStyle w:val="Hypertextovodkaz"/>
            <w:rFonts w:asciiTheme="minorHAnsi" w:hAnsiTheme="minorHAnsi" w:cs="Calibri"/>
            <w:sz w:val="17"/>
            <w:szCs w:val="17"/>
            <w:shd w:val="clear" w:color="auto" w:fill="FFFFFF"/>
          </w:rPr>
          <w:t>https://fai.utb.cz/o-fakulte/uredni-deska/vnitrni-normy-fai/smernice-dekana/</w:t>
        </w:r>
      </w:hyperlink>
      <w:r>
        <w:rPr>
          <w:rStyle w:val="Poznmkapodarou0"/>
        </w:rPr>
        <w:t xml:space="preserve"> </w:t>
      </w:r>
    </w:p>
  </w:footnote>
  <w:footnote w:id="35">
    <w:p w14:paraId="6D2A1E22" w14:textId="77777777" w:rsidR="00E95A4A" w:rsidRPr="00555E78" w:rsidRDefault="00E95A4A" w:rsidP="00204E9A">
      <w:pPr>
        <w:pStyle w:val="Textpoznpodarou"/>
        <w:rPr>
          <w:rFonts w:asciiTheme="minorHAnsi" w:hAnsiTheme="minorHAnsi"/>
          <w:sz w:val="17"/>
          <w:szCs w:val="17"/>
        </w:rPr>
      </w:pPr>
      <w:r w:rsidRPr="00555E78">
        <w:rPr>
          <w:rStyle w:val="Znakapoznpodarou"/>
          <w:rFonts w:asciiTheme="minorHAnsi" w:hAnsiTheme="minorHAnsi"/>
          <w:sz w:val="17"/>
          <w:szCs w:val="17"/>
        </w:rPr>
        <w:footnoteRef/>
      </w:r>
      <w:r w:rsidRPr="00555E78">
        <w:rPr>
          <w:rFonts w:asciiTheme="minorHAnsi" w:hAnsiTheme="minorHAnsi"/>
          <w:sz w:val="17"/>
          <w:szCs w:val="17"/>
        </w:rPr>
        <w:t xml:space="preserve"> Dostupný z: </w:t>
      </w:r>
      <w:hyperlink r:id="rId12" w:history="1">
        <w:r w:rsidRPr="00DD7163">
          <w:rPr>
            <w:rStyle w:val="Hypertextovodkaz"/>
            <w:rFonts w:asciiTheme="minorHAnsi" w:hAnsiTheme="minorHAnsi"/>
            <w:sz w:val="17"/>
            <w:szCs w:val="17"/>
          </w:rPr>
          <w:t>https://vyuka.fai.utb.cz</w:t>
        </w:r>
      </w:hyperlink>
      <w:r>
        <w:rPr>
          <w:rFonts w:asciiTheme="minorHAnsi" w:hAnsiTheme="minorHAnsi"/>
          <w:sz w:val="17"/>
          <w:szCs w:val="17"/>
        </w:rPr>
        <w:t xml:space="preserve"> </w:t>
      </w:r>
    </w:p>
  </w:footnote>
  <w:footnote w:id="36">
    <w:p w14:paraId="03D2F8B7" w14:textId="77777777" w:rsidR="00E95A4A" w:rsidRPr="0073060A" w:rsidRDefault="00E95A4A">
      <w:pPr>
        <w:pStyle w:val="Textpoznpodarou"/>
        <w:rPr>
          <w:rFonts w:asciiTheme="minorHAnsi" w:hAnsiTheme="minorHAnsi"/>
          <w:sz w:val="17"/>
          <w:szCs w:val="17"/>
        </w:rPr>
      </w:pPr>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hyperlink r:id="rId13" w:history="1">
        <w:r w:rsidRPr="0073060A">
          <w:rPr>
            <w:rStyle w:val="Hypertextovodkaz"/>
            <w:rFonts w:asciiTheme="minorHAnsi" w:hAnsiTheme="minorHAnsi"/>
            <w:sz w:val="17"/>
            <w:szCs w:val="17"/>
          </w:rPr>
          <w:t>https://vyuka.fai.utb.cz</w:t>
        </w:r>
      </w:hyperlink>
      <w:r w:rsidRPr="0073060A">
        <w:rPr>
          <w:rFonts w:asciiTheme="minorHAnsi" w:hAnsiTheme="minorHAnsi"/>
          <w:sz w:val="17"/>
          <w:szCs w:val="17"/>
        </w:rPr>
        <w:t xml:space="preserve"> </w:t>
      </w:r>
    </w:p>
  </w:footnote>
  <w:footnote w:id="37">
    <w:p w14:paraId="4F9C296B" w14:textId="77777777" w:rsidR="00E95A4A" w:rsidRPr="0073060A" w:rsidDel="00A8627C" w:rsidRDefault="00E95A4A" w:rsidP="0073060A">
      <w:pPr>
        <w:pStyle w:val="Textpoznpodarou"/>
        <w:rPr>
          <w:del w:id="539" w:author="Jiří Vojtěšek" w:date="2018-11-24T20:44:00Z"/>
          <w:rFonts w:asciiTheme="minorHAnsi" w:hAnsiTheme="minorHAnsi"/>
          <w:sz w:val="17"/>
          <w:szCs w:val="17"/>
        </w:rPr>
      </w:pPr>
      <w:del w:id="540" w:author="Jiří Vojtěšek" w:date="2018-11-24T20:44:00Z">
        <w:r w:rsidRPr="0073060A" w:rsidDel="00A8627C">
          <w:rPr>
            <w:rStyle w:val="Znakapoznpodarou"/>
            <w:rFonts w:asciiTheme="minorHAnsi" w:hAnsiTheme="minorHAnsi"/>
            <w:sz w:val="17"/>
            <w:szCs w:val="17"/>
          </w:rPr>
          <w:footnoteRef/>
        </w:r>
        <w:r w:rsidRPr="0073060A" w:rsidDel="00A8627C">
          <w:rPr>
            <w:rFonts w:asciiTheme="minorHAnsi" w:hAnsiTheme="minorHAnsi"/>
            <w:sz w:val="17"/>
            <w:szCs w:val="17"/>
          </w:rPr>
          <w:delText xml:space="preserve"> Dostupný z: </w:delText>
        </w:r>
        <w:r w:rsidR="003414F1" w:rsidDel="00A8627C">
          <w:fldChar w:fldCharType="begin"/>
        </w:r>
        <w:r w:rsidR="003414F1" w:rsidDel="00A8627C">
          <w:delInstrText xml:space="preserve"> HYPERLINK "https://vyuka.fai.utb.cz" </w:delInstrText>
        </w:r>
        <w:r w:rsidR="003414F1" w:rsidDel="00A8627C">
          <w:fldChar w:fldCharType="separate"/>
        </w:r>
        <w:r w:rsidRPr="0073060A" w:rsidDel="00A8627C">
          <w:rPr>
            <w:rStyle w:val="Hypertextovodkaz"/>
            <w:rFonts w:asciiTheme="minorHAnsi" w:hAnsiTheme="minorHAnsi"/>
            <w:sz w:val="17"/>
            <w:szCs w:val="17"/>
          </w:rPr>
          <w:delText>https://vyuka.fai.utb.cz</w:delText>
        </w:r>
        <w:r w:rsidR="003414F1" w:rsidDel="00A8627C">
          <w:rPr>
            <w:rStyle w:val="Hypertextovodkaz"/>
            <w:rFonts w:asciiTheme="minorHAnsi" w:hAnsiTheme="minorHAnsi"/>
            <w:sz w:val="17"/>
            <w:szCs w:val="17"/>
          </w:rPr>
          <w:fldChar w:fldCharType="end"/>
        </w:r>
      </w:del>
    </w:p>
  </w:footnote>
  <w:footnote w:id="38">
    <w:p w14:paraId="34EDDCC4" w14:textId="77777777" w:rsidR="00E95A4A" w:rsidRPr="003C6EA7" w:rsidRDefault="00E95A4A">
      <w:pPr>
        <w:pStyle w:val="Textpoznpodarou"/>
        <w:rPr>
          <w:rFonts w:asciiTheme="minorHAnsi" w:hAnsiTheme="minorHAnsi"/>
          <w:sz w:val="17"/>
          <w:szCs w:val="17"/>
        </w:rPr>
      </w:pPr>
      <w:r w:rsidRPr="00B3122C">
        <w:rPr>
          <w:rStyle w:val="Znakapoznpodarou"/>
          <w:rFonts w:asciiTheme="minorHAnsi" w:hAnsiTheme="minorHAnsi"/>
          <w:sz w:val="17"/>
          <w:szCs w:val="17"/>
        </w:rPr>
        <w:footnoteRef/>
      </w:r>
      <w:r w:rsidRPr="00B3122C">
        <w:rPr>
          <w:rFonts w:asciiTheme="minorHAnsi" w:hAnsiTheme="minorHAnsi"/>
          <w:sz w:val="17"/>
          <w:szCs w:val="17"/>
        </w:rPr>
        <w:t xml:space="preserve"> Do</w:t>
      </w:r>
      <w:r w:rsidRPr="003C6EA7">
        <w:rPr>
          <w:rFonts w:asciiTheme="minorHAnsi" w:hAnsiTheme="minorHAnsi"/>
          <w:sz w:val="17"/>
          <w:szCs w:val="17"/>
        </w:rPr>
        <w:t xml:space="preserve">stupný z: </w:t>
      </w:r>
      <w:hyperlink r:id="rId14" w:history="1">
        <w:r w:rsidRPr="003C6EA7">
          <w:rPr>
            <w:rStyle w:val="Hypertextovodkaz"/>
            <w:rFonts w:asciiTheme="minorHAnsi" w:hAnsiTheme="minorHAnsi"/>
            <w:sz w:val="17"/>
            <w:szCs w:val="17"/>
          </w:rPr>
          <w:t>https://stag.utb.cz/portal</w:t>
        </w:r>
      </w:hyperlink>
      <w:r w:rsidRPr="003C6EA7">
        <w:rPr>
          <w:rFonts w:asciiTheme="minorHAnsi" w:hAnsiTheme="minorHAnsi"/>
          <w:sz w:val="17"/>
          <w:szCs w:val="17"/>
        </w:rPr>
        <w:t xml:space="preserve"> </w:t>
      </w:r>
    </w:p>
  </w:footnote>
  <w:footnote w:id="39">
    <w:p w14:paraId="243B1E73" w14:textId="60C592E6" w:rsidR="00E95A4A" w:rsidRPr="003C6EA7" w:rsidRDefault="00E95A4A">
      <w:pPr>
        <w:pStyle w:val="Textpoznpodarou"/>
        <w:rPr>
          <w:rFonts w:asciiTheme="minorHAnsi" w:hAnsiTheme="minorHAnsi"/>
          <w:sz w:val="17"/>
          <w:szCs w:val="17"/>
        </w:rPr>
      </w:pPr>
      <w:r w:rsidRPr="003C6EA7">
        <w:rPr>
          <w:rStyle w:val="Znakapoznpodarou"/>
          <w:rFonts w:asciiTheme="minorHAnsi" w:hAnsiTheme="minorHAnsi"/>
          <w:sz w:val="17"/>
          <w:szCs w:val="17"/>
        </w:rPr>
        <w:footnoteRef/>
      </w:r>
      <w:r w:rsidRPr="003C6EA7">
        <w:rPr>
          <w:rFonts w:asciiTheme="minorHAnsi" w:hAnsiTheme="minorHAnsi"/>
          <w:sz w:val="17"/>
          <w:szCs w:val="17"/>
        </w:rPr>
        <w:t xml:space="preserve"> Dostupné z: </w:t>
      </w:r>
      <w:r>
        <w:fldChar w:fldCharType="begin"/>
      </w:r>
      <w:r>
        <w:instrText xml:space="preserve"> HYPERLINK "https://fai.utb.cz/o-fakulte/uredni-deska/vnitrni-normy-fai/vnitrni-predpisy-fai/" </w:instrText>
      </w:r>
      <w:r>
        <w:fldChar w:fldCharType="separate"/>
      </w:r>
      <w:del w:id="543" w:author="Jiří Vojtěšek" w:date="2018-11-24T19:27:00Z">
        <w:r w:rsidRPr="003C6EA7" w:rsidDel="00E95A4A">
          <w:rPr>
            <w:rStyle w:val="Hypertextovodkaz"/>
            <w:rFonts w:asciiTheme="minorHAnsi" w:hAnsiTheme="minorHAnsi"/>
            <w:sz w:val="17"/>
            <w:szCs w:val="17"/>
          </w:rPr>
          <w:delText>https://fai.utb.cz/o-fakulte/uredni-deska/vnitrni-normy-fai/vnitrni-predpisy-fai/</w:delText>
        </w:r>
      </w:del>
      <w:ins w:id="544" w:author="Jiří Vojtěšek" w:date="2018-11-24T19:27:00Z">
        <w:r>
          <w:rPr>
            <w:rStyle w:val="Hypertextovodkaz"/>
            <w:rFonts w:asciiTheme="minorHAnsi" w:hAnsiTheme="minorHAnsi"/>
            <w:sz w:val="17"/>
            <w:szCs w:val="17"/>
          </w:rPr>
          <w:t>https://fai.utb.cz/en/faculty/official-board/internal-regulations/</w:t>
        </w:r>
      </w:ins>
      <w:r>
        <w:rPr>
          <w:rStyle w:val="Hypertextovodkaz"/>
          <w:rFonts w:asciiTheme="minorHAnsi" w:hAnsiTheme="minorHAnsi"/>
          <w:sz w:val="17"/>
          <w:szCs w:val="17"/>
        </w:rPr>
        <w:fldChar w:fldCharType="end"/>
      </w:r>
      <w:r w:rsidRPr="003C6EA7">
        <w:rPr>
          <w:rFonts w:asciiTheme="minorHAnsi" w:hAnsiTheme="minorHAnsi"/>
          <w:sz w:val="17"/>
          <w:szCs w:val="17"/>
        </w:rPr>
        <w:t xml:space="preserve"> </w:t>
      </w:r>
    </w:p>
  </w:footnote>
  <w:footnote w:id="40">
    <w:p w14:paraId="0B0BF40D" w14:textId="32CE1685" w:rsidR="00E95A4A" w:rsidRDefault="00E95A4A">
      <w:pPr>
        <w:pStyle w:val="Textpoznpodarou"/>
      </w:pPr>
      <w:r w:rsidRPr="003C6EA7">
        <w:rPr>
          <w:rStyle w:val="Znakapoznpodarou"/>
          <w:rFonts w:asciiTheme="minorHAnsi" w:hAnsiTheme="minorHAnsi"/>
          <w:sz w:val="17"/>
          <w:szCs w:val="17"/>
        </w:rPr>
        <w:footnoteRef/>
      </w:r>
      <w:r w:rsidRPr="003C6EA7">
        <w:rPr>
          <w:rFonts w:asciiTheme="minorHAnsi" w:hAnsiTheme="minorHAnsi"/>
          <w:sz w:val="17"/>
          <w:szCs w:val="17"/>
        </w:rPr>
        <w:t xml:space="preserve"> Dostupn</w:t>
      </w:r>
      <w:r w:rsidRPr="00E95A4A">
        <w:rPr>
          <w:rFonts w:asciiTheme="minorHAnsi" w:hAnsiTheme="minorHAnsi"/>
          <w:sz w:val="17"/>
          <w:szCs w:val="17"/>
        </w:rPr>
        <w:t xml:space="preserve">é z: </w:t>
      </w:r>
      <w:ins w:id="546" w:author="Jiří Vojtěšek" w:date="2018-11-24T20:36:00Z">
        <w:r w:rsidRPr="00E95A4A">
          <w:rPr>
            <w:rFonts w:asciiTheme="minorHAnsi" w:hAnsiTheme="minorHAnsi"/>
            <w:sz w:val="17"/>
            <w:szCs w:val="17"/>
            <w:rPrChange w:id="547" w:author="Jiří Vojtěšek" w:date="2018-11-24T20:36:00Z">
              <w:rPr/>
            </w:rPrChange>
          </w:rPr>
          <w:t>https://fai.utb.cz/en/faculty/official-board/internal-regulations/</w:t>
        </w:r>
      </w:ins>
      <w:del w:id="548" w:author="Jiří Vojtěšek" w:date="2018-11-24T20:36:00Z">
        <w:r w:rsidDel="00E95A4A">
          <w:fldChar w:fldCharType="begin"/>
        </w:r>
        <w:r w:rsidDel="00E95A4A">
          <w:delInstrText xml:space="preserve"> HYPERLINK "https://fai.utb.cz/o-fakulte/uredni-deska/vnitrni-normy-fai/smernice-dekana/" </w:delInstrText>
        </w:r>
        <w:r w:rsidDel="00E95A4A">
          <w:fldChar w:fldCharType="separate"/>
        </w:r>
        <w:r w:rsidRPr="00DD7163" w:rsidDel="00E95A4A">
          <w:rPr>
            <w:rStyle w:val="Hypertextovodkaz"/>
            <w:rFonts w:asciiTheme="minorHAnsi" w:hAnsiTheme="minorHAnsi"/>
            <w:sz w:val="17"/>
            <w:szCs w:val="17"/>
          </w:rPr>
          <w:delText>https://fai.utb.cz/o-fakulte/uredni-deska/vnitrni-normy-fai/smernice-dekana/</w:delText>
        </w:r>
        <w:r w:rsidDel="00E95A4A">
          <w:rPr>
            <w:rStyle w:val="Hypertextovodkaz"/>
            <w:rFonts w:asciiTheme="minorHAnsi" w:hAnsiTheme="minorHAnsi"/>
            <w:sz w:val="17"/>
            <w:szCs w:val="17"/>
          </w:rPr>
          <w:fldChar w:fldCharType="end"/>
        </w:r>
        <w:r w:rsidDel="00E95A4A">
          <w:rPr>
            <w:rFonts w:asciiTheme="minorHAnsi" w:hAnsiTheme="minorHAnsi"/>
            <w:sz w:val="17"/>
            <w:szCs w:val="17"/>
          </w:rPr>
          <w:delText xml:space="preserve"> </w:delText>
        </w:r>
      </w:del>
    </w:p>
  </w:footnote>
  <w:footnote w:id="41">
    <w:p w14:paraId="649E5B21" w14:textId="77777777" w:rsidR="00E95A4A" w:rsidRDefault="00E95A4A" w:rsidP="00E504F1">
      <w:pPr>
        <w:pStyle w:val="Textpoznpodarou"/>
      </w:pPr>
      <w:r>
        <w:rPr>
          <w:rStyle w:val="Znakapoznpodarou"/>
        </w:rPr>
        <w:footnoteRef/>
      </w:r>
      <w:r>
        <w:t xml:space="preserve"> </w:t>
      </w:r>
      <w:r w:rsidRPr="001E31F5">
        <w:rPr>
          <w:rFonts w:asciiTheme="minorHAnsi" w:hAnsiTheme="minorHAnsi" w:cstheme="minorHAnsi"/>
        </w:rPr>
        <w:t xml:space="preserve">Dostupné z: </w:t>
      </w:r>
      <w:hyperlink r:id="rId15" w:history="1">
        <w:r w:rsidRPr="001E31F5">
          <w:rPr>
            <w:rStyle w:val="Hypertextovodkaz"/>
            <w:rFonts w:asciiTheme="minorHAnsi" w:hAnsiTheme="minorHAnsi" w:cstheme="minorHAnsi"/>
          </w:rPr>
          <w:t>https://fai.utb.cz/o-fakulte/uredni-deska/vyrocni-zpravy-fai/</w:t>
        </w:r>
      </w:hyperlink>
    </w:p>
  </w:footnote>
  <w:footnote w:id="42">
    <w:p w14:paraId="2A1AFAF9" w14:textId="77777777" w:rsidR="00E95A4A" w:rsidRPr="00F767D1" w:rsidRDefault="00E95A4A" w:rsidP="00F767D1">
      <w:pPr>
        <w:pStyle w:val="Textpoznpodarou"/>
        <w:rPr>
          <w:rFonts w:asciiTheme="minorHAnsi" w:hAnsiTheme="minorHAnsi" w:cstheme="minorHAnsi"/>
        </w:rPr>
      </w:pPr>
      <w:r w:rsidRPr="00F767D1">
        <w:rPr>
          <w:rStyle w:val="Znakapoznpodarou"/>
          <w:rFonts w:asciiTheme="minorHAnsi" w:hAnsiTheme="minorHAnsi" w:cstheme="minorHAnsi"/>
        </w:rPr>
        <w:footnoteRef/>
      </w:r>
      <w:r w:rsidRPr="00F767D1">
        <w:rPr>
          <w:rFonts w:asciiTheme="minorHAnsi" w:hAnsiTheme="minorHAnsi" w:cstheme="minorHAnsi"/>
        </w:rPr>
        <w:t xml:space="preserve"> Dostupné z: </w:t>
      </w:r>
      <w:hyperlink r:id="rId16" w:history="1">
        <w:r w:rsidRPr="00F767D1">
          <w:rPr>
            <w:rStyle w:val="Hypertextovodkaz"/>
            <w:rFonts w:asciiTheme="minorHAnsi" w:hAnsiTheme="minorHAnsi" w:cstheme="minorHAnsi"/>
          </w:rPr>
          <w:t>http://www.msmt.cz/vyzkum-a-vyvoj-2/zakon-c-111-1998-sb-o-vysokych-skolach</w:t>
        </w:r>
      </w:hyperlink>
      <w:r w:rsidRPr="00F767D1">
        <w:rPr>
          <w:rFonts w:asciiTheme="minorHAnsi" w:hAnsiTheme="minorHAnsi" w:cstheme="minorHAnsi"/>
        </w:rPr>
        <w:t xml:space="preserve"> </w:t>
      </w:r>
    </w:p>
  </w:footnote>
  <w:footnote w:id="43">
    <w:p w14:paraId="681AF134" w14:textId="356F6B6A" w:rsidR="00E95A4A" w:rsidRPr="00F767D1" w:rsidRDefault="00E95A4A" w:rsidP="00F767D1">
      <w:pPr>
        <w:pStyle w:val="Textpoznpodarou"/>
        <w:rPr>
          <w:rFonts w:asciiTheme="minorHAnsi" w:hAnsiTheme="minorHAnsi" w:cstheme="minorHAnsi"/>
        </w:rPr>
      </w:pPr>
      <w:r w:rsidRPr="00F767D1">
        <w:rPr>
          <w:rStyle w:val="Znakapoznpodarou"/>
          <w:rFonts w:asciiTheme="minorHAnsi" w:hAnsiTheme="minorHAnsi" w:cstheme="minorHAnsi"/>
        </w:rPr>
        <w:footnoteRef/>
      </w:r>
      <w:r w:rsidRPr="00F767D1">
        <w:rPr>
          <w:rFonts w:asciiTheme="minorHAnsi" w:hAnsiTheme="minorHAnsi" w:cstheme="minorHAnsi"/>
        </w:rPr>
        <w:t xml:space="preserve"> Dostupné z: </w:t>
      </w:r>
      <w:r>
        <w:fldChar w:fldCharType="begin"/>
      </w:r>
      <w:r>
        <w:instrText xml:space="preserve"> HYPERLINK "https://www.utb.cz/univerzita/uredni-deska/vnitrni-normy-a-predpisy/vnitrni-predpisy/" </w:instrText>
      </w:r>
      <w:r>
        <w:fldChar w:fldCharType="separate"/>
      </w:r>
      <w:del w:id="928" w:author="Jiří Vojtěšek" w:date="2018-11-24T19:28:00Z">
        <w:r w:rsidRPr="00F767D1" w:rsidDel="00E95A4A">
          <w:rPr>
            <w:rStyle w:val="Hypertextovodkaz"/>
            <w:rFonts w:asciiTheme="minorHAnsi" w:hAnsiTheme="minorHAnsi" w:cstheme="minorHAnsi"/>
          </w:rPr>
          <w:delText>https://www.utb.cz/univerzita/uredni-deska/vnitrni-normy-a-predpisy/vnitrni-predpisy/</w:delText>
        </w:r>
      </w:del>
      <w:ins w:id="929" w:author="Jiří Vojtěšek" w:date="2018-11-24T19:28:00Z">
        <w:r>
          <w:rPr>
            <w:rStyle w:val="Hypertextovodkaz"/>
            <w:rFonts w:asciiTheme="minorHAnsi" w:hAnsiTheme="minorHAnsi" w:cstheme="minorHAnsi"/>
          </w:rPr>
          <w:t>https://www.utb.cz/en/university/official-board/internal-rules-and-regulations/rules-and-regulations/</w:t>
        </w:r>
      </w:ins>
      <w:r>
        <w:rPr>
          <w:rStyle w:val="Hypertextovodkaz"/>
          <w:rFonts w:asciiTheme="minorHAnsi" w:hAnsiTheme="minorHAnsi" w:cstheme="minorHAnsi"/>
        </w:rPr>
        <w:fldChar w:fldCharType="end"/>
      </w:r>
      <w:r w:rsidRPr="00F767D1">
        <w:rPr>
          <w:rFonts w:asciiTheme="minorHAnsi" w:hAnsiTheme="minorHAnsi" w:cstheme="minorHAnsi"/>
        </w:rPr>
        <w:t xml:space="preserve"> </w:t>
      </w:r>
    </w:p>
  </w:footnote>
  <w:footnote w:id="44">
    <w:p w14:paraId="6CA4546B" w14:textId="77777777" w:rsidR="00E95A4A" w:rsidRPr="000F4911" w:rsidRDefault="00E95A4A" w:rsidP="00F767D1">
      <w:pPr>
        <w:pStyle w:val="Textpoznpodarou"/>
      </w:pPr>
      <w:r w:rsidRPr="00F767D1">
        <w:rPr>
          <w:rStyle w:val="Znakapoznpodarou"/>
          <w:rFonts w:asciiTheme="minorHAnsi" w:hAnsiTheme="minorHAnsi" w:cstheme="minorHAnsi"/>
        </w:rPr>
        <w:footnoteRef/>
      </w:r>
      <w:r w:rsidRPr="00F767D1">
        <w:rPr>
          <w:rFonts w:asciiTheme="minorHAnsi" w:hAnsiTheme="minorHAnsi" w:cstheme="minorHAnsi"/>
        </w:rPr>
        <w:t xml:space="preserve"> Citace z vnitřního předpisu „</w:t>
      </w:r>
      <w:r w:rsidRPr="00F767D1">
        <w:rPr>
          <w:rFonts w:asciiTheme="minorHAnsi" w:hAnsiTheme="minorHAnsi" w:cstheme="minorHAnsi"/>
          <w:color w:val="auto"/>
        </w:rPr>
        <w:t>Řád pro tvorbu, schvalování, uskutečňování a změny studijních programů UTB ve Zlíně</w:t>
      </w:r>
      <w:r>
        <w:rPr>
          <w:rFonts w:asciiTheme="minorHAnsi" w:hAnsiTheme="minorHAnsi" w:cstheme="minorHAnsi"/>
          <w:color w:val="auto"/>
        </w:rPr>
        <w:t>“</w:t>
      </w:r>
    </w:p>
  </w:footnote>
  <w:footnote w:id="45">
    <w:p w14:paraId="774788B9" w14:textId="09675CC1" w:rsidR="00E95A4A" w:rsidRDefault="00E95A4A">
      <w:pPr>
        <w:pStyle w:val="Textpoznpodarou"/>
      </w:pPr>
      <w:r>
        <w:rPr>
          <w:rStyle w:val="Znakapoznpodarou"/>
        </w:rPr>
        <w:footnoteRef/>
      </w:r>
      <w:r>
        <w:t xml:space="preserve"> </w:t>
      </w:r>
      <w:r w:rsidRPr="00AC1D27">
        <w:rPr>
          <w:rFonts w:asciiTheme="minorHAnsi" w:hAnsiTheme="minorHAnsi" w:cstheme="minorHAnsi"/>
        </w:rPr>
        <w:t xml:space="preserve">Dostupné z: </w:t>
      </w:r>
      <w:r>
        <w:fldChar w:fldCharType="begin"/>
      </w:r>
      <w:r>
        <w:instrText xml:space="preserve"> HYPERLINK "https://www.utb.cz/univerzita/uredni-deska/vnitrni-normy-a-predpisy/vnitrni-predpisy/" </w:instrText>
      </w:r>
      <w:r>
        <w:fldChar w:fldCharType="separate"/>
      </w:r>
      <w:del w:id="984" w:author="Jiří Vojtěšek" w:date="2018-11-24T19:28:00Z">
        <w:r w:rsidRPr="00AC1D27" w:rsidDel="00E95A4A">
          <w:rPr>
            <w:rStyle w:val="Hypertextovodkaz"/>
            <w:rFonts w:asciiTheme="minorHAnsi" w:hAnsiTheme="minorHAnsi" w:cstheme="minorHAnsi"/>
          </w:rPr>
          <w:delText>https://www.utb.cz/univerzita/uredni-deska/vnitrni-normy-a-predpisy/vnitrni-predpisy/</w:delText>
        </w:r>
      </w:del>
      <w:ins w:id="985" w:author="Jiří Vojtěšek" w:date="2018-11-24T19:28:00Z">
        <w:r>
          <w:rPr>
            <w:rStyle w:val="Hypertextovodkaz"/>
            <w:rFonts w:asciiTheme="minorHAnsi" w:hAnsiTheme="minorHAnsi" w:cstheme="minorHAnsi"/>
          </w:rPr>
          <w:t>https://www.utb.cz/en/university/official-board/internal-rules-and-regulations/rules-and-regulations/</w:t>
        </w:r>
      </w:ins>
      <w:r>
        <w:rPr>
          <w:rStyle w:val="Hypertextovodkaz"/>
          <w:rFonts w:asciiTheme="minorHAnsi" w:hAnsiTheme="minorHAnsi" w:cstheme="minorHAnsi"/>
        </w:rPr>
        <w:fldChar w:fldCharType="end"/>
      </w:r>
      <w:r>
        <w:t xml:space="preserve"> </w:t>
      </w:r>
    </w:p>
  </w:footnote>
  <w:footnote w:id="46">
    <w:p w14:paraId="0E552B27" w14:textId="77777777" w:rsidR="00E95A4A" w:rsidRPr="0073060A" w:rsidRDefault="00E95A4A" w:rsidP="00F90700">
      <w:pPr>
        <w:pStyle w:val="Textpoznpodarou"/>
        <w:rPr>
          <w:rFonts w:asciiTheme="minorHAnsi" w:hAnsiTheme="minorHAnsi"/>
          <w:sz w:val="17"/>
          <w:szCs w:val="17"/>
        </w:rPr>
      </w:pPr>
      <w:r w:rsidRPr="0073060A">
        <w:rPr>
          <w:rStyle w:val="Znakapoznpodarou"/>
          <w:rFonts w:asciiTheme="minorHAnsi" w:hAnsiTheme="minorHAnsi"/>
          <w:sz w:val="17"/>
          <w:szCs w:val="17"/>
        </w:rPr>
        <w:footnoteRef/>
      </w:r>
      <w:r w:rsidRPr="0073060A">
        <w:rPr>
          <w:rFonts w:asciiTheme="minorHAnsi" w:hAnsiTheme="minorHAnsi"/>
          <w:sz w:val="17"/>
          <w:szCs w:val="17"/>
        </w:rPr>
        <w:t xml:space="preserve"> Dostupný z: </w:t>
      </w:r>
      <w:hyperlink r:id="rId17" w:history="1">
        <w:r w:rsidRPr="0073060A">
          <w:rPr>
            <w:rStyle w:val="Hypertextovodkaz"/>
            <w:rFonts w:asciiTheme="minorHAnsi" w:hAnsiTheme="minorHAnsi"/>
            <w:sz w:val="17"/>
            <w:szCs w:val="17"/>
          </w:rPr>
          <w:t>https://vyuka.fai.utb.cz</w:t>
        </w:r>
      </w:hyperlink>
      <w:r w:rsidRPr="0073060A">
        <w:rPr>
          <w:rFonts w:asciiTheme="minorHAnsi" w:hAnsiTheme="minorHAnsi"/>
          <w:sz w:val="17"/>
          <w:szCs w:val="17"/>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11C0D" w14:textId="77777777" w:rsidR="00E95A4A" w:rsidRDefault="00E95A4A" w:rsidP="00323CFF">
    <w:pPr>
      <w:pStyle w:val="Zhlav"/>
      <w:jc w:val="center"/>
    </w:pPr>
    <w:r>
      <w:t>Univerzita Tomáše Bati ve Zlíně, Fakulta aplikované informatiky</w:t>
    </w:r>
  </w:p>
  <w:p w14:paraId="477DE29C" w14:textId="6A21CA1E" w:rsidR="00E95A4A" w:rsidRDefault="00E95A4A" w:rsidP="00323CFF">
    <w:pPr>
      <w:pStyle w:val="Zhlav"/>
      <w:jc w:val="center"/>
    </w:pPr>
    <w:r>
      <w:t xml:space="preserve">SP: </w:t>
    </w:r>
    <w:proofErr w:type="spellStart"/>
    <w:ins w:id="362" w:author="Jiří Vojtěšek" w:date="2018-11-26T01:59:00Z">
      <w:r w:rsidR="00876B0D">
        <w:t>Applied</w:t>
      </w:r>
      <w:proofErr w:type="spellEnd"/>
      <w:r w:rsidR="00876B0D">
        <w:t xml:space="preserve"> </w:t>
      </w:r>
      <w:proofErr w:type="spellStart"/>
      <w:r w:rsidR="00876B0D">
        <w:t>Informatics</w:t>
      </w:r>
      <w:proofErr w:type="spellEnd"/>
      <w:r w:rsidR="00876B0D">
        <w:t xml:space="preserve"> in </w:t>
      </w:r>
      <w:proofErr w:type="spellStart"/>
      <w:r w:rsidR="00876B0D">
        <w:t>Industrial</w:t>
      </w:r>
      <w:proofErr w:type="spellEnd"/>
      <w:r w:rsidR="00876B0D">
        <w:t xml:space="preserve"> </w:t>
      </w:r>
      <w:proofErr w:type="spellStart"/>
      <w:r w:rsidR="00876B0D">
        <w:t>Automation</w:t>
      </w:r>
    </w:ins>
    <w:proofErr w:type="spellEnd"/>
    <w:del w:id="363" w:author="Jiří Vojtěšek" w:date="2018-11-26T01:59:00Z">
      <w:r w:rsidDel="00876B0D">
        <w:delText>Aplikovaná informatika v průmyslové automatizaci</w:delText>
      </w:r>
    </w:del>
  </w:p>
  <w:p w14:paraId="436B43E0" w14:textId="77777777" w:rsidR="00E95A4A" w:rsidRDefault="00E95A4A" w:rsidP="00323CFF">
    <w:pPr>
      <w:pStyle w:val="Zhlav"/>
      <w:jc w:val="center"/>
    </w:pPr>
  </w:p>
  <w:p w14:paraId="0517D3FA" w14:textId="77777777" w:rsidR="00E95A4A" w:rsidRDefault="00E95A4A" w:rsidP="00323CFF">
    <w:pPr>
      <w:pStyle w:val="Zhlav"/>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76C49" w14:textId="77777777" w:rsidR="00E95A4A" w:rsidRDefault="00E95A4A" w:rsidP="00323CFF">
    <w:pPr>
      <w:pStyle w:val="Zhlav"/>
      <w:jc w:val="center"/>
    </w:pPr>
    <w:r>
      <w:t>Univerzita Tomáše Bati ve Zlíně, Fakulta aplikované informatiky</w:t>
    </w:r>
  </w:p>
  <w:p w14:paraId="77B1E16A" w14:textId="7E15AF2B" w:rsidR="00E95A4A" w:rsidRDefault="00E95A4A" w:rsidP="00323CFF">
    <w:pPr>
      <w:pStyle w:val="Zhlav"/>
      <w:jc w:val="center"/>
    </w:pPr>
    <w:r>
      <w:t xml:space="preserve">SP: </w:t>
    </w:r>
    <w:del w:id="364" w:author="Jiří Vojtěšek" w:date="2018-11-26T01:58:00Z">
      <w:r w:rsidDel="00876B0D">
        <w:delText>Aplikovaná informatika v průmyslové automatizaci</w:delText>
      </w:r>
    </w:del>
    <w:proofErr w:type="spellStart"/>
    <w:ins w:id="365" w:author="Jiří Vojtěšek" w:date="2018-11-26T01:58:00Z">
      <w:r w:rsidR="00876B0D">
        <w:t>Applied</w:t>
      </w:r>
      <w:proofErr w:type="spellEnd"/>
      <w:r w:rsidR="00876B0D">
        <w:t xml:space="preserve"> </w:t>
      </w:r>
      <w:proofErr w:type="spellStart"/>
      <w:r w:rsidR="00876B0D">
        <w:t>Informatics</w:t>
      </w:r>
      <w:proofErr w:type="spellEnd"/>
      <w:r w:rsidR="00876B0D">
        <w:t xml:space="preserve"> in </w:t>
      </w:r>
      <w:proofErr w:type="spellStart"/>
      <w:r w:rsidR="00876B0D">
        <w:t>Industrial</w:t>
      </w:r>
      <w:proofErr w:type="spellEnd"/>
      <w:r w:rsidR="00876B0D">
        <w:t xml:space="preserve"> </w:t>
      </w:r>
      <w:proofErr w:type="spellStart"/>
      <w:r w:rsidR="00876B0D">
        <w:t>Automation</w:t>
      </w:r>
    </w:ins>
    <w:proofErr w:type="spellEnd"/>
  </w:p>
  <w:p w14:paraId="7E21A8D9" w14:textId="77777777" w:rsidR="00E95A4A" w:rsidRDefault="00E95A4A">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20653"/>
    <w:multiLevelType w:val="multilevel"/>
    <w:tmpl w:val="C0B45372"/>
    <w:lvl w:ilvl="0">
      <w:start w:val="1"/>
      <w:numFmt w:val="bullet"/>
      <w:lvlText w:val="-"/>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15:restartNumberingAfterBreak="0">
    <w:nsid w:val="0E7979EB"/>
    <w:multiLevelType w:val="hybridMultilevel"/>
    <w:tmpl w:val="FCE226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6C07639"/>
    <w:multiLevelType w:val="hybridMultilevel"/>
    <w:tmpl w:val="0F020620"/>
    <w:lvl w:ilvl="0" w:tplc="1F903BFE">
      <w:start w:val="1"/>
      <w:numFmt w:val="upperLetter"/>
      <w:lvlText w:val="%1."/>
      <w:lvlJc w:val="left"/>
      <w:pPr>
        <w:ind w:left="585" w:hanging="360"/>
      </w:pPr>
      <w:rPr>
        <w:rFonts w:hint="default"/>
      </w:rPr>
    </w:lvl>
    <w:lvl w:ilvl="1" w:tplc="04050019" w:tentative="1">
      <w:start w:val="1"/>
      <w:numFmt w:val="lowerLetter"/>
      <w:lvlText w:val="%2."/>
      <w:lvlJc w:val="left"/>
      <w:pPr>
        <w:ind w:left="1305" w:hanging="360"/>
      </w:pPr>
    </w:lvl>
    <w:lvl w:ilvl="2" w:tplc="0405001B" w:tentative="1">
      <w:start w:val="1"/>
      <w:numFmt w:val="lowerRoman"/>
      <w:lvlText w:val="%3."/>
      <w:lvlJc w:val="right"/>
      <w:pPr>
        <w:ind w:left="2025" w:hanging="180"/>
      </w:pPr>
    </w:lvl>
    <w:lvl w:ilvl="3" w:tplc="0405000F" w:tentative="1">
      <w:start w:val="1"/>
      <w:numFmt w:val="decimal"/>
      <w:lvlText w:val="%4."/>
      <w:lvlJc w:val="left"/>
      <w:pPr>
        <w:ind w:left="2745" w:hanging="360"/>
      </w:pPr>
    </w:lvl>
    <w:lvl w:ilvl="4" w:tplc="04050019" w:tentative="1">
      <w:start w:val="1"/>
      <w:numFmt w:val="lowerLetter"/>
      <w:lvlText w:val="%5."/>
      <w:lvlJc w:val="left"/>
      <w:pPr>
        <w:ind w:left="3465" w:hanging="360"/>
      </w:pPr>
    </w:lvl>
    <w:lvl w:ilvl="5" w:tplc="0405001B" w:tentative="1">
      <w:start w:val="1"/>
      <w:numFmt w:val="lowerRoman"/>
      <w:lvlText w:val="%6."/>
      <w:lvlJc w:val="right"/>
      <w:pPr>
        <w:ind w:left="4185" w:hanging="180"/>
      </w:pPr>
    </w:lvl>
    <w:lvl w:ilvl="6" w:tplc="0405000F" w:tentative="1">
      <w:start w:val="1"/>
      <w:numFmt w:val="decimal"/>
      <w:lvlText w:val="%7."/>
      <w:lvlJc w:val="left"/>
      <w:pPr>
        <w:ind w:left="4905" w:hanging="360"/>
      </w:pPr>
    </w:lvl>
    <w:lvl w:ilvl="7" w:tplc="04050019" w:tentative="1">
      <w:start w:val="1"/>
      <w:numFmt w:val="lowerLetter"/>
      <w:lvlText w:val="%8."/>
      <w:lvlJc w:val="left"/>
      <w:pPr>
        <w:ind w:left="5625" w:hanging="360"/>
      </w:pPr>
    </w:lvl>
    <w:lvl w:ilvl="8" w:tplc="0405001B" w:tentative="1">
      <w:start w:val="1"/>
      <w:numFmt w:val="lowerRoman"/>
      <w:lvlText w:val="%9."/>
      <w:lvlJc w:val="right"/>
      <w:pPr>
        <w:ind w:left="6345" w:hanging="180"/>
      </w:pPr>
    </w:lvl>
  </w:abstractNum>
  <w:abstractNum w:abstractNumId="3" w15:restartNumberingAfterBreak="0">
    <w:nsid w:val="18360CAB"/>
    <w:multiLevelType w:val="hybridMultilevel"/>
    <w:tmpl w:val="5A06F9C6"/>
    <w:lvl w:ilvl="0" w:tplc="04050015">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7A21C5E"/>
    <w:multiLevelType w:val="hybridMultilevel"/>
    <w:tmpl w:val="A08EE2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EE94C04"/>
    <w:multiLevelType w:val="hybridMultilevel"/>
    <w:tmpl w:val="E9CA8B48"/>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0A43CAB"/>
    <w:multiLevelType w:val="hybridMultilevel"/>
    <w:tmpl w:val="99DAC8BC"/>
    <w:lvl w:ilvl="0" w:tplc="86B66F5C">
      <w:start w:val="1"/>
      <w:numFmt w:val="upperLetter"/>
      <w:lvlText w:val="%1."/>
      <w:lvlJc w:val="left"/>
      <w:pPr>
        <w:ind w:left="510" w:hanging="360"/>
      </w:pPr>
      <w:rPr>
        <w:rFonts w:hint="default"/>
      </w:r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7" w15:restartNumberingAfterBreak="0">
    <w:nsid w:val="33F0312D"/>
    <w:multiLevelType w:val="hybridMultilevel"/>
    <w:tmpl w:val="931E72D0"/>
    <w:lvl w:ilvl="0" w:tplc="04050015">
      <w:start w:val="1"/>
      <w:numFmt w:val="upp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8" w15:restartNumberingAfterBreak="0">
    <w:nsid w:val="3B1E3C32"/>
    <w:multiLevelType w:val="hybridMultilevel"/>
    <w:tmpl w:val="31563066"/>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CC053B5"/>
    <w:multiLevelType w:val="hybridMultilevel"/>
    <w:tmpl w:val="418C06D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4595903"/>
    <w:multiLevelType w:val="hybridMultilevel"/>
    <w:tmpl w:val="458436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48C27417"/>
    <w:multiLevelType w:val="multilevel"/>
    <w:tmpl w:val="E82A2D24"/>
    <w:lvl w:ilvl="0">
      <w:start w:val="1"/>
      <w:numFmt w:val="bullet"/>
      <w:lvlText w:val="V"/>
      <w:lvlJc w:val="left"/>
      <w:rPr>
        <w:rFonts w:ascii="Calibri" w:eastAsia="Times New Roman" w:hAnsi="Calibri"/>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65361D7B"/>
    <w:multiLevelType w:val="hybridMultilevel"/>
    <w:tmpl w:val="D40EBB64"/>
    <w:lvl w:ilvl="0" w:tplc="F3E8BB02">
      <w:start w:val="1"/>
      <w:numFmt w:val="upp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28C44B7"/>
    <w:multiLevelType w:val="hybridMultilevel"/>
    <w:tmpl w:val="19FAEEE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5" w15:restartNumberingAfterBreak="0">
    <w:nsid w:val="79C95934"/>
    <w:multiLevelType w:val="hybridMultilevel"/>
    <w:tmpl w:val="F17E16CC"/>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4"/>
  </w:num>
  <w:num w:numId="2">
    <w:abstractNumId w:val="0"/>
  </w:num>
  <w:num w:numId="3">
    <w:abstractNumId w:val="11"/>
  </w:num>
  <w:num w:numId="4">
    <w:abstractNumId w:val="13"/>
  </w:num>
  <w:num w:numId="5">
    <w:abstractNumId w:val="4"/>
  </w:num>
  <w:num w:numId="6">
    <w:abstractNumId w:val="10"/>
  </w:num>
  <w:num w:numId="7">
    <w:abstractNumId w:val="1"/>
  </w:num>
  <w:num w:numId="8">
    <w:abstractNumId w:val="9"/>
  </w:num>
  <w:num w:numId="9">
    <w:abstractNumId w:val="8"/>
  </w:num>
  <w:num w:numId="10">
    <w:abstractNumId w:val="6"/>
  </w:num>
  <w:num w:numId="11">
    <w:abstractNumId w:val="12"/>
  </w:num>
  <w:num w:numId="12">
    <w:abstractNumId w:val="3"/>
  </w:num>
  <w:num w:numId="13">
    <w:abstractNumId w:val="7"/>
  </w:num>
  <w:num w:numId="14">
    <w:abstractNumId w:val="5"/>
  </w:num>
  <w:num w:numId="15">
    <w:abstractNumId w:val="2"/>
  </w:num>
  <w:num w:numId="16">
    <w:abstractNumId w:val="15"/>
  </w:num>
  <w:numIdMacAtCleanup w:val="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iří Vojtěšek">
    <w15:presenceInfo w15:providerId="None" w15:userId="Jiří Vojtěšek"/>
  </w15:person>
  <w15:person w15:author="Vladimír Vašek">
    <w15:presenceInfo w15:providerId="None" w15:userId="Vladimír Vaš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7CwMDI0tDQyNDG1MDdT0lEKTi0uzszPAykwNKkFAD6gRSEtAAAA"/>
  </w:docVars>
  <w:rsids>
    <w:rsidRoot w:val="00F319E6"/>
    <w:rsid w:val="00002C6E"/>
    <w:rsid w:val="00004C7B"/>
    <w:rsid w:val="000056D8"/>
    <w:rsid w:val="0001084D"/>
    <w:rsid w:val="00011B5F"/>
    <w:rsid w:val="0001577C"/>
    <w:rsid w:val="0003035A"/>
    <w:rsid w:val="00031653"/>
    <w:rsid w:val="0003370D"/>
    <w:rsid w:val="0003375C"/>
    <w:rsid w:val="00035512"/>
    <w:rsid w:val="00035992"/>
    <w:rsid w:val="00041841"/>
    <w:rsid w:val="00043893"/>
    <w:rsid w:val="000500A6"/>
    <w:rsid w:val="00060F82"/>
    <w:rsid w:val="00062667"/>
    <w:rsid w:val="00064779"/>
    <w:rsid w:val="00064821"/>
    <w:rsid w:val="00073373"/>
    <w:rsid w:val="0007448D"/>
    <w:rsid w:val="0007462A"/>
    <w:rsid w:val="000753D5"/>
    <w:rsid w:val="00075691"/>
    <w:rsid w:val="00081CB1"/>
    <w:rsid w:val="00083854"/>
    <w:rsid w:val="000855AE"/>
    <w:rsid w:val="00097034"/>
    <w:rsid w:val="000A02DE"/>
    <w:rsid w:val="000A61CE"/>
    <w:rsid w:val="000B113E"/>
    <w:rsid w:val="000B3D78"/>
    <w:rsid w:val="000B767B"/>
    <w:rsid w:val="000B7E36"/>
    <w:rsid w:val="000C3BE7"/>
    <w:rsid w:val="000C46C8"/>
    <w:rsid w:val="000C4C62"/>
    <w:rsid w:val="000C6436"/>
    <w:rsid w:val="000C649E"/>
    <w:rsid w:val="000D12E9"/>
    <w:rsid w:val="000D3992"/>
    <w:rsid w:val="000D5585"/>
    <w:rsid w:val="000E2B15"/>
    <w:rsid w:val="000E384E"/>
    <w:rsid w:val="000E539D"/>
    <w:rsid w:val="001042F8"/>
    <w:rsid w:val="00105031"/>
    <w:rsid w:val="00106EC2"/>
    <w:rsid w:val="001114D9"/>
    <w:rsid w:val="00120DF4"/>
    <w:rsid w:val="00134885"/>
    <w:rsid w:val="001451D7"/>
    <w:rsid w:val="001500FC"/>
    <w:rsid w:val="00153F21"/>
    <w:rsid w:val="00155275"/>
    <w:rsid w:val="0016346C"/>
    <w:rsid w:val="00164E4A"/>
    <w:rsid w:val="00165B70"/>
    <w:rsid w:val="00166153"/>
    <w:rsid w:val="00173CA8"/>
    <w:rsid w:val="00173DE9"/>
    <w:rsid w:val="00175912"/>
    <w:rsid w:val="00177778"/>
    <w:rsid w:val="00181A36"/>
    <w:rsid w:val="00181BEF"/>
    <w:rsid w:val="0018787C"/>
    <w:rsid w:val="001922BD"/>
    <w:rsid w:val="0019620C"/>
    <w:rsid w:val="001A1AD4"/>
    <w:rsid w:val="001A34E6"/>
    <w:rsid w:val="001A3632"/>
    <w:rsid w:val="001B0EEF"/>
    <w:rsid w:val="001B3623"/>
    <w:rsid w:val="001B5E85"/>
    <w:rsid w:val="001B6F57"/>
    <w:rsid w:val="001B7576"/>
    <w:rsid w:val="001C01E2"/>
    <w:rsid w:val="001C0573"/>
    <w:rsid w:val="001C4753"/>
    <w:rsid w:val="001D00DD"/>
    <w:rsid w:val="001D0EB4"/>
    <w:rsid w:val="001E7A6B"/>
    <w:rsid w:val="001F1169"/>
    <w:rsid w:val="001F1CD6"/>
    <w:rsid w:val="001F6954"/>
    <w:rsid w:val="00200AAF"/>
    <w:rsid w:val="00201155"/>
    <w:rsid w:val="00201C54"/>
    <w:rsid w:val="0020313F"/>
    <w:rsid w:val="00204E9A"/>
    <w:rsid w:val="00217CC3"/>
    <w:rsid w:val="00223FDF"/>
    <w:rsid w:val="00224C68"/>
    <w:rsid w:val="0022546F"/>
    <w:rsid w:val="002259A3"/>
    <w:rsid w:val="00231554"/>
    <w:rsid w:val="00233FF6"/>
    <w:rsid w:val="00234EA4"/>
    <w:rsid w:val="002514E0"/>
    <w:rsid w:val="00255CDA"/>
    <w:rsid w:val="002633BF"/>
    <w:rsid w:val="00263DD3"/>
    <w:rsid w:val="002668B5"/>
    <w:rsid w:val="00275196"/>
    <w:rsid w:val="00281294"/>
    <w:rsid w:val="0028638D"/>
    <w:rsid w:val="0029472C"/>
    <w:rsid w:val="00295B7B"/>
    <w:rsid w:val="002A65A1"/>
    <w:rsid w:val="002A7617"/>
    <w:rsid w:val="002B1E37"/>
    <w:rsid w:val="002D236A"/>
    <w:rsid w:val="002F1D94"/>
    <w:rsid w:val="002F69E4"/>
    <w:rsid w:val="00300D9C"/>
    <w:rsid w:val="0030325E"/>
    <w:rsid w:val="0030406C"/>
    <w:rsid w:val="003077E4"/>
    <w:rsid w:val="00317D1C"/>
    <w:rsid w:val="00320019"/>
    <w:rsid w:val="00320E00"/>
    <w:rsid w:val="0032388D"/>
    <w:rsid w:val="00323CFF"/>
    <w:rsid w:val="003245B1"/>
    <w:rsid w:val="0032589C"/>
    <w:rsid w:val="00331143"/>
    <w:rsid w:val="00333256"/>
    <w:rsid w:val="003411FE"/>
    <w:rsid w:val="00341363"/>
    <w:rsid w:val="003414F1"/>
    <w:rsid w:val="0034221F"/>
    <w:rsid w:val="00344DD5"/>
    <w:rsid w:val="0034551E"/>
    <w:rsid w:val="003477B8"/>
    <w:rsid w:val="00355B9E"/>
    <w:rsid w:val="003607AA"/>
    <w:rsid w:val="003628C7"/>
    <w:rsid w:val="003666A4"/>
    <w:rsid w:val="00370D77"/>
    <w:rsid w:val="00373341"/>
    <w:rsid w:val="00385A19"/>
    <w:rsid w:val="003937C8"/>
    <w:rsid w:val="003946FD"/>
    <w:rsid w:val="003A2AA7"/>
    <w:rsid w:val="003A545C"/>
    <w:rsid w:val="003A72D0"/>
    <w:rsid w:val="003B6392"/>
    <w:rsid w:val="003C3603"/>
    <w:rsid w:val="003C3E61"/>
    <w:rsid w:val="003C4591"/>
    <w:rsid w:val="003C4ADC"/>
    <w:rsid w:val="003C6EA7"/>
    <w:rsid w:val="003D3986"/>
    <w:rsid w:val="003E1F40"/>
    <w:rsid w:val="003E575F"/>
    <w:rsid w:val="003E7794"/>
    <w:rsid w:val="003F21E3"/>
    <w:rsid w:val="00404117"/>
    <w:rsid w:val="0040592F"/>
    <w:rsid w:val="00405989"/>
    <w:rsid w:val="00411DA0"/>
    <w:rsid w:val="0041224F"/>
    <w:rsid w:val="0041611E"/>
    <w:rsid w:val="0042280E"/>
    <w:rsid w:val="00425B3E"/>
    <w:rsid w:val="004300DF"/>
    <w:rsid w:val="0043086B"/>
    <w:rsid w:val="00431223"/>
    <w:rsid w:val="00434076"/>
    <w:rsid w:val="00436608"/>
    <w:rsid w:val="004400D6"/>
    <w:rsid w:val="0045701F"/>
    <w:rsid w:val="00465D32"/>
    <w:rsid w:val="004700AE"/>
    <w:rsid w:val="00475A28"/>
    <w:rsid w:val="00476795"/>
    <w:rsid w:val="00482B38"/>
    <w:rsid w:val="004866D3"/>
    <w:rsid w:val="00493DAD"/>
    <w:rsid w:val="004943B2"/>
    <w:rsid w:val="00496B72"/>
    <w:rsid w:val="004A136E"/>
    <w:rsid w:val="004A13A6"/>
    <w:rsid w:val="004A2A19"/>
    <w:rsid w:val="004A2D66"/>
    <w:rsid w:val="004A4774"/>
    <w:rsid w:val="004A4E07"/>
    <w:rsid w:val="004A5012"/>
    <w:rsid w:val="004A74F8"/>
    <w:rsid w:val="004B506F"/>
    <w:rsid w:val="004B61D7"/>
    <w:rsid w:val="004C44FB"/>
    <w:rsid w:val="004D2134"/>
    <w:rsid w:val="004D3F0F"/>
    <w:rsid w:val="004D6321"/>
    <w:rsid w:val="004E0A0A"/>
    <w:rsid w:val="004E17F8"/>
    <w:rsid w:val="004E2933"/>
    <w:rsid w:val="004E5F41"/>
    <w:rsid w:val="004E7C57"/>
    <w:rsid w:val="004E7DB7"/>
    <w:rsid w:val="004F1106"/>
    <w:rsid w:val="004F17AF"/>
    <w:rsid w:val="004F3AD7"/>
    <w:rsid w:val="004F596E"/>
    <w:rsid w:val="005029DD"/>
    <w:rsid w:val="0050741C"/>
    <w:rsid w:val="0051447F"/>
    <w:rsid w:val="00517223"/>
    <w:rsid w:val="0052014B"/>
    <w:rsid w:val="005226E9"/>
    <w:rsid w:val="005255DB"/>
    <w:rsid w:val="00532905"/>
    <w:rsid w:val="0053446A"/>
    <w:rsid w:val="00535579"/>
    <w:rsid w:val="005360DC"/>
    <w:rsid w:val="0053658B"/>
    <w:rsid w:val="0054199D"/>
    <w:rsid w:val="0054435B"/>
    <w:rsid w:val="00544CBB"/>
    <w:rsid w:val="005535B0"/>
    <w:rsid w:val="00555E78"/>
    <w:rsid w:val="00561085"/>
    <w:rsid w:val="0056271C"/>
    <w:rsid w:val="005645A0"/>
    <w:rsid w:val="005646E2"/>
    <w:rsid w:val="00566652"/>
    <w:rsid w:val="0057644C"/>
    <w:rsid w:val="00580488"/>
    <w:rsid w:val="00581823"/>
    <w:rsid w:val="00592691"/>
    <w:rsid w:val="00593D60"/>
    <w:rsid w:val="005A15AD"/>
    <w:rsid w:val="005B35D4"/>
    <w:rsid w:val="005B3EFA"/>
    <w:rsid w:val="005C105B"/>
    <w:rsid w:val="005C1A8B"/>
    <w:rsid w:val="005C1B9C"/>
    <w:rsid w:val="005C3B1D"/>
    <w:rsid w:val="005C44DE"/>
    <w:rsid w:val="005C7349"/>
    <w:rsid w:val="005D2493"/>
    <w:rsid w:val="005D70FE"/>
    <w:rsid w:val="005E7EB9"/>
    <w:rsid w:val="005F09E7"/>
    <w:rsid w:val="005F48ED"/>
    <w:rsid w:val="005F590A"/>
    <w:rsid w:val="00606C42"/>
    <w:rsid w:val="00606C60"/>
    <w:rsid w:val="0061203B"/>
    <w:rsid w:val="00613B8E"/>
    <w:rsid w:val="00615B4E"/>
    <w:rsid w:val="0062447E"/>
    <w:rsid w:val="006301EF"/>
    <w:rsid w:val="0063057F"/>
    <w:rsid w:val="006361CC"/>
    <w:rsid w:val="00641826"/>
    <w:rsid w:val="00647634"/>
    <w:rsid w:val="00650764"/>
    <w:rsid w:val="00651712"/>
    <w:rsid w:val="00653015"/>
    <w:rsid w:val="0065604D"/>
    <w:rsid w:val="00657246"/>
    <w:rsid w:val="006675DD"/>
    <w:rsid w:val="0067303B"/>
    <w:rsid w:val="00674E35"/>
    <w:rsid w:val="00675830"/>
    <w:rsid w:val="00680410"/>
    <w:rsid w:val="00681AFA"/>
    <w:rsid w:val="006915EB"/>
    <w:rsid w:val="006937D4"/>
    <w:rsid w:val="00693C18"/>
    <w:rsid w:val="00693F88"/>
    <w:rsid w:val="006978E3"/>
    <w:rsid w:val="006A6673"/>
    <w:rsid w:val="006D0668"/>
    <w:rsid w:val="006D11F4"/>
    <w:rsid w:val="006E0E49"/>
    <w:rsid w:val="006F4B17"/>
    <w:rsid w:val="006F7B4D"/>
    <w:rsid w:val="00703012"/>
    <w:rsid w:val="007041D6"/>
    <w:rsid w:val="00704719"/>
    <w:rsid w:val="0073060A"/>
    <w:rsid w:val="007311EE"/>
    <w:rsid w:val="00740AEE"/>
    <w:rsid w:val="007452E0"/>
    <w:rsid w:val="00745E02"/>
    <w:rsid w:val="00745E75"/>
    <w:rsid w:val="007508E5"/>
    <w:rsid w:val="00752095"/>
    <w:rsid w:val="0075274A"/>
    <w:rsid w:val="007527DE"/>
    <w:rsid w:val="00757E3B"/>
    <w:rsid w:val="007632AF"/>
    <w:rsid w:val="007673BA"/>
    <w:rsid w:val="00767ADE"/>
    <w:rsid w:val="0077779A"/>
    <w:rsid w:val="00780C2C"/>
    <w:rsid w:val="007A7E43"/>
    <w:rsid w:val="007D0281"/>
    <w:rsid w:val="007D1F0F"/>
    <w:rsid w:val="007F3B05"/>
    <w:rsid w:val="007F54E5"/>
    <w:rsid w:val="007F56F8"/>
    <w:rsid w:val="007F5FF9"/>
    <w:rsid w:val="00801E4E"/>
    <w:rsid w:val="00805645"/>
    <w:rsid w:val="00817697"/>
    <w:rsid w:val="00817DFB"/>
    <w:rsid w:val="00822F93"/>
    <w:rsid w:val="00824F64"/>
    <w:rsid w:val="0082725C"/>
    <w:rsid w:val="008276E2"/>
    <w:rsid w:val="00830B1E"/>
    <w:rsid w:val="00830B5B"/>
    <w:rsid w:val="00832E7E"/>
    <w:rsid w:val="00836376"/>
    <w:rsid w:val="008377BB"/>
    <w:rsid w:val="00845913"/>
    <w:rsid w:val="00851B67"/>
    <w:rsid w:val="0085330C"/>
    <w:rsid w:val="008544D4"/>
    <w:rsid w:val="00856989"/>
    <w:rsid w:val="008624B2"/>
    <w:rsid w:val="00867943"/>
    <w:rsid w:val="00872B61"/>
    <w:rsid w:val="00873700"/>
    <w:rsid w:val="00874285"/>
    <w:rsid w:val="00876B0D"/>
    <w:rsid w:val="00880575"/>
    <w:rsid w:val="00880D45"/>
    <w:rsid w:val="008848E6"/>
    <w:rsid w:val="0088770E"/>
    <w:rsid w:val="008937BF"/>
    <w:rsid w:val="008A7A7D"/>
    <w:rsid w:val="008B2889"/>
    <w:rsid w:val="008B6EAA"/>
    <w:rsid w:val="008C2838"/>
    <w:rsid w:val="008C5A3D"/>
    <w:rsid w:val="008C707F"/>
    <w:rsid w:val="008D33F8"/>
    <w:rsid w:val="008D79CF"/>
    <w:rsid w:val="00900285"/>
    <w:rsid w:val="00902C97"/>
    <w:rsid w:val="00902D93"/>
    <w:rsid w:val="0091050A"/>
    <w:rsid w:val="0091411F"/>
    <w:rsid w:val="00930C62"/>
    <w:rsid w:val="00932624"/>
    <w:rsid w:val="009367A7"/>
    <w:rsid w:val="009410DD"/>
    <w:rsid w:val="00943045"/>
    <w:rsid w:val="00951316"/>
    <w:rsid w:val="00951E0B"/>
    <w:rsid w:val="00963DFD"/>
    <w:rsid w:val="00976F86"/>
    <w:rsid w:val="00982777"/>
    <w:rsid w:val="009848FA"/>
    <w:rsid w:val="00985F92"/>
    <w:rsid w:val="00996104"/>
    <w:rsid w:val="009A0E69"/>
    <w:rsid w:val="009A5F50"/>
    <w:rsid w:val="009A6570"/>
    <w:rsid w:val="009B2FC0"/>
    <w:rsid w:val="009B4FCF"/>
    <w:rsid w:val="009C5429"/>
    <w:rsid w:val="009C715C"/>
    <w:rsid w:val="009C728F"/>
    <w:rsid w:val="009D793D"/>
    <w:rsid w:val="009D7F29"/>
    <w:rsid w:val="009E014C"/>
    <w:rsid w:val="009E0D62"/>
    <w:rsid w:val="009E517D"/>
    <w:rsid w:val="009F0AC6"/>
    <w:rsid w:val="009F5DE0"/>
    <w:rsid w:val="00A01AFD"/>
    <w:rsid w:val="00A12CA5"/>
    <w:rsid w:val="00A14448"/>
    <w:rsid w:val="00A167D7"/>
    <w:rsid w:val="00A24516"/>
    <w:rsid w:val="00A26935"/>
    <w:rsid w:val="00A31457"/>
    <w:rsid w:val="00A3196A"/>
    <w:rsid w:val="00A34F17"/>
    <w:rsid w:val="00A352DC"/>
    <w:rsid w:val="00A410BD"/>
    <w:rsid w:val="00A41F1F"/>
    <w:rsid w:val="00A475B7"/>
    <w:rsid w:val="00A47715"/>
    <w:rsid w:val="00A5119D"/>
    <w:rsid w:val="00A5415F"/>
    <w:rsid w:val="00A555A5"/>
    <w:rsid w:val="00A57C1A"/>
    <w:rsid w:val="00A60C26"/>
    <w:rsid w:val="00A65063"/>
    <w:rsid w:val="00A71C45"/>
    <w:rsid w:val="00A8627C"/>
    <w:rsid w:val="00A86714"/>
    <w:rsid w:val="00A96CE8"/>
    <w:rsid w:val="00AA1127"/>
    <w:rsid w:val="00AA1399"/>
    <w:rsid w:val="00AA469C"/>
    <w:rsid w:val="00AA7CBC"/>
    <w:rsid w:val="00AB0E99"/>
    <w:rsid w:val="00AB3572"/>
    <w:rsid w:val="00AB7B8F"/>
    <w:rsid w:val="00AC0DD4"/>
    <w:rsid w:val="00AC1D27"/>
    <w:rsid w:val="00AC3391"/>
    <w:rsid w:val="00AD1F46"/>
    <w:rsid w:val="00AD3E02"/>
    <w:rsid w:val="00AD61FA"/>
    <w:rsid w:val="00AD6C35"/>
    <w:rsid w:val="00AD74D3"/>
    <w:rsid w:val="00AE4C7D"/>
    <w:rsid w:val="00AE6AFB"/>
    <w:rsid w:val="00AE72A3"/>
    <w:rsid w:val="00AF3F62"/>
    <w:rsid w:val="00B05106"/>
    <w:rsid w:val="00B156AF"/>
    <w:rsid w:val="00B178B3"/>
    <w:rsid w:val="00B25E8D"/>
    <w:rsid w:val="00B3122C"/>
    <w:rsid w:val="00B313B2"/>
    <w:rsid w:val="00B322E4"/>
    <w:rsid w:val="00B379C9"/>
    <w:rsid w:val="00B41573"/>
    <w:rsid w:val="00B44EEE"/>
    <w:rsid w:val="00B457A3"/>
    <w:rsid w:val="00B53ECD"/>
    <w:rsid w:val="00B56D15"/>
    <w:rsid w:val="00B6164B"/>
    <w:rsid w:val="00B61906"/>
    <w:rsid w:val="00B61985"/>
    <w:rsid w:val="00B626F8"/>
    <w:rsid w:val="00B66373"/>
    <w:rsid w:val="00B67D57"/>
    <w:rsid w:val="00B73C79"/>
    <w:rsid w:val="00B75B69"/>
    <w:rsid w:val="00B77690"/>
    <w:rsid w:val="00B80A8C"/>
    <w:rsid w:val="00B87BB6"/>
    <w:rsid w:val="00B90D98"/>
    <w:rsid w:val="00B957D6"/>
    <w:rsid w:val="00BA0136"/>
    <w:rsid w:val="00BA0E35"/>
    <w:rsid w:val="00BA2EAF"/>
    <w:rsid w:val="00BA4FF0"/>
    <w:rsid w:val="00BC04AE"/>
    <w:rsid w:val="00BD69F1"/>
    <w:rsid w:val="00BE0A9B"/>
    <w:rsid w:val="00BE18BC"/>
    <w:rsid w:val="00BE50FA"/>
    <w:rsid w:val="00BF0265"/>
    <w:rsid w:val="00BF28EF"/>
    <w:rsid w:val="00BF39C3"/>
    <w:rsid w:val="00BF67DE"/>
    <w:rsid w:val="00C003A1"/>
    <w:rsid w:val="00C11559"/>
    <w:rsid w:val="00C13A4A"/>
    <w:rsid w:val="00C16896"/>
    <w:rsid w:val="00C20F71"/>
    <w:rsid w:val="00C24C51"/>
    <w:rsid w:val="00C30C14"/>
    <w:rsid w:val="00C355A6"/>
    <w:rsid w:val="00C3736B"/>
    <w:rsid w:val="00C37459"/>
    <w:rsid w:val="00C40F59"/>
    <w:rsid w:val="00C52713"/>
    <w:rsid w:val="00C56377"/>
    <w:rsid w:val="00C563C4"/>
    <w:rsid w:val="00C6181E"/>
    <w:rsid w:val="00C6344F"/>
    <w:rsid w:val="00C650A0"/>
    <w:rsid w:val="00C66240"/>
    <w:rsid w:val="00C741FA"/>
    <w:rsid w:val="00C80AF2"/>
    <w:rsid w:val="00C80B17"/>
    <w:rsid w:val="00C905C1"/>
    <w:rsid w:val="00C93CC0"/>
    <w:rsid w:val="00C94A38"/>
    <w:rsid w:val="00CA0119"/>
    <w:rsid w:val="00CA3FFC"/>
    <w:rsid w:val="00CC42D1"/>
    <w:rsid w:val="00CC6B1E"/>
    <w:rsid w:val="00CD1A08"/>
    <w:rsid w:val="00CD5DC3"/>
    <w:rsid w:val="00CD6CC1"/>
    <w:rsid w:val="00D007CF"/>
    <w:rsid w:val="00D025D7"/>
    <w:rsid w:val="00D02772"/>
    <w:rsid w:val="00D04C5F"/>
    <w:rsid w:val="00D06267"/>
    <w:rsid w:val="00D1193C"/>
    <w:rsid w:val="00D17579"/>
    <w:rsid w:val="00D21AA8"/>
    <w:rsid w:val="00D22445"/>
    <w:rsid w:val="00D228FD"/>
    <w:rsid w:val="00D26315"/>
    <w:rsid w:val="00D307FF"/>
    <w:rsid w:val="00D31121"/>
    <w:rsid w:val="00D42A46"/>
    <w:rsid w:val="00D46F55"/>
    <w:rsid w:val="00D62BA4"/>
    <w:rsid w:val="00D669D5"/>
    <w:rsid w:val="00D6736F"/>
    <w:rsid w:val="00D67F59"/>
    <w:rsid w:val="00D70CE9"/>
    <w:rsid w:val="00D71EA2"/>
    <w:rsid w:val="00D8247A"/>
    <w:rsid w:val="00D85D65"/>
    <w:rsid w:val="00DA2852"/>
    <w:rsid w:val="00DA6089"/>
    <w:rsid w:val="00DA6245"/>
    <w:rsid w:val="00DB16E4"/>
    <w:rsid w:val="00DB18FD"/>
    <w:rsid w:val="00DB1A7E"/>
    <w:rsid w:val="00DB75D0"/>
    <w:rsid w:val="00DC00C5"/>
    <w:rsid w:val="00DC354E"/>
    <w:rsid w:val="00DD2688"/>
    <w:rsid w:val="00DD3A6C"/>
    <w:rsid w:val="00DD47C5"/>
    <w:rsid w:val="00DE0A5F"/>
    <w:rsid w:val="00DE130F"/>
    <w:rsid w:val="00DE1818"/>
    <w:rsid w:val="00DE2383"/>
    <w:rsid w:val="00DE496A"/>
    <w:rsid w:val="00DF0191"/>
    <w:rsid w:val="00DF1339"/>
    <w:rsid w:val="00DF20C7"/>
    <w:rsid w:val="00DF20E0"/>
    <w:rsid w:val="00DF24D0"/>
    <w:rsid w:val="00DF5220"/>
    <w:rsid w:val="00DF6AA6"/>
    <w:rsid w:val="00E02CB4"/>
    <w:rsid w:val="00E07921"/>
    <w:rsid w:val="00E11D7B"/>
    <w:rsid w:val="00E13A05"/>
    <w:rsid w:val="00E13F7B"/>
    <w:rsid w:val="00E14147"/>
    <w:rsid w:val="00E15EBC"/>
    <w:rsid w:val="00E17A8F"/>
    <w:rsid w:val="00E22AC2"/>
    <w:rsid w:val="00E24C1F"/>
    <w:rsid w:val="00E27B24"/>
    <w:rsid w:val="00E43694"/>
    <w:rsid w:val="00E444E9"/>
    <w:rsid w:val="00E504F1"/>
    <w:rsid w:val="00E52E9F"/>
    <w:rsid w:val="00E54298"/>
    <w:rsid w:val="00E55544"/>
    <w:rsid w:val="00E55727"/>
    <w:rsid w:val="00E643D1"/>
    <w:rsid w:val="00E649B0"/>
    <w:rsid w:val="00E65C16"/>
    <w:rsid w:val="00E7215E"/>
    <w:rsid w:val="00E73104"/>
    <w:rsid w:val="00E90E89"/>
    <w:rsid w:val="00E9146A"/>
    <w:rsid w:val="00E93060"/>
    <w:rsid w:val="00E94FBA"/>
    <w:rsid w:val="00E952BE"/>
    <w:rsid w:val="00E95A4A"/>
    <w:rsid w:val="00E9656E"/>
    <w:rsid w:val="00EA16E3"/>
    <w:rsid w:val="00EB3D8D"/>
    <w:rsid w:val="00EB604C"/>
    <w:rsid w:val="00EB79EF"/>
    <w:rsid w:val="00EC1591"/>
    <w:rsid w:val="00EC784D"/>
    <w:rsid w:val="00ED2A7F"/>
    <w:rsid w:val="00ED5867"/>
    <w:rsid w:val="00ED5FAD"/>
    <w:rsid w:val="00ED7062"/>
    <w:rsid w:val="00EE18C7"/>
    <w:rsid w:val="00EE7143"/>
    <w:rsid w:val="00EF2B22"/>
    <w:rsid w:val="00EF394F"/>
    <w:rsid w:val="00EF3A58"/>
    <w:rsid w:val="00EF5A41"/>
    <w:rsid w:val="00F00EF1"/>
    <w:rsid w:val="00F01371"/>
    <w:rsid w:val="00F110CA"/>
    <w:rsid w:val="00F11FE8"/>
    <w:rsid w:val="00F2027E"/>
    <w:rsid w:val="00F319E6"/>
    <w:rsid w:val="00F3211D"/>
    <w:rsid w:val="00F33EAF"/>
    <w:rsid w:val="00F356C7"/>
    <w:rsid w:val="00F40369"/>
    <w:rsid w:val="00F416FC"/>
    <w:rsid w:val="00F41B72"/>
    <w:rsid w:val="00F44C18"/>
    <w:rsid w:val="00F45E9D"/>
    <w:rsid w:val="00F60EFB"/>
    <w:rsid w:val="00F6488F"/>
    <w:rsid w:val="00F767D1"/>
    <w:rsid w:val="00F81BB8"/>
    <w:rsid w:val="00F90700"/>
    <w:rsid w:val="00F90CA2"/>
    <w:rsid w:val="00F91FF3"/>
    <w:rsid w:val="00F96F9F"/>
    <w:rsid w:val="00FA0B66"/>
    <w:rsid w:val="00FA1B59"/>
    <w:rsid w:val="00FA42AB"/>
    <w:rsid w:val="00FA6871"/>
    <w:rsid w:val="00FB2313"/>
    <w:rsid w:val="00FC4243"/>
    <w:rsid w:val="00FC4424"/>
    <w:rsid w:val="00FC6D8D"/>
    <w:rsid w:val="00FC7676"/>
    <w:rsid w:val="00FD0189"/>
    <w:rsid w:val="00FD55FA"/>
    <w:rsid w:val="00FD5D98"/>
    <w:rsid w:val="00FE0156"/>
    <w:rsid w:val="00FE18CE"/>
    <w:rsid w:val="00FE2950"/>
    <w:rsid w:val="00FF2E74"/>
    <w:rsid w:val="00FF6D5E"/>
    <w:rsid w:val="00FF79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1BE9DCFC"/>
  <w15:docId w15:val="{2A80A346-5AC1-408C-BAC9-92573A792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C784D"/>
    <w:pPr>
      <w:spacing w:after="160" w:line="259" w:lineRule="auto"/>
      <w:jc w:val="both"/>
    </w:pPr>
    <w:rPr>
      <w:lang w:eastAsia="en-US"/>
    </w:rPr>
  </w:style>
  <w:style w:type="paragraph" w:styleId="Nadpis1">
    <w:name w:val="heading 1"/>
    <w:basedOn w:val="Normln"/>
    <w:next w:val="Normln"/>
    <w:link w:val="Nadpis1Char"/>
    <w:uiPriority w:val="99"/>
    <w:qFormat/>
    <w:rsid w:val="008624B2"/>
    <w:pPr>
      <w:keepNext/>
      <w:keepLines/>
      <w:numPr>
        <w:numId w:val="1"/>
      </w:numPr>
      <w:spacing w:before="240" w:after="0"/>
      <w:outlineLvl w:val="0"/>
    </w:pPr>
    <w:rPr>
      <w:rFonts w:ascii="Calibri Light" w:eastAsia="Times New Roman" w:hAnsi="Calibri Light" w:cs="Times New Roman"/>
      <w:color w:val="5B9BD5"/>
      <w:sz w:val="32"/>
      <w:szCs w:val="32"/>
    </w:rPr>
  </w:style>
  <w:style w:type="paragraph" w:styleId="Nadpis2">
    <w:name w:val="heading 2"/>
    <w:basedOn w:val="Normln"/>
    <w:next w:val="Normln"/>
    <w:link w:val="Nadpis2Char"/>
    <w:uiPriority w:val="99"/>
    <w:qFormat/>
    <w:rsid w:val="0041224F"/>
    <w:pPr>
      <w:keepNext/>
      <w:keepLines/>
      <w:spacing w:before="40" w:after="120"/>
      <w:ind w:left="357"/>
      <w:outlineLvl w:val="1"/>
    </w:pPr>
    <w:rPr>
      <w:rFonts w:ascii="Calibri Light" w:eastAsia="Times New Roman" w:hAnsi="Calibri Light" w:cs="Times New Roman"/>
      <w:b/>
      <w:color w:val="4F81BD" w:themeColor="accent1"/>
      <w:sz w:val="28"/>
      <w:szCs w:val="26"/>
    </w:rPr>
  </w:style>
  <w:style w:type="paragraph" w:styleId="Nadpis3">
    <w:name w:val="heading 3"/>
    <w:basedOn w:val="Normln"/>
    <w:next w:val="Normln"/>
    <w:link w:val="Nadpis3Char"/>
    <w:uiPriority w:val="99"/>
    <w:qFormat/>
    <w:rsid w:val="0041224F"/>
    <w:pPr>
      <w:keepNext/>
      <w:keepLines/>
      <w:spacing w:before="40" w:after="100"/>
      <w:ind w:left="454"/>
      <w:outlineLvl w:val="2"/>
    </w:pPr>
    <w:rPr>
      <w:rFonts w:ascii="Calibri Light" w:eastAsia="Times New Roman" w:hAnsi="Calibri Light" w:cs="Times New Roman"/>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624B2"/>
    <w:rPr>
      <w:rFonts w:ascii="Calibri Light" w:eastAsia="Times New Roman" w:hAnsi="Calibri Light" w:cs="Times New Roman"/>
      <w:color w:val="5B9BD5"/>
      <w:sz w:val="32"/>
      <w:szCs w:val="32"/>
      <w:lang w:eastAsia="en-US"/>
    </w:rPr>
  </w:style>
  <w:style w:type="character" w:customStyle="1" w:styleId="Nadpis2Char">
    <w:name w:val="Nadpis 2 Char"/>
    <w:basedOn w:val="Standardnpsmoodstavce"/>
    <w:link w:val="Nadpis2"/>
    <w:uiPriority w:val="99"/>
    <w:locked/>
    <w:rsid w:val="0041224F"/>
    <w:rPr>
      <w:rFonts w:ascii="Calibri Light" w:eastAsia="Times New Roman" w:hAnsi="Calibri Light" w:cs="Times New Roman"/>
      <w:b/>
      <w:color w:val="4F81BD" w:themeColor="accent1"/>
      <w:sz w:val="28"/>
      <w:szCs w:val="26"/>
      <w:lang w:eastAsia="en-US"/>
    </w:rPr>
  </w:style>
  <w:style w:type="character" w:customStyle="1" w:styleId="Nadpis3Char">
    <w:name w:val="Nadpis 3 Char"/>
    <w:basedOn w:val="Standardnpsmoodstavce"/>
    <w:link w:val="Nadpis3"/>
    <w:uiPriority w:val="99"/>
    <w:locked/>
    <w:rsid w:val="0041224F"/>
    <w:rPr>
      <w:rFonts w:ascii="Calibri Light" w:eastAsia="Times New Roman" w:hAnsi="Calibri Light" w:cs="Times New Roman"/>
      <w:b/>
      <w:sz w:val="24"/>
      <w:szCs w:val="24"/>
      <w:lang w:eastAsia="en-US"/>
    </w:rPr>
  </w:style>
  <w:style w:type="paragraph" w:styleId="Textbubliny">
    <w:name w:val="Balloon Text"/>
    <w:basedOn w:val="Normln"/>
    <w:link w:val="TextbublinyChar"/>
    <w:uiPriority w:val="99"/>
    <w:semiHidden/>
    <w:rsid w:val="000359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035992"/>
    <w:rPr>
      <w:rFonts w:ascii="Segoe UI" w:hAnsi="Segoe UI" w:cs="Segoe UI"/>
      <w:sz w:val="18"/>
      <w:szCs w:val="18"/>
    </w:rPr>
  </w:style>
  <w:style w:type="paragraph" w:styleId="Odstavecseseznamem">
    <w:name w:val="List Paragraph"/>
    <w:aliases w:val="nad 1,Název grafu"/>
    <w:basedOn w:val="Normln"/>
    <w:link w:val="OdstavecseseznamemChar"/>
    <w:uiPriority w:val="34"/>
    <w:qFormat/>
    <w:rsid w:val="00F319E6"/>
    <w:pPr>
      <w:ind w:left="720"/>
      <w:contextualSpacing/>
    </w:pPr>
  </w:style>
  <w:style w:type="paragraph" w:styleId="Zhlav">
    <w:name w:val="header"/>
    <w:basedOn w:val="Normln"/>
    <w:link w:val="ZhlavChar"/>
    <w:uiPriority w:val="99"/>
    <w:rsid w:val="0056108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561085"/>
    <w:rPr>
      <w:rFonts w:cs="Times New Roman"/>
    </w:rPr>
  </w:style>
  <w:style w:type="paragraph" w:styleId="Zpat">
    <w:name w:val="footer"/>
    <w:basedOn w:val="Normln"/>
    <w:link w:val="ZpatChar"/>
    <w:uiPriority w:val="99"/>
    <w:rsid w:val="0056108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561085"/>
    <w:rPr>
      <w:rFonts w:cs="Times New Roman"/>
    </w:rPr>
  </w:style>
  <w:style w:type="table" w:styleId="Mkatabulky">
    <w:name w:val="Table Grid"/>
    <w:basedOn w:val="Normlntabulka"/>
    <w:rsid w:val="000B3D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651712"/>
    <w:rPr>
      <w:rFonts w:cs="Times New Roman"/>
    </w:rPr>
  </w:style>
  <w:style w:type="character" w:styleId="Hypertextovodkaz">
    <w:name w:val="Hyperlink"/>
    <w:basedOn w:val="Standardnpsmoodstavce"/>
    <w:uiPriority w:val="99"/>
    <w:unhideWhenUsed/>
    <w:rsid w:val="00FE0156"/>
    <w:rPr>
      <w:color w:val="0000FF" w:themeColor="hyperlink"/>
      <w:u w:val="single"/>
    </w:rPr>
  </w:style>
  <w:style w:type="character" w:styleId="Odkaznakoment">
    <w:name w:val="annotation reference"/>
    <w:basedOn w:val="Standardnpsmoodstavce"/>
    <w:uiPriority w:val="99"/>
    <w:semiHidden/>
    <w:unhideWhenUsed/>
    <w:rsid w:val="005226E9"/>
    <w:rPr>
      <w:sz w:val="16"/>
      <w:szCs w:val="16"/>
    </w:rPr>
  </w:style>
  <w:style w:type="paragraph" w:styleId="Textkomente">
    <w:name w:val="annotation text"/>
    <w:basedOn w:val="Normln"/>
    <w:link w:val="TextkomenteChar"/>
    <w:uiPriority w:val="99"/>
    <w:semiHidden/>
    <w:unhideWhenUsed/>
    <w:rsid w:val="005226E9"/>
    <w:pPr>
      <w:spacing w:line="240" w:lineRule="auto"/>
    </w:pPr>
    <w:rPr>
      <w:sz w:val="20"/>
      <w:szCs w:val="20"/>
    </w:rPr>
  </w:style>
  <w:style w:type="character" w:customStyle="1" w:styleId="TextkomenteChar">
    <w:name w:val="Text komentáře Char"/>
    <w:basedOn w:val="Standardnpsmoodstavce"/>
    <w:link w:val="Textkomente"/>
    <w:uiPriority w:val="99"/>
    <w:semiHidden/>
    <w:rsid w:val="005226E9"/>
    <w:rPr>
      <w:sz w:val="20"/>
      <w:szCs w:val="20"/>
      <w:lang w:eastAsia="en-US"/>
    </w:rPr>
  </w:style>
  <w:style w:type="paragraph" w:styleId="Pedmtkomente">
    <w:name w:val="annotation subject"/>
    <w:basedOn w:val="Textkomente"/>
    <w:next w:val="Textkomente"/>
    <w:link w:val="PedmtkomenteChar"/>
    <w:uiPriority w:val="99"/>
    <w:semiHidden/>
    <w:unhideWhenUsed/>
    <w:rsid w:val="005226E9"/>
    <w:rPr>
      <w:b/>
      <w:bCs/>
    </w:rPr>
  </w:style>
  <w:style w:type="character" w:customStyle="1" w:styleId="PedmtkomenteChar">
    <w:name w:val="Předmět komentáře Char"/>
    <w:basedOn w:val="TextkomenteChar"/>
    <w:link w:val="Pedmtkomente"/>
    <w:uiPriority w:val="99"/>
    <w:semiHidden/>
    <w:rsid w:val="005226E9"/>
    <w:rPr>
      <w:b/>
      <w:bCs/>
      <w:sz w:val="20"/>
      <w:szCs w:val="20"/>
      <w:lang w:eastAsia="en-US"/>
    </w:rPr>
  </w:style>
  <w:style w:type="character" w:customStyle="1" w:styleId="Poznmkapodarou">
    <w:name w:val="Poznámka pod čarou_"/>
    <w:basedOn w:val="Standardnpsmoodstavce"/>
    <w:link w:val="Poznmkapodarou1"/>
    <w:uiPriority w:val="99"/>
    <w:locked/>
    <w:rsid w:val="00E65C16"/>
    <w:rPr>
      <w:rFonts w:cs="Calibri"/>
      <w:sz w:val="17"/>
      <w:szCs w:val="17"/>
      <w:shd w:val="clear" w:color="auto" w:fill="FFFFFF"/>
      <w:lang w:val="en-US"/>
    </w:rPr>
  </w:style>
  <w:style w:type="character" w:customStyle="1" w:styleId="Poznmkapodarou0">
    <w:name w:val="Poznámka pod čarou"/>
    <w:basedOn w:val="Poznmkapodarou"/>
    <w:uiPriority w:val="99"/>
    <w:rsid w:val="00E65C16"/>
    <w:rPr>
      <w:rFonts w:cs="Calibri"/>
      <w:color w:val="000000"/>
      <w:spacing w:val="0"/>
      <w:w w:val="100"/>
      <w:position w:val="0"/>
      <w:sz w:val="17"/>
      <w:szCs w:val="17"/>
      <w:shd w:val="clear" w:color="auto" w:fill="FFFFFF"/>
      <w:lang w:val="cs-CZ" w:eastAsia="cs-CZ"/>
    </w:rPr>
  </w:style>
  <w:style w:type="character" w:customStyle="1" w:styleId="Nadpis10">
    <w:name w:val="Nadpis #1_"/>
    <w:basedOn w:val="Standardnpsmoodstavce"/>
    <w:link w:val="Nadpis11"/>
    <w:uiPriority w:val="99"/>
    <w:locked/>
    <w:rsid w:val="00E65C16"/>
    <w:rPr>
      <w:rFonts w:cs="Calibri"/>
      <w:sz w:val="30"/>
      <w:szCs w:val="30"/>
      <w:shd w:val="clear" w:color="auto" w:fill="FFFFFF"/>
    </w:rPr>
  </w:style>
  <w:style w:type="character" w:customStyle="1" w:styleId="Zkladntext7">
    <w:name w:val="Základní text (7)_"/>
    <w:basedOn w:val="Standardnpsmoodstavce"/>
    <w:link w:val="Zkladntext71"/>
    <w:uiPriority w:val="99"/>
    <w:locked/>
    <w:rsid w:val="00E65C16"/>
    <w:rPr>
      <w:rFonts w:cs="Calibri"/>
      <w:sz w:val="24"/>
      <w:szCs w:val="24"/>
      <w:shd w:val="clear" w:color="auto" w:fill="FFFFFF"/>
    </w:rPr>
  </w:style>
  <w:style w:type="character" w:customStyle="1" w:styleId="Nadpis20">
    <w:name w:val="Nadpis #2_"/>
    <w:basedOn w:val="Standardnpsmoodstavce"/>
    <w:link w:val="Nadpis21"/>
    <w:uiPriority w:val="99"/>
    <w:locked/>
    <w:rsid w:val="00E65C16"/>
    <w:rPr>
      <w:rFonts w:cs="Calibri"/>
      <w:sz w:val="30"/>
      <w:szCs w:val="30"/>
      <w:shd w:val="clear" w:color="auto" w:fill="FFFFFF"/>
    </w:rPr>
  </w:style>
  <w:style w:type="character" w:customStyle="1" w:styleId="Nadpis22">
    <w:name w:val="Nadpis #2"/>
    <w:basedOn w:val="Nadpis20"/>
    <w:uiPriority w:val="99"/>
    <w:rsid w:val="00E65C16"/>
    <w:rPr>
      <w:rFonts w:cs="Calibri"/>
      <w:color w:val="000000"/>
      <w:spacing w:val="0"/>
      <w:w w:val="100"/>
      <w:position w:val="0"/>
      <w:sz w:val="30"/>
      <w:szCs w:val="30"/>
      <w:shd w:val="clear" w:color="auto" w:fill="FFFFFF"/>
      <w:lang w:val="cs-CZ" w:eastAsia="cs-CZ"/>
    </w:rPr>
  </w:style>
  <w:style w:type="character" w:customStyle="1" w:styleId="Nadpis30">
    <w:name w:val="Nadpis #3_"/>
    <w:basedOn w:val="Standardnpsmoodstavce"/>
    <w:link w:val="Nadpis31"/>
    <w:uiPriority w:val="99"/>
    <w:locked/>
    <w:rsid w:val="00E65C16"/>
    <w:rPr>
      <w:rFonts w:cs="Calibri"/>
      <w:sz w:val="24"/>
      <w:szCs w:val="24"/>
      <w:shd w:val="clear" w:color="auto" w:fill="FFFFFF"/>
    </w:rPr>
  </w:style>
  <w:style w:type="character" w:customStyle="1" w:styleId="Nadpis32">
    <w:name w:val="Nadpis #3"/>
    <w:basedOn w:val="Nadpis30"/>
    <w:uiPriority w:val="99"/>
    <w:rsid w:val="00E65C16"/>
    <w:rPr>
      <w:rFonts w:cs="Calibri"/>
      <w:color w:val="000000"/>
      <w:spacing w:val="0"/>
      <w:w w:val="100"/>
      <w:position w:val="0"/>
      <w:sz w:val="24"/>
      <w:szCs w:val="24"/>
      <w:shd w:val="clear" w:color="auto" w:fill="FFFFFF"/>
      <w:lang w:val="cs-CZ" w:eastAsia="cs-CZ"/>
    </w:rPr>
  </w:style>
  <w:style w:type="character" w:customStyle="1" w:styleId="Zkladntext2">
    <w:name w:val="Základní text (2)_"/>
    <w:basedOn w:val="Standardnpsmoodstavce"/>
    <w:link w:val="Zkladntext21"/>
    <w:uiPriority w:val="99"/>
    <w:locked/>
    <w:rsid w:val="00E65C16"/>
    <w:rPr>
      <w:rFonts w:cs="Calibri"/>
      <w:sz w:val="21"/>
      <w:szCs w:val="21"/>
      <w:shd w:val="clear" w:color="auto" w:fill="FFFFFF"/>
    </w:rPr>
  </w:style>
  <w:style w:type="character" w:customStyle="1" w:styleId="Zkladntext20">
    <w:name w:val="Základní text (2)"/>
    <w:basedOn w:val="Zkladntext2"/>
    <w:uiPriority w:val="99"/>
    <w:rsid w:val="00E65C16"/>
    <w:rPr>
      <w:rFonts w:cs="Calibri"/>
      <w:color w:val="000000"/>
      <w:spacing w:val="0"/>
      <w:w w:val="100"/>
      <w:position w:val="0"/>
      <w:sz w:val="21"/>
      <w:szCs w:val="21"/>
      <w:shd w:val="clear" w:color="auto" w:fill="FFFFFF"/>
      <w:lang w:val="cs-CZ" w:eastAsia="cs-CZ"/>
    </w:rPr>
  </w:style>
  <w:style w:type="character" w:customStyle="1" w:styleId="Zkladntext8">
    <w:name w:val="Základní text (8)_"/>
    <w:basedOn w:val="Standardnpsmoodstavce"/>
    <w:link w:val="Zkladntext80"/>
    <w:uiPriority w:val="99"/>
    <w:locked/>
    <w:rsid w:val="00E65C16"/>
    <w:rPr>
      <w:rFonts w:cs="Calibri"/>
      <w:i/>
      <w:iCs/>
      <w:sz w:val="21"/>
      <w:szCs w:val="21"/>
      <w:shd w:val="clear" w:color="auto" w:fill="FFFFFF"/>
    </w:rPr>
  </w:style>
  <w:style w:type="character" w:customStyle="1" w:styleId="Zkladntext23">
    <w:name w:val="Základní text (2)3"/>
    <w:basedOn w:val="Zkladntext2"/>
    <w:uiPriority w:val="99"/>
    <w:rsid w:val="00E65C16"/>
    <w:rPr>
      <w:rFonts w:cs="Calibri"/>
      <w:color w:val="000000"/>
      <w:spacing w:val="0"/>
      <w:w w:val="100"/>
      <w:position w:val="0"/>
      <w:sz w:val="21"/>
      <w:szCs w:val="21"/>
      <w:shd w:val="clear" w:color="auto" w:fill="FFFFFF"/>
      <w:lang w:val="cs-CZ" w:eastAsia="cs-CZ"/>
    </w:rPr>
  </w:style>
  <w:style w:type="character" w:customStyle="1" w:styleId="Zkladntext2Kurzva">
    <w:name w:val="Základní text (2) + Kurzíva"/>
    <w:basedOn w:val="Zkladntext2"/>
    <w:uiPriority w:val="99"/>
    <w:rsid w:val="00E65C16"/>
    <w:rPr>
      <w:rFonts w:cs="Calibri"/>
      <w:i/>
      <w:iCs/>
      <w:color w:val="000000"/>
      <w:spacing w:val="0"/>
      <w:w w:val="100"/>
      <w:position w:val="0"/>
      <w:sz w:val="21"/>
      <w:szCs w:val="21"/>
      <w:shd w:val="clear" w:color="auto" w:fill="FFFFFF"/>
      <w:lang w:val="cs-CZ" w:eastAsia="cs-CZ"/>
    </w:rPr>
  </w:style>
  <w:style w:type="paragraph" w:customStyle="1" w:styleId="Poznmkapodarou1">
    <w:name w:val="Poznámka pod čarou1"/>
    <w:basedOn w:val="Normln"/>
    <w:link w:val="Poznmkapodarou"/>
    <w:uiPriority w:val="99"/>
    <w:rsid w:val="00E65C16"/>
    <w:pPr>
      <w:widowControl w:val="0"/>
      <w:shd w:val="clear" w:color="auto" w:fill="FFFFFF"/>
      <w:spacing w:after="0" w:line="216" w:lineRule="exact"/>
    </w:pPr>
    <w:rPr>
      <w:rFonts w:cs="Calibri"/>
      <w:sz w:val="17"/>
      <w:szCs w:val="17"/>
      <w:lang w:val="en-US" w:eastAsia="cs-CZ"/>
    </w:rPr>
  </w:style>
  <w:style w:type="paragraph" w:customStyle="1" w:styleId="Nadpis11">
    <w:name w:val="Nadpis #1"/>
    <w:basedOn w:val="Normln"/>
    <w:link w:val="Nadpis10"/>
    <w:uiPriority w:val="99"/>
    <w:rsid w:val="00E65C16"/>
    <w:pPr>
      <w:widowControl w:val="0"/>
      <w:shd w:val="clear" w:color="auto" w:fill="FFFFFF"/>
      <w:spacing w:after="180" w:line="240" w:lineRule="atLeast"/>
      <w:jc w:val="center"/>
      <w:outlineLvl w:val="0"/>
    </w:pPr>
    <w:rPr>
      <w:rFonts w:cs="Calibri"/>
      <w:sz w:val="30"/>
      <w:szCs w:val="30"/>
      <w:lang w:eastAsia="cs-CZ"/>
    </w:rPr>
  </w:style>
  <w:style w:type="paragraph" w:customStyle="1" w:styleId="Zkladntext71">
    <w:name w:val="Základní text (7)1"/>
    <w:basedOn w:val="Normln"/>
    <w:link w:val="Zkladntext7"/>
    <w:uiPriority w:val="99"/>
    <w:rsid w:val="00E65C16"/>
    <w:pPr>
      <w:widowControl w:val="0"/>
      <w:shd w:val="clear" w:color="auto" w:fill="FFFFFF"/>
      <w:spacing w:before="180" w:after="1200" w:line="240" w:lineRule="atLeast"/>
      <w:ind w:hanging="380"/>
      <w:jc w:val="center"/>
    </w:pPr>
    <w:rPr>
      <w:rFonts w:cs="Calibri"/>
      <w:sz w:val="24"/>
      <w:szCs w:val="24"/>
      <w:lang w:eastAsia="cs-CZ"/>
    </w:rPr>
  </w:style>
  <w:style w:type="paragraph" w:customStyle="1" w:styleId="Nadpis21">
    <w:name w:val="Nadpis #21"/>
    <w:basedOn w:val="Normln"/>
    <w:link w:val="Nadpis20"/>
    <w:uiPriority w:val="99"/>
    <w:rsid w:val="00E65C16"/>
    <w:pPr>
      <w:widowControl w:val="0"/>
      <w:shd w:val="clear" w:color="auto" w:fill="FFFFFF"/>
      <w:spacing w:before="1200" w:after="480" w:line="240" w:lineRule="atLeast"/>
      <w:outlineLvl w:val="1"/>
    </w:pPr>
    <w:rPr>
      <w:rFonts w:cs="Calibri"/>
      <w:sz w:val="30"/>
      <w:szCs w:val="30"/>
      <w:lang w:eastAsia="cs-CZ"/>
    </w:rPr>
  </w:style>
  <w:style w:type="paragraph" w:customStyle="1" w:styleId="Nadpis31">
    <w:name w:val="Nadpis #31"/>
    <w:basedOn w:val="Normln"/>
    <w:link w:val="Nadpis30"/>
    <w:uiPriority w:val="99"/>
    <w:rsid w:val="00E65C16"/>
    <w:pPr>
      <w:widowControl w:val="0"/>
      <w:shd w:val="clear" w:color="auto" w:fill="FFFFFF"/>
      <w:spacing w:before="480" w:after="240" w:line="240" w:lineRule="atLeast"/>
      <w:outlineLvl w:val="2"/>
    </w:pPr>
    <w:rPr>
      <w:rFonts w:cs="Calibri"/>
      <w:sz w:val="24"/>
      <w:szCs w:val="24"/>
      <w:lang w:eastAsia="cs-CZ"/>
    </w:rPr>
  </w:style>
  <w:style w:type="paragraph" w:customStyle="1" w:styleId="Zkladntext21">
    <w:name w:val="Základní text (2)1"/>
    <w:basedOn w:val="Normln"/>
    <w:link w:val="Zkladntext2"/>
    <w:uiPriority w:val="99"/>
    <w:rsid w:val="00E65C16"/>
    <w:pPr>
      <w:widowControl w:val="0"/>
      <w:shd w:val="clear" w:color="auto" w:fill="FFFFFF"/>
      <w:spacing w:before="240" w:after="240" w:line="240" w:lineRule="atLeast"/>
      <w:ind w:hanging="360"/>
    </w:pPr>
    <w:rPr>
      <w:rFonts w:cs="Calibri"/>
      <w:sz w:val="21"/>
      <w:szCs w:val="21"/>
      <w:lang w:eastAsia="cs-CZ"/>
    </w:rPr>
  </w:style>
  <w:style w:type="paragraph" w:customStyle="1" w:styleId="Zkladntext80">
    <w:name w:val="Základní text (8)"/>
    <w:basedOn w:val="Normln"/>
    <w:link w:val="Zkladntext8"/>
    <w:uiPriority w:val="99"/>
    <w:rsid w:val="00E65C16"/>
    <w:pPr>
      <w:widowControl w:val="0"/>
      <w:shd w:val="clear" w:color="auto" w:fill="FFFFFF"/>
      <w:spacing w:before="120" w:after="240" w:line="240" w:lineRule="atLeast"/>
    </w:pPr>
    <w:rPr>
      <w:rFonts w:cs="Calibri"/>
      <w:i/>
      <w:iCs/>
      <w:sz w:val="21"/>
      <w:szCs w:val="21"/>
      <w:lang w:eastAsia="cs-CZ"/>
    </w:rPr>
  </w:style>
  <w:style w:type="paragraph" w:styleId="Textpoznpodarou">
    <w:name w:val="footnote text"/>
    <w:basedOn w:val="Normln"/>
    <w:link w:val="TextpoznpodarouChar"/>
    <w:uiPriority w:val="99"/>
    <w:semiHidden/>
    <w:rsid w:val="00E65C16"/>
    <w:pPr>
      <w:widowControl w:val="0"/>
      <w:spacing w:after="0" w:line="240" w:lineRule="auto"/>
    </w:pPr>
    <w:rPr>
      <w:rFonts w:ascii="Arial Unicode MS" w:eastAsia="Arial Unicode MS" w:hAnsi="Arial Unicode MS" w:cs="Arial Unicode MS"/>
      <w:color w:val="000000"/>
      <w:sz w:val="20"/>
      <w:szCs w:val="20"/>
      <w:lang w:eastAsia="cs-CZ"/>
    </w:rPr>
  </w:style>
  <w:style w:type="character" w:customStyle="1" w:styleId="TextpoznpodarouChar">
    <w:name w:val="Text pozn. pod čarou Char"/>
    <w:basedOn w:val="Standardnpsmoodstavce"/>
    <w:link w:val="Textpoznpodarou"/>
    <w:uiPriority w:val="99"/>
    <w:semiHidden/>
    <w:rsid w:val="00E65C16"/>
    <w:rPr>
      <w:rFonts w:ascii="Arial Unicode MS" w:eastAsia="Arial Unicode MS" w:hAnsi="Arial Unicode MS" w:cs="Arial Unicode MS"/>
      <w:color w:val="000000"/>
      <w:sz w:val="20"/>
      <w:szCs w:val="20"/>
    </w:rPr>
  </w:style>
  <w:style w:type="character" w:styleId="Znakapoznpodarou">
    <w:name w:val="footnote reference"/>
    <w:basedOn w:val="Standardnpsmoodstavce"/>
    <w:uiPriority w:val="99"/>
    <w:semiHidden/>
    <w:rsid w:val="00E65C16"/>
    <w:rPr>
      <w:rFonts w:cs="Times New Roman"/>
      <w:vertAlign w:val="superscript"/>
    </w:rPr>
  </w:style>
  <w:style w:type="paragraph" w:customStyle="1" w:styleId="Default">
    <w:name w:val="Default"/>
    <w:qFormat/>
    <w:rsid w:val="00DA6245"/>
    <w:pPr>
      <w:autoSpaceDE w:val="0"/>
      <w:autoSpaceDN w:val="0"/>
      <w:adjustRightInd w:val="0"/>
    </w:pPr>
    <w:rPr>
      <w:rFonts w:cs="Calibri"/>
      <w:color w:val="000000"/>
      <w:sz w:val="24"/>
      <w:szCs w:val="24"/>
    </w:rPr>
  </w:style>
  <w:style w:type="paragraph" w:customStyle="1" w:styleId="Psmenkovvelk2">
    <w:name w:val="Písmenkový velký 2"/>
    <w:basedOn w:val="Normln"/>
    <w:qFormat/>
    <w:rsid w:val="00AE4C7D"/>
    <w:pPr>
      <w:widowControl w:val="0"/>
      <w:spacing w:before="240" w:after="120" w:line="240" w:lineRule="auto"/>
    </w:pPr>
    <w:rPr>
      <w:rFonts w:asciiTheme="minorHAnsi" w:eastAsia="Times New Roman" w:hAnsiTheme="minorHAnsi" w:cs="Times New Roman"/>
      <w:b/>
      <w:color w:val="000000"/>
      <w:szCs w:val="20"/>
      <w:lang w:eastAsia="cs-CZ"/>
    </w:rPr>
  </w:style>
  <w:style w:type="character" w:styleId="Sledovanodkaz">
    <w:name w:val="FollowedHyperlink"/>
    <w:basedOn w:val="Standardnpsmoodstavce"/>
    <w:uiPriority w:val="99"/>
    <w:semiHidden/>
    <w:unhideWhenUsed/>
    <w:rsid w:val="003666A4"/>
    <w:rPr>
      <w:color w:val="800080" w:themeColor="followedHyperlink"/>
      <w:u w:val="single"/>
    </w:rPr>
  </w:style>
  <w:style w:type="character" w:styleId="Siln">
    <w:name w:val="Strong"/>
    <w:basedOn w:val="Standardnpsmoodstavce"/>
    <w:uiPriority w:val="22"/>
    <w:qFormat/>
    <w:locked/>
    <w:rsid w:val="00B56D15"/>
    <w:rPr>
      <w:b/>
      <w:bCs/>
    </w:rPr>
  </w:style>
  <w:style w:type="paragraph" w:styleId="Titulek">
    <w:name w:val="caption"/>
    <w:basedOn w:val="Normln"/>
    <w:next w:val="Normln"/>
    <w:autoRedefine/>
    <w:unhideWhenUsed/>
    <w:qFormat/>
    <w:locked/>
    <w:rsid w:val="00CD6CC1"/>
    <w:pPr>
      <w:spacing w:after="120" w:line="240" w:lineRule="auto"/>
      <w:ind w:left="142"/>
    </w:pPr>
    <w:rPr>
      <w:rFonts w:asciiTheme="minorHAnsi" w:eastAsia="Times New Roman" w:hAnsiTheme="minorHAnsi" w:cs="Times New Roman"/>
      <w:i/>
      <w:iCs/>
      <w:color w:val="1F497D" w:themeColor="text2"/>
      <w:sz w:val="20"/>
      <w:szCs w:val="18"/>
      <w:lang w:eastAsia="cs-CZ"/>
    </w:rPr>
  </w:style>
  <w:style w:type="paragraph" w:styleId="Nadpisobsahu">
    <w:name w:val="TOC Heading"/>
    <w:basedOn w:val="Nadpis1"/>
    <w:next w:val="Normln"/>
    <w:uiPriority w:val="39"/>
    <w:unhideWhenUsed/>
    <w:qFormat/>
    <w:rsid w:val="000C4C62"/>
    <w:pPr>
      <w:numPr>
        <w:numId w:val="0"/>
      </w:numPr>
      <w:jc w:val="left"/>
      <w:outlineLvl w:val="9"/>
    </w:pPr>
    <w:rPr>
      <w:rFonts w:asciiTheme="majorHAnsi" w:eastAsiaTheme="majorEastAsia" w:hAnsiTheme="majorHAnsi" w:cstheme="majorBidi"/>
      <w:color w:val="365F91" w:themeColor="accent1" w:themeShade="BF"/>
      <w:lang w:eastAsia="cs-CZ"/>
    </w:rPr>
  </w:style>
  <w:style w:type="paragraph" w:styleId="Obsah2">
    <w:name w:val="toc 2"/>
    <w:basedOn w:val="Normln"/>
    <w:next w:val="Normln"/>
    <w:autoRedefine/>
    <w:uiPriority w:val="39"/>
    <w:locked/>
    <w:rsid w:val="005645A0"/>
    <w:pPr>
      <w:tabs>
        <w:tab w:val="right" w:leader="dot" w:pos="9062"/>
      </w:tabs>
      <w:spacing w:after="100"/>
      <w:ind w:left="220"/>
    </w:pPr>
    <w:rPr>
      <w:b/>
      <w:noProof/>
      <w:shd w:val="clear" w:color="auto" w:fill="FFFFFF"/>
    </w:rPr>
  </w:style>
  <w:style w:type="paragraph" w:styleId="Obsah3">
    <w:name w:val="toc 3"/>
    <w:basedOn w:val="Normln"/>
    <w:next w:val="Normln"/>
    <w:autoRedefine/>
    <w:uiPriority w:val="39"/>
    <w:locked/>
    <w:rsid w:val="000C4C62"/>
    <w:pPr>
      <w:spacing w:after="100"/>
      <w:ind w:left="440"/>
    </w:pPr>
  </w:style>
  <w:style w:type="character" w:styleId="Odkazintenzivn">
    <w:name w:val="Intense Reference"/>
    <w:basedOn w:val="Standardnpsmoodstavce"/>
    <w:uiPriority w:val="32"/>
    <w:qFormat/>
    <w:rsid w:val="00DD3A6C"/>
    <w:rPr>
      <w:rFonts w:ascii="Times New Roman" w:hAnsi="Times New Roman"/>
      <w:b w:val="0"/>
      <w:bCs/>
      <w:caps w:val="0"/>
      <w:smallCaps w:val="0"/>
      <w:color w:val="FF0000"/>
      <w:spacing w:val="5"/>
      <w:sz w:val="20"/>
      <w:u w:val="single"/>
    </w:rPr>
  </w:style>
  <w:style w:type="character" w:customStyle="1" w:styleId="OdstavecseseznamemChar">
    <w:name w:val="Odstavec se seznamem Char"/>
    <w:aliases w:val="nad 1 Char,Název grafu Char"/>
    <w:basedOn w:val="Standardnpsmoodstavce"/>
    <w:link w:val="Odstavecseseznamem"/>
    <w:uiPriority w:val="34"/>
    <w:locked/>
    <w:rsid w:val="00DF0191"/>
    <w:rPr>
      <w:lang w:eastAsia="en-US"/>
    </w:rPr>
  </w:style>
  <w:style w:type="character" w:customStyle="1" w:styleId="shorttext">
    <w:name w:val="short_text"/>
    <w:basedOn w:val="Standardnpsmoodstavce"/>
    <w:rsid w:val="009C5429"/>
  </w:style>
  <w:style w:type="paragraph" w:customStyle="1" w:styleId="NormSHZ">
    <w:name w:val="NormSHZ"/>
    <w:basedOn w:val="Normln"/>
    <w:qFormat/>
    <w:rsid w:val="009C5429"/>
    <w:pPr>
      <w:spacing w:line="312" w:lineRule="auto"/>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66493">
      <w:bodyDiv w:val="1"/>
      <w:marLeft w:val="0"/>
      <w:marRight w:val="0"/>
      <w:marTop w:val="0"/>
      <w:marBottom w:val="0"/>
      <w:divBdr>
        <w:top w:val="none" w:sz="0" w:space="0" w:color="auto"/>
        <w:left w:val="none" w:sz="0" w:space="0" w:color="auto"/>
        <w:bottom w:val="none" w:sz="0" w:space="0" w:color="auto"/>
        <w:right w:val="none" w:sz="0" w:space="0" w:color="auto"/>
      </w:divBdr>
    </w:div>
    <w:div w:id="208033366">
      <w:bodyDiv w:val="1"/>
      <w:marLeft w:val="0"/>
      <w:marRight w:val="0"/>
      <w:marTop w:val="0"/>
      <w:marBottom w:val="0"/>
      <w:divBdr>
        <w:top w:val="none" w:sz="0" w:space="0" w:color="auto"/>
        <w:left w:val="none" w:sz="0" w:space="0" w:color="auto"/>
        <w:bottom w:val="none" w:sz="0" w:space="0" w:color="auto"/>
        <w:right w:val="none" w:sz="0" w:space="0" w:color="auto"/>
      </w:divBdr>
    </w:div>
    <w:div w:id="1188757967">
      <w:bodyDiv w:val="1"/>
      <w:marLeft w:val="0"/>
      <w:marRight w:val="0"/>
      <w:marTop w:val="0"/>
      <w:marBottom w:val="0"/>
      <w:divBdr>
        <w:top w:val="none" w:sz="0" w:space="0" w:color="auto"/>
        <w:left w:val="none" w:sz="0" w:space="0" w:color="auto"/>
        <w:bottom w:val="none" w:sz="0" w:space="0" w:color="auto"/>
        <w:right w:val="none" w:sz="0" w:space="0" w:color="auto"/>
      </w:divBdr>
    </w:div>
    <w:div w:id="1327132351">
      <w:marLeft w:val="0"/>
      <w:marRight w:val="0"/>
      <w:marTop w:val="0"/>
      <w:marBottom w:val="0"/>
      <w:divBdr>
        <w:top w:val="none" w:sz="0" w:space="0" w:color="auto"/>
        <w:left w:val="none" w:sz="0" w:space="0" w:color="auto"/>
        <w:bottom w:val="none" w:sz="0" w:space="0" w:color="auto"/>
        <w:right w:val="none" w:sz="0" w:space="0" w:color="auto"/>
      </w:divBdr>
    </w:div>
    <w:div w:id="1327132352">
      <w:marLeft w:val="0"/>
      <w:marRight w:val="0"/>
      <w:marTop w:val="0"/>
      <w:marBottom w:val="0"/>
      <w:divBdr>
        <w:top w:val="none" w:sz="0" w:space="0" w:color="auto"/>
        <w:left w:val="none" w:sz="0" w:space="0" w:color="auto"/>
        <w:bottom w:val="none" w:sz="0" w:space="0" w:color="auto"/>
        <w:right w:val="none" w:sz="0" w:space="0" w:color="auto"/>
      </w:divBdr>
    </w:div>
    <w:div w:id="1327132353">
      <w:marLeft w:val="0"/>
      <w:marRight w:val="0"/>
      <w:marTop w:val="0"/>
      <w:marBottom w:val="0"/>
      <w:divBdr>
        <w:top w:val="none" w:sz="0" w:space="0" w:color="auto"/>
        <w:left w:val="none" w:sz="0" w:space="0" w:color="auto"/>
        <w:bottom w:val="none" w:sz="0" w:space="0" w:color="auto"/>
        <w:right w:val="none" w:sz="0" w:space="0" w:color="auto"/>
      </w:divBdr>
    </w:div>
    <w:div w:id="1327132354">
      <w:marLeft w:val="0"/>
      <w:marRight w:val="0"/>
      <w:marTop w:val="0"/>
      <w:marBottom w:val="0"/>
      <w:divBdr>
        <w:top w:val="none" w:sz="0" w:space="0" w:color="auto"/>
        <w:left w:val="none" w:sz="0" w:space="0" w:color="auto"/>
        <w:bottom w:val="none" w:sz="0" w:space="0" w:color="auto"/>
        <w:right w:val="none" w:sz="0" w:space="0" w:color="auto"/>
      </w:divBdr>
    </w:div>
    <w:div w:id="1327132355">
      <w:marLeft w:val="0"/>
      <w:marRight w:val="0"/>
      <w:marTop w:val="0"/>
      <w:marBottom w:val="0"/>
      <w:divBdr>
        <w:top w:val="none" w:sz="0" w:space="0" w:color="auto"/>
        <w:left w:val="none" w:sz="0" w:space="0" w:color="auto"/>
        <w:bottom w:val="none" w:sz="0" w:space="0" w:color="auto"/>
        <w:right w:val="none" w:sz="0" w:space="0" w:color="auto"/>
      </w:divBdr>
    </w:div>
    <w:div w:id="1523010111">
      <w:bodyDiv w:val="1"/>
      <w:marLeft w:val="0"/>
      <w:marRight w:val="0"/>
      <w:marTop w:val="0"/>
      <w:marBottom w:val="0"/>
      <w:divBdr>
        <w:top w:val="none" w:sz="0" w:space="0" w:color="auto"/>
        <w:left w:val="none" w:sz="0" w:space="0" w:color="auto"/>
        <w:bottom w:val="none" w:sz="0" w:space="0" w:color="auto"/>
        <w:right w:val="none" w:sz="0" w:space="0" w:color="auto"/>
      </w:divBdr>
    </w:div>
    <w:div w:id="1623803708">
      <w:bodyDiv w:val="1"/>
      <w:marLeft w:val="0"/>
      <w:marRight w:val="0"/>
      <w:marTop w:val="0"/>
      <w:marBottom w:val="0"/>
      <w:divBdr>
        <w:top w:val="none" w:sz="0" w:space="0" w:color="auto"/>
        <w:left w:val="none" w:sz="0" w:space="0" w:color="auto"/>
        <w:bottom w:val="none" w:sz="0" w:space="0" w:color="auto"/>
        <w:right w:val="none" w:sz="0" w:space="0" w:color="auto"/>
      </w:divBdr>
    </w:div>
    <w:div w:id="1628506373">
      <w:bodyDiv w:val="1"/>
      <w:marLeft w:val="0"/>
      <w:marRight w:val="0"/>
      <w:marTop w:val="0"/>
      <w:marBottom w:val="0"/>
      <w:divBdr>
        <w:top w:val="none" w:sz="0" w:space="0" w:color="auto"/>
        <w:left w:val="none" w:sz="0" w:space="0" w:color="auto"/>
        <w:bottom w:val="none" w:sz="0" w:space="0" w:color="auto"/>
        <w:right w:val="none" w:sz="0" w:space="0" w:color="auto"/>
      </w:divBdr>
    </w:div>
    <w:div w:id="2003510100">
      <w:bodyDiv w:val="1"/>
      <w:marLeft w:val="0"/>
      <w:marRight w:val="0"/>
      <w:marTop w:val="0"/>
      <w:marBottom w:val="0"/>
      <w:divBdr>
        <w:top w:val="none" w:sz="0" w:space="0" w:color="auto"/>
        <w:left w:val="none" w:sz="0" w:space="0" w:color="auto"/>
        <w:bottom w:val="none" w:sz="0" w:space="0" w:color="auto"/>
        <w:right w:val="none" w:sz="0" w:space="0" w:color="auto"/>
      </w:divBdr>
    </w:div>
    <w:div w:id="2103067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tal.k.utb.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cebia-tech.utb.cz"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rvvi.cz/" TargetMode="External"/><Relationship Id="rId13" Type="http://schemas.openxmlformats.org/officeDocument/2006/relationships/hyperlink" Target="https://vyuka.fai.utb.cz" TargetMode="External"/><Relationship Id="rId3" Type="http://schemas.openxmlformats.org/officeDocument/2006/relationships/hyperlink" Target="https://stag.utb.cz/portal/" TargetMode="External"/><Relationship Id="rId7" Type="http://schemas.openxmlformats.org/officeDocument/2006/relationships/hyperlink" Target="https://fai.utb.cz/o-fakulte/uredni-deska/dlouhodoby-zamer-fakulty/" TargetMode="External"/><Relationship Id="rId12" Type="http://schemas.openxmlformats.org/officeDocument/2006/relationships/hyperlink" Target="https://vyuka.fai.utb.cz" TargetMode="External"/><Relationship Id="rId17" Type="http://schemas.openxmlformats.org/officeDocument/2006/relationships/hyperlink" Target="https://vyuka.fai.utb.cz" TargetMode="External"/><Relationship Id="rId2" Type="http://schemas.openxmlformats.org/officeDocument/2006/relationships/hyperlink" Target="https://www.utb.cz/univerzita/uredni-deska/ruzne/zprava-o-vnitrnim-hodnoceni-kvality-utb-ve-zline/" TargetMode="External"/><Relationship Id="rId16" Type="http://schemas.openxmlformats.org/officeDocument/2006/relationships/hyperlink" Target="http://www.msmt.cz/vyzkum-a-vyvoj-2/zakon-c-111-1998-sb-o-vysokych-skolach" TargetMode="External"/><Relationship Id="rId1" Type="http://schemas.openxmlformats.org/officeDocument/2006/relationships/hyperlink" Target="https://www.utb.cz/univerzita/uredni-deska/ruzne/zprava-o-vnitrnim-hodnoceni-kvality-utb-ve-zline/" TargetMode="External"/><Relationship Id="rId6" Type="http://schemas.openxmlformats.org/officeDocument/2006/relationships/hyperlink" Target="http://portal.k.utb.cz/databases/alphabetical/?lang=cze" TargetMode="External"/><Relationship Id="rId11" Type="http://schemas.openxmlformats.org/officeDocument/2006/relationships/hyperlink" Target="https://fai.utb.cz/o-fakulte/uredni-deska/vnitrni-normy-fai/smernice-dekana/" TargetMode="External"/><Relationship Id="rId5" Type="http://schemas.openxmlformats.org/officeDocument/2006/relationships/hyperlink" Target="http://digilib.k.utb.cz" TargetMode="External"/><Relationship Id="rId15" Type="http://schemas.openxmlformats.org/officeDocument/2006/relationships/hyperlink" Target="https://fai.utb.cz/o-fakulte/uredni-deska/vyrocni-zpravy-fai/" TargetMode="External"/><Relationship Id="rId10" Type="http://schemas.openxmlformats.org/officeDocument/2006/relationships/hyperlink" Target="https://fai.utb.cz/slozeni-rady-studijnich-programu/" TargetMode="External"/><Relationship Id="rId4" Type="http://schemas.openxmlformats.org/officeDocument/2006/relationships/hyperlink" Target="https://stag.utb.cz/portal/" TargetMode="External"/><Relationship Id="rId9" Type="http://schemas.openxmlformats.org/officeDocument/2006/relationships/hyperlink" Target="https://fai.utb.cz/o-fakulte/uredni-deska/vyrocni-zpravy-fai/" TargetMode="External"/><Relationship Id="rId14" Type="http://schemas.openxmlformats.org/officeDocument/2006/relationships/hyperlink" Target="https://stag.utb.cz/por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07879F-7382-45CE-8EEB-63CD974C1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16278</Words>
  <Characters>96043</Characters>
  <Application>Microsoft Office Word</Application>
  <DocSecurity>0</DocSecurity>
  <Lines>800</Lines>
  <Paragraphs>224</Paragraphs>
  <ScaleCrop>false</ScaleCrop>
  <HeadingPairs>
    <vt:vector size="2" baseType="variant">
      <vt:variant>
        <vt:lpstr>Název</vt:lpstr>
      </vt:variant>
      <vt:variant>
        <vt:i4>1</vt:i4>
      </vt:variant>
    </vt:vector>
  </HeadingPairs>
  <TitlesOfParts>
    <vt:vector size="1" baseType="lpstr">
      <vt:lpstr/>
    </vt:vector>
  </TitlesOfParts>
  <Company>UTB,FAI</Company>
  <LinksUpToDate>false</LinksUpToDate>
  <CharactersWithSpaces>112097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Jiří Vojtěšek</dc:creator>
  <cp:lastModifiedBy>Jiří Vojtěšek</cp:lastModifiedBy>
  <cp:revision>5</cp:revision>
  <cp:lastPrinted>2018-09-11T20:57:00Z</cp:lastPrinted>
  <dcterms:created xsi:type="dcterms:W3CDTF">2018-11-26T00:57:00Z</dcterms:created>
  <dcterms:modified xsi:type="dcterms:W3CDTF">2018-11-26T10:17:00Z</dcterms:modified>
</cp:coreProperties>
</file>