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9CC" w:rsidRDefault="00CE79CC" w:rsidP="00427CE2">
      <w:pPr>
        <w:jc w:val="center"/>
        <w:rPr>
          <w:ins w:id="1" w:author="vopatrilova" w:date="2018-11-21T13:26:00Z"/>
          <w:b/>
          <w:sz w:val="28"/>
        </w:rPr>
      </w:pPr>
    </w:p>
    <w:p w:rsidR="00427CE2" w:rsidRDefault="00427CE2" w:rsidP="00427CE2">
      <w:pPr>
        <w:jc w:val="center"/>
        <w:rPr>
          <w:b/>
          <w:sz w:val="28"/>
        </w:rPr>
      </w:pPr>
      <w:r>
        <w:rPr>
          <w:b/>
          <w:noProof/>
          <w:sz w:val="28"/>
        </w:rPr>
        <w:drawing>
          <wp:inline distT="0" distB="0" distL="0" distR="0">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Pr="001671D0" w:rsidRDefault="00427CE2" w:rsidP="00427CE2">
      <w:pPr>
        <w:jc w:val="center"/>
        <w:rPr>
          <w:sz w:val="36"/>
        </w:rPr>
      </w:pPr>
      <w:r>
        <w:rPr>
          <w:sz w:val="36"/>
        </w:rPr>
        <w:t>Ž</w:t>
      </w:r>
      <w:r w:rsidRPr="001671D0">
        <w:rPr>
          <w:sz w:val="36"/>
        </w:rPr>
        <w:t>ÁDOST O AKREDITACI</w:t>
      </w:r>
      <w:r w:rsidRPr="001671D0">
        <w:rPr>
          <w:sz w:val="36"/>
        </w:rPr>
        <w:br/>
      </w:r>
      <w:r>
        <w:rPr>
          <w:sz w:val="36"/>
        </w:rPr>
        <w:t>MAGISTERSKÉHO</w:t>
      </w:r>
      <w:r w:rsidRPr="001671D0">
        <w:rPr>
          <w:sz w:val="36"/>
        </w:rPr>
        <w:t xml:space="preserve"> STUDIJNÍHO PROGRAMU</w:t>
      </w:r>
    </w:p>
    <w:p w:rsidR="00427CE2" w:rsidRDefault="00427CE2" w:rsidP="00427CE2">
      <w:pPr>
        <w:jc w:val="center"/>
        <w:rPr>
          <w:b/>
          <w:sz w:val="36"/>
        </w:rPr>
      </w:pPr>
    </w:p>
    <w:p w:rsidR="00427CE2" w:rsidRDefault="00427CE2" w:rsidP="00427CE2">
      <w:pPr>
        <w:jc w:val="center"/>
        <w:rPr>
          <w:ins w:id="2" w:author="vopatrilova" w:date="2018-11-17T09:57:00Z"/>
          <w:b/>
          <w:sz w:val="36"/>
        </w:rPr>
      </w:pPr>
    </w:p>
    <w:p w:rsidR="00F44B9D" w:rsidRPr="001671D0" w:rsidRDefault="00F44B9D" w:rsidP="00427CE2">
      <w:pPr>
        <w:jc w:val="center"/>
        <w:rPr>
          <w:b/>
          <w:sz w:val="36"/>
        </w:rPr>
      </w:pPr>
    </w:p>
    <w:p w:rsidR="00B23C6C" w:rsidRDefault="0008701A" w:rsidP="00427CE2">
      <w:pPr>
        <w:jc w:val="center"/>
        <w:rPr>
          <w:ins w:id="3" w:author="vopatrilova" w:date="2018-11-16T10:45:00Z"/>
          <w:b/>
          <w:sz w:val="52"/>
        </w:rPr>
      </w:pPr>
      <w:r>
        <w:rPr>
          <w:b/>
          <w:sz w:val="52"/>
        </w:rPr>
        <w:t xml:space="preserve">AUTOMATICKÉ ŘÍZENÍ </w:t>
      </w:r>
    </w:p>
    <w:p w:rsidR="00F44B9D" w:rsidRDefault="0008701A" w:rsidP="00427CE2">
      <w:pPr>
        <w:jc w:val="center"/>
        <w:rPr>
          <w:ins w:id="4" w:author="vopatrilova" w:date="2018-11-17T09:56:00Z"/>
          <w:b/>
          <w:sz w:val="52"/>
        </w:rPr>
      </w:pPr>
      <w:r>
        <w:rPr>
          <w:b/>
          <w:sz w:val="52"/>
        </w:rPr>
        <w:t>A INFORMATIKA</w:t>
      </w:r>
    </w:p>
    <w:p w:rsidR="00006AC2" w:rsidRDefault="00BB664D" w:rsidP="00427CE2">
      <w:pPr>
        <w:jc w:val="center"/>
        <w:rPr>
          <w:ins w:id="5" w:author="vopatrilova" w:date="2018-11-08T16:01:00Z"/>
          <w:b/>
          <w:sz w:val="52"/>
        </w:rPr>
      </w:pPr>
      <w:ins w:id="6" w:author="vopatrilova" w:date="2018-11-17T09:56:00Z">
        <w:r>
          <w:rPr>
            <w:b/>
            <w:sz w:val="52"/>
          </w:rPr>
          <w:t>V</w:t>
        </w:r>
      </w:ins>
      <w:ins w:id="7" w:author="vopatrilova" w:date="2018-11-17T09:57:00Z">
        <w:r>
          <w:rPr>
            <w:b/>
            <w:sz w:val="52"/>
          </w:rPr>
          <w:t> </w:t>
        </w:r>
      </w:ins>
      <w:ins w:id="8" w:author="vopatrilova" w:date="2018-11-17T09:56:00Z">
        <w:r>
          <w:rPr>
            <w:b/>
            <w:sz w:val="52"/>
          </w:rPr>
          <w:t xml:space="preserve">KONCEPTU </w:t>
        </w:r>
      </w:ins>
      <w:ins w:id="9" w:author="vopatrilova" w:date="2018-11-17T09:57:00Z">
        <w:r>
          <w:rPr>
            <w:b/>
            <w:sz w:val="52"/>
          </w:rPr>
          <w:t>„PRŮMYSL 4.0“</w:t>
        </w:r>
      </w:ins>
    </w:p>
    <w:p w:rsidR="00427CE2" w:rsidRPr="001671D0" w:rsidDel="00B23C6C" w:rsidRDefault="00427CE2" w:rsidP="00427CE2">
      <w:pPr>
        <w:jc w:val="center"/>
        <w:rPr>
          <w:del w:id="10" w:author="vopatrilova" w:date="2018-11-16T10:45:00Z"/>
          <w:b/>
          <w:sz w:val="52"/>
        </w:rPr>
      </w:pPr>
    </w:p>
    <w:p w:rsidR="00427CE2" w:rsidRDefault="00427CE2" w:rsidP="00427CE2"/>
    <w:p w:rsidR="00427CE2" w:rsidRDefault="00427CE2" w:rsidP="00427CE2"/>
    <w:p w:rsidR="00427CE2" w:rsidRDefault="00427CE2" w:rsidP="00427CE2">
      <w:pPr>
        <w:rPr>
          <w:sz w:val="36"/>
        </w:rPr>
      </w:pPr>
    </w:p>
    <w:p w:rsidR="00427CE2" w:rsidRDefault="00427CE2" w:rsidP="00427CE2">
      <w:pPr>
        <w:rPr>
          <w:sz w:val="36"/>
        </w:rPr>
      </w:pPr>
    </w:p>
    <w:p w:rsidR="00427CE2" w:rsidRDefault="00427CE2" w:rsidP="00427CE2">
      <w:pPr>
        <w:rPr>
          <w:sz w:val="36"/>
        </w:rP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Del="00F44B9D" w:rsidRDefault="00427CE2" w:rsidP="00427CE2">
      <w:pPr>
        <w:jc w:val="center"/>
        <w:rPr>
          <w:del w:id="11" w:author="vopatrilova" w:date="2018-11-17T09:57:00Z"/>
        </w:rPr>
      </w:pPr>
    </w:p>
    <w:p w:rsidR="00427CE2" w:rsidRDefault="00427CE2" w:rsidP="00427CE2">
      <w:pPr>
        <w:jc w:val="center"/>
      </w:pPr>
    </w:p>
    <w:p w:rsidR="00427CE2" w:rsidRDefault="00427CE2" w:rsidP="00427CE2">
      <w:pPr>
        <w:jc w:val="center"/>
      </w:pPr>
    </w:p>
    <w:p w:rsidR="00427CE2" w:rsidDel="00CE79CC" w:rsidRDefault="00427CE2" w:rsidP="00427CE2">
      <w:pPr>
        <w:jc w:val="center"/>
        <w:rPr>
          <w:del w:id="12" w:author="vopatrilova" w:date="2018-11-21T13:27:00Z"/>
        </w:rPr>
      </w:pPr>
    </w:p>
    <w:p w:rsidR="002F5441" w:rsidRDefault="002F5441">
      <w:pPr>
        <w:pPrChange w:id="13" w:author="vopatrilova" w:date="2018-11-21T13:27:00Z">
          <w:pPr>
            <w:jc w:val="center"/>
          </w:pPr>
        </w:pPrChange>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Del="00006AC2" w:rsidRDefault="00427CE2" w:rsidP="00427CE2">
      <w:pPr>
        <w:jc w:val="center"/>
        <w:rPr>
          <w:del w:id="14" w:author="vopatrilova" w:date="2018-11-08T16:01:00Z"/>
        </w:rPr>
      </w:pPr>
    </w:p>
    <w:p w:rsidR="00427CE2" w:rsidDel="00006AC2" w:rsidRDefault="00427CE2" w:rsidP="00427CE2">
      <w:pPr>
        <w:jc w:val="center"/>
        <w:rPr>
          <w:del w:id="15" w:author="vopatrilova" w:date="2018-11-08T16:01:00Z"/>
        </w:rPr>
      </w:pPr>
    </w:p>
    <w:p w:rsidR="00427CE2" w:rsidDel="00006AC2" w:rsidRDefault="00427CE2" w:rsidP="00427CE2">
      <w:pPr>
        <w:jc w:val="center"/>
        <w:rPr>
          <w:del w:id="16" w:author="vopatrilova" w:date="2018-11-08T16:01:00Z"/>
        </w:rPr>
      </w:pPr>
    </w:p>
    <w:p w:rsidR="002F5441" w:rsidRDefault="002F5441">
      <w:pPr>
        <w:pPrChange w:id="17" w:author="vopatrilova" w:date="2018-11-08T16:01:00Z">
          <w:pPr>
            <w:jc w:val="center"/>
          </w:pPr>
        </w:pPrChange>
      </w:pPr>
    </w:p>
    <w:p w:rsidR="00427CE2" w:rsidRDefault="00427CE2" w:rsidP="00427CE2">
      <w:pPr>
        <w:jc w:val="center"/>
        <w:rPr>
          <w:sz w:val="36"/>
        </w:rPr>
      </w:pPr>
      <w:r w:rsidRPr="00FA6C48">
        <w:rPr>
          <w:sz w:val="24"/>
        </w:rPr>
        <w:t xml:space="preserve">Ve Zlíně, dne </w:t>
      </w:r>
      <w:del w:id="18" w:author="vopatrilova" w:date="2018-11-13T12:41:00Z">
        <w:r w:rsidRPr="00FA6C48" w:rsidDel="00DA207C">
          <w:rPr>
            <w:sz w:val="24"/>
          </w:rPr>
          <w:delText>1</w:delText>
        </w:r>
      </w:del>
      <w:ins w:id="19" w:author="vopatrilova" w:date="2018-11-13T12:41:00Z">
        <w:r w:rsidR="00DA207C">
          <w:rPr>
            <w:sz w:val="24"/>
          </w:rPr>
          <w:t>20. 11</w:t>
        </w:r>
      </w:ins>
      <w:del w:id="20" w:author="vopatrilova" w:date="2018-11-13T12:41:00Z">
        <w:r w:rsidRPr="00FA6C48" w:rsidDel="00DA207C">
          <w:rPr>
            <w:sz w:val="24"/>
          </w:rPr>
          <w:delText>. 9</w:delText>
        </w:r>
      </w:del>
      <w:r w:rsidRPr="00FA6C48">
        <w:rPr>
          <w:sz w:val="24"/>
        </w:rPr>
        <w:t>. 2018</w:t>
      </w:r>
      <w:r>
        <w:rPr>
          <w:sz w:val="36"/>
        </w:rPr>
        <w:br w:type="page"/>
      </w:r>
    </w:p>
    <w:p w:rsidR="00427CE2" w:rsidRDefault="00427CE2" w:rsidP="00427CE2">
      <w:pPr>
        <w:rPr>
          <w:sz w:val="36"/>
        </w:rPr>
      </w:pPr>
    </w:p>
    <w:p w:rsidR="00427CE2" w:rsidRDefault="00427CE2" w:rsidP="00427CE2">
      <w:pPr>
        <w:rPr>
          <w:sz w:val="36"/>
        </w:rPr>
      </w:pPr>
      <w:bookmarkStart w:id="21" w:name="aobsah"/>
      <w:r w:rsidRPr="00531F2D">
        <w:rPr>
          <w:sz w:val="36"/>
        </w:rPr>
        <w:t>Obsah žádosti</w:t>
      </w:r>
      <w:bookmarkEnd w:id="21"/>
      <w:r w:rsidRPr="00531F2D">
        <w:rPr>
          <w:sz w:val="36"/>
        </w:rPr>
        <w:t>:</w:t>
      </w:r>
    </w:p>
    <w:p w:rsidR="00427CE2" w:rsidRDefault="00427CE2" w:rsidP="00427CE2"/>
    <w:p w:rsidR="00427CE2" w:rsidRDefault="00427CE2" w:rsidP="00427CE2"/>
    <w:p w:rsidR="00427CE2" w:rsidRPr="004D7F53" w:rsidRDefault="00757911" w:rsidP="00427CE2">
      <w:pPr>
        <w:spacing w:before="60" w:after="60"/>
        <w:rPr>
          <w:color w:val="FF0000"/>
          <w:sz w:val="36"/>
          <w:szCs w:val="36"/>
          <w:u w:val="single"/>
          <w:rPrChange w:id="22" w:author="Jiří Vojtěšek" w:date="2018-11-26T14:32:00Z">
            <w:rPr>
              <w:color w:val="FF0000"/>
              <w:sz w:val="32"/>
              <w:szCs w:val="28"/>
              <w:u w:val="single"/>
            </w:rPr>
          </w:rPrChange>
        </w:rPr>
      </w:pPr>
      <w:r w:rsidRPr="004D7F53">
        <w:rPr>
          <w:sz w:val="36"/>
          <w:szCs w:val="36"/>
          <w:rPrChange w:id="23" w:author="Jiří Vojtěšek" w:date="2018-11-26T14:32:00Z">
            <w:rPr/>
          </w:rPrChange>
        </w:rPr>
        <w:fldChar w:fldCharType="begin"/>
      </w:r>
      <w:r w:rsidRPr="004D7F53">
        <w:rPr>
          <w:sz w:val="36"/>
          <w:szCs w:val="36"/>
          <w:rPrChange w:id="24" w:author="Jiří Vojtěšek" w:date="2018-11-26T14:32:00Z">
            <w:rPr/>
          </w:rPrChange>
        </w:rPr>
        <w:instrText xml:space="preserve"> REF AI \h  \* MERGEFORMAT </w:instrText>
      </w:r>
      <w:r w:rsidRPr="004D7F53">
        <w:rPr>
          <w:sz w:val="36"/>
          <w:szCs w:val="36"/>
          <w:rPrChange w:id="25" w:author="Jiří Vojtěšek" w:date="2018-11-26T14:32:00Z">
            <w:rPr/>
          </w:rPrChange>
        </w:rPr>
      </w:r>
      <w:r w:rsidRPr="004D7F53">
        <w:rPr>
          <w:sz w:val="36"/>
          <w:szCs w:val="36"/>
          <w:rPrChange w:id="26" w:author="Jiří Vojtěšek" w:date="2018-11-26T14:32:00Z">
            <w:rPr/>
          </w:rPrChange>
        </w:rPr>
        <w:fldChar w:fldCharType="separate"/>
      </w:r>
      <w:r w:rsidR="002F5441" w:rsidRPr="004D7F53">
        <w:rPr>
          <w:color w:val="FF0000"/>
          <w:sz w:val="36"/>
          <w:szCs w:val="36"/>
          <w:u w:val="single"/>
          <w:rPrChange w:id="27" w:author="Jiří Vojtěšek" w:date="2018-11-26T14:32:00Z">
            <w:rPr>
              <w:color w:val="FF0000"/>
              <w:sz w:val="32"/>
              <w:szCs w:val="28"/>
              <w:u w:val="single"/>
            </w:rPr>
          </w:rPrChange>
        </w:rPr>
        <w:t>A-I – Základní informace o žádosti o akreditaci</w:t>
      </w:r>
      <w:r w:rsidRPr="004D7F53">
        <w:rPr>
          <w:sz w:val="36"/>
          <w:szCs w:val="36"/>
          <w:rPrChange w:id="28" w:author="Jiří Vojtěšek" w:date="2018-11-26T14:32:00Z">
            <w:rPr/>
          </w:rPrChange>
        </w:rPr>
        <w:fldChar w:fldCharType="end"/>
      </w:r>
    </w:p>
    <w:p w:rsidR="00427CE2" w:rsidRPr="004D7F53" w:rsidRDefault="00757911" w:rsidP="00427CE2">
      <w:pPr>
        <w:spacing w:before="60" w:after="60"/>
        <w:rPr>
          <w:color w:val="FF0000"/>
          <w:sz w:val="36"/>
          <w:szCs w:val="36"/>
          <w:u w:val="single"/>
          <w:rPrChange w:id="29" w:author="Jiří Vojtěšek" w:date="2018-11-26T14:32:00Z">
            <w:rPr>
              <w:color w:val="FF0000"/>
              <w:sz w:val="32"/>
              <w:szCs w:val="28"/>
              <w:u w:val="single"/>
            </w:rPr>
          </w:rPrChange>
        </w:rPr>
      </w:pPr>
      <w:r w:rsidRPr="004D7F53">
        <w:rPr>
          <w:sz w:val="36"/>
          <w:szCs w:val="36"/>
          <w:rPrChange w:id="30" w:author="Jiří Vojtěšek" w:date="2018-11-26T14:32:00Z">
            <w:rPr/>
          </w:rPrChange>
        </w:rPr>
        <w:fldChar w:fldCharType="begin"/>
      </w:r>
      <w:r w:rsidRPr="004D7F53">
        <w:rPr>
          <w:sz w:val="36"/>
          <w:szCs w:val="36"/>
          <w:rPrChange w:id="31" w:author="Jiří Vojtěšek" w:date="2018-11-26T14:32:00Z">
            <w:rPr/>
          </w:rPrChange>
        </w:rPr>
        <w:instrText xml:space="preserve"> REF BI \h  \* MERGEFORMAT </w:instrText>
      </w:r>
      <w:r w:rsidRPr="004D7F53">
        <w:rPr>
          <w:sz w:val="36"/>
          <w:szCs w:val="36"/>
          <w:rPrChange w:id="32" w:author="Jiří Vojtěšek" w:date="2018-11-26T14:32:00Z">
            <w:rPr/>
          </w:rPrChange>
        </w:rPr>
      </w:r>
      <w:r w:rsidRPr="004D7F53">
        <w:rPr>
          <w:sz w:val="36"/>
          <w:szCs w:val="36"/>
          <w:rPrChange w:id="33" w:author="Jiří Vojtěšek" w:date="2018-11-26T14:32:00Z">
            <w:rPr/>
          </w:rPrChange>
        </w:rPr>
        <w:fldChar w:fldCharType="separate"/>
      </w:r>
      <w:r w:rsidR="002F5441" w:rsidRPr="004D7F53">
        <w:rPr>
          <w:bCs/>
          <w:color w:val="FF0000"/>
          <w:sz w:val="36"/>
          <w:szCs w:val="36"/>
          <w:u w:val="single"/>
          <w:rPrChange w:id="34" w:author="Jiří Vojtěšek" w:date="2018-11-26T14:32:00Z">
            <w:rPr>
              <w:bCs/>
              <w:color w:val="FF0000"/>
              <w:sz w:val="32"/>
              <w:szCs w:val="28"/>
              <w:u w:val="single"/>
            </w:rPr>
          </w:rPrChange>
        </w:rPr>
        <w:t>B-I – Charakteristika studijního programu</w:t>
      </w:r>
      <w:r w:rsidRPr="004D7F53">
        <w:rPr>
          <w:sz w:val="36"/>
          <w:szCs w:val="36"/>
          <w:rPrChange w:id="35" w:author="Jiří Vojtěšek" w:date="2018-11-26T14:32:00Z">
            <w:rPr/>
          </w:rPrChange>
        </w:rPr>
        <w:fldChar w:fldCharType="end"/>
      </w:r>
    </w:p>
    <w:p w:rsidR="00427CE2" w:rsidRPr="004D7F53" w:rsidRDefault="00757911" w:rsidP="00427CE2">
      <w:pPr>
        <w:spacing w:before="60" w:after="60"/>
        <w:rPr>
          <w:color w:val="FF0000"/>
          <w:sz w:val="36"/>
          <w:szCs w:val="36"/>
          <w:u w:val="single"/>
          <w:rPrChange w:id="36" w:author="Jiří Vojtěšek" w:date="2018-11-26T14:32:00Z">
            <w:rPr>
              <w:color w:val="FF0000"/>
              <w:sz w:val="32"/>
              <w:szCs w:val="28"/>
              <w:u w:val="single"/>
            </w:rPr>
          </w:rPrChange>
        </w:rPr>
      </w:pPr>
      <w:r w:rsidRPr="004D7F53">
        <w:rPr>
          <w:sz w:val="36"/>
          <w:szCs w:val="36"/>
          <w:rPrChange w:id="37" w:author="Jiří Vojtěšek" w:date="2018-11-26T14:32:00Z">
            <w:rPr/>
          </w:rPrChange>
        </w:rPr>
        <w:fldChar w:fldCharType="begin"/>
      </w:r>
      <w:r w:rsidRPr="004D7F53">
        <w:rPr>
          <w:sz w:val="36"/>
          <w:szCs w:val="36"/>
          <w:rPrChange w:id="38" w:author="Jiří Vojtěšek" w:date="2018-11-26T14:32:00Z">
            <w:rPr/>
          </w:rPrChange>
        </w:rPr>
        <w:instrText xml:space="preserve"> REF BII \h  \* MERGEFORMAT </w:instrText>
      </w:r>
      <w:r w:rsidRPr="004D7F53">
        <w:rPr>
          <w:sz w:val="36"/>
          <w:szCs w:val="36"/>
          <w:rPrChange w:id="39" w:author="Jiří Vojtěšek" w:date="2018-11-26T14:32:00Z">
            <w:rPr/>
          </w:rPrChange>
        </w:rPr>
      </w:r>
      <w:r w:rsidRPr="004D7F53">
        <w:rPr>
          <w:sz w:val="36"/>
          <w:szCs w:val="36"/>
          <w:rPrChange w:id="40" w:author="Jiří Vojtěšek" w:date="2018-11-26T14:32:00Z">
            <w:rPr/>
          </w:rPrChange>
        </w:rPr>
        <w:fldChar w:fldCharType="separate"/>
      </w:r>
      <w:r w:rsidR="002F5441" w:rsidRPr="004D7F53">
        <w:rPr>
          <w:color w:val="FF0000"/>
          <w:sz w:val="36"/>
          <w:szCs w:val="36"/>
          <w:u w:val="single"/>
          <w:rPrChange w:id="41" w:author="Jiří Vojtěšek" w:date="2018-11-26T14:32:00Z">
            <w:rPr>
              <w:color w:val="FF0000"/>
              <w:sz w:val="32"/>
              <w:szCs w:val="28"/>
              <w:u w:val="single"/>
            </w:rPr>
          </w:rPrChange>
        </w:rPr>
        <w:t>B-IIa – Studijní plány a návrh témat prací</w:t>
      </w:r>
      <w:r w:rsidRPr="004D7F53">
        <w:rPr>
          <w:sz w:val="36"/>
          <w:szCs w:val="36"/>
          <w:rPrChange w:id="42" w:author="Jiří Vojtěšek" w:date="2018-11-26T14:32:00Z">
            <w:rPr/>
          </w:rPrChange>
        </w:rPr>
        <w:fldChar w:fldCharType="end"/>
      </w:r>
    </w:p>
    <w:p w:rsidR="00427CE2" w:rsidRPr="004D7F53" w:rsidRDefault="00427CE2" w:rsidP="00427CE2">
      <w:pPr>
        <w:spacing w:before="60" w:after="60"/>
        <w:rPr>
          <w:color w:val="FF0000"/>
          <w:sz w:val="36"/>
          <w:szCs w:val="36"/>
          <w:u w:val="single"/>
          <w:rPrChange w:id="43" w:author="Jiří Vojtěšek" w:date="2018-11-26T14:32:00Z">
            <w:rPr>
              <w:color w:val="FF0000"/>
              <w:sz w:val="32"/>
              <w:szCs w:val="28"/>
              <w:u w:val="single"/>
            </w:rPr>
          </w:rPrChange>
        </w:rPr>
      </w:pPr>
      <w:r w:rsidRPr="004D7F53">
        <w:rPr>
          <w:color w:val="FF0000"/>
          <w:sz w:val="36"/>
          <w:szCs w:val="36"/>
          <w:u w:val="single"/>
          <w:rPrChange w:id="44" w:author="Jiří Vojtěšek" w:date="2018-11-26T14:32:00Z">
            <w:rPr>
              <w:color w:val="FF0000"/>
              <w:sz w:val="32"/>
              <w:szCs w:val="28"/>
              <w:u w:val="single"/>
            </w:rPr>
          </w:rPrChange>
        </w:rPr>
        <w:t xml:space="preserve">B-III – </w:t>
      </w:r>
      <w:r w:rsidR="00757911" w:rsidRPr="004D7F53">
        <w:rPr>
          <w:sz w:val="36"/>
          <w:szCs w:val="36"/>
          <w:rPrChange w:id="45" w:author="Jiří Vojtěšek" w:date="2018-11-26T14:32:00Z">
            <w:rPr/>
          </w:rPrChange>
        </w:rPr>
        <w:fldChar w:fldCharType="begin"/>
      </w:r>
      <w:r w:rsidR="00757911" w:rsidRPr="004D7F53">
        <w:rPr>
          <w:sz w:val="36"/>
          <w:szCs w:val="36"/>
          <w:rPrChange w:id="46" w:author="Jiří Vojtěšek" w:date="2018-11-26T14:32:00Z">
            <w:rPr/>
          </w:rPrChange>
        </w:rPr>
        <w:instrText xml:space="preserve"> REF BIII \h  \* MERGEFORMAT </w:instrText>
      </w:r>
      <w:r w:rsidR="00757911" w:rsidRPr="004D7F53">
        <w:rPr>
          <w:sz w:val="36"/>
          <w:szCs w:val="36"/>
          <w:rPrChange w:id="47" w:author="Jiří Vojtěšek" w:date="2018-11-26T14:32:00Z">
            <w:rPr/>
          </w:rPrChange>
        </w:rPr>
      </w:r>
      <w:r w:rsidR="00757911" w:rsidRPr="004D7F53">
        <w:rPr>
          <w:sz w:val="36"/>
          <w:szCs w:val="36"/>
          <w:rPrChange w:id="48" w:author="Jiří Vojtěšek" w:date="2018-11-26T14:32:00Z">
            <w:rPr/>
          </w:rPrChange>
        </w:rPr>
        <w:fldChar w:fldCharType="separate"/>
      </w:r>
      <w:r w:rsidR="002F5441" w:rsidRPr="004D7F53">
        <w:rPr>
          <w:color w:val="FF0000"/>
          <w:sz w:val="36"/>
          <w:szCs w:val="36"/>
          <w:u w:val="single"/>
          <w:rPrChange w:id="49" w:author="Jiří Vojtěšek" w:date="2018-11-26T14:32:00Z">
            <w:rPr>
              <w:color w:val="FF0000"/>
              <w:sz w:val="32"/>
              <w:szCs w:val="28"/>
              <w:u w:val="single"/>
            </w:rPr>
          </w:rPrChange>
        </w:rPr>
        <w:t>Charakteristika studijního předmětu</w:t>
      </w:r>
      <w:r w:rsidR="00757911" w:rsidRPr="004D7F53">
        <w:rPr>
          <w:sz w:val="36"/>
          <w:szCs w:val="36"/>
          <w:rPrChange w:id="50" w:author="Jiří Vojtěšek" w:date="2018-11-26T14:32:00Z">
            <w:rPr/>
          </w:rPrChange>
        </w:rPr>
        <w:fldChar w:fldCharType="end"/>
      </w:r>
    </w:p>
    <w:p w:rsidR="00427CE2" w:rsidRPr="004D7F53" w:rsidRDefault="00427CE2" w:rsidP="00427CE2">
      <w:pPr>
        <w:spacing w:before="60" w:after="60"/>
        <w:rPr>
          <w:color w:val="FF0000"/>
          <w:sz w:val="36"/>
          <w:szCs w:val="36"/>
          <w:u w:val="single"/>
          <w:rPrChange w:id="51" w:author="Jiří Vojtěšek" w:date="2018-11-26T14:32:00Z">
            <w:rPr>
              <w:color w:val="FF0000"/>
              <w:sz w:val="32"/>
              <w:szCs w:val="28"/>
              <w:u w:val="single"/>
            </w:rPr>
          </w:rPrChange>
        </w:rPr>
      </w:pPr>
      <w:r w:rsidRPr="004D7F53">
        <w:rPr>
          <w:color w:val="FF0000"/>
          <w:sz w:val="36"/>
          <w:szCs w:val="36"/>
          <w:u w:val="single"/>
          <w:rPrChange w:id="52" w:author="Jiří Vojtěšek" w:date="2018-11-26T14:32:00Z">
            <w:rPr>
              <w:color w:val="FF0000"/>
              <w:sz w:val="32"/>
              <w:szCs w:val="28"/>
              <w:u w:val="single"/>
            </w:rPr>
          </w:rPrChange>
        </w:rPr>
        <w:t xml:space="preserve">C-I – </w:t>
      </w:r>
      <w:r w:rsidR="00757911" w:rsidRPr="004D7F53">
        <w:rPr>
          <w:sz w:val="36"/>
          <w:szCs w:val="36"/>
          <w:rPrChange w:id="53" w:author="Jiří Vojtěšek" w:date="2018-11-26T14:32:00Z">
            <w:rPr/>
          </w:rPrChange>
        </w:rPr>
        <w:fldChar w:fldCharType="begin"/>
      </w:r>
      <w:r w:rsidR="00757911" w:rsidRPr="004D7F53">
        <w:rPr>
          <w:sz w:val="36"/>
          <w:szCs w:val="36"/>
          <w:rPrChange w:id="54" w:author="Jiří Vojtěšek" w:date="2018-11-26T14:32:00Z">
            <w:rPr/>
          </w:rPrChange>
        </w:rPr>
        <w:instrText xml:space="preserve"> REF CI \h  \* MERGEFORMAT </w:instrText>
      </w:r>
      <w:r w:rsidR="00757911" w:rsidRPr="004D7F53">
        <w:rPr>
          <w:sz w:val="36"/>
          <w:szCs w:val="36"/>
          <w:rPrChange w:id="55" w:author="Jiří Vojtěšek" w:date="2018-11-26T14:32:00Z">
            <w:rPr/>
          </w:rPrChange>
        </w:rPr>
      </w:r>
      <w:r w:rsidR="00757911" w:rsidRPr="004D7F53">
        <w:rPr>
          <w:sz w:val="36"/>
          <w:szCs w:val="36"/>
          <w:rPrChange w:id="56" w:author="Jiří Vojtěšek" w:date="2018-11-26T14:32:00Z">
            <w:rPr/>
          </w:rPrChange>
        </w:rPr>
        <w:fldChar w:fldCharType="separate"/>
      </w:r>
      <w:r w:rsidR="002F5441" w:rsidRPr="004D7F53">
        <w:rPr>
          <w:color w:val="FF0000"/>
          <w:sz w:val="36"/>
          <w:szCs w:val="36"/>
          <w:u w:val="single"/>
          <w:rPrChange w:id="57" w:author="Jiří Vojtěšek" w:date="2018-11-26T14:32:00Z">
            <w:rPr>
              <w:color w:val="FF0000"/>
              <w:sz w:val="32"/>
              <w:szCs w:val="28"/>
              <w:u w:val="single"/>
            </w:rPr>
          </w:rPrChange>
        </w:rPr>
        <w:t>Personální zabezpečení</w:t>
      </w:r>
      <w:r w:rsidR="00757911" w:rsidRPr="004D7F53">
        <w:rPr>
          <w:sz w:val="36"/>
          <w:szCs w:val="36"/>
          <w:rPrChange w:id="58" w:author="Jiří Vojtěšek" w:date="2018-11-26T14:32:00Z">
            <w:rPr/>
          </w:rPrChange>
        </w:rPr>
        <w:fldChar w:fldCharType="end"/>
      </w:r>
    </w:p>
    <w:p w:rsidR="00427CE2" w:rsidRPr="004D7F53" w:rsidRDefault="00757911" w:rsidP="00427CE2">
      <w:pPr>
        <w:spacing w:before="60" w:after="60"/>
        <w:rPr>
          <w:color w:val="FF0000"/>
          <w:sz w:val="36"/>
          <w:szCs w:val="36"/>
          <w:u w:val="single"/>
          <w:rPrChange w:id="59" w:author="Jiří Vojtěšek" w:date="2018-11-26T14:32:00Z">
            <w:rPr>
              <w:color w:val="FF0000"/>
              <w:sz w:val="32"/>
              <w:szCs w:val="28"/>
              <w:u w:val="single"/>
            </w:rPr>
          </w:rPrChange>
        </w:rPr>
      </w:pPr>
      <w:r w:rsidRPr="004D7F53">
        <w:rPr>
          <w:sz w:val="36"/>
          <w:szCs w:val="36"/>
          <w:rPrChange w:id="60" w:author="Jiří Vojtěšek" w:date="2018-11-26T14:32:00Z">
            <w:rPr/>
          </w:rPrChange>
        </w:rPr>
        <w:fldChar w:fldCharType="begin"/>
      </w:r>
      <w:r w:rsidRPr="004D7F53">
        <w:rPr>
          <w:sz w:val="36"/>
          <w:szCs w:val="36"/>
          <w:rPrChange w:id="61" w:author="Jiří Vojtěšek" w:date="2018-11-26T14:32:00Z">
            <w:rPr/>
          </w:rPrChange>
        </w:rPr>
        <w:instrText xml:space="preserve"> REF CII \h  \* MERGEFORMAT </w:instrText>
      </w:r>
      <w:r w:rsidRPr="004D7F53">
        <w:rPr>
          <w:sz w:val="36"/>
          <w:szCs w:val="36"/>
          <w:rPrChange w:id="62" w:author="Jiří Vojtěšek" w:date="2018-11-26T14:32:00Z">
            <w:rPr/>
          </w:rPrChange>
        </w:rPr>
      </w:r>
      <w:r w:rsidRPr="004D7F53">
        <w:rPr>
          <w:sz w:val="36"/>
          <w:szCs w:val="36"/>
          <w:rPrChange w:id="63" w:author="Jiří Vojtěšek" w:date="2018-11-26T14:32:00Z">
            <w:rPr/>
          </w:rPrChange>
        </w:rPr>
        <w:fldChar w:fldCharType="separate"/>
      </w:r>
      <w:r w:rsidR="002F5441" w:rsidRPr="004D7F53">
        <w:rPr>
          <w:color w:val="FF0000"/>
          <w:sz w:val="36"/>
          <w:szCs w:val="36"/>
          <w:u w:val="single"/>
          <w:rPrChange w:id="64" w:author="Jiří Vojtěšek" w:date="2018-11-26T14:32:00Z">
            <w:rPr>
              <w:color w:val="FF0000"/>
              <w:sz w:val="32"/>
              <w:szCs w:val="28"/>
              <w:u w:val="single"/>
            </w:rPr>
          </w:rPrChange>
        </w:rPr>
        <w:t>C-II – Související tvůrčí, resp. vědecká a umělecká činnost</w:t>
      </w:r>
      <w:r w:rsidRPr="004D7F53">
        <w:rPr>
          <w:sz w:val="36"/>
          <w:szCs w:val="36"/>
          <w:rPrChange w:id="65" w:author="Jiří Vojtěšek" w:date="2018-11-26T14:32:00Z">
            <w:rPr/>
          </w:rPrChange>
        </w:rPr>
        <w:fldChar w:fldCharType="end"/>
      </w:r>
    </w:p>
    <w:p w:rsidR="00427CE2" w:rsidRPr="004D7F53" w:rsidRDefault="00757911" w:rsidP="00427CE2">
      <w:pPr>
        <w:spacing w:before="60" w:after="60"/>
        <w:rPr>
          <w:color w:val="FF0000"/>
          <w:sz w:val="36"/>
          <w:szCs w:val="36"/>
          <w:u w:val="single"/>
          <w:rPrChange w:id="66" w:author="Jiří Vojtěšek" w:date="2018-11-26T14:32:00Z">
            <w:rPr>
              <w:color w:val="FF0000"/>
              <w:sz w:val="32"/>
              <w:szCs w:val="28"/>
              <w:u w:val="single"/>
            </w:rPr>
          </w:rPrChange>
        </w:rPr>
      </w:pPr>
      <w:r w:rsidRPr="004D7F53">
        <w:rPr>
          <w:sz w:val="36"/>
          <w:szCs w:val="36"/>
          <w:rPrChange w:id="67" w:author="Jiří Vojtěšek" w:date="2018-11-26T14:32:00Z">
            <w:rPr/>
          </w:rPrChange>
        </w:rPr>
        <w:fldChar w:fldCharType="begin"/>
      </w:r>
      <w:r w:rsidRPr="004D7F53">
        <w:rPr>
          <w:sz w:val="36"/>
          <w:szCs w:val="36"/>
          <w:rPrChange w:id="68" w:author="Jiří Vojtěšek" w:date="2018-11-26T14:32:00Z">
            <w:rPr/>
          </w:rPrChange>
        </w:rPr>
        <w:instrText xml:space="preserve"> REF CIII \h  \* MERGEFORMAT </w:instrText>
      </w:r>
      <w:r w:rsidRPr="004D7F53">
        <w:rPr>
          <w:sz w:val="36"/>
          <w:szCs w:val="36"/>
          <w:rPrChange w:id="69" w:author="Jiří Vojtěšek" w:date="2018-11-26T14:32:00Z">
            <w:rPr/>
          </w:rPrChange>
        </w:rPr>
      </w:r>
      <w:r w:rsidRPr="004D7F53">
        <w:rPr>
          <w:sz w:val="36"/>
          <w:szCs w:val="36"/>
          <w:rPrChange w:id="70" w:author="Jiří Vojtěšek" w:date="2018-11-26T14:32:00Z">
            <w:rPr/>
          </w:rPrChange>
        </w:rPr>
        <w:fldChar w:fldCharType="separate"/>
      </w:r>
      <w:r w:rsidR="002F5441" w:rsidRPr="004D7F53">
        <w:rPr>
          <w:color w:val="FF0000"/>
          <w:sz w:val="36"/>
          <w:szCs w:val="36"/>
          <w:u w:val="single"/>
          <w:rPrChange w:id="71" w:author="Jiří Vojtěšek" w:date="2018-11-26T14:32:00Z">
            <w:rPr>
              <w:color w:val="FF0000"/>
              <w:sz w:val="32"/>
              <w:szCs w:val="28"/>
              <w:u w:val="single"/>
            </w:rPr>
          </w:rPrChange>
        </w:rPr>
        <w:t>C-III – Informační zabezpečení studijního programu</w:t>
      </w:r>
      <w:r w:rsidRPr="004D7F53">
        <w:rPr>
          <w:sz w:val="36"/>
          <w:szCs w:val="36"/>
          <w:rPrChange w:id="72" w:author="Jiří Vojtěšek" w:date="2018-11-26T14:32:00Z">
            <w:rPr/>
          </w:rPrChange>
        </w:rPr>
        <w:fldChar w:fldCharType="end"/>
      </w:r>
    </w:p>
    <w:p w:rsidR="00427CE2" w:rsidRPr="004D7F53" w:rsidRDefault="00757911" w:rsidP="00427CE2">
      <w:pPr>
        <w:spacing w:before="60" w:after="60"/>
        <w:rPr>
          <w:color w:val="FF0000"/>
          <w:sz w:val="36"/>
          <w:szCs w:val="36"/>
          <w:u w:val="single"/>
          <w:rPrChange w:id="73" w:author="Jiří Vojtěšek" w:date="2018-11-26T14:32:00Z">
            <w:rPr>
              <w:color w:val="FF0000"/>
              <w:sz w:val="32"/>
              <w:szCs w:val="28"/>
              <w:u w:val="single"/>
            </w:rPr>
          </w:rPrChange>
        </w:rPr>
      </w:pPr>
      <w:r w:rsidRPr="004D7F53">
        <w:rPr>
          <w:sz w:val="36"/>
          <w:szCs w:val="36"/>
          <w:rPrChange w:id="74" w:author="Jiří Vojtěšek" w:date="2018-11-26T14:32:00Z">
            <w:rPr/>
          </w:rPrChange>
        </w:rPr>
        <w:fldChar w:fldCharType="begin"/>
      </w:r>
      <w:r w:rsidRPr="004D7F53">
        <w:rPr>
          <w:sz w:val="36"/>
          <w:szCs w:val="36"/>
          <w:rPrChange w:id="75" w:author="Jiří Vojtěšek" w:date="2018-11-26T14:32:00Z">
            <w:rPr/>
          </w:rPrChange>
        </w:rPr>
        <w:instrText xml:space="preserve"> REF CIV \h  \* MERGEFORMAT </w:instrText>
      </w:r>
      <w:r w:rsidRPr="004D7F53">
        <w:rPr>
          <w:sz w:val="36"/>
          <w:szCs w:val="36"/>
          <w:rPrChange w:id="76" w:author="Jiří Vojtěšek" w:date="2018-11-26T14:32:00Z">
            <w:rPr/>
          </w:rPrChange>
        </w:rPr>
      </w:r>
      <w:r w:rsidRPr="004D7F53">
        <w:rPr>
          <w:sz w:val="36"/>
          <w:szCs w:val="36"/>
          <w:rPrChange w:id="77" w:author="Jiří Vojtěšek" w:date="2018-11-26T14:32:00Z">
            <w:rPr/>
          </w:rPrChange>
        </w:rPr>
        <w:fldChar w:fldCharType="separate"/>
      </w:r>
      <w:r w:rsidR="002F5441" w:rsidRPr="004D7F53">
        <w:rPr>
          <w:color w:val="FF0000"/>
          <w:sz w:val="36"/>
          <w:szCs w:val="36"/>
          <w:u w:val="single"/>
          <w:rPrChange w:id="78" w:author="Jiří Vojtěšek" w:date="2018-11-26T14:32:00Z">
            <w:rPr>
              <w:color w:val="FF0000"/>
              <w:sz w:val="32"/>
              <w:szCs w:val="28"/>
              <w:u w:val="single"/>
            </w:rPr>
          </w:rPrChange>
        </w:rPr>
        <w:t>C-IV – Materiální zabezpečení studijního programu</w:t>
      </w:r>
      <w:r w:rsidRPr="004D7F53">
        <w:rPr>
          <w:sz w:val="36"/>
          <w:szCs w:val="36"/>
          <w:rPrChange w:id="79" w:author="Jiří Vojtěšek" w:date="2018-11-26T14:32:00Z">
            <w:rPr/>
          </w:rPrChange>
        </w:rPr>
        <w:fldChar w:fldCharType="end"/>
      </w:r>
    </w:p>
    <w:p w:rsidR="00427CE2" w:rsidRPr="004D7F53" w:rsidRDefault="00757911" w:rsidP="00427CE2">
      <w:pPr>
        <w:spacing w:before="60" w:after="60"/>
        <w:rPr>
          <w:color w:val="FF0000"/>
          <w:sz w:val="36"/>
          <w:szCs w:val="36"/>
          <w:u w:val="single"/>
          <w:rPrChange w:id="80" w:author="Jiří Vojtěšek" w:date="2018-11-26T14:32:00Z">
            <w:rPr>
              <w:color w:val="FF0000"/>
              <w:sz w:val="32"/>
              <w:szCs w:val="28"/>
              <w:u w:val="single"/>
            </w:rPr>
          </w:rPrChange>
        </w:rPr>
      </w:pPr>
      <w:r w:rsidRPr="004D7F53">
        <w:rPr>
          <w:sz w:val="36"/>
          <w:szCs w:val="36"/>
          <w:rPrChange w:id="81" w:author="Jiří Vojtěšek" w:date="2018-11-26T14:32:00Z">
            <w:rPr/>
          </w:rPrChange>
        </w:rPr>
        <w:fldChar w:fldCharType="begin"/>
      </w:r>
      <w:r w:rsidRPr="004D7F53">
        <w:rPr>
          <w:sz w:val="36"/>
          <w:szCs w:val="36"/>
          <w:rPrChange w:id="82" w:author="Jiří Vojtěšek" w:date="2018-11-26T14:32:00Z">
            <w:rPr/>
          </w:rPrChange>
        </w:rPr>
        <w:instrText xml:space="preserve"> REF CV \h  \* MERGEFORMAT </w:instrText>
      </w:r>
      <w:r w:rsidRPr="004D7F53">
        <w:rPr>
          <w:sz w:val="36"/>
          <w:szCs w:val="36"/>
          <w:rPrChange w:id="83" w:author="Jiří Vojtěšek" w:date="2018-11-26T14:32:00Z">
            <w:rPr/>
          </w:rPrChange>
        </w:rPr>
      </w:r>
      <w:r w:rsidRPr="004D7F53">
        <w:rPr>
          <w:sz w:val="36"/>
          <w:szCs w:val="36"/>
          <w:rPrChange w:id="84" w:author="Jiří Vojtěšek" w:date="2018-11-26T14:32:00Z">
            <w:rPr/>
          </w:rPrChange>
        </w:rPr>
        <w:fldChar w:fldCharType="separate"/>
      </w:r>
      <w:r w:rsidR="002F5441" w:rsidRPr="004D7F53">
        <w:rPr>
          <w:color w:val="FF0000"/>
          <w:sz w:val="36"/>
          <w:szCs w:val="36"/>
          <w:u w:val="single"/>
          <w:rPrChange w:id="85" w:author="Jiří Vojtěšek" w:date="2018-11-26T14:32:00Z">
            <w:rPr>
              <w:color w:val="FF0000"/>
              <w:sz w:val="32"/>
              <w:szCs w:val="28"/>
              <w:u w:val="single"/>
            </w:rPr>
          </w:rPrChange>
        </w:rPr>
        <w:t>C-V – Finanční zabezpečení studijního programu</w:t>
      </w:r>
      <w:r w:rsidRPr="004D7F53">
        <w:rPr>
          <w:sz w:val="36"/>
          <w:szCs w:val="36"/>
          <w:rPrChange w:id="86" w:author="Jiří Vojtěšek" w:date="2018-11-26T14:32:00Z">
            <w:rPr/>
          </w:rPrChange>
        </w:rPr>
        <w:fldChar w:fldCharType="end"/>
      </w:r>
    </w:p>
    <w:p w:rsidR="00427CE2" w:rsidRPr="004D7F53" w:rsidRDefault="00757911" w:rsidP="00427CE2">
      <w:pPr>
        <w:spacing w:before="60" w:after="60"/>
        <w:rPr>
          <w:color w:val="FF0000"/>
          <w:sz w:val="36"/>
          <w:szCs w:val="36"/>
          <w:u w:val="single"/>
          <w:rPrChange w:id="87" w:author="Jiří Vojtěšek" w:date="2018-11-26T14:32:00Z">
            <w:rPr>
              <w:color w:val="FF0000"/>
              <w:sz w:val="32"/>
              <w:szCs w:val="28"/>
              <w:u w:val="single"/>
            </w:rPr>
          </w:rPrChange>
        </w:rPr>
      </w:pPr>
      <w:r w:rsidRPr="004D7F53">
        <w:rPr>
          <w:sz w:val="36"/>
          <w:szCs w:val="36"/>
          <w:rPrChange w:id="88" w:author="Jiří Vojtěšek" w:date="2018-11-26T14:32:00Z">
            <w:rPr/>
          </w:rPrChange>
        </w:rPr>
        <w:fldChar w:fldCharType="begin"/>
      </w:r>
      <w:r w:rsidRPr="004D7F53">
        <w:rPr>
          <w:sz w:val="36"/>
          <w:szCs w:val="36"/>
          <w:rPrChange w:id="89" w:author="Jiří Vojtěšek" w:date="2018-11-26T14:32:00Z">
            <w:rPr/>
          </w:rPrChange>
        </w:rPr>
        <w:instrText xml:space="preserve"> REF DI \h  \* MERGEFORMAT </w:instrText>
      </w:r>
      <w:r w:rsidRPr="004D7F53">
        <w:rPr>
          <w:sz w:val="36"/>
          <w:szCs w:val="36"/>
          <w:rPrChange w:id="90" w:author="Jiří Vojtěšek" w:date="2018-11-26T14:32:00Z">
            <w:rPr/>
          </w:rPrChange>
        </w:rPr>
      </w:r>
      <w:r w:rsidRPr="004D7F53">
        <w:rPr>
          <w:sz w:val="36"/>
          <w:szCs w:val="36"/>
          <w:rPrChange w:id="91" w:author="Jiří Vojtěšek" w:date="2018-11-26T14:32:00Z">
            <w:rPr/>
          </w:rPrChange>
        </w:rPr>
        <w:fldChar w:fldCharType="separate"/>
      </w:r>
      <w:r w:rsidR="002F5441" w:rsidRPr="004D7F53">
        <w:rPr>
          <w:color w:val="FF0000"/>
          <w:sz w:val="36"/>
          <w:szCs w:val="36"/>
          <w:u w:val="single"/>
          <w:rPrChange w:id="92" w:author="Jiří Vojtěšek" w:date="2018-11-26T14:32:00Z">
            <w:rPr>
              <w:color w:val="FF0000"/>
              <w:sz w:val="32"/>
              <w:szCs w:val="28"/>
              <w:u w:val="single"/>
            </w:rPr>
          </w:rPrChange>
        </w:rPr>
        <w:t>D-I – Záměr rozvoje a další údaje ke studijnímu programu</w:t>
      </w:r>
      <w:r w:rsidRPr="004D7F53">
        <w:rPr>
          <w:sz w:val="36"/>
          <w:szCs w:val="36"/>
          <w:rPrChange w:id="93" w:author="Jiří Vojtěšek" w:date="2018-11-26T14:32:00Z">
            <w:rPr/>
          </w:rPrChange>
        </w:rPr>
        <w:fldChar w:fldCharType="end"/>
      </w:r>
    </w:p>
    <w:p w:rsidR="00427CE2" w:rsidRPr="004D7F53" w:rsidRDefault="00427CE2" w:rsidP="00427CE2">
      <w:pPr>
        <w:spacing w:before="60" w:after="60"/>
        <w:rPr>
          <w:color w:val="FF0000"/>
          <w:sz w:val="36"/>
          <w:szCs w:val="36"/>
          <w:u w:val="single"/>
          <w:rPrChange w:id="94" w:author="Jiří Vojtěšek" w:date="2018-11-26T14:32:00Z">
            <w:rPr>
              <w:color w:val="FF0000"/>
              <w:sz w:val="32"/>
              <w:szCs w:val="28"/>
              <w:u w:val="single"/>
            </w:rPr>
          </w:rPrChange>
        </w:rPr>
      </w:pPr>
      <w:r w:rsidRPr="004D7F53">
        <w:rPr>
          <w:color w:val="FF0000"/>
          <w:sz w:val="36"/>
          <w:szCs w:val="36"/>
          <w:u w:val="single"/>
          <w:rPrChange w:id="95" w:author="Jiří Vojtěšek" w:date="2018-11-26T14:32:00Z">
            <w:rPr>
              <w:color w:val="FF0000"/>
              <w:sz w:val="32"/>
              <w:szCs w:val="28"/>
              <w:u w:val="single"/>
            </w:rPr>
          </w:rPrChange>
        </w:rPr>
        <w:t>E – Sebehodnotící zpráva</w:t>
      </w:r>
    </w:p>
    <w:p w:rsidR="00427CE2" w:rsidRDefault="00427CE2" w:rsidP="00427CE2">
      <w:pPr>
        <w:spacing w:before="60" w:after="60"/>
        <w:rPr>
          <w:b/>
          <w:color w:val="FF0000"/>
          <w:sz w:val="32"/>
          <w:szCs w:val="28"/>
          <w:u w:val="single"/>
        </w:rPr>
      </w:pPr>
    </w:p>
    <w:p w:rsidR="00427CE2" w:rsidRDefault="00427CE2" w:rsidP="00427CE2"/>
    <w:p w:rsidR="00427CE2" w:rsidRDefault="00427CE2" w:rsidP="00427CE2"/>
    <w:p w:rsidR="00427CE2" w:rsidRDefault="00427CE2">
      <w:pPr>
        <w:rPr>
          <w:b/>
          <w:sz w:val="28"/>
        </w:rPr>
      </w:pPr>
      <w:r>
        <w:rPr>
          <w:b/>
          <w:sz w:val="28"/>
        </w:rPr>
        <w:br w:type="page"/>
      </w:r>
    </w:p>
    <w:p w:rsidR="00001E3D" w:rsidRPr="00C557F3"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96" w:name="AI"/>
      <w:r w:rsidRPr="00C557F3">
        <w:rPr>
          <w:b/>
          <w:sz w:val="28"/>
        </w:rPr>
        <w:lastRenderedPageBreak/>
        <w:t xml:space="preserve">A-I – </w:t>
      </w:r>
      <w:r w:rsidRPr="00C557F3">
        <w:rPr>
          <w:b/>
          <w:sz w:val="26"/>
          <w:szCs w:val="26"/>
        </w:rPr>
        <w:t>Základní informace o žádosti o akreditaci</w:t>
      </w:r>
      <w:bookmarkEnd w:id="96"/>
    </w:p>
    <w:p w:rsidR="00001E3D" w:rsidRPr="00C557F3" w:rsidRDefault="00001E3D" w:rsidP="00CB41FC">
      <w:pPr>
        <w:rPr>
          <w:b/>
          <w:sz w:val="28"/>
        </w:rPr>
      </w:pPr>
    </w:p>
    <w:p w:rsidR="00001E3D" w:rsidRPr="00C557F3" w:rsidRDefault="00001E3D" w:rsidP="00C50458">
      <w:pPr>
        <w:spacing w:after="240"/>
        <w:rPr>
          <w:b/>
          <w:sz w:val="28"/>
        </w:rPr>
      </w:pPr>
      <w:r w:rsidRPr="00C557F3">
        <w:rPr>
          <w:b/>
          <w:sz w:val="28"/>
        </w:rPr>
        <w:t>Název vysoké školy:</w:t>
      </w:r>
      <w:r w:rsidR="00A0012D" w:rsidRPr="00C557F3">
        <w:rPr>
          <w:b/>
          <w:sz w:val="28"/>
        </w:rPr>
        <w:t xml:space="preserve">  Univerzita Tomáše Bati ve Zlíně</w:t>
      </w:r>
    </w:p>
    <w:p w:rsidR="00001E3D" w:rsidRPr="00C557F3" w:rsidRDefault="00001E3D" w:rsidP="00C50458">
      <w:pPr>
        <w:spacing w:after="240"/>
        <w:ind w:left="3686" w:hanging="3686"/>
        <w:rPr>
          <w:b/>
          <w:sz w:val="28"/>
        </w:rPr>
      </w:pPr>
    </w:p>
    <w:p w:rsidR="00001E3D" w:rsidRPr="00C557F3" w:rsidRDefault="00001E3D" w:rsidP="00C50458">
      <w:pPr>
        <w:spacing w:after="240"/>
        <w:rPr>
          <w:b/>
          <w:sz w:val="28"/>
        </w:rPr>
      </w:pPr>
      <w:r w:rsidRPr="00C557F3">
        <w:rPr>
          <w:b/>
          <w:sz w:val="28"/>
        </w:rPr>
        <w:t>Název součásti vysoké školy:</w:t>
      </w:r>
      <w:r w:rsidRPr="00C557F3">
        <w:rPr>
          <w:b/>
          <w:sz w:val="28"/>
        </w:rPr>
        <w:tab/>
      </w:r>
      <w:r w:rsidR="00A0012D" w:rsidRPr="00C557F3">
        <w:rPr>
          <w:b/>
          <w:sz w:val="28"/>
        </w:rPr>
        <w:t>Fakulta aplikované informatiky</w:t>
      </w:r>
    </w:p>
    <w:p w:rsidR="00001E3D" w:rsidRPr="00C557F3" w:rsidRDefault="00001E3D" w:rsidP="00C50458">
      <w:pPr>
        <w:spacing w:after="240"/>
        <w:ind w:left="3544" w:hanging="3544"/>
        <w:rPr>
          <w:b/>
          <w:sz w:val="28"/>
        </w:rPr>
      </w:pPr>
    </w:p>
    <w:p w:rsidR="00001E3D" w:rsidRPr="00C557F3" w:rsidRDefault="00001E3D" w:rsidP="00C50458">
      <w:pPr>
        <w:spacing w:after="240"/>
        <w:rPr>
          <w:b/>
          <w:sz w:val="28"/>
        </w:rPr>
      </w:pPr>
      <w:r w:rsidRPr="00C557F3">
        <w:rPr>
          <w:b/>
          <w:sz w:val="28"/>
        </w:rPr>
        <w:t>Název spolupracující instituce:</w:t>
      </w:r>
    </w:p>
    <w:p w:rsidR="00001E3D" w:rsidRPr="00C557F3" w:rsidRDefault="00001E3D" w:rsidP="00C50458">
      <w:pPr>
        <w:spacing w:after="240"/>
        <w:rPr>
          <w:b/>
          <w:sz w:val="28"/>
        </w:rPr>
      </w:pPr>
    </w:p>
    <w:p w:rsidR="002F5441" w:rsidRDefault="00001E3D">
      <w:pPr>
        <w:ind w:left="3538" w:hanging="3538"/>
        <w:rPr>
          <w:ins w:id="97" w:author="vopatrilova" w:date="2018-11-20T16:11:00Z"/>
          <w:b/>
          <w:sz w:val="28"/>
        </w:rPr>
        <w:pPrChange w:id="98" w:author="vopatrilova" w:date="2018-11-20T16:11:00Z">
          <w:pPr>
            <w:spacing w:after="240"/>
            <w:ind w:left="3540" w:hanging="3540"/>
          </w:pPr>
        </w:pPrChange>
      </w:pPr>
      <w:r w:rsidRPr="00C557F3">
        <w:rPr>
          <w:b/>
          <w:sz w:val="28"/>
        </w:rPr>
        <w:t>Název studijního programu:</w:t>
      </w:r>
      <w:r w:rsidRPr="00C557F3">
        <w:rPr>
          <w:b/>
          <w:sz w:val="28"/>
        </w:rPr>
        <w:tab/>
      </w:r>
      <w:r w:rsidR="00540D12" w:rsidRPr="00C557F3">
        <w:rPr>
          <w:b/>
          <w:sz w:val="28"/>
        </w:rPr>
        <w:t>Automatické řízení a informatika</w:t>
      </w:r>
    </w:p>
    <w:p w:rsidR="002F5441" w:rsidRDefault="00DA0318">
      <w:pPr>
        <w:ind w:left="3538" w:hanging="3538"/>
        <w:rPr>
          <w:ins w:id="99" w:author="vopatrilova" w:date="2018-11-16T10:45:00Z"/>
          <w:b/>
          <w:sz w:val="28"/>
        </w:rPr>
        <w:pPrChange w:id="100" w:author="vopatrilova" w:date="2018-11-20T16:11:00Z">
          <w:pPr>
            <w:spacing w:after="240"/>
            <w:ind w:left="3540" w:hanging="3540"/>
          </w:pPr>
        </w:pPrChange>
      </w:pPr>
      <w:ins w:id="101" w:author="vopatrilova" w:date="2018-11-20T16:11:00Z">
        <w:r>
          <w:rPr>
            <w:b/>
            <w:sz w:val="28"/>
          </w:rPr>
          <w:tab/>
          <w:t>v konceptu „Průmysl 4.0“</w:t>
        </w:r>
      </w:ins>
    </w:p>
    <w:p w:rsidR="00B23C6C" w:rsidRDefault="00B23C6C" w:rsidP="00A0012D">
      <w:pPr>
        <w:spacing w:after="240"/>
        <w:ind w:left="3540" w:hanging="3540"/>
        <w:rPr>
          <w:ins w:id="102" w:author="vopatrilova" w:date="2018-11-08T16:02:00Z"/>
          <w:b/>
          <w:sz w:val="28"/>
        </w:rPr>
      </w:pPr>
    </w:p>
    <w:p w:rsidR="002F5441" w:rsidRDefault="002F5441">
      <w:pPr>
        <w:spacing w:after="240"/>
        <w:ind w:left="3540"/>
        <w:rPr>
          <w:del w:id="103" w:author="vopatrilova" w:date="2018-11-16T10:45:00Z"/>
          <w:b/>
          <w:sz w:val="28"/>
        </w:rPr>
        <w:pPrChange w:id="104" w:author="vopatrilova" w:date="2018-11-08T16:02:00Z">
          <w:pPr>
            <w:spacing w:after="240"/>
            <w:ind w:left="3540" w:hanging="3540"/>
          </w:pPr>
        </w:pPrChange>
      </w:pPr>
    </w:p>
    <w:p w:rsidR="00001E3D" w:rsidRPr="00C557F3" w:rsidRDefault="00001E3D" w:rsidP="00C50458">
      <w:pPr>
        <w:spacing w:after="240"/>
        <w:rPr>
          <w:b/>
          <w:sz w:val="28"/>
        </w:rPr>
      </w:pPr>
    </w:p>
    <w:p w:rsidR="00001E3D" w:rsidRPr="00C557F3" w:rsidRDefault="00001E3D" w:rsidP="008F099C">
      <w:pPr>
        <w:spacing w:after="240"/>
        <w:ind w:left="3544" w:hanging="3544"/>
        <w:rPr>
          <w:sz w:val="28"/>
        </w:rPr>
      </w:pPr>
      <w:r w:rsidRPr="00C557F3">
        <w:rPr>
          <w:b/>
          <w:sz w:val="28"/>
        </w:rPr>
        <w:t>Typ žádosti o akreditaci:</w:t>
      </w:r>
      <w:r w:rsidRPr="00C557F3">
        <w:rPr>
          <w:sz w:val="28"/>
        </w:rPr>
        <w:tab/>
      </w:r>
      <w:r w:rsidRPr="00C557F3">
        <w:rPr>
          <w:sz w:val="24"/>
        </w:rPr>
        <w:t xml:space="preserve">udělení akreditace – </w:t>
      </w:r>
      <w:r w:rsidRPr="00C557F3">
        <w:rPr>
          <w:strike/>
          <w:sz w:val="24"/>
        </w:rPr>
        <w:t>prodloužení platnosti akreditace</w:t>
      </w:r>
      <w:r w:rsidRPr="00C557F3">
        <w:rPr>
          <w:sz w:val="24"/>
        </w:rPr>
        <w:t xml:space="preserve"> – </w:t>
      </w:r>
      <w:r w:rsidRPr="00C557F3">
        <w:rPr>
          <w:strike/>
          <w:sz w:val="24"/>
        </w:rPr>
        <w:t>rozšíření akreditace</w:t>
      </w:r>
    </w:p>
    <w:p w:rsidR="00001E3D" w:rsidRPr="00C557F3" w:rsidRDefault="00001E3D" w:rsidP="00C50458">
      <w:pPr>
        <w:spacing w:after="240"/>
        <w:rPr>
          <w:b/>
          <w:sz w:val="28"/>
        </w:rPr>
      </w:pPr>
    </w:p>
    <w:p w:rsidR="00001E3D" w:rsidRPr="00C557F3" w:rsidRDefault="00001E3D" w:rsidP="00C74FA3">
      <w:pPr>
        <w:spacing w:after="240"/>
        <w:rPr>
          <w:b/>
          <w:sz w:val="28"/>
        </w:rPr>
      </w:pPr>
      <w:r w:rsidRPr="00C557F3">
        <w:rPr>
          <w:b/>
          <w:sz w:val="28"/>
        </w:rPr>
        <w:t>Schvalující orgán:</w:t>
      </w:r>
      <w:r w:rsidR="00A0012D" w:rsidRPr="00C557F3">
        <w:rPr>
          <w:b/>
          <w:sz w:val="28"/>
        </w:rPr>
        <w:t xml:space="preserve">   Rada pro vnitřní hodnocení UTB</w:t>
      </w:r>
    </w:p>
    <w:p w:rsidR="00001E3D" w:rsidRPr="00C557F3" w:rsidRDefault="00001E3D" w:rsidP="00C74FA3">
      <w:pPr>
        <w:spacing w:after="240"/>
        <w:rPr>
          <w:b/>
          <w:sz w:val="28"/>
        </w:rPr>
      </w:pPr>
    </w:p>
    <w:p w:rsidR="00001E3D" w:rsidRPr="00C557F3" w:rsidRDefault="00001E3D" w:rsidP="00C50458">
      <w:pPr>
        <w:spacing w:after="240"/>
        <w:rPr>
          <w:b/>
          <w:sz w:val="28"/>
        </w:rPr>
      </w:pPr>
      <w:r w:rsidRPr="00C557F3">
        <w:rPr>
          <w:b/>
          <w:sz w:val="28"/>
        </w:rPr>
        <w:t>Datum schválení žádosti:</w:t>
      </w:r>
    </w:p>
    <w:p w:rsidR="00001E3D" w:rsidRPr="00C557F3" w:rsidRDefault="00001E3D" w:rsidP="00C50458">
      <w:pPr>
        <w:spacing w:after="240"/>
        <w:rPr>
          <w:b/>
          <w:sz w:val="28"/>
        </w:rPr>
      </w:pPr>
    </w:p>
    <w:p w:rsidR="00001E3D" w:rsidRPr="00C557F3" w:rsidRDefault="00001E3D" w:rsidP="00C50458">
      <w:pPr>
        <w:spacing w:after="240"/>
        <w:rPr>
          <w:b/>
          <w:sz w:val="28"/>
        </w:rPr>
      </w:pPr>
      <w:r w:rsidRPr="00C557F3">
        <w:rPr>
          <w:b/>
          <w:sz w:val="28"/>
        </w:rPr>
        <w:t>Odkaz na elektronickou podobu žádosti:</w:t>
      </w:r>
    </w:p>
    <w:p w:rsidR="00ED42D2" w:rsidRPr="00C557F3" w:rsidRDefault="00ED42D2" w:rsidP="00C50458">
      <w:pPr>
        <w:spacing w:after="240"/>
        <w:rPr>
          <w:b/>
          <w:sz w:val="28"/>
        </w:rPr>
      </w:pPr>
      <w:r w:rsidRPr="00C557F3">
        <w:rPr>
          <w:b/>
          <w:sz w:val="28"/>
        </w:rPr>
        <w:tab/>
      </w:r>
      <w:hyperlink r:id="rId9" w:history="1">
        <w:r w:rsidR="00540D12" w:rsidRPr="00C557F3">
          <w:rPr>
            <w:rStyle w:val="Hypertextovodkaz"/>
            <w:b/>
            <w:sz w:val="28"/>
          </w:rPr>
          <w:t>http://bit.ly/MgrARI18</w:t>
        </w:r>
      </w:hyperlink>
      <w:r w:rsidR="00540D12" w:rsidRPr="00C557F3">
        <w:rPr>
          <w:b/>
          <w:sz w:val="28"/>
        </w:rPr>
        <w:t xml:space="preserve"> </w:t>
      </w:r>
    </w:p>
    <w:p w:rsidR="00466E40" w:rsidRPr="00C557F3" w:rsidRDefault="00466E40" w:rsidP="00C50458">
      <w:pPr>
        <w:spacing w:after="240"/>
        <w:rPr>
          <w:b/>
          <w:sz w:val="28"/>
        </w:rPr>
      </w:pPr>
      <w:r w:rsidRPr="00C557F3">
        <w:rPr>
          <w:b/>
          <w:sz w:val="28"/>
        </w:rPr>
        <w:tab/>
      </w:r>
      <w:r w:rsidRPr="00C557F3">
        <w:rPr>
          <w:sz w:val="28"/>
        </w:rPr>
        <w:t>heslo pro otevření PDF:</w:t>
      </w:r>
      <w:r w:rsidRPr="00C557F3">
        <w:rPr>
          <w:b/>
          <w:sz w:val="28"/>
        </w:rPr>
        <w:t xml:space="preserve"> akreditaceFAI18</w:t>
      </w:r>
    </w:p>
    <w:p w:rsidR="00B2629F" w:rsidRPr="00C557F3" w:rsidRDefault="00B2629F" w:rsidP="00C50458">
      <w:pPr>
        <w:spacing w:after="240"/>
        <w:rPr>
          <w:b/>
          <w:sz w:val="28"/>
        </w:rPr>
      </w:pPr>
    </w:p>
    <w:p w:rsidR="00001E3D" w:rsidRPr="00C557F3" w:rsidRDefault="00001E3D" w:rsidP="00C50458">
      <w:pPr>
        <w:spacing w:after="240"/>
        <w:rPr>
          <w:b/>
          <w:sz w:val="28"/>
        </w:rPr>
      </w:pPr>
    </w:p>
    <w:p w:rsidR="00001E3D" w:rsidRPr="00C557F3" w:rsidRDefault="00001E3D" w:rsidP="00C50458">
      <w:pPr>
        <w:spacing w:after="240"/>
        <w:rPr>
          <w:b/>
          <w:sz w:val="28"/>
        </w:rPr>
      </w:pPr>
      <w:r w:rsidRPr="00C557F3">
        <w:rPr>
          <w:b/>
          <w:sz w:val="28"/>
        </w:rPr>
        <w:t>Odkazy na relevantní vnitřní předpisy:</w:t>
      </w:r>
    </w:p>
    <w:p w:rsidR="00001E3D" w:rsidRPr="00C557F3" w:rsidRDefault="00A0012D" w:rsidP="00C50458">
      <w:pPr>
        <w:spacing w:after="240"/>
        <w:rPr>
          <w:b/>
          <w:sz w:val="28"/>
        </w:rPr>
      </w:pPr>
      <w:r w:rsidRPr="00C557F3">
        <w:tab/>
        <w:t xml:space="preserve"> </w:t>
      </w:r>
      <w:hyperlink r:id="rId10" w:history="1">
        <w:r w:rsidRPr="00C557F3">
          <w:rPr>
            <w:rStyle w:val="Hypertextovodkaz"/>
            <w:sz w:val="28"/>
            <w:szCs w:val="28"/>
          </w:rPr>
          <w:t>https://www.utb.cz/univerzita/uredni-deska/vnitrni-normy-a-predpisy/</w:t>
        </w:r>
      </w:hyperlink>
      <w:r w:rsidRPr="00C557F3">
        <w:rPr>
          <w:b/>
          <w:sz w:val="28"/>
        </w:rPr>
        <w:t xml:space="preserve"> </w:t>
      </w:r>
    </w:p>
    <w:p w:rsidR="00001E3D" w:rsidRPr="00C557F3" w:rsidDel="00BC0424" w:rsidRDefault="00001E3D" w:rsidP="00C50458">
      <w:pPr>
        <w:spacing w:after="240"/>
        <w:rPr>
          <w:del w:id="105" w:author="vopatrilova" w:date="2018-11-14T10:37:00Z"/>
          <w:b/>
          <w:sz w:val="28"/>
        </w:rPr>
      </w:pPr>
      <w:r w:rsidRPr="00C557F3">
        <w:rPr>
          <w:b/>
          <w:sz w:val="28"/>
        </w:rPr>
        <w:t>ISCED F:</w:t>
      </w:r>
      <w:r w:rsidR="00540D12" w:rsidRPr="00C557F3">
        <w:rPr>
          <w:b/>
          <w:sz w:val="28"/>
        </w:rPr>
        <w:t xml:space="preserve">  0714</w:t>
      </w:r>
      <w:ins w:id="106" w:author="vopatrilova" w:date="2018-11-08T16:02:00Z">
        <w:r w:rsidR="00006AC2">
          <w:rPr>
            <w:b/>
            <w:sz w:val="28"/>
          </w:rPr>
          <w:t xml:space="preserve"> Elektronika a automatizace</w:t>
        </w:r>
      </w:ins>
    </w:p>
    <w:p w:rsidR="002F5441" w:rsidRDefault="00CF0D53">
      <w:pPr>
        <w:spacing w:after="240"/>
        <w:rPr>
          <w:b/>
          <w:sz w:val="28"/>
        </w:rPr>
        <w:pPrChange w:id="107" w:author="vopatrilova" w:date="2018-11-14T10:37:00Z">
          <w:pPr/>
        </w:pPrChange>
      </w:pPr>
      <w:r w:rsidRPr="00C557F3">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15741" w:rsidRPr="00C557F3" w:rsidTr="000132AE">
        <w:tc>
          <w:tcPr>
            <w:tcW w:w="9285" w:type="dxa"/>
            <w:gridSpan w:val="4"/>
            <w:tcBorders>
              <w:bottom w:val="double" w:sz="4" w:space="0" w:color="auto"/>
            </w:tcBorders>
            <w:shd w:val="clear" w:color="auto" w:fill="BDD6EE"/>
          </w:tcPr>
          <w:p w:rsidR="00115741" w:rsidRPr="00C557F3" w:rsidRDefault="00115741" w:rsidP="00A800A9">
            <w:pPr>
              <w:tabs>
                <w:tab w:val="right" w:pos="8881"/>
              </w:tabs>
              <w:jc w:val="both"/>
              <w:rPr>
                <w:b/>
                <w:sz w:val="28"/>
              </w:rPr>
            </w:pPr>
            <w:bookmarkStart w:id="108" w:name="BI"/>
            <w:r w:rsidRPr="00C557F3">
              <w:rPr>
                <w:b/>
                <w:sz w:val="28"/>
              </w:rPr>
              <w:lastRenderedPageBreak/>
              <w:t xml:space="preserve">B-I – </w:t>
            </w:r>
            <w:r w:rsidRPr="00C557F3">
              <w:rPr>
                <w:b/>
                <w:sz w:val="26"/>
                <w:szCs w:val="26"/>
              </w:rPr>
              <w:t>Charakteristika studijního programu</w:t>
            </w:r>
            <w:bookmarkEnd w:id="108"/>
            <w:r w:rsidR="00A800A9">
              <w:rPr>
                <w:b/>
                <w:sz w:val="28"/>
              </w:rPr>
              <w:tab/>
            </w:r>
            <w:r w:rsidR="00757911">
              <w:fldChar w:fldCharType="begin"/>
            </w:r>
            <w:r w:rsidR="00757911">
              <w:instrText xml:space="preserve"> REF aobsah \h  \* MERGEFORMAT </w:instrText>
            </w:r>
            <w:r w:rsidR="00757911">
              <w:fldChar w:fldCharType="separate"/>
            </w:r>
            <w:ins w:id="109" w:author="vopatrilova" w:date="2018-11-17T11:32:00Z">
              <w:r w:rsidR="002F5441" w:rsidRPr="002F5441">
                <w:rPr>
                  <w:rStyle w:val="Odkazintenzivn"/>
                  <w:rPrChange w:id="110" w:author="vopatrilova" w:date="2018-11-17T11:32:00Z">
                    <w:rPr>
                      <w:sz w:val="36"/>
                    </w:rPr>
                  </w:rPrChange>
                </w:rPr>
                <w:t>Obsah žádosti</w:t>
              </w:r>
            </w:ins>
            <w:del w:id="111" w:author="vopatrilova" w:date="2018-11-12T10:19:00Z">
              <w:r w:rsidR="00606ACA" w:rsidRPr="00606ACA" w:rsidDel="002515BC">
                <w:rPr>
                  <w:rStyle w:val="Odkazintenzivn"/>
                </w:rPr>
                <w:delText>Obsah žádosti</w:delText>
              </w:r>
            </w:del>
            <w:r w:rsidR="00757911">
              <w:fldChar w:fldCharType="end"/>
            </w:r>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Název studijního programu</w:t>
            </w:r>
          </w:p>
        </w:tc>
        <w:tc>
          <w:tcPr>
            <w:tcW w:w="6117" w:type="dxa"/>
            <w:gridSpan w:val="3"/>
            <w:tcBorders>
              <w:bottom w:val="single" w:sz="2" w:space="0" w:color="auto"/>
            </w:tcBorders>
          </w:tcPr>
          <w:p w:rsidR="00115741" w:rsidRPr="00C557F3" w:rsidRDefault="00115741" w:rsidP="000132AE">
            <w:del w:id="112" w:author="vopatrilova" w:date="2018-11-20T16:12:00Z">
              <w:r w:rsidRPr="00C557F3" w:rsidDel="00DA0318">
                <w:delText>Automatické řízení a informatika</w:delText>
              </w:r>
            </w:del>
            <w:ins w:id="113" w:author="vopatrilova" w:date="2018-11-20T16:12:00Z">
              <w:r w:rsidR="00DA0318">
                <w:t>Automatické řízení a informatika v konceptu „Průmysl 4.0“</w:t>
              </w:r>
            </w:ins>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Typ studijního programu</w:t>
            </w:r>
          </w:p>
        </w:tc>
        <w:tc>
          <w:tcPr>
            <w:tcW w:w="6117" w:type="dxa"/>
            <w:gridSpan w:val="3"/>
            <w:tcBorders>
              <w:bottom w:val="single" w:sz="2" w:space="0" w:color="auto"/>
            </w:tcBorders>
          </w:tcPr>
          <w:p w:rsidR="00115741" w:rsidRPr="00C557F3" w:rsidRDefault="00115741" w:rsidP="000132AE">
            <w:r w:rsidRPr="00C557F3">
              <w:t>Magisterský navazující</w:t>
            </w:r>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Profil studijního programu</w:t>
            </w:r>
          </w:p>
        </w:tc>
        <w:tc>
          <w:tcPr>
            <w:tcW w:w="6117" w:type="dxa"/>
            <w:gridSpan w:val="3"/>
            <w:tcBorders>
              <w:bottom w:val="single" w:sz="2" w:space="0" w:color="auto"/>
            </w:tcBorders>
          </w:tcPr>
          <w:p w:rsidR="00115741" w:rsidRPr="00C557F3" w:rsidRDefault="00115741" w:rsidP="000132AE">
            <w:r w:rsidRPr="00C557F3">
              <w:t>akademicky zaměřený</w:t>
            </w:r>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Forma studia</w:t>
            </w:r>
          </w:p>
        </w:tc>
        <w:tc>
          <w:tcPr>
            <w:tcW w:w="6117" w:type="dxa"/>
            <w:gridSpan w:val="3"/>
            <w:tcBorders>
              <w:bottom w:val="single" w:sz="2" w:space="0" w:color="auto"/>
            </w:tcBorders>
          </w:tcPr>
          <w:p w:rsidR="00115741" w:rsidRPr="00C557F3" w:rsidRDefault="00115741" w:rsidP="000132AE">
            <w:r w:rsidRPr="00C557F3">
              <w:t>Prezenční, kombinovaná</w:t>
            </w:r>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Standardní doba studia</w:t>
            </w:r>
          </w:p>
        </w:tc>
        <w:tc>
          <w:tcPr>
            <w:tcW w:w="6117" w:type="dxa"/>
            <w:gridSpan w:val="3"/>
            <w:tcBorders>
              <w:bottom w:val="single" w:sz="2" w:space="0" w:color="auto"/>
            </w:tcBorders>
          </w:tcPr>
          <w:p w:rsidR="00115741" w:rsidRPr="00C557F3" w:rsidRDefault="00115741" w:rsidP="000132AE">
            <w:r w:rsidRPr="00C557F3">
              <w:t>2 roky</w:t>
            </w:r>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Jazyk studia</w:t>
            </w:r>
          </w:p>
        </w:tc>
        <w:tc>
          <w:tcPr>
            <w:tcW w:w="6117" w:type="dxa"/>
            <w:gridSpan w:val="3"/>
            <w:tcBorders>
              <w:bottom w:val="single" w:sz="2" w:space="0" w:color="auto"/>
            </w:tcBorders>
          </w:tcPr>
          <w:p w:rsidR="00115741" w:rsidRPr="00C557F3" w:rsidRDefault="00115741" w:rsidP="00785F2A">
            <w:r w:rsidRPr="00C557F3">
              <w:t>Český</w:t>
            </w:r>
            <w:del w:id="114" w:author="Jiří Vojtěšek" w:date="2018-11-24T21:09:00Z">
              <w:r w:rsidRPr="00C557F3" w:rsidDel="00785F2A">
                <w:delText>, anglický (pouze v prezenční formě studia)</w:delText>
              </w:r>
            </w:del>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Udělovaný akademický titul</w:t>
            </w:r>
          </w:p>
        </w:tc>
        <w:tc>
          <w:tcPr>
            <w:tcW w:w="6117" w:type="dxa"/>
            <w:gridSpan w:val="3"/>
            <w:tcBorders>
              <w:bottom w:val="single" w:sz="2" w:space="0" w:color="auto"/>
            </w:tcBorders>
          </w:tcPr>
          <w:p w:rsidR="00115741" w:rsidRPr="00C557F3" w:rsidRDefault="00115741" w:rsidP="000132AE">
            <w:r w:rsidRPr="00C557F3">
              <w:t>inženýr – Ing.</w:t>
            </w:r>
          </w:p>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Rigorózní řízení</w:t>
            </w:r>
          </w:p>
        </w:tc>
        <w:tc>
          <w:tcPr>
            <w:tcW w:w="1543" w:type="dxa"/>
            <w:tcBorders>
              <w:bottom w:val="single" w:sz="2" w:space="0" w:color="auto"/>
            </w:tcBorders>
          </w:tcPr>
          <w:p w:rsidR="00115741" w:rsidRPr="00C557F3" w:rsidRDefault="00115741" w:rsidP="000132AE">
            <w:r w:rsidRPr="00C557F3">
              <w:t>Ne</w:t>
            </w:r>
          </w:p>
        </w:tc>
        <w:tc>
          <w:tcPr>
            <w:tcW w:w="2835" w:type="dxa"/>
            <w:tcBorders>
              <w:bottom w:val="single" w:sz="2" w:space="0" w:color="auto"/>
            </w:tcBorders>
            <w:shd w:val="clear" w:color="auto" w:fill="F7CAAC"/>
          </w:tcPr>
          <w:p w:rsidR="00115741" w:rsidRPr="00C557F3" w:rsidRDefault="00115741" w:rsidP="000132AE">
            <w:pPr>
              <w:rPr>
                <w:b/>
                <w:bCs/>
              </w:rPr>
            </w:pPr>
            <w:r w:rsidRPr="00C557F3">
              <w:rPr>
                <w:b/>
                <w:bCs/>
              </w:rPr>
              <w:t>Udělovaný akademický titul</w:t>
            </w:r>
          </w:p>
        </w:tc>
        <w:tc>
          <w:tcPr>
            <w:tcW w:w="1739" w:type="dxa"/>
            <w:tcBorders>
              <w:bottom w:val="single" w:sz="2" w:space="0" w:color="auto"/>
            </w:tcBorders>
          </w:tcPr>
          <w:p w:rsidR="00115741" w:rsidRPr="00C557F3" w:rsidRDefault="00115741" w:rsidP="000132AE"/>
        </w:tc>
      </w:tr>
      <w:tr w:rsidR="00115741" w:rsidRPr="00C557F3" w:rsidTr="000132AE">
        <w:tc>
          <w:tcPr>
            <w:tcW w:w="3168" w:type="dxa"/>
            <w:tcBorders>
              <w:bottom w:val="single" w:sz="2" w:space="0" w:color="auto"/>
            </w:tcBorders>
            <w:shd w:val="clear" w:color="auto" w:fill="F7CAAC"/>
          </w:tcPr>
          <w:p w:rsidR="00115741" w:rsidRPr="00C557F3" w:rsidRDefault="00115741" w:rsidP="000132AE">
            <w:pPr>
              <w:jc w:val="both"/>
              <w:rPr>
                <w:b/>
              </w:rPr>
            </w:pPr>
            <w:r w:rsidRPr="00C557F3">
              <w:rPr>
                <w:b/>
              </w:rPr>
              <w:t>Garant studijního programu</w:t>
            </w:r>
          </w:p>
        </w:tc>
        <w:tc>
          <w:tcPr>
            <w:tcW w:w="6117" w:type="dxa"/>
            <w:gridSpan w:val="3"/>
            <w:tcBorders>
              <w:bottom w:val="single" w:sz="2" w:space="0" w:color="auto"/>
            </w:tcBorders>
          </w:tcPr>
          <w:p w:rsidR="00115741" w:rsidRPr="00C557F3" w:rsidRDefault="00115741" w:rsidP="000132AE">
            <w:r w:rsidRPr="00C557F3">
              <w:t>prof. Ing. Vladimír Vašek, CSc.</w:t>
            </w:r>
          </w:p>
        </w:tc>
      </w:tr>
      <w:tr w:rsidR="00115741" w:rsidRPr="00C557F3" w:rsidTr="000132AE">
        <w:tc>
          <w:tcPr>
            <w:tcW w:w="3168" w:type="dxa"/>
            <w:tcBorders>
              <w:top w:val="single" w:sz="2" w:space="0" w:color="auto"/>
              <w:left w:val="single" w:sz="2" w:space="0" w:color="auto"/>
              <w:bottom w:val="single" w:sz="2" w:space="0" w:color="auto"/>
              <w:right w:val="single" w:sz="2" w:space="0" w:color="auto"/>
            </w:tcBorders>
            <w:shd w:val="clear" w:color="auto" w:fill="F7CAAC"/>
          </w:tcPr>
          <w:p w:rsidR="00115741" w:rsidRPr="00C557F3" w:rsidRDefault="00115741" w:rsidP="000132AE">
            <w:pPr>
              <w:jc w:val="both"/>
              <w:rPr>
                <w:b/>
              </w:rPr>
            </w:pPr>
            <w:r w:rsidRPr="00C557F3">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115741" w:rsidRPr="00C557F3" w:rsidRDefault="00115741" w:rsidP="000132AE">
            <w:r w:rsidRPr="00C557F3">
              <w:t>Ne</w:t>
            </w:r>
          </w:p>
        </w:tc>
      </w:tr>
      <w:tr w:rsidR="00115741" w:rsidRPr="00C557F3" w:rsidTr="000132AE">
        <w:tc>
          <w:tcPr>
            <w:tcW w:w="3168" w:type="dxa"/>
            <w:tcBorders>
              <w:top w:val="single" w:sz="2" w:space="0" w:color="auto"/>
              <w:left w:val="single" w:sz="2" w:space="0" w:color="auto"/>
              <w:bottom w:val="single" w:sz="2" w:space="0" w:color="auto"/>
              <w:right w:val="single" w:sz="2" w:space="0" w:color="auto"/>
            </w:tcBorders>
            <w:shd w:val="clear" w:color="auto" w:fill="F7CAAC"/>
          </w:tcPr>
          <w:p w:rsidR="00115741" w:rsidRPr="00C557F3" w:rsidRDefault="00115741" w:rsidP="000132AE">
            <w:pPr>
              <w:jc w:val="both"/>
              <w:rPr>
                <w:b/>
              </w:rPr>
            </w:pPr>
            <w:r w:rsidRPr="00C557F3">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115741" w:rsidRPr="00C557F3" w:rsidRDefault="00115741" w:rsidP="000132AE">
            <w:r w:rsidRPr="00C557F3">
              <w:t>Ne</w:t>
            </w:r>
          </w:p>
        </w:tc>
      </w:tr>
      <w:tr w:rsidR="00115741" w:rsidRPr="00C557F3" w:rsidTr="000132AE">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15741" w:rsidRPr="00C557F3" w:rsidRDefault="00115741" w:rsidP="000132AE">
            <w:pPr>
              <w:jc w:val="both"/>
              <w:rPr>
                <w:b/>
              </w:rPr>
            </w:pPr>
            <w:r w:rsidRPr="00C557F3">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115741" w:rsidRPr="00C557F3" w:rsidRDefault="00115741" w:rsidP="000132AE"/>
        </w:tc>
      </w:tr>
      <w:tr w:rsidR="00115741" w:rsidRPr="00C557F3" w:rsidTr="000132AE">
        <w:tc>
          <w:tcPr>
            <w:tcW w:w="9285" w:type="dxa"/>
            <w:gridSpan w:val="4"/>
            <w:tcBorders>
              <w:top w:val="single" w:sz="2" w:space="0" w:color="auto"/>
            </w:tcBorders>
            <w:shd w:val="clear" w:color="auto" w:fill="F7CAAC"/>
          </w:tcPr>
          <w:p w:rsidR="00115741" w:rsidRPr="00C557F3" w:rsidRDefault="00115741" w:rsidP="000132AE">
            <w:pPr>
              <w:jc w:val="both"/>
            </w:pPr>
            <w:proofErr w:type="gramStart"/>
            <w:r w:rsidRPr="00C557F3">
              <w:rPr>
                <w:b/>
              </w:rPr>
              <w:t>Oblast(i) vzdělávání</w:t>
            </w:r>
            <w:proofErr w:type="gramEnd"/>
            <w:r w:rsidRPr="00C557F3">
              <w:rPr>
                <w:b/>
              </w:rPr>
              <w:t xml:space="preserve"> a u kombinovaného studijního programu podíl jednotlivých oblastí vzdělávání v %</w:t>
            </w:r>
          </w:p>
        </w:tc>
      </w:tr>
      <w:tr w:rsidR="00115741" w:rsidRPr="00C557F3" w:rsidTr="00483658">
        <w:trPr>
          <w:trHeight w:val="600"/>
        </w:trPr>
        <w:tc>
          <w:tcPr>
            <w:tcW w:w="9285" w:type="dxa"/>
            <w:gridSpan w:val="4"/>
            <w:shd w:val="clear" w:color="auto" w:fill="FFFFFF"/>
          </w:tcPr>
          <w:p w:rsidR="00115741" w:rsidRPr="00C557F3" w:rsidRDefault="00115741" w:rsidP="000132AE"/>
          <w:p w:rsidR="00115741" w:rsidRPr="00C557F3" w:rsidRDefault="00115741" w:rsidP="000132AE">
            <w:r w:rsidRPr="00C557F3">
              <w:t>Kybernetika (100%)</w:t>
            </w:r>
          </w:p>
        </w:tc>
      </w:tr>
      <w:tr w:rsidR="00115741" w:rsidRPr="00C557F3" w:rsidTr="000132AE">
        <w:trPr>
          <w:trHeight w:val="70"/>
        </w:trPr>
        <w:tc>
          <w:tcPr>
            <w:tcW w:w="9285" w:type="dxa"/>
            <w:gridSpan w:val="4"/>
            <w:shd w:val="clear" w:color="auto" w:fill="F7CAAC"/>
          </w:tcPr>
          <w:p w:rsidR="00115741" w:rsidRPr="00C557F3" w:rsidRDefault="00115741" w:rsidP="000132AE">
            <w:r w:rsidRPr="00C557F3">
              <w:rPr>
                <w:b/>
              </w:rPr>
              <w:t>Cíle studia ve studijním programu</w:t>
            </w:r>
          </w:p>
        </w:tc>
      </w:tr>
      <w:tr w:rsidR="00115741" w:rsidRPr="00C557F3" w:rsidTr="000132AE">
        <w:trPr>
          <w:trHeight w:val="411"/>
        </w:trPr>
        <w:tc>
          <w:tcPr>
            <w:tcW w:w="9285" w:type="dxa"/>
            <w:gridSpan w:val="4"/>
            <w:shd w:val="clear" w:color="auto" w:fill="FFFFFF"/>
          </w:tcPr>
          <w:p w:rsidR="00115741" w:rsidRPr="00C557F3" w:rsidRDefault="00115741" w:rsidP="000132AE">
            <w:pPr>
              <w:spacing w:after="120"/>
              <w:jc w:val="both"/>
            </w:pPr>
            <w:r w:rsidRPr="00C557F3">
              <w:t>Tato žádost je předkládána pro akreditaci nového studijního programu, zaměřeného na problematiku automatického řízení výrobních linek. Tato problematika je velmi široká a vyžaduje náročné teoretické studium. Studijní program je zaměřen akademicky s cílem postihnout matematickou a fyzikální podstatu řízených i řídicích systémů, jejichž nedílnou součástí jsou senzory a akční členy, pracující na jednoznačných fyzikálních principech a dále vlastní řídicí systémy, dnes nejčastěji realizované číslicovými počítači různých typů. Řídicí a regulační algoritmy jsou zpravidla získány netriviálními matematickými metodami a postupy. Studijní program zahrnuje také problematiku současných trendů průmyslového prostředí v co největší míře uplatňovat při návrzích a realizacích výrobních linek mechatronické a robotické systémy, čehož důsledkem je jednoznačné dosahování výrazně vyššího stupně komplexní automatizace. Tento studijní program umožňuje volbu zaměření studia realizovat formou dvou skupin volitelných předmětů. Každá skupina obsahuje jak předmět z obecné automatizace, tak předmět z oblasti robotiky. V  účelovém propojení všech prvků výrobních linek prostředky informačních technologií se dostáváme na úroveň budování nové, komplexní kvality výrobních systémů, pro který se v poslední době používá termín Průmysl 4.0. V tomto smyslu je u tohoto studijního programu spojovacím článkem problematika informačních technologií</w:t>
            </w:r>
            <w:ins w:id="115" w:author="vopatrilova" w:date="2018-11-08T16:03:00Z">
              <w:r w:rsidR="00006AC2">
                <w:t>,</w:t>
              </w:r>
            </w:ins>
            <w:r w:rsidRPr="00C557F3">
              <w:t xml:space="preserve"> a to </w:t>
            </w:r>
            <w:del w:id="116" w:author="vopatrilova" w:date="2018-11-08T16:03:00Z">
              <w:r w:rsidRPr="00C557F3" w:rsidDel="00006AC2">
                <w:delText xml:space="preserve">jak </w:delText>
              </w:r>
            </w:del>
            <w:ins w:id="117" w:author="vopatrilova" w:date="2018-11-08T16:03:00Z">
              <w:r w:rsidR="00006AC2" w:rsidRPr="00C557F3">
                <w:t>jak</w:t>
              </w:r>
              <w:r w:rsidR="00006AC2">
                <w:t xml:space="preserve"> její </w:t>
              </w:r>
            </w:ins>
            <w:r w:rsidRPr="00C557F3">
              <w:t>stránky hardwarové, tak i softwarové.</w:t>
            </w:r>
          </w:p>
          <w:p w:rsidR="00115741" w:rsidRPr="00C557F3" w:rsidRDefault="00115741" w:rsidP="000132AE">
            <w:pPr>
              <w:spacing w:after="120"/>
              <w:jc w:val="both"/>
            </w:pPr>
            <w:r w:rsidRPr="00C557F3">
              <w:t>Podle aktuálních informací z prostředí průmyslu se v posledních letech začaly významně objevovat zvýšené požadavky na absolventy znalé v oblasti automatizačních systémů zahrnujících robotická pracoviště. Tyto požadavky přicházejí od firem strojírenských, plastikářských, chemicko-technologických (tyto firmy převažují ve zlínském regionu), ale i dalších a jejich společným jmenovatelem jsou schopnosti vysokoškolsky vzdělaných absolventů osazovat výrobní linky pokročilými automatizačními měřicími a řídicími systémy, často zahrnujícími manipulátory, roboty a další moderní automatizační prvky.</w:t>
            </w:r>
          </w:p>
          <w:p w:rsidR="00115741" w:rsidRPr="00C557F3" w:rsidRDefault="00115741" w:rsidP="000132AE">
            <w:pPr>
              <w:spacing w:after="120"/>
              <w:jc w:val="both"/>
            </w:pPr>
            <w:r w:rsidRPr="00C557F3">
              <w:t xml:space="preserve">Cílem tohoto studijního programu je vychovávat absolventy s dobrými teoretickými i praktickými znalostmi a dovednostmi, schopnými se spolupodílet na výstavbě moderních řídicích systémů jakož i na jejich implementacích a provozování. Studijní program </w:t>
            </w:r>
            <w:del w:id="118" w:author="vopatrilova" w:date="2018-11-20T16:12:00Z">
              <w:r w:rsidRPr="00C557F3" w:rsidDel="00DA0318">
                <w:delText>Automatické říze</w:delText>
              </w:r>
              <w:r w:rsidR="004649F8" w:rsidDel="00DA0318">
                <w:delText>ní a informatika</w:delText>
              </w:r>
            </w:del>
            <w:ins w:id="119" w:author="vopatrilova" w:date="2018-11-20T16:12:00Z">
              <w:r w:rsidR="00DA0318">
                <w:t>Automatické řízení a informatika v konceptu „Průmysl 4.0“</w:t>
              </w:r>
            </w:ins>
            <w:r w:rsidR="004649F8">
              <w:t xml:space="preserve"> pokrývá komplex</w:t>
            </w:r>
            <w:r w:rsidRPr="00C557F3">
              <w:t xml:space="preserve">ní problematiku automatizace výrobních procesů. Jedná se ryze o ryze technický obor. </w:t>
            </w:r>
          </w:p>
          <w:p w:rsidR="00115741" w:rsidRPr="00C557F3" w:rsidRDefault="00115741" w:rsidP="000132AE">
            <w:pPr>
              <w:spacing w:after="120"/>
              <w:jc w:val="both"/>
            </w:pPr>
            <w:del w:id="120" w:author="vopatrilova" w:date="2018-11-13T12:44:00Z">
              <w:r w:rsidRPr="00C557F3" w:rsidDel="00DA207C">
                <w:delText xml:space="preserve">Obor </w:delText>
              </w:r>
            </w:del>
            <w:ins w:id="121" w:author="vopatrilova" w:date="2018-11-13T12:44:00Z">
              <w:r w:rsidR="00DA207C">
                <w:t>Stu</w:t>
              </w:r>
            </w:ins>
            <w:ins w:id="122" w:author="vopatrilova" w:date="2018-11-13T12:45:00Z">
              <w:r w:rsidR="00DA207C">
                <w:t>dijní program</w:t>
              </w:r>
            </w:ins>
            <w:ins w:id="123" w:author="vopatrilova" w:date="2018-11-13T12:44:00Z">
              <w:r w:rsidR="00DA207C" w:rsidRPr="00C557F3">
                <w:t xml:space="preserve"> </w:t>
              </w:r>
            </w:ins>
            <w:r w:rsidRPr="00C557F3">
              <w:t>je navrhován</w:t>
            </w:r>
            <w:ins w:id="124" w:author="vopatrilova" w:date="2018-11-13T12:45:00Z">
              <w:r w:rsidR="00DA207C">
                <w:t xml:space="preserve"> </w:t>
              </w:r>
              <w:r w:rsidR="00DA207C" w:rsidRPr="00C557F3">
                <w:t>se stejnými požadavky na kvalitu absolventa</w:t>
              </w:r>
              <w:r w:rsidR="00DA207C">
                <w:t xml:space="preserve"> v jazyce českém </w:t>
              </w:r>
            </w:ins>
            <w:del w:id="125" w:author="vopatrilova" w:date="2018-11-13T12:46:00Z">
              <w:r w:rsidRPr="00C557F3" w:rsidDel="00DA207C">
                <w:delText xml:space="preserve"> </w:delText>
              </w:r>
            </w:del>
            <w:r w:rsidRPr="00C557F3">
              <w:t>jak pro formu studia pre</w:t>
            </w:r>
            <w:ins w:id="126" w:author="vopatrilova" w:date="2018-11-08T16:03:00Z">
              <w:r w:rsidR="00006AC2">
                <w:t>z</w:t>
              </w:r>
            </w:ins>
            <w:del w:id="127" w:author="vopatrilova" w:date="2018-11-08T16:03:00Z">
              <w:r w:rsidRPr="00C557F3" w:rsidDel="00006AC2">
                <w:delText>s</w:delText>
              </w:r>
            </w:del>
            <w:r w:rsidRPr="00C557F3">
              <w:t>enční, tak pro kombinovanou</w:t>
            </w:r>
            <w:ins w:id="128" w:author="vopatrilova" w:date="2018-11-13T12:46:00Z">
              <w:r w:rsidR="00DA207C">
                <w:t xml:space="preserve"> a v jazyce anglickém pro formu studia prezenční</w:t>
              </w:r>
            </w:ins>
            <w:del w:id="129" w:author="vopatrilova" w:date="2018-11-13T12:45:00Z">
              <w:r w:rsidRPr="00C557F3" w:rsidDel="00DA207C">
                <w:delText xml:space="preserve"> se stejnými požadavky na kvalitu absolventa</w:delText>
              </w:r>
            </w:del>
            <w:r w:rsidRPr="00C557F3">
              <w:t>. U kombinované formy je výuka předpokládaná formou konzultací v průměrném rozsahu 112 hod/semestr s důsledným doplněním studijních materiálů studijními oporami.</w:t>
            </w:r>
          </w:p>
          <w:p w:rsidR="00115741" w:rsidRPr="00C557F3" w:rsidRDefault="00115741" w:rsidP="000132AE">
            <w:pPr>
              <w:spacing w:after="120"/>
              <w:jc w:val="both"/>
            </w:pPr>
            <w:r w:rsidRPr="00C557F3">
              <w:t xml:space="preserve">Předkládající pracoviště – Fakulta aplikované informatiky UTB ve Zlíně – má více než třicetiletou zkušenost s realizací studijních programů a oborů v oblasti automatizace a v poslední době i robotiky a vedle personálního zabezpečení nabízí na velmi vysoké úrovni vybavené laboratoře v moderních prostorách budovy FAI (z roku 2004) a budovy Vědecko-technického parku ICT (z roku 2012) ve kterém se realizuje i výzkum akademických pracovníků prostřednictvím Regionálního výzkumného centra CEBIA-Tech. </w:t>
            </w:r>
          </w:p>
          <w:p w:rsidR="007C0A83" w:rsidRDefault="00115741">
            <w:pPr>
              <w:spacing w:after="120"/>
              <w:jc w:val="both"/>
            </w:pPr>
            <w:r w:rsidRPr="00C557F3">
              <w:t xml:space="preserve">Z pohledu skladby předkládaného studijního programu se v podstatě jedná o </w:t>
            </w:r>
            <w:del w:id="130" w:author="vopatrilova" w:date="2018-11-08T16:04:00Z">
              <w:r w:rsidRPr="00C557F3" w:rsidDel="00006AC2">
                <w:delText>jeho reakreditaci</w:delText>
              </w:r>
            </w:del>
            <w:ins w:id="131" w:author="vopatrilova" w:date="2018-11-08T16:04:00Z">
              <w:r w:rsidR="00006AC2">
                <w:t>žádost o pokračování vzdělávacích aktivit FAI v této oblasti vzdělávání.</w:t>
              </w:r>
            </w:ins>
            <w:r w:rsidRPr="00C557F3">
              <w:t xml:space="preserve"> </w:t>
            </w:r>
            <w:del w:id="132" w:author="vopatrilova" w:date="2018-11-08T16:05:00Z">
              <w:r w:rsidRPr="00C557F3" w:rsidDel="00006AC2">
                <w:delText>(n</w:delText>
              </w:r>
            </w:del>
            <w:ins w:id="133" w:author="vopatrilova" w:date="2018-11-08T16:05:00Z">
              <w:r w:rsidR="00006AC2">
                <w:t>N</w:t>
              </w:r>
            </w:ins>
            <w:r w:rsidRPr="00C557F3">
              <w:t xml:space="preserve">aposled byl </w:t>
            </w:r>
            <w:del w:id="134" w:author="vopatrilova" w:date="2018-11-08T16:05:00Z">
              <w:r w:rsidRPr="00C557F3" w:rsidDel="00006AC2">
                <w:delText>jako „obor“</w:delText>
              </w:r>
            </w:del>
            <w:ins w:id="135" w:author="vopatrilova" w:date="2018-11-08T16:05:00Z">
              <w:r w:rsidR="00006AC2">
                <w:t xml:space="preserve">studijní </w:t>
              </w:r>
            </w:ins>
            <w:del w:id="136" w:author="vopatrilova" w:date="2018-11-08T16:06:00Z">
              <w:r w:rsidRPr="00C557F3" w:rsidDel="00006AC2">
                <w:delText xml:space="preserve"> </w:delText>
              </w:r>
            </w:del>
            <w:ins w:id="137" w:author="vopatrilova" w:date="2018-11-08T16:06:00Z">
              <w:r w:rsidR="00006AC2">
                <w:t xml:space="preserve">obor tohoto zaměření </w:t>
              </w:r>
            </w:ins>
            <w:r w:rsidRPr="00C557F3">
              <w:t xml:space="preserve">úspěšně reakreditován v roce </w:t>
            </w:r>
            <w:r w:rsidRPr="00C557F3">
              <w:lastRenderedPageBreak/>
              <w:t>2014</w:t>
            </w:r>
            <w:del w:id="138" w:author="vopatrilova" w:date="2018-11-08T16:06:00Z">
              <w:r w:rsidRPr="00C557F3" w:rsidDel="00006AC2">
                <w:delText>)</w:delText>
              </w:r>
            </w:del>
            <w:r w:rsidRPr="00C557F3">
              <w:t>. Do překládané žádosti byly zapracovány některé úpravy, vyplývající z rozvoje znalostí v oblasti problematiky komplexní automatizace výrobních procesů.</w:t>
            </w:r>
          </w:p>
        </w:tc>
      </w:tr>
      <w:tr w:rsidR="00115741" w:rsidRPr="00C557F3" w:rsidTr="000132AE">
        <w:trPr>
          <w:trHeight w:val="187"/>
        </w:trPr>
        <w:tc>
          <w:tcPr>
            <w:tcW w:w="9285" w:type="dxa"/>
            <w:gridSpan w:val="4"/>
            <w:shd w:val="clear" w:color="auto" w:fill="F7CAAC"/>
          </w:tcPr>
          <w:p w:rsidR="00115741" w:rsidRPr="00C557F3" w:rsidRDefault="00115741" w:rsidP="000132AE">
            <w:pPr>
              <w:jc w:val="both"/>
            </w:pPr>
            <w:r w:rsidRPr="00C557F3">
              <w:rPr>
                <w:b/>
              </w:rPr>
              <w:lastRenderedPageBreak/>
              <w:t>Profil absolventa studijního programu</w:t>
            </w:r>
          </w:p>
        </w:tc>
      </w:tr>
      <w:tr w:rsidR="00115741" w:rsidRPr="00C557F3" w:rsidTr="000132AE">
        <w:trPr>
          <w:trHeight w:val="2694"/>
        </w:trPr>
        <w:tc>
          <w:tcPr>
            <w:tcW w:w="9285" w:type="dxa"/>
            <w:gridSpan w:val="4"/>
            <w:shd w:val="clear" w:color="auto" w:fill="FFFFFF"/>
          </w:tcPr>
          <w:p w:rsidR="00115741" w:rsidRPr="00C557F3" w:rsidRDefault="00115741" w:rsidP="000132AE">
            <w:pPr>
              <w:jc w:val="both"/>
            </w:pPr>
            <w:r w:rsidRPr="00C557F3">
              <w:t>Absolvent tohoto studijního programu získá studiem schopnosti uplatňovat souhrnné znalosti z oblasti měření, řízení a komplexní automatizace výrobních procesů a výrobních linek v různých průmyslových odvětvích s důrazem na technologie strojírenské, energetické, chemické, plastikářské a gumárenské. Bude schopen se účastnit realizace komplexních automatizačních systémů jak z hlediska jejich strojní a přístrojové skladby, tak i z pohledu zákaznického programování řídicích systémů. Specifikem takto navrženého studijního programu je i získání hlubšího vzdělání v oblasti průmyslové robotizace, tj. aplikací všech dostupných kinematicky rozdílných mechatronických a robotických systémů přímo do prostředí výrobních linek s cílem zlepšení řízení materiálových toků v nich. Získá znalosti a zkušenosti s konstrukčními a aplikačními možnostmi jednotlivých robotických prvků a bude schopen programovat jejich řídicí systémy s cílem optimalizace jejich nasazení. Volba profilu zaměřeného více do oblasti obecné automatizace nebo robotiky je umožněna studentovi dvěma bloky povinně volitelných předmětů.</w:t>
            </w:r>
          </w:p>
          <w:p w:rsidR="00115741" w:rsidRPr="00C557F3" w:rsidRDefault="00115741" w:rsidP="000132AE">
            <w:pPr>
              <w:jc w:val="both"/>
            </w:pPr>
            <w:r w:rsidRPr="00C557F3">
              <w:t>V průběhu studia</w:t>
            </w:r>
            <w:r w:rsidR="004649F8">
              <w:t xml:space="preserve"> se navazuje na teoretický základ získaný v bakalářském stupni studia. Tento se již rozšíří jen v omezeném rozsahu a důraz je kladen na předměty profilujícího základu s uplatněním </w:t>
            </w:r>
            <w:r w:rsidRPr="00C557F3">
              <w:t>základní</w:t>
            </w:r>
            <w:r w:rsidR="004649F8">
              <w:t>ch technických znalostí dále rozvíjených</w:t>
            </w:r>
            <w:r w:rsidRPr="00C557F3">
              <w:t xml:space="preserve"> do teoretických i praktických uživatelských oblastí komplexní automatizace.</w:t>
            </w:r>
          </w:p>
          <w:p w:rsidR="00115741" w:rsidRPr="00C557F3" w:rsidRDefault="00115741" w:rsidP="000132AE">
            <w:pPr>
              <w:jc w:val="both"/>
            </w:pPr>
            <w:r w:rsidRPr="00C557F3">
              <w:t xml:space="preserve">Absolventi takto koncipovaného studijního programu získají také praktické znalosti a dovednosti ve využívání řady typů výpočetní techniky, která se ve spojení s realizací řídicích systémů obecně využívá. Výpočetní techniku je schopen využívat také pro účely zpracování agend a databázových aplikací v síťovém prostředí. Jsou způsobilí samostatné programátorské a systémové práce spojené s výpočetní technikou a jsou schopni participovat na vytváření projektů řízení a managementu výrobních a obchodních organizací. </w:t>
            </w:r>
          </w:p>
        </w:tc>
      </w:tr>
      <w:tr w:rsidR="00115741" w:rsidRPr="00C557F3" w:rsidTr="000132AE">
        <w:trPr>
          <w:trHeight w:val="185"/>
        </w:trPr>
        <w:tc>
          <w:tcPr>
            <w:tcW w:w="9285" w:type="dxa"/>
            <w:gridSpan w:val="4"/>
            <w:shd w:val="clear" w:color="auto" w:fill="F7CAAC"/>
          </w:tcPr>
          <w:p w:rsidR="00115741" w:rsidRPr="00C557F3" w:rsidRDefault="00115741" w:rsidP="000132AE">
            <w:r w:rsidRPr="00C557F3">
              <w:rPr>
                <w:b/>
              </w:rPr>
              <w:t>Pravidla a podmínky pro tvorbu studijních plánů</w:t>
            </w:r>
          </w:p>
        </w:tc>
      </w:tr>
      <w:tr w:rsidR="00115741" w:rsidRPr="00C557F3" w:rsidTr="000132AE">
        <w:trPr>
          <w:trHeight w:val="1842"/>
        </w:trPr>
        <w:tc>
          <w:tcPr>
            <w:tcW w:w="9285" w:type="dxa"/>
            <w:gridSpan w:val="4"/>
            <w:shd w:val="clear" w:color="auto" w:fill="FFFFFF"/>
          </w:tcPr>
          <w:p w:rsidR="00115741" w:rsidRPr="00C557F3" w:rsidRDefault="00115741" w:rsidP="000132AE">
            <w:pPr>
              <w:jc w:val="both"/>
            </w:pPr>
            <w:r w:rsidRPr="00C557F3">
              <w:t xml:space="preserve">Studijní program </w:t>
            </w:r>
            <w:del w:id="139" w:author="vopatrilova" w:date="2018-11-20T16:12:00Z">
              <w:r w:rsidRPr="00C557F3" w:rsidDel="00DA0318">
                <w:delText>Automatické řízení a informatika</w:delText>
              </w:r>
            </w:del>
            <w:ins w:id="140" w:author="vopatrilova" w:date="2018-11-20T16:12:00Z">
              <w:r w:rsidR="00DA0318">
                <w:t>Automatické řízení a informatika v konceptu „Průmysl 4.0“</w:t>
              </w:r>
            </w:ins>
            <w:r w:rsidRPr="00C557F3">
              <w:t xml:space="preserve"> vychází v prezenční i kombinované formě ze stávajícího studijního stejnojmenného oboru, který na pracovišti žadatele je uskutečňován od roku 1986. Tato žádost je tedy vlastně žádost</w:t>
            </w:r>
            <w:ins w:id="141" w:author="vopatrilova" w:date="2018-11-08T16:06:00Z">
              <w:r w:rsidR="00006AC2">
                <w:t>í</w:t>
              </w:r>
            </w:ins>
            <w:r w:rsidRPr="00C557F3">
              <w:t xml:space="preserve"> o jeho </w:t>
            </w:r>
            <w:del w:id="142" w:author="vopatrilova" w:date="2018-11-08T16:06:00Z">
              <w:r w:rsidRPr="00C557F3" w:rsidDel="00006AC2">
                <w:delText xml:space="preserve">reakreditaci </w:delText>
              </w:r>
            </w:del>
            <w:ins w:id="143" w:author="vopatrilova" w:date="2018-11-08T16:06:00Z">
              <w:r w:rsidR="00006AC2">
                <w:t>pokračování v rámci</w:t>
              </w:r>
            </w:ins>
            <w:del w:id="144" w:author="vopatrilova" w:date="2018-11-08T16:06:00Z">
              <w:r w:rsidRPr="00C557F3" w:rsidDel="00006AC2">
                <w:delText>do</w:delText>
              </w:r>
            </w:del>
            <w:r w:rsidRPr="00C557F3">
              <w:t xml:space="preserve"> nové struktury studijních programů dle Novely VŠ zákona. Struktura studijního plánu je tvořena převážně povinnými předměty. Ve dvou semestrech jsou zapracovány do studijního plánu dva bloky povinně volitelných předmětů, kterými si student může zvolit buď studium všeobecné </w:t>
            </w:r>
            <w:proofErr w:type="gramStart"/>
            <w:r w:rsidRPr="00C557F3">
              <w:t>automatizace</w:t>
            </w:r>
            <w:del w:id="145" w:author="vopatrilova" w:date="2018-11-16T08:42:00Z">
              <w:r w:rsidRPr="00C557F3" w:rsidDel="00012249">
                <w:delText>,</w:delText>
              </w:r>
            </w:del>
            <w:r w:rsidRPr="00C557F3">
              <w:t xml:space="preserve"> nebo</w:t>
            </w:r>
            <w:proofErr w:type="gramEnd"/>
            <w:r w:rsidRPr="00C557F3">
              <w:t xml:space="preserve"> automatizace, zaměřené na robotické systémy. Student si povinně zvolí z obou bloků oba předměty pro dané zaměření. Ve studijním programu je využíván kreditový systém ECTS představující studijní zátěž 27 hodin/1kredit. Jedna výuková hodina představuje 50 minut. V rámci navazujícího magisterského studijního programu je standardní délka studia 2 roky a student musí získat 120 kreditů. Výuka v posledním semestru studia je zkrácena ze standardních 14 týdnů na týdnů 12. Pre</w:t>
            </w:r>
            <w:ins w:id="146" w:author="vopatrilova" w:date="2018-11-16T08:42:00Z">
              <w:r w:rsidR="00012249">
                <w:t>z</w:t>
              </w:r>
            </w:ins>
            <w:del w:id="147" w:author="vopatrilova" w:date="2018-11-16T08:42:00Z">
              <w:r w:rsidRPr="00C557F3" w:rsidDel="00012249">
                <w:delText>s</w:delText>
              </w:r>
            </w:del>
            <w:r w:rsidRPr="00C557F3">
              <w:t>enční forma studia je žádána v jazyce českém a anglickém, kombinovaná pouze v jazyce českém.</w:t>
            </w:r>
          </w:p>
          <w:p w:rsidR="00115741" w:rsidRPr="00C557F3" w:rsidRDefault="00115741" w:rsidP="000132AE"/>
        </w:tc>
      </w:tr>
      <w:tr w:rsidR="00115741" w:rsidRPr="00C557F3" w:rsidTr="000132AE">
        <w:trPr>
          <w:trHeight w:val="258"/>
        </w:trPr>
        <w:tc>
          <w:tcPr>
            <w:tcW w:w="9285" w:type="dxa"/>
            <w:gridSpan w:val="4"/>
            <w:shd w:val="clear" w:color="auto" w:fill="F7CAAC"/>
          </w:tcPr>
          <w:p w:rsidR="00115741" w:rsidRPr="00C557F3" w:rsidRDefault="00115741" w:rsidP="000132AE">
            <w:r w:rsidRPr="00C557F3">
              <w:rPr>
                <w:b/>
              </w:rPr>
              <w:t xml:space="preserve"> Podmínky k přijetí ke studiu</w:t>
            </w:r>
          </w:p>
        </w:tc>
      </w:tr>
      <w:tr w:rsidR="00115741" w:rsidRPr="00C557F3" w:rsidTr="000132AE">
        <w:trPr>
          <w:trHeight w:val="1327"/>
        </w:trPr>
        <w:tc>
          <w:tcPr>
            <w:tcW w:w="9285" w:type="dxa"/>
            <w:gridSpan w:val="4"/>
            <w:shd w:val="clear" w:color="auto" w:fill="FFFFFF"/>
          </w:tcPr>
          <w:p w:rsidR="00115741" w:rsidRPr="00C557F3" w:rsidRDefault="00115741" w:rsidP="000132AE">
            <w:pPr>
              <w:jc w:val="both"/>
              <w:rPr>
                <w:b/>
              </w:rPr>
            </w:pPr>
            <w:r w:rsidRPr="00C557F3">
              <w:t>Podmínky k přijetí do předmětného navazujícího magisterského studijního programu,</w:t>
            </w:r>
            <w:r w:rsidRPr="00C557F3">
              <w:rPr>
                <w:b/>
              </w:rPr>
              <w:t xml:space="preserve"> </w:t>
            </w:r>
            <w:r w:rsidRPr="00C557F3">
              <w:t xml:space="preserve">stejně jako pro všechny ostatní studijní programy realizované na FAI UTB ve Zlíně, jsou obecně deklarovány ve směrnici děkana „Směrnice k veřejně vyhlášenému přijímacímu řízení pro navazující magisterské studijní programy FAI, která je každoročně aktualizována. Uchazeči procházejí písemnou přijímací zkouškou, jejímž předmětem je ověření znalostí z odborného zaměření studijního programu. Základní podmínkou pro přijetí do navazujícího magisterského studijního programu je absolvování bakalářského stupně vysokoškolského studia. </w:t>
            </w:r>
          </w:p>
          <w:p w:rsidR="00115741" w:rsidRPr="00C557F3" w:rsidRDefault="00115741" w:rsidP="000132AE">
            <w:pPr>
              <w:rPr>
                <w:b/>
              </w:rPr>
            </w:pPr>
          </w:p>
          <w:p w:rsidR="00115741" w:rsidRPr="00C557F3" w:rsidRDefault="00115741" w:rsidP="000132AE">
            <w:pPr>
              <w:rPr>
                <w:b/>
              </w:rPr>
            </w:pPr>
          </w:p>
        </w:tc>
      </w:tr>
      <w:tr w:rsidR="00115741" w:rsidRPr="00C557F3" w:rsidTr="000132AE">
        <w:trPr>
          <w:trHeight w:val="268"/>
        </w:trPr>
        <w:tc>
          <w:tcPr>
            <w:tcW w:w="9285" w:type="dxa"/>
            <w:gridSpan w:val="4"/>
            <w:shd w:val="clear" w:color="auto" w:fill="F7CAAC"/>
          </w:tcPr>
          <w:p w:rsidR="00115741" w:rsidRPr="00C557F3" w:rsidRDefault="00115741" w:rsidP="000132AE">
            <w:pPr>
              <w:rPr>
                <w:b/>
              </w:rPr>
            </w:pPr>
            <w:r w:rsidRPr="00C557F3">
              <w:rPr>
                <w:b/>
              </w:rPr>
              <w:t>Návaznost na další typy studijních programů</w:t>
            </w:r>
          </w:p>
        </w:tc>
      </w:tr>
      <w:tr w:rsidR="00115741" w:rsidRPr="00C557F3" w:rsidTr="000132AE">
        <w:trPr>
          <w:trHeight w:val="1174"/>
        </w:trPr>
        <w:tc>
          <w:tcPr>
            <w:tcW w:w="9285" w:type="dxa"/>
            <w:gridSpan w:val="4"/>
            <w:shd w:val="clear" w:color="auto" w:fill="FFFFFF"/>
          </w:tcPr>
          <w:p w:rsidR="00115741" w:rsidRPr="00C557F3" w:rsidRDefault="00115741" w:rsidP="000132AE">
            <w:pPr>
              <w:jc w:val="both"/>
              <w:rPr>
                <w:b/>
              </w:rPr>
            </w:pPr>
            <w:r w:rsidRPr="00C557F3">
              <w:t xml:space="preserve">Studenti mohou být do studia studijního programu </w:t>
            </w:r>
            <w:del w:id="148" w:author="vopatrilova" w:date="2018-11-20T16:12:00Z">
              <w:r w:rsidRPr="00C557F3" w:rsidDel="00DA0318">
                <w:delText>Automatické řízení a informatika</w:delText>
              </w:r>
            </w:del>
            <w:ins w:id="149" w:author="vopatrilova" w:date="2018-11-20T16:12:00Z">
              <w:r w:rsidR="00DA0318">
                <w:t>Automatické řízení a informatika v konceptu „Průmysl 4.0“</w:t>
              </w:r>
            </w:ins>
            <w:r w:rsidRPr="00C557F3">
              <w:t xml:space="preserve"> přijati při splnění základní podmínky, kterou je absolvování bakalářského studia ve stejném nebo příbuzném studijním programu.</w:t>
            </w:r>
            <w:ins w:id="150" w:author="vopatrilova" w:date="2018-11-08T16:06:00Z">
              <w:r w:rsidR="00006AC2">
                <w:t xml:space="preserve"> </w:t>
              </w:r>
            </w:ins>
            <w:r w:rsidRPr="00C557F3">
              <w:t xml:space="preserve">(Přímo mohou být přijati absolventi FAI, kteří absolvovali studijní program Aplikovaná informatika v průmyslové automatizaci </w:t>
            </w:r>
            <w:del w:id="151" w:author="vopatrilova" w:date="2018-11-08T16:07:00Z">
              <w:r w:rsidRPr="00C557F3" w:rsidDel="00006AC2">
                <w:delText>a jeho</w:delText>
              </w:r>
            </w:del>
            <w:ins w:id="152" w:author="vopatrilova" w:date="2018-11-08T16:07:00Z">
              <w:r w:rsidR="00006AC2">
                <w:t>v</w:t>
              </w:r>
            </w:ins>
            <w:r w:rsidRPr="00C557F3">
              <w:t xml:space="preserve"> obou specializací</w:t>
            </w:r>
            <w:ins w:id="153" w:author="vopatrilova" w:date="2018-11-08T16:07:00Z">
              <w:r w:rsidR="00006AC2">
                <w:t>ch</w:t>
              </w:r>
            </w:ins>
            <w:r w:rsidRPr="00C557F3">
              <w:t>.) V případě rozdílného bakalářského studia jsou studentovi předepsány individuálně další předměty tak, aby byly naplněny předpoklady získání základních, pro studijní program výchozí</w:t>
            </w:r>
            <w:ins w:id="154" w:author="vopatrilova" w:date="2018-11-08T16:07:00Z">
              <w:r w:rsidR="00006AC2">
                <w:t>ch</w:t>
              </w:r>
            </w:ins>
            <w:r w:rsidRPr="00C557F3">
              <w:t xml:space="preserve"> znalostí ze studované problematiky. </w:t>
            </w:r>
          </w:p>
          <w:p w:rsidR="00115741" w:rsidRPr="00C557F3" w:rsidRDefault="00115741" w:rsidP="000132AE"/>
        </w:tc>
      </w:tr>
    </w:tbl>
    <w:p w:rsidR="00115741" w:rsidRPr="00C557F3" w:rsidRDefault="00115741" w:rsidP="00115741"/>
    <w:p w:rsidR="00115741" w:rsidRPr="00C557F3" w:rsidRDefault="00115741" w:rsidP="00115741">
      <w:pPr>
        <w:spacing w:after="160" w:line="259" w:lineRule="auto"/>
      </w:pPr>
    </w:p>
    <w:p w:rsidR="00115741" w:rsidRPr="00C557F3" w:rsidRDefault="00115741" w:rsidP="000132AE">
      <w:pPr>
        <w:jc w:val="both"/>
        <w:rPr>
          <w:b/>
          <w:sz w:val="28"/>
        </w:rPr>
        <w:sectPr w:rsidR="00115741" w:rsidRPr="00C557F3" w:rsidSect="00DC5F93">
          <w:footerReference w:type="even" r:id="rId11"/>
          <w:footerReference w:type="default" r:id="rId12"/>
          <w:pgSz w:w="11906" w:h="16838"/>
          <w:pgMar w:top="1417" w:right="1417" w:bottom="1417" w:left="1417" w:header="708" w:footer="708" w:gutter="0"/>
          <w:cols w:space="708"/>
          <w:titlePg/>
          <w:rtlGutter/>
          <w:docGrid w:linePitch="360"/>
        </w:sectPr>
      </w:pPr>
    </w:p>
    <w:tbl>
      <w:tblPr>
        <w:tblW w:w="105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210"/>
        <w:gridCol w:w="849"/>
        <w:gridCol w:w="700"/>
        <w:gridCol w:w="3979"/>
        <w:gridCol w:w="567"/>
        <w:gridCol w:w="709"/>
        <w:gridCol w:w="8"/>
        <w:gridCol w:w="57"/>
      </w:tblGrid>
      <w:tr w:rsidR="00115741" w:rsidRPr="00C557F3" w:rsidTr="00115741">
        <w:trPr>
          <w:gridAfter w:val="1"/>
          <w:wAfter w:w="57" w:type="dxa"/>
        </w:trPr>
        <w:tc>
          <w:tcPr>
            <w:tcW w:w="10531" w:type="dxa"/>
            <w:gridSpan w:val="10"/>
            <w:tcBorders>
              <w:bottom w:val="double" w:sz="4" w:space="0" w:color="auto"/>
            </w:tcBorders>
            <w:shd w:val="clear" w:color="auto" w:fill="BDD6EE"/>
          </w:tcPr>
          <w:p w:rsidR="00115741" w:rsidRPr="00C557F3" w:rsidRDefault="00115741" w:rsidP="00A800A9">
            <w:pPr>
              <w:tabs>
                <w:tab w:val="right" w:pos="10146"/>
              </w:tabs>
              <w:jc w:val="both"/>
              <w:rPr>
                <w:b/>
                <w:sz w:val="28"/>
              </w:rPr>
            </w:pPr>
            <w:bookmarkStart w:id="155" w:name="BII"/>
            <w:r w:rsidRPr="00C557F3">
              <w:rPr>
                <w:b/>
                <w:sz w:val="28"/>
              </w:rPr>
              <w:lastRenderedPageBreak/>
              <w:t>B-IIa – Studijní plány a návrh témat prací</w:t>
            </w:r>
            <w:bookmarkEnd w:id="155"/>
            <w:r w:rsidRPr="00C557F3">
              <w:rPr>
                <w:b/>
                <w:sz w:val="28"/>
              </w:rPr>
              <w:t xml:space="preserve"> (bakalářské a magisterské studijní programy)</w:t>
            </w:r>
            <w:r w:rsidR="00A800A9">
              <w:rPr>
                <w:b/>
                <w:sz w:val="28"/>
              </w:rPr>
              <w:t xml:space="preserve"> </w:t>
            </w:r>
            <w:r w:rsidR="00A800A9">
              <w:rPr>
                <w:b/>
                <w:sz w:val="28"/>
              </w:rPr>
              <w:tab/>
            </w:r>
            <w:r w:rsidR="00757911">
              <w:fldChar w:fldCharType="begin"/>
            </w:r>
            <w:r w:rsidR="00757911">
              <w:instrText xml:space="preserve"> REF aobsah \h  \* MERGEFORMAT </w:instrText>
            </w:r>
            <w:r w:rsidR="00757911">
              <w:fldChar w:fldCharType="separate"/>
            </w:r>
            <w:ins w:id="156" w:author="vopatrilova" w:date="2018-11-17T11:32:00Z">
              <w:r w:rsidR="002F5441" w:rsidRPr="002F5441">
                <w:rPr>
                  <w:rStyle w:val="Odkazintenzivn"/>
                  <w:rPrChange w:id="157" w:author="vopatrilova" w:date="2018-11-17T11:32:00Z">
                    <w:rPr>
                      <w:sz w:val="36"/>
                    </w:rPr>
                  </w:rPrChange>
                </w:rPr>
                <w:t>Obsah žádosti</w:t>
              </w:r>
            </w:ins>
            <w:del w:id="158" w:author="vopatrilova" w:date="2018-11-12T10:19:00Z">
              <w:r w:rsidR="00606ACA" w:rsidRPr="00606ACA" w:rsidDel="002515BC">
                <w:rPr>
                  <w:rStyle w:val="Odkazintenzivn"/>
                </w:rPr>
                <w:delText>Obsah žádosti</w:delText>
              </w:r>
            </w:del>
            <w:r w:rsidR="00757911">
              <w:fldChar w:fldCharType="end"/>
            </w:r>
          </w:p>
        </w:tc>
      </w:tr>
      <w:tr w:rsidR="00115741" w:rsidRPr="00C557F3" w:rsidTr="00115741">
        <w:trPr>
          <w:gridAfter w:val="1"/>
          <w:wAfter w:w="57" w:type="dxa"/>
        </w:trPr>
        <w:tc>
          <w:tcPr>
            <w:tcW w:w="2659" w:type="dxa"/>
            <w:gridSpan w:val="2"/>
            <w:shd w:val="clear" w:color="auto" w:fill="F7CAAC"/>
          </w:tcPr>
          <w:p w:rsidR="00115741" w:rsidRPr="00C557F3" w:rsidRDefault="00115741" w:rsidP="000132AE">
            <w:pPr>
              <w:rPr>
                <w:b/>
                <w:sz w:val="22"/>
              </w:rPr>
            </w:pPr>
            <w:r w:rsidRPr="00C557F3">
              <w:rPr>
                <w:b/>
                <w:sz w:val="22"/>
              </w:rPr>
              <w:t>Označení studijního plánu</w:t>
            </w:r>
          </w:p>
        </w:tc>
        <w:tc>
          <w:tcPr>
            <w:tcW w:w="7872" w:type="dxa"/>
            <w:gridSpan w:val="8"/>
          </w:tcPr>
          <w:p w:rsidR="00115741" w:rsidRPr="00C557F3" w:rsidRDefault="00115741" w:rsidP="000132AE">
            <w:pPr>
              <w:jc w:val="center"/>
              <w:rPr>
                <w:b/>
                <w:sz w:val="22"/>
              </w:rPr>
            </w:pPr>
            <w:del w:id="159" w:author="vopatrilova" w:date="2018-11-20T16:12:00Z">
              <w:r w:rsidRPr="00C557F3" w:rsidDel="00DA0318">
                <w:rPr>
                  <w:b/>
                  <w:sz w:val="22"/>
                </w:rPr>
                <w:delText>Automatické řízení a informatika</w:delText>
              </w:r>
            </w:del>
            <w:ins w:id="160" w:author="vopatrilova" w:date="2018-11-20T16:12:00Z">
              <w:r w:rsidR="00DA0318">
                <w:rPr>
                  <w:b/>
                  <w:sz w:val="22"/>
                </w:rPr>
                <w:t>Automatické řízení a informatika v konceptu „Průmysl 4.0“</w:t>
              </w:r>
            </w:ins>
          </w:p>
          <w:p w:rsidR="00115741" w:rsidRPr="00C557F3" w:rsidRDefault="00115741" w:rsidP="000132AE">
            <w:pPr>
              <w:jc w:val="center"/>
              <w:rPr>
                <w:b/>
                <w:sz w:val="22"/>
              </w:rPr>
            </w:pPr>
            <w:r w:rsidRPr="00C557F3">
              <w:rPr>
                <w:b/>
                <w:sz w:val="22"/>
              </w:rPr>
              <w:t>Prezenční forma studia v českém jazyce</w:t>
            </w:r>
          </w:p>
        </w:tc>
      </w:tr>
      <w:tr w:rsidR="00115741" w:rsidRPr="00C557F3" w:rsidTr="00115741">
        <w:trPr>
          <w:gridAfter w:val="1"/>
          <w:wAfter w:w="57" w:type="dxa"/>
        </w:trPr>
        <w:tc>
          <w:tcPr>
            <w:tcW w:w="10531" w:type="dxa"/>
            <w:gridSpan w:val="10"/>
            <w:shd w:val="clear" w:color="auto" w:fill="F7CAAC"/>
          </w:tcPr>
          <w:p w:rsidR="00115741" w:rsidRPr="00C557F3" w:rsidRDefault="00115741" w:rsidP="000132AE">
            <w:pPr>
              <w:jc w:val="center"/>
              <w:rPr>
                <w:b/>
                <w:sz w:val="22"/>
              </w:rPr>
            </w:pPr>
            <w:r w:rsidRPr="00C557F3">
              <w:rPr>
                <w:b/>
                <w:sz w:val="22"/>
              </w:rPr>
              <w:t>Povinné předměty</w:t>
            </w:r>
          </w:p>
        </w:tc>
      </w:tr>
      <w:tr w:rsidR="00115741" w:rsidRPr="00C557F3" w:rsidTr="00115741">
        <w:trPr>
          <w:gridAfter w:val="2"/>
          <w:wAfter w:w="65" w:type="dxa"/>
        </w:trPr>
        <w:tc>
          <w:tcPr>
            <w:tcW w:w="2375" w:type="dxa"/>
            <w:shd w:val="clear" w:color="auto" w:fill="F7CAAC"/>
          </w:tcPr>
          <w:p w:rsidR="00115741" w:rsidRPr="00C557F3" w:rsidRDefault="00115741" w:rsidP="000132AE">
            <w:pPr>
              <w:jc w:val="both"/>
              <w:rPr>
                <w:b/>
              </w:rPr>
            </w:pPr>
            <w:r w:rsidRPr="00C557F3">
              <w:rPr>
                <w:b/>
                <w:sz w:val="22"/>
              </w:rPr>
              <w:t>Název předmětu</w:t>
            </w:r>
          </w:p>
        </w:tc>
        <w:tc>
          <w:tcPr>
            <w:tcW w:w="1344" w:type="dxa"/>
            <w:gridSpan w:val="3"/>
            <w:shd w:val="clear" w:color="auto" w:fill="F7CAAC"/>
          </w:tcPr>
          <w:p w:rsidR="00115741" w:rsidRPr="00C557F3" w:rsidRDefault="00115741" w:rsidP="000132AE">
            <w:pPr>
              <w:jc w:val="both"/>
              <w:rPr>
                <w:b/>
              </w:rPr>
            </w:pPr>
            <w:r w:rsidRPr="00C557F3">
              <w:rPr>
                <w:b/>
              </w:rPr>
              <w:t>rozsah</w:t>
            </w:r>
          </w:p>
        </w:tc>
        <w:tc>
          <w:tcPr>
            <w:tcW w:w="849" w:type="dxa"/>
            <w:shd w:val="clear" w:color="auto" w:fill="F7CAAC"/>
          </w:tcPr>
          <w:p w:rsidR="00115741" w:rsidRPr="00C557F3" w:rsidRDefault="00115741" w:rsidP="000132AE">
            <w:pPr>
              <w:jc w:val="both"/>
              <w:rPr>
                <w:b/>
              </w:rPr>
            </w:pPr>
            <w:r w:rsidRPr="00C557F3">
              <w:rPr>
                <w:b/>
              </w:rPr>
              <w:t>způsob  ověř.</w:t>
            </w:r>
          </w:p>
        </w:tc>
        <w:tc>
          <w:tcPr>
            <w:tcW w:w="700" w:type="dxa"/>
            <w:shd w:val="clear" w:color="auto" w:fill="F7CAAC"/>
          </w:tcPr>
          <w:p w:rsidR="00115741" w:rsidRPr="00C557F3" w:rsidRDefault="00115741" w:rsidP="000132AE">
            <w:pPr>
              <w:jc w:val="both"/>
              <w:rPr>
                <w:b/>
              </w:rPr>
            </w:pPr>
            <w:r w:rsidRPr="00C557F3">
              <w:rPr>
                <w:b/>
              </w:rPr>
              <w:t>počet kred.</w:t>
            </w:r>
          </w:p>
        </w:tc>
        <w:tc>
          <w:tcPr>
            <w:tcW w:w="3979" w:type="dxa"/>
            <w:shd w:val="clear" w:color="auto" w:fill="F7CAAC"/>
          </w:tcPr>
          <w:p w:rsidR="00115741" w:rsidRPr="00C557F3" w:rsidRDefault="00115741" w:rsidP="000132AE">
            <w:pPr>
              <w:jc w:val="both"/>
              <w:rPr>
                <w:b/>
              </w:rPr>
            </w:pPr>
            <w:r w:rsidRPr="00C557F3">
              <w:rPr>
                <w:b/>
              </w:rPr>
              <w:t>Vyučující</w:t>
            </w:r>
          </w:p>
        </w:tc>
        <w:tc>
          <w:tcPr>
            <w:tcW w:w="567" w:type="dxa"/>
            <w:shd w:val="clear" w:color="auto" w:fill="F7CAAC"/>
          </w:tcPr>
          <w:p w:rsidR="00115741" w:rsidRPr="00C557F3" w:rsidRDefault="00115741" w:rsidP="000132AE">
            <w:pPr>
              <w:jc w:val="both"/>
              <w:rPr>
                <w:b/>
                <w:color w:val="FF0000"/>
              </w:rPr>
            </w:pPr>
            <w:r w:rsidRPr="00C557F3">
              <w:rPr>
                <w:b/>
              </w:rPr>
              <w:t>dop. roč./sem.</w:t>
            </w:r>
          </w:p>
        </w:tc>
        <w:tc>
          <w:tcPr>
            <w:tcW w:w="709" w:type="dxa"/>
            <w:shd w:val="clear" w:color="auto" w:fill="F7CAAC"/>
          </w:tcPr>
          <w:p w:rsidR="00115741" w:rsidRPr="00C557F3" w:rsidRDefault="00115741" w:rsidP="000132AE">
            <w:pPr>
              <w:jc w:val="both"/>
              <w:rPr>
                <w:b/>
              </w:rPr>
            </w:pPr>
            <w:r w:rsidRPr="00C557F3">
              <w:rPr>
                <w:b/>
              </w:rPr>
              <w:t xml:space="preserve">profil. </w:t>
            </w:r>
            <w:proofErr w:type="gramStart"/>
            <w:r w:rsidRPr="00C557F3">
              <w:rPr>
                <w:b/>
              </w:rPr>
              <w:t>základ</w:t>
            </w:r>
            <w:proofErr w:type="gramEnd"/>
          </w:p>
        </w:tc>
      </w:tr>
      <w:tr w:rsidR="00115741" w:rsidRPr="00C557F3" w:rsidTr="00115741">
        <w:trPr>
          <w:gridAfter w:val="2"/>
          <w:wAfter w:w="65" w:type="dxa"/>
        </w:trPr>
        <w:tc>
          <w:tcPr>
            <w:tcW w:w="2375" w:type="dxa"/>
          </w:tcPr>
          <w:p w:rsidR="00115741" w:rsidRPr="00C557F3" w:rsidRDefault="00115741" w:rsidP="000132AE">
            <w:pPr>
              <w:jc w:val="both"/>
            </w:pPr>
            <w:r w:rsidRPr="00C557F3">
              <w:t>Diskrétní řízení</w:t>
            </w:r>
          </w:p>
        </w:tc>
        <w:tc>
          <w:tcPr>
            <w:tcW w:w="1344" w:type="dxa"/>
            <w:gridSpan w:val="3"/>
          </w:tcPr>
          <w:p w:rsidR="00115741" w:rsidRPr="0037070A" w:rsidRDefault="00115741" w:rsidP="000132AE">
            <w:pPr>
              <w:jc w:val="both"/>
            </w:pPr>
            <w:r w:rsidRPr="0037070A">
              <w:t>28p+14s+28c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C557F3">
              <w:rPr>
                <w:b/>
              </w:rPr>
              <w:t xml:space="preserve">prof. Ing. Vladimír Vašek, CSc. </w:t>
            </w:r>
            <w:r w:rsidRPr="00C557F3">
              <w:t>(75% p),</w:t>
            </w:r>
            <w:r w:rsidRPr="00C557F3">
              <w:rPr>
                <w:b/>
              </w:rPr>
              <w:t xml:space="preserve"> doc. Ing. Radek Matušů, Ph.D. </w:t>
            </w:r>
            <w:r w:rsidRPr="00C557F3">
              <w:t>(25% p)</w:t>
            </w:r>
          </w:p>
        </w:tc>
        <w:tc>
          <w:tcPr>
            <w:tcW w:w="567" w:type="dxa"/>
          </w:tcPr>
          <w:p w:rsidR="00115741" w:rsidRPr="00C557F3" w:rsidRDefault="00115741" w:rsidP="000132AE">
            <w:pPr>
              <w:jc w:val="both"/>
            </w:pPr>
            <w:r w:rsidRPr="00C557F3">
              <w:t>1/ZS</w:t>
            </w:r>
          </w:p>
        </w:tc>
        <w:tc>
          <w:tcPr>
            <w:tcW w:w="709" w:type="dxa"/>
          </w:tcPr>
          <w:p w:rsidR="00115741" w:rsidRPr="00C557F3" w:rsidRDefault="00115741" w:rsidP="000132AE">
            <w:pPr>
              <w:jc w:val="both"/>
            </w:pPr>
            <w:del w:id="161" w:author="vopatrilova" w:date="2018-11-12T10:15:00Z">
              <w:r w:rsidRPr="00C557F3" w:rsidDel="000D5591">
                <w:delText>PZ</w:delText>
              </w:r>
            </w:del>
            <w:ins w:id="162" w:author="vopatrilova" w:date="2018-11-12T10:15:00Z">
              <w:r w:rsidR="000D5591">
                <w:t>ZT</w:t>
              </w:r>
            </w:ins>
          </w:p>
        </w:tc>
      </w:tr>
      <w:tr w:rsidR="00115741" w:rsidRPr="00C557F3" w:rsidTr="00115741">
        <w:trPr>
          <w:gridAfter w:val="2"/>
          <w:wAfter w:w="65" w:type="dxa"/>
        </w:trPr>
        <w:tc>
          <w:tcPr>
            <w:tcW w:w="2375" w:type="dxa"/>
          </w:tcPr>
          <w:p w:rsidR="00115741" w:rsidRPr="00C557F3" w:rsidRDefault="00115741" w:rsidP="000132AE">
            <w:r w:rsidRPr="00C557F3">
              <w:t>Modelování procesů ve výrobních technologiích</w:t>
            </w:r>
          </w:p>
        </w:tc>
        <w:tc>
          <w:tcPr>
            <w:tcW w:w="1344" w:type="dxa"/>
            <w:gridSpan w:val="3"/>
          </w:tcPr>
          <w:p w:rsidR="00115741" w:rsidRPr="0037070A" w:rsidRDefault="00115741" w:rsidP="000132AE">
            <w:pPr>
              <w:jc w:val="both"/>
            </w:pPr>
            <w:r w:rsidRPr="0037070A">
              <w:t>42p+42s+14c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7</w:t>
            </w:r>
          </w:p>
        </w:tc>
        <w:tc>
          <w:tcPr>
            <w:tcW w:w="3979" w:type="dxa"/>
          </w:tcPr>
          <w:p w:rsidR="00115741" w:rsidRPr="00C557F3" w:rsidRDefault="00115741" w:rsidP="000132AE">
            <w:pPr>
              <w:rPr>
                <w:b/>
              </w:rPr>
            </w:pPr>
            <w:r w:rsidRPr="00C557F3">
              <w:rPr>
                <w:b/>
              </w:rPr>
              <w:t xml:space="preserve">prof. Ing. Dagmar Janáčová, CSc. </w:t>
            </w:r>
            <w:r w:rsidRPr="00C557F3">
              <w:t>(50% p)</w:t>
            </w:r>
            <w:r w:rsidRPr="00C557F3">
              <w:rPr>
                <w:b/>
              </w:rPr>
              <w:t xml:space="preserve"> prof. Ing. Karel Kolomazník, DrSc. </w:t>
            </w:r>
            <w:r w:rsidRPr="00C557F3">
              <w:t>(50% p)</w:t>
            </w:r>
          </w:p>
        </w:tc>
        <w:tc>
          <w:tcPr>
            <w:tcW w:w="567" w:type="dxa"/>
          </w:tcPr>
          <w:p w:rsidR="00115741" w:rsidRPr="00C557F3" w:rsidRDefault="00115741" w:rsidP="000132AE">
            <w:pPr>
              <w:jc w:val="both"/>
            </w:pPr>
            <w:r w:rsidRPr="00C557F3">
              <w:t>1/ZS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375" w:type="dxa"/>
          </w:tcPr>
          <w:p w:rsidR="00115741" w:rsidRPr="00C557F3" w:rsidRDefault="00115741" w:rsidP="000132AE">
            <w:r w:rsidRPr="00C557F3">
              <w:t>Identifikace systémů</w:t>
            </w:r>
          </w:p>
        </w:tc>
        <w:tc>
          <w:tcPr>
            <w:tcW w:w="1344" w:type="dxa"/>
            <w:gridSpan w:val="3"/>
          </w:tcPr>
          <w:p w:rsidR="00115741" w:rsidRPr="0037070A" w:rsidRDefault="00115741" w:rsidP="000132AE">
            <w:pPr>
              <w:jc w:val="both"/>
            </w:pPr>
            <w:r w:rsidRPr="0037070A">
              <w:t>28p+14s+28c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C557F3">
              <w:rPr>
                <w:b/>
              </w:rPr>
              <w:t>prof. Ing. Vladimír Bobál, CSc.</w:t>
            </w:r>
            <w:r w:rsidRPr="00C557F3">
              <w:t xml:space="preserve"> (75% p)</w:t>
            </w:r>
            <w:r w:rsidRPr="00C557F3">
              <w:rPr>
                <w:b/>
              </w:rPr>
              <w:t>, doc. Ing. Marek Kubalčík, Ph.D.</w:t>
            </w:r>
            <w:r w:rsidRPr="00C557F3">
              <w:t>(25% p)</w:t>
            </w:r>
          </w:p>
        </w:tc>
        <w:tc>
          <w:tcPr>
            <w:tcW w:w="567" w:type="dxa"/>
          </w:tcPr>
          <w:p w:rsidR="00115741" w:rsidRPr="00C557F3" w:rsidRDefault="00115741" w:rsidP="000132AE">
            <w:pPr>
              <w:jc w:val="both"/>
            </w:pPr>
            <w:r w:rsidRPr="00C557F3">
              <w:t>1/ZS</w:t>
            </w:r>
          </w:p>
        </w:tc>
        <w:tc>
          <w:tcPr>
            <w:tcW w:w="709" w:type="dxa"/>
          </w:tcPr>
          <w:p w:rsidR="003B74BF" w:rsidRDefault="000D5591">
            <w:pPr>
              <w:jc w:val="both"/>
            </w:pPr>
            <w:ins w:id="163" w:author="vopatrilova" w:date="2018-11-12T10:16:00Z">
              <w:r>
                <w:t>ZT</w:t>
              </w:r>
            </w:ins>
            <w:del w:id="164" w:author="vopatrilova" w:date="2018-11-12T10:16:00Z">
              <w:r w:rsidR="00115741" w:rsidRPr="00C557F3" w:rsidDel="000D5591">
                <w:delText>PZ</w:delText>
              </w:r>
            </w:del>
          </w:p>
        </w:tc>
      </w:tr>
      <w:tr w:rsidR="00115741" w:rsidRPr="00C557F3" w:rsidTr="00115741">
        <w:trPr>
          <w:gridAfter w:val="2"/>
          <w:wAfter w:w="65" w:type="dxa"/>
        </w:trPr>
        <w:tc>
          <w:tcPr>
            <w:tcW w:w="2375" w:type="dxa"/>
          </w:tcPr>
          <w:p w:rsidR="00115741" w:rsidRPr="00C557F3" w:rsidRDefault="00115741" w:rsidP="000132AE">
            <w:r w:rsidRPr="00C557F3">
              <w:t>Plánování a simulace výrobních postupů</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Lubomír Vašek, CSc. </w:t>
            </w:r>
            <w:r w:rsidRPr="00C557F3">
              <w:t>(75% p)</w:t>
            </w:r>
            <w:r w:rsidRPr="00C557F3">
              <w:rPr>
                <w:b/>
              </w:rPr>
              <w:t xml:space="preserve">, doc. Ing. Bronislav Chramcov, Ph.D. </w:t>
            </w:r>
            <w:r w:rsidRPr="00C557F3">
              <w:t>(25% p)</w:t>
            </w:r>
          </w:p>
        </w:tc>
        <w:tc>
          <w:tcPr>
            <w:tcW w:w="567" w:type="dxa"/>
          </w:tcPr>
          <w:p w:rsidR="00115741" w:rsidRPr="00C557F3" w:rsidRDefault="00115741" w:rsidP="000132AE">
            <w:pPr>
              <w:jc w:val="both"/>
            </w:pPr>
            <w:r w:rsidRPr="00C557F3">
              <w:t>1/ZS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375" w:type="dxa"/>
          </w:tcPr>
          <w:p w:rsidR="00115741" w:rsidRPr="00C557F3" w:rsidRDefault="00115741" w:rsidP="000132AE">
            <w:pPr>
              <w:jc w:val="both"/>
            </w:pPr>
            <w:r w:rsidRPr="00C557F3">
              <w:t>Optimalizace</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Prof. Ing. Roman Prokop, CSc. </w:t>
            </w:r>
            <w:r w:rsidRPr="00C557F3">
              <w:t>(100% p)</w:t>
            </w:r>
            <w:r w:rsidRPr="00C557F3">
              <w:rPr>
                <w:b/>
              </w:rPr>
              <w:t xml:space="preserve"> </w:t>
            </w:r>
          </w:p>
        </w:tc>
        <w:tc>
          <w:tcPr>
            <w:tcW w:w="567" w:type="dxa"/>
          </w:tcPr>
          <w:p w:rsidR="00115741" w:rsidRPr="00C557F3" w:rsidRDefault="00115741" w:rsidP="000132AE">
            <w:pPr>
              <w:jc w:val="both"/>
            </w:pPr>
            <w:r w:rsidRPr="00C557F3">
              <w:t>1/ZS</w:t>
            </w:r>
          </w:p>
        </w:tc>
        <w:tc>
          <w:tcPr>
            <w:tcW w:w="709" w:type="dxa"/>
          </w:tcPr>
          <w:p w:rsidR="00115741" w:rsidRPr="00C557F3" w:rsidRDefault="000D5591" w:rsidP="000132AE">
            <w:pPr>
              <w:jc w:val="both"/>
            </w:pPr>
            <w:ins w:id="165" w:author="vopatrilova" w:date="2018-11-12T10:16:00Z">
              <w:r>
                <w:t>PZ</w:t>
              </w:r>
            </w:ins>
            <w:del w:id="166" w:author="vopatrilova" w:date="2018-11-12T10:16:00Z">
              <w:r w:rsidR="00115741" w:rsidRPr="00C557F3" w:rsidDel="000D5591">
                <w:delText>ZT</w:delText>
              </w:r>
            </w:del>
          </w:p>
        </w:tc>
      </w:tr>
      <w:tr w:rsidR="00115741" w:rsidRPr="00C557F3" w:rsidTr="00115741">
        <w:trPr>
          <w:gridAfter w:val="2"/>
          <w:wAfter w:w="65" w:type="dxa"/>
        </w:trPr>
        <w:tc>
          <w:tcPr>
            <w:tcW w:w="2375" w:type="dxa"/>
          </w:tcPr>
          <w:p w:rsidR="00115741" w:rsidRPr="00C557F3" w:rsidRDefault="00115741" w:rsidP="009C1CF3">
            <w:r w:rsidRPr="00C557F3">
              <w:t xml:space="preserve">Odborná angličtina </w:t>
            </w:r>
            <w:del w:id="167" w:author="Jiří Vojtěšek" w:date="2018-11-24T23:41:00Z">
              <w:r w:rsidRPr="00C557F3" w:rsidDel="009C1CF3">
                <w:delText>I</w:delText>
              </w:r>
            </w:del>
            <w:ins w:id="168" w:author="Jiří Vojtěšek" w:date="2018-11-24T23:41:00Z">
              <w:r w:rsidR="009C1CF3">
                <w:t>1</w:t>
              </w:r>
            </w:ins>
          </w:p>
        </w:tc>
        <w:tc>
          <w:tcPr>
            <w:tcW w:w="1344" w:type="dxa"/>
            <w:gridSpan w:val="3"/>
          </w:tcPr>
          <w:p w:rsidR="00115741" w:rsidRPr="0037070A" w:rsidRDefault="00115741" w:rsidP="000132AE">
            <w:pPr>
              <w:jc w:val="both"/>
            </w:pPr>
            <w:r w:rsidRPr="0037070A">
              <w:t>28s</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3</w:t>
            </w:r>
          </w:p>
        </w:tc>
        <w:tc>
          <w:tcPr>
            <w:tcW w:w="3979" w:type="dxa"/>
          </w:tcPr>
          <w:p w:rsidR="00115741" w:rsidRPr="00C557F3" w:rsidRDefault="00115741" w:rsidP="000132AE">
            <w:r w:rsidRPr="00C557F3">
              <w:t>Mgr. Tereza Outěřická (100% s)</w:t>
            </w:r>
          </w:p>
        </w:tc>
        <w:tc>
          <w:tcPr>
            <w:tcW w:w="567" w:type="dxa"/>
          </w:tcPr>
          <w:p w:rsidR="00115741" w:rsidRPr="00C557F3" w:rsidRDefault="00115741" w:rsidP="000132AE">
            <w:pPr>
              <w:jc w:val="both"/>
            </w:pPr>
            <w:r w:rsidRPr="00C557F3">
              <w:t>1/ZS</w:t>
            </w:r>
          </w:p>
        </w:tc>
        <w:tc>
          <w:tcPr>
            <w:tcW w:w="709" w:type="dxa"/>
          </w:tcPr>
          <w:p w:rsidR="00115741" w:rsidRPr="00C557F3" w:rsidRDefault="00115741" w:rsidP="000132AE">
            <w:pPr>
              <w:jc w:val="both"/>
            </w:pPr>
          </w:p>
        </w:tc>
      </w:tr>
      <w:tr w:rsidR="00115741" w:rsidRPr="00C557F3" w:rsidTr="00115741">
        <w:trPr>
          <w:gridAfter w:val="2"/>
          <w:wAfter w:w="65" w:type="dxa"/>
        </w:trPr>
        <w:tc>
          <w:tcPr>
            <w:tcW w:w="2375" w:type="dxa"/>
          </w:tcPr>
          <w:p w:rsidR="00115741" w:rsidRPr="00C557F3" w:rsidRDefault="00115741" w:rsidP="000132AE">
            <w:pPr>
              <w:jc w:val="both"/>
            </w:pPr>
            <w:r w:rsidRPr="00C557F3">
              <w:t>Stavová a algebraická teorie řízení</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Default="00115741" w:rsidP="00BA396A">
            <w:r w:rsidRPr="00C557F3">
              <w:rPr>
                <w:b/>
              </w:rPr>
              <w:t xml:space="preserve">doc. Ing. František Gazdoš, Ph.D. </w:t>
            </w:r>
            <w:r w:rsidRPr="00C557F3">
              <w:t>(</w:t>
            </w:r>
            <w:r w:rsidR="00BA396A">
              <w:t>75</w:t>
            </w:r>
            <w:r w:rsidRPr="00C557F3">
              <w:t>% p)</w:t>
            </w:r>
          </w:p>
          <w:p w:rsidR="00BA396A" w:rsidRPr="00BA396A" w:rsidRDefault="00BA396A" w:rsidP="00BA396A">
            <w:pPr>
              <w:rPr>
                <w:b/>
              </w:rPr>
            </w:pPr>
            <w:r w:rsidRPr="00BA396A">
              <w:rPr>
                <w:b/>
              </w:rPr>
              <w:t xml:space="preserve">doc. Ing. Libor Pekař, Ph.D. </w:t>
            </w:r>
            <w:r w:rsidRPr="00BA396A">
              <w:t>(25% p)</w:t>
            </w:r>
          </w:p>
        </w:tc>
        <w:tc>
          <w:tcPr>
            <w:tcW w:w="567" w:type="dxa"/>
          </w:tcPr>
          <w:p w:rsidR="00115741" w:rsidRPr="00C557F3" w:rsidRDefault="00115741" w:rsidP="000132AE">
            <w:pPr>
              <w:jc w:val="both"/>
            </w:pPr>
            <w:r w:rsidRPr="00C557F3">
              <w:t>1/LS</w:t>
            </w:r>
          </w:p>
        </w:tc>
        <w:tc>
          <w:tcPr>
            <w:tcW w:w="709" w:type="dxa"/>
          </w:tcPr>
          <w:p w:rsidR="003B74BF" w:rsidRDefault="00115741">
            <w:pPr>
              <w:jc w:val="both"/>
            </w:pPr>
            <w:del w:id="169" w:author="vopatrilova" w:date="2018-11-12T10:17:00Z">
              <w:r w:rsidRPr="00C557F3" w:rsidDel="000D5591">
                <w:delText>PZ</w:delText>
              </w:r>
            </w:del>
            <w:ins w:id="170" w:author="vopatrilova" w:date="2018-11-12T10:17:00Z">
              <w:r w:rsidR="000D5591">
                <w:t>ZT</w:t>
              </w:r>
            </w:ins>
          </w:p>
        </w:tc>
      </w:tr>
      <w:tr w:rsidR="00115741" w:rsidRPr="00C557F3" w:rsidTr="00115741">
        <w:trPr>
          <w:gridAfter w:val="2"/>
          <w:wAfter w:w="65" w:type="dxa"/>
        </w:trPr>
        <w:tc>
          <w:tcPr>
            <w:tcW w:w="2375" w:type="dxa"/>
          </w:tcPr>
          <w:p w:rsidR="00115741" w:rsidRPr="00C557F3" w:rsidRDefault="00115741" w:rsidP="000132AE">
            <w:r w:rsidRPr="00C557F3">
              <w:t>Modely spojitých systémů a jejich simulace</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František Gazdoš, Ph.D.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375" w:type="dxa"/>
          </w:tcPr>
          <w:p w:rsidR="00115741" w:rsidRPr="00C557F3" w:rsidRDefault="00115741" w:rsidP="000132AE">
            <w:pPr>
              <w:jc w:val="both"/>
            </w:pPr>
            <w:r w:rsidRPr="00C557F3">
              <w:t>Softcomputing v automatickém řízení</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Zuzana Komínková Oplatková, Ph.D.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375" w:type="dxa"/>
          </w:tcPr>
          <w:p w:rsidR="00115741" w:rsidRPr="00C557F3" w:rsidRDefault="00115741" w:rsidP="000132AE">
            <w:r w:rsidRPr="00C557F3">
              <w:t>Zpracování signálů</w:t>
            </w:r>
          </w:p>
        </w:tc>
        <w:tc>
          <w:tcPr>
            <w:tcW w:w="1344" w:type="dxa"/>
            <w:gridSpan w:val="3"/>
          </w:tcPr>
          <w:p w:rsidR="00115741" w:rsidRPr="0037070A" w:rsidRDefault="00115741" w:rsidP="000132AE">
            <w:pPr>
              <w:spacing w:line="480" w:lineRule="auto"/>
              <w:jc w:val="both"/>
            </w:pPr>
            <w:r w:rsidRPr="0037070A">
              <w:t>28p+14s</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4</w:t>
            </w:r>
          </w:p>
        </w:tc>
        <w:tc>
          <w:tcPr>
            <w:tcW w:w="3979" w:type="dxa"/>
          </w:tcPr>
          <w:p w:rsidR="00115741" w:rsidRPr="009C1CF3" w:rsidRDefault="00115741" w:rsidP="000132AE">
            <w:pPr>
              <w:rPr>
                <w:rPrChange w:id="171" w:author="Jiří Vojtěšek" w:date="2018-11-24T23:41:00Z">
                  <w:rPr>
                    <w:b/>
                  </w:rPr>
                </w:rPrChange>
              </w:rPr>
            </w:pPr>
            <w:r w:rsidRPr="009C1CF3">
              <w:rPr>
                <w:rPrChange w:id="172" w:author="Jiří Vojtěšek" w:date="2018-11-24T23:41:00Z">
                  <w:rPr>
                    <w:b/>
                  </w:rPr>
                </w:rPrChange>
              </w:rPr>
              <w:t xml:space="preserve">doc. Ing. Marek Kubalčík, Ph.D. </w:t>
            </w:r>
            <w:r w:rsidRPr="009C1CF3">
              <w:rPr>
                <w:rPrChange w:id="173" w:author="Jiří Vojtěšek" w:date="2018-11-24T23:41:00Z">
                  <w:rPr>
                    <w:b/>
                  </w:rPr>
                </w:rPrChange>
              </w:rPr>
              <w:br/>
            </w:r>
            <w:r w:rsidRPr="009C1C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del w:id="174" w:author="vopatrilova" w:date="2018-11-12T10:17:00Z">
              <w:r w:rsidRPr="00C557F3" w:rsidDel="000D5591">
                <w:delText>PZ</w:delText>
              </w:r>
            </w:del>
          </w:p>
        </w:tc>
      </w:tr>
      <w:tr w:rsidR="00115741" w:rsidRPr="00C557F3" w:rsidTr="00115741">
        <w:trPr>
          <w:gridAfter w:val="2"/>
          <w:wAfter w:w="65" w:type="dxa"/>
        </w:trPr>
        <w:tc>
          <w:tcPr>
            <w:tcW w:w="2375" w:type="dxa"/>
          </w:tcPr>
          <w:p w:rsidR="00115741" w:rsidRPr="00C557F3" w:rsidRDefault="00115741" w:rsidP="000132AE">
            <w:pPr>
              <w:jc w:val="both"/>
            </w:pPr>
            <w:r w:rsidRPr="00C557F3">
              <w:t>Odborná angličtina 2</w:t>
            </w:r>
          </w:p>
        </w:tc>
        <w:tc>
          <w:tcPr>
            <w:tcW w:w="1344" w:type="dxa"/>
            <w:gridSpan w:val="3"/>
          </w:tcPr>
          <w:p w:rsidR="00115741" w:rsidRPr="0037070A" w:rsidRDefault="00115741" w:rsidP="000132AE">
            <w:pPr>
              <w:jc w:val="both"/>
            </w:pPr>
            <w:r w:rsidRPr="0037070A">
              <w:t>28s</w:t>
            </w:r>
          </w:p>
        </w:tc>
        <w:tc>
          <w:tcPr>
            <w:tcW w:w="849" w:type="dxa"/>
          </w:tcPr>
          <w:p w:rsidR="00115741" w:rsidRPr="00C557F3" w:rsidRDefault="00115741" w:rsidP="000132AE">
            <w:pPr>
              <w:jc w:val="both"/>
            </w:pPr>
            <w:r w:rsidRPr="00C557F3">
              <w:t>zk</w:t>
            </w:r>
          </w:p>
        </w:tc>
        <w:tc>
          <w:tcPr>
            <w:tcW w:w="700" w:type="dxa"/>
          </w:tcPr>
          <w:p w:rsidR="00115741" w:rsidRPr="00C557F3" w:rsidRDefault="00115741" w:rsidP="000132AE">
            <w:pPr>
              <w:jc w:val="both"/>
            </w:pPr>
            <w:r w:rsidRPr="00C557F3">
              <w:t>4</w:t>
            </w:r>
          </w:p>
        </w:tc>
        <w:tc>
          <w:tcPr>
            <w:tcW w:w="3979" w:type="dxa"/>
          </w:tcPr>
          <w:p w:rsidR="00115741" w:rsidRPr="00C557F3" w:rsidRDefault="00115741" w:rsidP="000132AE">
            <w:r w:rsidRPr="00C557F3">
              <w:t xml:space="preserve">Mgr. Tereza Outěřická (100% s) </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p>
        </w:tc>
      </w:tr>
      <w:tr w:rsidR="00115741" w:rsidRPr="00C557F3" w:rsidTr="00115741">
        <w:trPr>
          <w:gridAfter w:val="2"/>
          <w:wAfter w:w="65" w:type="dxa"/>
        </w:trPr>
        <w:tc>
          <w:tcPr>
            <w:tcW w:w="2375" w:type="dxa"/>
          </w:tcPr>
          <w:p w:rsidR="00115741" w:rsidRPr="00C557F3" w:rsidRDefault="00115741" w:rsidP="000132AE">
            <w:r w:rsidRPr="00C557F3">
              <w:t>Průmysl 4.0</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Lubomír Vašek, CSc. </w:t>
            </w:r>
            <w:r w:rsidRPr="00C557F3">
              <w:t>(75% p),</w:t>
            </w:r>
            <w:r w:rsidRPr="00C557F3">
              <w:rPr>
                <w:b/>
              </w:rPr>
              <w:t xml:space="preserve"> Ing. Viliam Dolinay, Ph.D. </w:t>
            </w:r>
            <w:r w:rsidRPr="00C557F3">
              <w:t>(25%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375" w:type="dxa"/>
          </w:tcPr>
          <w:p w:rsidR="00115741" w:rsidRPr="00C557F3" w:rsidRDefault="00115741" w:rsidP="000132AE">
            <w:pPr>
              <w:jc w:val="both"/>
            </w:pPr>
            <w:r w:rsidRPr="00C557F3">
              <w:t>Strojové vidění</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Ing. Petr Chalupa, Ph.D. </w:t>
            </w:r>
            <w:r w:rsidRPr="00C557F3">
              <w:t>(50% p)</w:t>
            </w:r>
            <w:r w:rsidRPr="00C557F3">
              <w:rPr>
                <w:b/>
              </w:rPr>
              <w:t xml:space="preserve">, Ing. Jakub Novák, Ph.D. </w:t>
            </w:r>
            <w:r w:rsidRPr="00C557F3">
              <w:t>(50%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375" w:type="dxa"/>
          </w:tcPr>
          <w:p w:rsidR="00115741" w:rsidRPr="00C557F3" w:rsidRDefault="00115741" w:rsidP="000132AE">
            <w:pPr>
              <w:jc w:val="both"/>
            </w:pPr>
            <w:r w:rsidRPr="00C557F3">
              <w:t>Řízení reálných procesů</w:t>
            </w:r>
          </w:p>
        </w:tc>
        <w:tc>
          <w:tcPr>
            <w:tcW w:w="1344" w:type="dxa"/>
            <w:gridSpan w:val="3"/>
          </w:tcPr>
          <w:p w:rsidR="00115741" w:rsidRPr="0037070A" w:rsidRDefault="00115741" w:rsidP="000132AE">
            <w:pPr>
              <w:jc w:val="both"/>
            </w:pPr>
            <w:r w:rsidRPr="0037070A">
              <w:t>14s+42c</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r w:rsidRPr="00C55643">
              <w:rPr>
                <w:b/>
              </w:rPr>
              <w:t>Ing.</w:t>
            </w:r>
            <w:ins w:id="175" w:author="Jiří Vojtěšek" w:date="2018-11-24T21:09:00Z">
              <w:r w:rsidR="00785F2A">
                <w:rPr>
                  <w:b/>
                </w:rPr>
                <w:t xml:space="preserve"> </w:t>
              </w:r>
            </w:ins>
            <w:r w:rsidRPr="00C55643">
              <w:rPr>
                <w:b/>
              </w:rPr>
              <w:t>Petr Chalupa,</w:t>
            </w:r>
            <w:ins w:id="176" w:author="Jiří Vojtěšek" w:date="2018-11-24T21:44:00Z">
              <w:r w:rsidR="007614FA">
                <w:rPr>
                  <w:b/>
                </w:rPr>
                <w:t xml:space="preserve"> </w:t>
              </w:r>
            </w:ins>
            <w:r w:rsidRPr="00C55643">
              <w:rPr>
                <w:b/>
              </w:rPr>
              <w:t>Ph.D.</w:t>
            </w:r>
            <w:r w:rsidRPr="00C557F3">
              <w:t xml:space="preserve"> (100% s),</w:t>
            </w:r>
          </w:p>
        </w:tc>
        <w:tc>
          <w:tcPr>
            <w:tcW w:w="567" w:type="dxa"/>
          </w:tcPr>
          <w:p w:rsidR="00115741" w:rsidRPr="00C557F3" w:rsidRDefault="00115741" w:rsidP="000132AE">
            <w:pPr>
              <w:jc w:val="both"/>
            </w:pPr>
            <w:r w:rsidRPr="00C557F3">
              <w:t>2/ZS</w:t>
            </w:r>
          </w:p>
        </w:tc>
        <w:tc>
          <w:tcPr>
            <w:tcW w:w="709" w:type="dxa"/>
          </w:tcPr>
          <w:p w:rsidR="00115741" w:rsidRPr="00C557F3" w:rsidRDefault="00C55643" w:rsidP="000132AE">
            <w:pPr>
              <w:jc w:val="both"/>
            </w:pPr>
            <w:r>
              <w:t>PZ</w:t>
            </w:r>
          </w:p>
        </w:tc>
      </w:tr>
      <w:tr w:rsidR="00115741" w:rsidRPr="00C557F3" w:rsidTr="00115741">
        <w:trPr>
          <w:gridAfter w:val="2"/>
          <w:wAfter w:w="65" w:type="dxa"/>
        </w:trPr>
        <w:tc>
          <w:tcPr>
            <w:tcW w:w="2375" w:type="dxa"/>
          </w:tcPr>
          <w:p w:rsidR="00115741" w:rsidRPr="00C557F3" w:rsidRDefault="00115741" w:rsidP="000132AE">
            <w:pPr>
              <w:jc w:val="both"/>
            </w:pPr>
            <w:r w:rsidRPr="00C557F3">
              <w:t>Datamining</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Roman Šenkeřík, Ph.D. </w:t>
            </w:r>
            <w:r w:rsidRPr="00C557F3">
              <w:rPr>
                <w:b/>
              </w:rPr>
              <w:br/>
            </w:r>
            <w:r w:rsidRPr="00C557F3">
              <w:t>(100%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375" w:type="dxa"/>
          </w:tcPr>
          <w:p w:rsidR="00115741" w:rsidRPr="00C557F3" w:rsidRDefault="00115741" w:rsidP="000132AE">
            <w:r w:rsidRPr="00C557F3">
              <w:t>Ročníkový projekt</w:t>
            </w:r>
          </w:p>
        </w:tc>
        <w:tc>
          <w:tcPr>
            <w:tcW w:w="1344" w:type="dxa"/>
            <w:gridSpan w:val="3"/>
          </w:tcPr>
          <w:p w:rsidR="00115741" w:rsidRPr="0037070A" w:rsidRDefault="00115741" w:rsidP="000132AE">
            <w:pPr>
              <w:jc w:val="both"/>
            </w:pPr>
            <w:r w:rsidRPr="0037070A">
              <w:t>14s</w:t>
            </w:r>
          </w:p>
        </w:tc>
        <w:tc>
          <w:tcPr>
            <w:tcW w:w="849" w:type="dxa"/>
          </w:tcPr>
          <w:p w:rsidR="00115741" w:rsidRPr="00C557F3" w:rsidRDefault="00115741" w:rsidP="000132AE">
            <w:pPr>
              <w:jc w:val="both"/>
            </w:pPr>
            <w:r w:rsidRPr="00C557F3">
              <w:t>z</w:t>
            </w:r>
          </w:p>
        </w:tc>
        <w:tc>
          <w:tcPr>
            <w:tcW w:w="700" w:type="dxa"/>
          </w:tcPr>
          <w:p w:rsidR="00115741" w:rsidRPr="00C557F3" w:rsidRDefault="00115741" w:rsidP="000132AE">
            <w:pPr>
              <w:jc w:val="both"/>
            </w:pPr>
            <w:r w:rsidRPr="00C557F3">
              <w:t>1</w:t>
            </w:r>
          </w:p>
          <w:p w:rsidR="00115741" w:rsidRPr="00C557F3" w:rsidRDefault="00115741" w:rsidP="000132AE">
            <w:pPr>
              <w:jc w:val="center"/>
            </w:pPr>
          </w:p>
        </w:tc>
        <w:tc>
          <w:tcPr>
            <w:tcW w:w="3979" w:type="dxa"/>
          </w:tcPr>
          <w:p w:rsidR="00115741" w:rsidRPr="00C557F3" w:rsidRDefault="00115741" w:rsidP="000132AE">
            <w:r w:rsidRPr="00C557F3">
              <w:t>prof. Ing. Vladimír Vašek, CSc. (100% s)</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p>
        </w:tc>
      </w:tr>
      <w:tr w:rsidR="00115741" w:rsidRPr="00C557F3" w:rsidTr="00115741">
        <w:trPr>
          <w:gridAfter w:val="2"/>
          <w:wAfter w:w="65" w:type="dxa"/>
        </w:trPr>
        <w:tc>
          <w:tcPr>
            <w:tcW w:w="2375" w:type="dxa"/>
          </w:tcPr>
          <w:p w:rsidR="00115741" w:rsidRPr="00C557F3" w:rsidRDefault="00115741" w:rsidP="000132AE">
            <w:pPr>
              <w:jc w:val="both"/>
            </w:pPr>
            <w:r w:rsidRPr="00C557F3">
              <w:t>Technologie průmyslových informačních systémů</w:t>
            </w:r>
          </w:p>
        </w:tc>
        <w:tc>
          <w:tcPr>
            <w:tcW w:w="1344" w:type="dxa"/>
            <w:gridSpan w:val="3"/>
          </w:tcPr>
          <w:p w:rsidR="00115741" w:rsidRPr="0037070A" w:rsidRDefault="00115741" w:rsidP="000132AE">
            <w:pPr>
              <w:jc w:val="both"/>
            </w:pPr>
            <w:r w:rsidRPr="0037070A">
              <w:t>24p+24c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9C1CF3">
              <w:rPr>
                <w:rPrChange w:id="177" w:author="Jiří Vojtěšek" w:date="2018-11-24T23:41:00Z">
                  <w:rPr>
                    <w:b/>
                  </w:rPr>
                </w:rPrChange>
              </w:rPr>
              <w:t>Ing. Petr Neumann, Ph.D.</w:t>
            </w:r>
            <w:r w:rsidRPr="00C557F3">
              <w:rPr>
                <w:b/>
              </w:rPr>
              <w:t xml:space="preserve"> </w:t>
            </w:r>
            <w:r w:rsidRPr="00C557F3">
              <w:t>(100% p)</w:t>
            </w:r>
          </w:p>
        </w:tc>
        <w:tc>
          <w:tcPr>
            <w:tcW w:w="567" w:type="dxa"/>
          </w:tcPr>
          <w:p w:rsidR="00115741" w:rsidRPr="00C557F3" w:rsidRDefault="00115741" w:rsidP="000132AE">
            <w:pPr>
              <w:jc w:val="both"/>
            </w:pPr>
            <w:r w:rsidRPr="00C557F3">
              <w:t>2/LS</w:t>
            </w:r>
          </w:p>
        </w:tc>
        <w:tc>
          <w:tcPr>
            <w:tcW w:w="709" w:type="dxa"/>
          </w:tcPr>
          <w:p w:rsidR="003B74BF" w:rsidRDefault="00115741">
            <w:pPr>
              <w:jc w:val="both"/>
            </w:pPr>
            <w:del w:id="178" w:author="vopatrilova" w:date="2018-11-12T10:18:00Z">
              <w:r w:rsidRPr="00C557F3" w:rsidDel="000D5591">
                <w:delText>PZ</w:delText>
              </w:r>
            </w:del>
          </w:p>
        </w:tc>
      </w:tr>
      <w:tr w:rsidR="00115741" w:rsidRPr="00C557F3" w:rsidTr="00115741">
        <w:trPr>
          <w:gridAfter w:val="2"/>
          <w:wAfter w:w="65" w:type="dxa"/>
        </w:trPr>
        <w:tc>
          <w:tcPr>
            <w:tcW w:w="2375" w:type="dxa"/>
          </w:tcPr>
          <w:p w:rsidR="00115741" w:rsidRPr="00C557F3" w:rsidRDefault="00115741" w:rsidP="000132AE">
            <w:r w:rsidRPr="00C557F3">
              <w:t>Projektování reálných řídicích systémů</w:t>
            </w:r>
          </w:p>
        </w:tc>
        <w:tc>
          <w:tcPr>
            <w:tcW w:w="1344" w:type="dxa"/>
            <w:gridSpan w:val="3"/>
          </w:tcPr>
          <w:p w:rsidR="00115741" w:rsidRPr="0037070A" w:rsidRDefault="00115741" w:rsidP="000132AE">
            <w:pPr>
              <w:jc w:val="both"/>
            </w:pPr>
            <w:r w:rsidRPr="0037070A">
              <w:t>12p+60c</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8</w:t>
            </w:r>
          </w:p>
        </w:tc>
        <w:tc>
          <w:tcPr>
            <w:tcW w:w="3979" w:type="dxa"/>
          </w:tcPr>
          <w:p w:rsidR="00115741" w:rsidRPr="00C557F3" w:rsidRDefault="00115741" w:rsidP="000132AE">
            <w:pPr>
              <w:rPr>
                <w:b/>
              </w:rPr>
            </w:pPr>
            <w:r w:rsidRPr="00C557F3">
              <w:rPr>
                <w:b/>
              </w:rPr>
              <w:t xml:space="preserve">Ing. Petr Chalupa, Ph.D. </w:t>
            </w:r>
            <w:r w:rsidRPr="00C557F3">
              <w:t>(34% p),</w:t>
            </w:r>
            <w:r w:rsidRPr="00C557F3">
              <w:rPr>
                <w:b/>
              </w:rPr>
              <w:t xml:space="preserve"> </w:t>
            </w:r>
            <w:r w:rsidRPr="00C557F3">
              <w:rPr>
                <w:b/>
              </w:rPr>
              <w:br/>
              <w:t xml:space="preserve">Ing. Jakub Novák, Ph.D. </w:t>
            </w:r>
            <w:r w:rsidRPr="00C557F3">
              <w:t>(33% p),</w:t>
            </w:r>
          </w:p>
          <w:p w:rsidR="00115741" w:rsidRPr="00C557F3" w:rsidRDefault="00115741" w:rsidP="000132AE">
            <w:pPr>
              <w:rPr>
                <w:b/>
              </w:rPr>
            </w:pPr>
            <w:r w:rsidRPr="00C557F3">
              <w:rPr>
                <w:b/>
              </w:rPr>
              <w:t xml:space="preserve">doc. Ing. Radek Matušů, Ph.D. </w:t>
            </w:r>
            <w:r w:rsidRPr="00C557F3">
              <w:t>(33% p)</w:t>
            </w:r>
          </w:p>
        </w:tc>
        <w:tc>
          <w:tcPr>
            <w:tcW w:w="567" w:type="dxa"/>
          </w:tcPr>
          <w:p w:rsidR="00115741" w:rsidRPr="00C557F3" w:rsidRDefault="00115741" w:rsidP="000132AE">
            <w:pPr>
              <w:jc w:val="both"/>
            </w:pPr>
            <w:r w:rsidRPr="00C557F3">
              <w:t>2/LS</w:t>
            </w:r>
          </w:p>
        </w:tc>
        <w:tc>
          <w:tcPr>
            <w:tcW w:w="709" w:type="dxa"/>
          </w:tcPr>
          <w:p w:rsidR="003B74BF" w:rsidRDefault="00DA207C">
            <w:pPr>
              <w:jc w:val="both"/>
            </w:pPr>
            <w:ins w:id="179" w:author="vopatrilova" w:date="2018-11-13T12:50:00Z">
              <w:r>
                <w:t>PZ</w:t>
              </w:r>
            </w:ins>
            <w:del w:id="180" w:author="vopatrilova" w:date="2018-11-12T10:18:00Z">
              <w:r w:rsidR="00115741" w:rsidRPr="00C557F3" w:rsidDel="000D5591">
                <w:delText>PZ</w:delText>
              </w:r>
            </w:del>
          </w:p>
        </w:tc>
      </w:tr>
      <w:tr w:rsidR="00115741" w:rsidRPr="00C557F3" w:rsidTr="00115741">
        <w:trPr>
          <w:gridAfter w:val="2"/>
          <w:wAfter w:w="65" w:type="dxa"/>
        </w:trPr>
        <w:tc>
          <w:tcPr>
            <w:tcW w:w="2375" w:type="dxa"/>
          </w:tcPr>
          <w:p w:rsidR="00115741" w:rsidRPr="00C557F3" w:rsidRDefault="00115741" w:rsidP="000132AE">
            <w:pPr>
              <w:jc w:val="both"/>
            </w:pPr>
            <w:r w:rsidRPr="00C557F3">
              <w:t>Základy podnikatelství</w:t>
            </w:r>
          </w:p>
        </w:tc>
        <w:tc>
          <w:tcPr>
            <w:tcW w:w="1344" w:type="dxa"/>
            <w:gridSpan w:val="3"/>
          </w:tcPr>
          <w:p w:rsidR="00115741" w:rsidRPr="0037070A" w:rsidRDefault="00115741" w:rsidP="000132AE">
            <w:pPr>
              <w:jc w:val="both"/>
            </w:pPr>
            <w:r w:rsidRPr="0037070A">
              <w:t>24p+12s</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2</w:t>
            </w:r>
          </w:p>
        </w:tc>
        <w:tc>
          <w:tcPr>
            <w:tcW w:w="3979" w:type="dxa"/>
          </w:tcPr>
          <w:p w:rsidR="00115741" w:rsidRPr="00C557F3" w:rsidRDefault="00115741" w:rsidP="000132AE">
            <w:r w:rsidRPr="00C557F3">
              <w:t>Ing. Petr Novák (100% p)</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115741" w:rsidRPr="00C557F3" w:rsidTr="00115741">
        <w:trPr>
          <w:gridAfter w:val="2"/>
          <w:wAfter w:w="65" w:type="dxa"/>
        </w:trPr>
        <w:tc>
          <w:tcPr>
            <w:tcW w:w="2375" w:type="dxa"/>
          </w:tcPr>
          <w:p w:rsidR="00115741" w:rsidRPr="00C557F3" w:rsidRDefault="00115741" w:rsidP="000132AE">
            <w:pPr>
              <w:jc w:val="both"/>
            </w:pPr>
            <w:r w:rsidRPr="00C557F3">
              <w:t>Základy první pomoci</w:t>
            </w:r>
          </w:p>
        </w:tc>
        <w:tc>
          <w:tcPr>
            <w:tcW w:w="1344" w:type="dxa"/>
            <w:gridSpan w:val="3"/>
          </w:tcPr>
          <w:p w:rsidR="00115741" w:rsidRPr="0037070A" w:rsidRDefault="00115741" w:rsidP="000132AE">
            <w:pPr>
              <w:jc w:val="both"/>
            </w:pPr>
            <w:r w:rsidRPr="0037070A">
              <w:t>3p+4c</w:t>
            </w:r>
          </w:p>
        </w:tc>
        <w:tc>
          <w:tcPr>
            <w:tcW w:w="849" w:type="dxa"/>
          </w:tcPr>
          <w:p w:rsidR="00115741" w:rsidRPr="00C557F3" w:rsidRDefault="00115741" w:rsidP="000132AE">
            <w:pPr>
              <w:jc w:val="both"/>
            </w:pPr>
            <w:r w:rsidRPr="00C557F3">
              <w:t>z</w:t>
            </w:r>
          </w:p>
        </w:tc>
        <w:tc>
          <w:tcPr>
            <w:tcW w:w="700" w:type="dxa"/>
          </w:tcPr>
          <w:p w:rsidR="00115741" w:rsidRPr="00C557F3" w:rsidRDefault="00115741" w:rsidP="000132AE">
            <w:pPr>
              <w:jc w:val="both"/>
            </w:pPr>
            <w:r w:rsidRPr="00C557F3">
              <w:t>1</w:t>
            </w:r>
          </w:p>
        </w:tc>
        <w:tc>
          <w:tcPr>
            <w:tcW w:w="3979" w:type="dxa"/>
          </w:tcPr>
          <w:p w:rsidR="00115741" w:rsidRPr="00C557F3" w:rsidRDefault="00115741" w:rsidP="000132AE">
            <w:r w:rsidRPr="00C557F3">
              <w:t>MUDr. Niko Burget, externí pracovník (100% p)</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115741" w:rsidRPr="00C557F3" w:rsidTr="00115741">
        <w:trPr>
          <w:gridAfter w:val="2"/>
          <w:wAfter w:w="65" w:type="dxa"/>
        </w:trPr>
        <w:tc>
          <w:tcPr>
            <w:tcW w:w="2375" w:type="dxa"/>
          </w:tcPr>
          <w:p w:rsidR="00115741" w:rsidRPr="00C557F3" w:rsidRDefault="00115741" w:rsidP="000132AE">
            <w:pPr>
              <w:jc w:val="both"/>
            </w:pPr>
            <w:r w:rsidRPr="00C557F3">
              <w:t>Diplomová práce</w:t>
            </w:r>
          </w:p>
        </w:tc>
        <w:tc>
          <w:tcPr>
            <w:tcW w:w="1344" w:type="dxa"/>
            <w:gridSpan w:val="3"/>
          </w:tcPr>
          <w:p w:rsidR="00115741" w:rsidRPr="0037070A" w:rsidRDefault="0037070A" w:rsidP="000132AE">
            <w:pPr>
              <w:jc w:val="both"/>
            </w:pPr>
            <w:r w:rsidRPr="0037070A">
              <w:t>12s</w:t>
            </w:r>
          </w:p>
        </w:tc>
        <w:tc>
          <w:tcPr>
            <w:tcW w:w="849" w:type="dxa"/>
          </w:tcPr>
          <w:p w:rsidR="00115741" w:rsidRPr="00C557F3" w:rsidRDefault="00115741" w:rsidP="000132AE">
            <w:pPr>
              <w:jc w:val="both"/>
            </w:pPr>
            <w:r w:rsidRPr="00C557F3">
              <w:t>z</w:t>
            </w:r>
          </w:p>
        </w:tc>
        <w:tc>
          <w:tcPr>
            <w:tcW w:w="700" w:type="dxa"/>
          </w:tcPr>
          <w:p w:rsidR="00115741" w:rsidRPr="00C557F3" w:rsidRDefault="00115741" w:rsidP="000132AE">
            <w:pPr>
              <w:jc w:val="both"/>
            </w:pPr>
            <w:r w:rsidRPr="00C557F3">
              <w:t>14</w:t>
            </w:r>
          </w:p>
        </w:tc>
        <w:tc>
          <w:tcPr>
            <w:tcW w:w="3979" w:type="dxa"/>
          </w:tcPr>
          <w:p w:rsidR="00115741" w:rsidRPr="00C557F3" w:rsidRDefault="00115741" w:rsidP="000132AE">
            <w:r w:rsidRPr="00C557F3">
              <w:t>prof. Ing. Vladimír Vašek, CSc. (100% c)</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115741" w:rsidRPr="00C557F3" w:rsidTr="00115741">
        <w:trPr>
          <w:gridAfter w:val="2"/>
          <w:wAfter w:w="65" w:type="dxa"/>
        </w:trPr>
        <w:tc>
          <w:tcPr>
            <w:tcW w:w="2375" w:type="dxa"/>
          </w:tcPr>
          <w:p w:rsidR="00115741" w:rsidRPr="00C557F3" w:rsidRDefault="00115741" w:rsidP="000132AE">
            <w:r w:rsidRPr="00C557F3">
              <w:t>Odborná praxe</w:t>
            </w:r>
          </w:p>
        </w:tc>
        <w:tc>
          <w:tcPr>
            <w:tcW w:w="1344" w:type="dxa"/>
            <w:gridSpan w:val="3"/>
          </w:tcPr>
          <w:p w:rsidR="00115741" w:rsidRPr="0037070A" w:rsidRDefault="00115741" w:rsidP="000132AE">
            <w:pPr>
              <w:jc w:val="both"/>
            </w:pPr>
            <w:r w:rsidRPr="0037070A">
              <w:t>120c</w:t>
            </w:r>
          </w:p>
        </w:tc>
        <w:tc>
          <w:tcPr>
            <w:tcW w:w="849" w:type="dxa"/>
          </w:tcPr>
          <w:p w:rsidR="00115741" w:rsidRPr="00C557F3" w:rsidRDefault="00115741" w:rsidP="000132AE">
            <w:pPr>
              <w:jc w:val="both"/>
            </w:pPr>
            <w:r w:rsidRPr="00C557F3">
              <w:t>z</w:t>
            </w:r>
          </w:p>
        </w:tc>
        <w:tc>
          <w:tcPr>
            <w:tcW w:w="700" w:type="dxa"/>
          </w:tcPr>
          <w:p w:rsidR="00115741" w:rsidRPr="00C557F3" w:rsidRDefault="00115741" w:rsidP="000132AE">
            <w:pPr>
              <w:jc w:val="both"/>
            </w:pPr>
            <w:r w:rsidRPr="00C557F3">
              <w:t>3</w:t>
            </w:r>
          </w:p>
        </w:tc>
        <w:tc>
          <w:tcPr>
            <w:tcW w:w="3979" w:type="dxa"/>
          </w:tcPr>
          <w:p w:rsidR="00115741" w:rsidRPr="00C557F3" w:rsidRDefault="00115741" w:rsidP="000132AE">
            <w:r w:rsidRPr="00C557F3">
              <w:t>prof. Ing. Vladimír Vašek, CSc. (100% c)</w:t>
            </w:r>
          </w:p>
        </w:tc>
        <w:tc>
          <w:tcPr>
            <w:tcW w:w="1276" w:type="dxa"/>
            <w:gridSpan w:val="2"/>
          </w:tcPr>
          <w:p w:rsidR="00115741" w:rsidRPr="00C557F3" w:rsidRDefault="00115741" w:rsidP="000132AE">
            <w:pPr>
              <w:jc w:val="both"/>
            </w:pPr>
            <w:r w:rsidRPr="00C557F3">
              <w:t>Viz poznámka</w:t>
            </w:r>
          </w:p>
        </w:tc>
      </w:tr>
      <w:tr w:rsidR="00115741" w:rsidRPr="00C557F3" w:rsidTr="00115741">
        <w:trPr>
          <w:gridAfter w:val="2"/>
          <w:wAfter w:w="65" w:type="dxa"/>
        </w:trPr>
        <w:tc>
          <w:tcPr>
            <w:tcW w:w="10523" w:type="dxa"/>
            <w:gridSpan w:val="9"/>
          </w:tcPr>
          <w:p w:rsidR="00115741" w:rsidRPr="00C557F3" w:rsidRDefault="00115741" w:rsidP="000132AE">
            <w:pPr>
              <w:jc w:val="both"/>
            </w:pPr>
            <w:r w:rsidRPr="00C557F3">
              <w:rPr>
                <w:b/>
              </w:rPr>
              <w:t>Poznámka:</w:t>
            </w:r>
          </w:p>
          <w:p w:rsidR="00115741" w:rsidRPr="00C557F3" w:rsidRDefault="00115741" w:rsidP="000132AE">
            <w:pPr>
              <w:jc w:val="both"/>
            </w:pPr>
            <w:r w:rsidRPr="00C557F3">
              <w:t>Student vykoná praxi v průmyslové firmě v daném rozsahu hodin kdykoliv v průběhu navazujícího magisterského studia.</w:t>
            </w:r>
          </w:p>
        </w:tc>
      </w:tr>
      <w:tr w:rsidR="00115741" w:rsidRPr="00C557F3" w:rsidTr="00115741">
        <w:trPr>
          <w:gridAfter w:val="2"/>
          <w:wAfter w:w="65" w:type="dxa"/>
        </w:trPr>
        <w:tc>
          <w:tcPr>
            <w:tcW w:w="10523" w:type="dxa"/>
            <w:gridSpan w:val="9"/>
            <w:shd w:val="clear" w:color="auto" w:fill="F7CAAE"/>
          </w:tcPr>
          <w:p w:rsidR="00115741" w:rsidRPr="00C557F3" w:rsidRDefault="00115741" w:rsidP="000132AE">
            <w:pPr>
              <w:jc w:val="center"/>
            </w:pPr>
            <w:r w:rsidRPr="00C557F3">
              <w:rPr>
                <w:b/>
                <w:sz w:val="22"/>
              </w:rPr>
              <w:t>Povinně volitelné předměty - skupina 1</w:t>
            </w:r>
          </w:p>
        </w:tc>
      </w:tr>
      <w:tr w:rsidR="00115741" w:rsidRPr="00C557F3" w:rsidTr="00115741">
        <w:trPr>
          <w:gridAfter w:val="2"/>
          <w:wAfter w:w="65" w:type="dxa"/>
        </w:trPr>
        <w:tc>
          <w:tcPr>
            <w:tcW w:w="2375" w:type="dxa"/>
          </w:tcPr>
          <w:p w:rsidR="00115741" w:rsidRPr="00C557F3" w:rsidRDefault="00115741" w:rsidP="000132AE">
            <w:pPr>
              <w:jc w:val="both"/>
            </w:pPr>
            <w:r w:rsidRPr="00C557F3">
              <w:t>Elektromagnetická kompatibilita</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9C1CF3">
              <w:rPr>
                <w:rPrChange w:id="181" w:author="Jiří Vojtěšek" w:date="2018-11-24T23:41:00Z">
                  <w:rPr>
                    <w:b/>
                  </w:rPr>
                </w:rPrChange>
              </w:rPr>
              <w:t>Ing. Martin Pospíšilík, Ph.D.</w:t>
            </w:r>
            <w:r w:rsidRPr="00C557F3">
              <w:rPr>
                <w:b/>
              </w:rPr>
              <w:t xml:space="preserve">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del w:id="182" w:author="vopatrilova" w:date="2018-11-12T10:18:00Z">
              <w:r w:rsidRPr="00C557F3" w:rsidDel="000D5591">
                <w:delText>PZ</w:delText>
              </w:r>
            </w:del>
          </w:p>
        </w:tc>
      </w:tr>
      <w:tr w:rsidR="00115741" w:rsidRPr="00C557F3" w:rsidTr="00115741">
        <w:trPr>
          <w:gridAfter w:val="2"/>
          <w:wAfter w:w="65" w:type="dxa"/>
        </w:trPr>
        <w:tc>
          <w:tcPr>
            <w:tcW w:w="2375" w:type="dxa"/>
          </w:tcPr>
          <w:p w:rsidR="00115741" w:rsidRPr="00C557F3" w:rsidRDefault="00115741" w:rsidP="000132AE">
            <w:r w:rsidRPr="00C557F3">
              <w:t>Kinematika a dynamika mechatronických systémů</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Zdeněk Úředníček, CSc.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10523" w:type="dxa"/>
            <w:gridSpan w:val="9"/>
          </w:tcPr>
          <w:p w:rsidR="00115741" w:rsidRPr="00C557F3" w:rsidRDefault="00115741" w:rsidP="000132AE">
            <w:pPr>
              <w:rPr>
                <w:b/>
              </w:rPr>
            </w:pPr>
            <w:r w:rsidRPr="00C557F3">
              <w:rPr>
                <w:b/>
              </w:rPr>
              <w:t xml:space="preserve">Podmínka pro splnění této skupiny předmětů: </w:t>
            </w:r>
          </w:p>
          <w:p w:rsidR="00115741" w:rsidRPr="00C557F3" w:rsidRDefault="00115741" w:rsidP="000132AE">
            <w:pPr>
              <w:jc w:val="both"/>
            </w:pPr>
            <w:r w:rsidRPr="00C557F3">
              <w:t>Student volí jeden z předmětů a tím se profiluje i pro další blok volitelných předmětů. Doporučeno pro 1/LS.</w:t>
            </w:r>
          </w:p>
        </w:tc>
      </w:tr>
      <w:tr w:rsidR="00115741" w:rsidRPr="00C557F3" w:rsidTr="00115741">
        <w:trPr>
          <w:gridAfter w:val="2"/>
          <w:wAfter w:w="65" w:type="dxa"/>
        </w:trPr>
        <w:tc>
          <w:tcPr>
            <w:tcW w:w="10523" w:type="dxa"/>
            <w:gridSpan w:val="9"/>
            <w:shd w:val="clear" w:color="auto" w:fill="F7CAAE"/>
          </w:tcPr>
          <w:p w:rsidR="00115741" w:rsidRPr="00C557F3" w:rsidRDefault="00115741" w:rsidP="000132AE">
            <w:pPr>
              <w:jc w:val="center"/>
            </w:pPr>
            <w:r w:rsidRPr="00C557F3">
              <w:rPr>
                <w:b/>
                <w:sz w:val="22"/>
              </w:rPr>
              <w:t>Povinně volitelné předměty - skupina 2</w:t>
            </w:r>
          </w:p>
        </w:tc>
      </w:tr>
      <w:tr w:rsidR="00115741" w:rsidRPr="00C557F3" w:rsidTr="00115741">
        <w:trPr>
          <w:gridAfter w:val="2"/>
          <w:wAfter w:w="65" w:type="dxa"/>
        </w:trPr>
        <w:tc>
          <w:tcPr>
            <w:tcW w:w="2375" w:type="dxa"/>
          </w:tcPr>
          <w:p w:rsidR="00115741" w:rsidRPr="00C557F3" w:rsidRDefault="00115741" w:rsidP="000132AE">
            <w:r w:rsidRPr="00C557F3">
              <w:t>Pokročilé metody automatického řízení</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9C1CF3">
              <w:rPr>
                <w:rPrChange w:id="183" w:author="Jiří Vojtěšek" w:date="2018-11-24T23:41:00Z">
                  <w:rPr>
                    <w:b/>
                  </w:rPr>
                </w:rPrChange>
              </w:rPr>
              <w:t xml:space="preserve">prof. Ing. Vladimír Bobál, CSc. </w:t>
            </w:r>
            <w:r w:rsidRPr="009C1CF3">
              <w:t>(75% p)</w:t>
            </w:r>
            <w:r w:rsidRPr="009C1CF3">
              <w:rPr>
                <w:rPrChange w:id="184" w:author="Jiří Vojtěšek" w:date="2018-11-24T23:41:00Z">
                  <w:rPr>
                    <w:b/>
                  </w:rPr>
                </w:rPrChange>
              </w:rPr>
              <w:t xml:space="preserve">, </w:t>
            </w:r>
            <w:r w:rsidRPr="009C1CF3">
              <w:rPr>
                <w:rPrChange w:id="185" w:author="Jiří Vojtěšek" w:date="2018-11-24T23:41:00Z">
                  <w:rPr>
                    <w:b/>
                  </w:rPr>
                </w:rPrChange>
              </w:rPr>
              <w:br/>
              <w:t>doc. Ing. Libor Pekař, Ph.D.</w:t>
            </w:r>
            <w:r w:rsidRPr="00C557F3">
              <w:rPr>
                <w:b/>
              </w:rPr>
              <w:t xml:space="preserve"> </w:t>
            </w:r>
            <w:r w:rsidRPr="00C557F3">
              <w:t>(25%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del w:id="186" w:author="vopatrilova" w:date="2018-11-12T10:18:00Z">
              <w:r w:rsidRPr="00C557F3" w:rsidDel="000D5591">
                <w:delText>PZ</w:delText>
              </w:r>
            </w:del>
          </w:p>
        </w:tc>
      </w:tr>
      <w:tr w:rsidR="00115741" w:rsidRPr="00C557F3" w:rsidTr="00115741">
        <w:trPr>
          <w:gridAfter w:val="2"/>
          <w:wAfter w:w="65" w:type="dxa"/>
        </w:trPr>
        <w:tc>
          <w:tcPr>
            <w:tcW w:w="2375" w:type="dxa"/>
          </w:tcPr>
          <w:p w:rsidR="00115741" w:rsidRPr="00C557F3" w:rsidRDefault="00115741" w:rsidP="000132AE">
            <w:pPr>
              <w:jc w:val="both"/>
            </w:pPr>
            <w:r w:rsidRPr="00C557F3">
              <w:t>Řízení pohybu</w:t>
            </w:r>
          </w:p>
        </w:tc>
        <w:tc>
          <w:tcPr>
            <w:tcW w:w="1344" w:type="dxa"/>
            <w:gridSpan w:val="3"/>
          </w:tcPr>
          <w:p w:rsidR="00115741" w:rsidRPr="0037070A" w:rsidRDefault="00115741" w:rsidP="000132AE">
            <w:pPr>
              <w:jc w:val="both"/>
            </w:pPr>
            <w:r w:rsidRPr="0037070A">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C557F3">
              <w:rPr>
                <w:b/>
              </w:rPr>
              <w:t xml:space="preserve">doc. Ing. Zdeněk Úředníček, CSc. </w:t>
            </w:r>
            <w:r w:rsidRPr="00C557F3">
              <w:t>(100%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10523" w:type="dxa"/>
            <w:gridSpan w:val="9"/>
          </w:tcPr>
          <w:p w:rsidR="00115741" w:rsidRPr="00C557F3" w:rsidRDefault="00115741" w:rsidP="000132AE">
            <w:pPr>
              <w:rPr>
                <w:b/>
              </w:rPr>
            </w:pPr>
            <w:r w:rsidRPr="00C557F3">
              <w:rPr>
                <w:b/>
              </w:rPr>
              <w:t>Podmínka pro splnění této skupiny předmětů:</w:t>
            </w:r>
          </w:p>
          <w:p w:rsidR="00115741" w:rsidRPr="00C557F3" w:rsidRDefault="00115741" w:rsidP="000132AE">
            <w:pPr>
              <w:jc w:val="both"/>
            </w:pPr>
            <w:r w:rsidRPr="00C557F3">
              <w:t>Student volí jeden předmět stejného zaměření, jaké volil ve skupině volitelných předmětů 1. Doporučeno pro 2/ZS.</w:t>
            </w:r>
          </w:p>
        </w:tc>
      </w:tr>
      <w:tr w:rsidR="00115741" w:rsidRPr="00C557F3" w:rsidTr="00115741">
        <w:tc>
          <w:tcPr>
            <w:tcW w:w="3509" w:type="dxa"/>
            <w:gridSpan w:val="3"/>
            <w:shd w:val="clear" w:color="auto" w:fill="F7CAAC"/>
          </w:tcPr>
          <w:p w:rsidR="00115741" w:rsidRPr="00C557F3" w:rsidRDefault="00115741" w:rsidP="000132AE">
            <w:pPr>
              <w:jc w:val="both"/>
              <w:rPr>
                <w:b/>
              </w:rPr>
            </w:pPr>
            <w:r w:rsidRPr="00C557F3">
              <w:rPr>
                <w:b/>
              </w:rPr>
              <w:lastRenderedPageBreak/>
              <w:t xml:space="preserve"> Součásti SZZ a jejich obsah</w:t>
            </w:r>
          </w:p>
        </w:tc>
        <w:tc>
          <w:tcPr>
            <w:tcW w:w="7079" w:type="dxa"/>
            <w:gridSpan w:val="8"/>
            <w:tcBorders>
              <w:bottom w:val="nil"/>
            </w:tcBorders>
          </w:tcPr>
          <w:p w:rsidR="00115741" w:rsidRPr="00C557F3" w:rsidRDefault="00115741" w:rsidP="000132AE">
            <w:pPr>
              <w:jc w:val="both"/>
            </w:pPr>
          </w:p>
        </w:tc>
      </w:tr>
      <w:tr w:rsidR="00115741" w:rsidRPr="00C557F3" w:rsidTr="00115741">
        <w:trPr>
          <w:trHeight w:val="1370"/>
        </w:trPr>
        <w:tc>
          <w:tcPr>
            <w:tcW w:w="10588" w:type="dxa"/>
            <w:gridSpan w:val="11"/>
            <w:tcBorders>
              <w:top w:val="nil"/>
            </w:tcBorders>
          </w:tcPr>
          <w:p w:rsidR="00115741" w:rsidRPr="00785F2A" w:rsidRDefault="00115741" w:rsidP="000132AE">
            <w:pPr>
              <w:jc w:val="both"/>
            </w:pPr>
            <w:r w:rsidRPr="00C557F3">
              <w:t xml:space="preserve">Závěrečné zkoušky se </w:t>
            </w:r>
            <w:r w:rsidRPr="00785F2A">
              <w:t xml:space="preserve">skládají z obhajoby diplomové práce a ze státní zkoušky ze tří </w:t>
            </w:r>
            <w:del w:id="187" w:author="vopatrilova" w:date="2018-11-13T12:51:00Z">
              <w:r w:rsidRPr="00785F2A" w:rsidDel="0058336E">
                <w:delText>předmětů</w:delText>
              </w:r>
            </w:del>
            <w:ins w:id="188" w:author="vopatrilova" w:date="2018-11-13T12:51:00Z">
              <w:r w:rsidR="0058336E" w:rsidRPr="00785F2A">
                <w:t>tématických okruhů</w:t>
              </w:r>
            </w:ins>
            <w:r w:rsidRPr="00757911">
              <w:t xml:space="preserve">. Tyto </w:t>
            </w:r>
            <w:del w:id="189" w:author="vopatrilova" w:date="2018-11-13T12:51:00Z">
              <w:r w:rsidRPr="00757911" w:rsidDel="0058336E">
                <w:delText xml:space="preserve">předměty </w:delText>
              </w:r>
            </w:del>
            <w:ins w:id="190" w:author="vopatrilova" w:date="2018-11-13T12:51:00Z">
              <w:r w:rsidR="0058336E" w:rsidRPr="00BF57D1">
                <w:t xml:space="preserve">tématické okruhy </w:t>
              </w:r>
            </w:ins>
            <w:r w:rsidRPr="00BF57D1">
              <w:t xml:space="preserve">jsou průřezové a zahrnují v sobě tématiku vždy několika dílčích studijních předmětů. Z těchto tří </w:t>
            </w:r>
            <w:del w:id="191" w:author="vopatrilova" w:date="2018-11-13T12:51:00Z">
              <w:r w:rsidRPr="00BF57D1" w:rsidDel="0058336E">
                <w:delText xml:space="preserve">předmětů </w:delText>
              </w:r>
            </w:del>
            <w:ins w:id="192" w:author="vopatrilova" w:date="2018-11-13T12:51:00Z">
              <w:r w:rsidR="0058336E" w:rsidRPr="00785F2A">
                <w:t xml:space="preserve">tématických okruhů </w:t>
              </w:r>
            </w:ins>
            <w:r w:rsidRPr="00785F2A">
              <w:t>jsou dva povinné a jeden povinně-volitelný.</w:t>
            </w:r>
          </w:p>
          <w:p w:rsidR="00115741" w:rsidRPr="00785F2A" w:rsidRDefault="00115741" w:rsidP="000132AE">
            <w:pPr>
              <w:jc w:val="both"/>
            </w:pPr>
            <w:r w:rsidRPr="00785F2A">
              <w:t xml:space="preserve">Povinné </w:t>
            </w:r>
            <w:del w:id="193" w:author="vopatrilova" w:date="2018-11-13T12:51:00Z">
              <w:r w:rsidRPr="00785F2A" w:rsidDel="0058336E">
                <w:delText>předměty</w:delText>
              </w:r>
            </w:del>
            <w:ins w:id="194" w:author="vopatrilova" w:date="2018-11-13T12:51:00Z">
              <w:r w:rsidR="0058336E" w:rsidRPr="00785F2A">
                <w:t>tématické okruhy</w:t>
              </w:r>
            </w:ins>
            <w:r w:rsidRPr="00785F2A">
              <w:t>:</w:t>
            </w:r>
          </w:p>
          <w:p w:rsidR="00115741" w:rsidRPr="00785F2A" w:rsidRDefault="00115741" w:rsidP="000132AE">
            <w:pPr>
              <w:pStyle w:val="Odstavecseseznamem"/>
              <w:numPr>
                <w:ilvl w:val="0"/>
                <w:numId w:val="9"/>
              </w:numPr>
              <w:rPr>
                <w:rFonts w:cs="Times New Roman"/>
                <w:szCs w:val="20"/>
                <w:rPrChange w:id="195" w:author="Jiří Vojtěšek" w:date="2018-11-24T21:10:00Z">
                  <w:rPr>
                    <w:rFonts w:cs="Times New Roman"/>
                  </w:rPr>
                </w:rPrChange>
              </w:rPr>
            </w:pPr>
            <w:r w:rsidRPr="009C1CF3">
              <w:rPr>
                <w:rFonts w:cs="Times New Roman"/>
                <w:b/>
                <w:szCs w:val="20"/>
              </w:rPr>
              <w:t>Teorie automatického řízení.</w:t>
            </w:r>
            <w:r w:rsidRPr="009C1CF3">
              <w:rPr>
                <w:rFonts w:cs="Times New Roman"/>
                <w:szCs w:val="20"/>
              </w:rPr>
              <w:t xml:space="preserve"> </w:t>
            </w:r>
            <w:ins w:id="196" w:author="vopatrilova" w:date="2018-11-15T16:13:00Z">
              <w:r w:rsidR="00E3381D" w:rsidRPr="009C1CF3">
                <w:rPr>
                  <w:rFonts w:cs="Times New Roman"/>
                  <w:szCs w:val="20"/>
                </w:rPr>
                <w:t xml:space="preserve">Tento tématický okruh v sobě zahrnuje dílčí problematiky, které jsou obsahem dílčích předmětů: </w:t>
              </w:r>
            </w:ins>
            <w:del w:id="197" w:author="vopatrilova" w:date="2018-11-15T16:13:00Z">
              <w:r w:rsidRPr="00AC1900" w:rsidDel="00E3381D">
                <w:rPr>
                  <w:rFonts w:cs="Times New Roman"/>
                  <w:szCs w:val="20"/>
                </w:rPr>
                <w:delText xml:space="preserve">Tento státnicový předmět v sobě zahrnuje dílčí problematiky, které jsou obsahem dílčích předmětů: </w:delText>
              </w:r>
            </w:del>
            <w:r w:rsidRPr="004D7F53">
              <w:rPr>
                <w:rFonts w:cs="Times New Roman"/>
                <w:i/>
                <w:szCs w:val="20"/>
              </w:rPr>
              <w:t>Diskrétní řízení, Identifikace systémů, Stavová a algebraická t</w:t>
            </w:r>
            <w:r w:rsidRPr="00785F2A">
              <w:rPr>
                <w:rFonts w:cs="Times New Roman"/>
                <w:i/>
                <w:szCs w:val="20"/>
                <w:rPrChange w:id="198" w:author="Jiří Vojtěšek" w:date="2018-11-24T21:10:00Z">
                  <w:rPr>
                    <w:rFonts w:cs="Times New Roman"/>
                    <w:i/>
                  </w:rPr>
                </w:rPrChange>
              </w:rPr>
              <w:t>eorie řízení.</w:t>
            </w:r>
          </w:p>
          <w:p w:rsidR="00115741" w:rsidRPr="00785F2A" w:rsidRDefault="00115741" w:rsidP="000132AE">
            <w:pPr>
              <w:pStyle w:val="Odstavecseseznamem"/>
              <w:numPr>
                <w:ilvl w:val="0"/>
                <w:numId w:val="9"/>
              </w:numPr>
              <w:rPr>
                <w:rFonts w:cs="Times New Roman"/>
                <w:i/>
                <w:szCs w:val="20"/>
                <w:rPrChange w:id="199" w:author="Jiří Vojtěšek" w:date="2018-11-24T21:10:00Z">
                  <w:rPr>
                    <w:rFonts w:cs="Times New Roman"/>
                    <w:i/>
                  </w:rPr>
                </w:rPrChange>
              </w:rPr>
            </w:pPr>
            <w:r w:rsidRPr="00785F2A">
              <w:rPr>
                <w:rFonts w:cs="Times New Roman"/>
                <w:b/>
                <w:szCs w:val="20"/>
                <w:rPrChange w:id="200" w:author="Jiří Vojtěšek" w:date="2018-11-24T21:10:00Z">
                  <w:rPr>
                    <w:rFonts w:cs="Times New Roman"/>
                    <w:b/>
                  </w:rPr>
                </w:rPrChange>
              </w:rPr>
              <w:t>Technické prostředky automatizace.</w:t>
            </w:r>
            <w:r w:rsidRPr="00785F2A">
              <w:rPr>
                <w:rFonts w:cs="Times New Roman"/>
                <w:szCs w:val="20"/>
                <w:rPrChange w:id="201" w:author="Jiří Vojtěšek" w:date="2018-11-24T21:10:00Z">
                  <w:rPr>
                    <w:rFonts w:cs="Times New Roman"/>
                  </w:rPr>
                </w:rPrChange>
              </w:rPr>
              <w:t xml:space="preserve"> </w:t>
            </w:r>
            <w:ins w:id="202" w:author="vopatrilova" w:date="2018-11-15T16:13:00Z">
              <w:r w:rsidR="00E3381D" w:rsidRPr="00785F2A">
                <w:rPr>
                  <w:rFonts w:cs="Times New Roman"/>
                  <w:szCs w:val="20"/>
                  <w:rPrChange w:id="203" w:author="Jiří Vojtěšek" w:date="2018-11-24T21:10:00Z">
                    <w:rPr/>
                  </w:rPrChange>
                </w:rPr>
                <w:t xml:space="preserve">Tento tématický okruh v sobě zahrnuje dílčí problematiky, které jsou obsahem dílčích předmětů: </w:t>
              </w:r>
            </w:ins>
            <w:del w:id="204" w:author="vopatrilova" w:date="2018-11-15T16:13:00Z">
              <w:r w:rsidRPr="00785F2A" w:rsidDel="00E3381D">
                <w:rPr>
                  <w:rFonts w:cs="Times New Roman"/>
                  <w:szCs w:val="20"/>
                  <w:rPrChange w:id="205" w:author="Jiří Vojtěšek" w:date="2018-11-24T21:10:00Z">
                    <w:rPr>
                      <w:rFonts w:cs="Times New Roman"/>
                    </w:rPr>
                  </w:rPrChange>
                </w:rPr>
                <w:delText>Tento státnicový předmět v sobě zahrnuje dílčí problematiky, které jsou obsahem dílčích předmětů:</w:delText>
              </w:r>
            </w:del>
            <w:r w:rsidRPr="00785F2A">
              <w:rPr>
                <w:rFonts w:cs="Times New Roman"/>
                <w:szCs w:val="20"/>
                <w:rPrChange w:id="206" w:author="Jiří Vojtěšek" w:date="2018-11-24T21:10:00Z">
                  <w:rPr>
                    <w:rFonts w:cs="Times New Roman"/>
                  </w:rPr>
                </w:rPrChange>
              </w:rPr>
              <w:t xml:space="preserve"> </w:t>
            </w:r>
            <w:r w:rsidRPr="00785F2A">
              <w:rPr>
                <w:rFonts w:cs="Times New Roman"/>
                <w:i/>
                <w:szCs w:val="20"/>
                <w:rPrChange w:id="207" w:author="Jiří Vojtěšek" w:date="2018-11-24T21:10:00Z">
                  <w:rPr>
                    <w:rFonts w:cs="Times New Roman"/>
                    <w:i/>
                  </w:rPr>
                </w:rPrChange>
              </w:rPr>
              <w:t>Řízení reálných procesů, Projekt</w:t>
            </w:r>
            <w:r w:rsidR="00C829A0" w:rsidRPr="00785F2A">
              <w:rPr>
                <w:rFonts w:cs="Times New Roman"/>
                <w:i/>
                <w:szCs w:val="20"/>
                <w:rPrChange w:id="208" w:author="Jiří Vojtěšek" w:date="2018-11-24T21:10:00Z">
                  <w:rPr>
                    <w:rFonts w:cs="Times New Roman"/>
                    <w:i/>
                  </w:rPr>
                </w:rPrChange>
              </w:rPr>
              <w:t>ování reálných řídicích systémů</w:t>
            </w:r>
            <w:r w:rsidRPr="00785F2A">
              <w:rPr>
                <w:rFonts w:cs="Times New Roman"/>
                <w:i/>
                <w:szCs w:val="20"/>
                <w:rPrChange w:id="209" w:author="Jiří Vojtěšek" w:date="2018-11-24T21:10:00Z">
                  <w:rPr>
                    <w:rFonts w:cs="Times New Roman"/>
                    <w:i/>
                  </w:rPr>
                </w:rPrChange>
              </w:rPr>
              <w:t>.</w:t>
            </w:r>
          </w:p>
          <w:p w:rsidR="00115741" w:rsidRPr="00785F2A" w:rsidRDefault="00115741" w:rsidP="000132AE">
            <w:pPr>
              <w:jc w:val="both"/>
            </w:pPr>
          </w:p>
          <w:p w:rsidR="00115741" w:rsidRPr="00BF57D1" w:rsidRDefault="00115741" w:rsidP="000132AE">
            <w:pPr>
              <w:jc w:val="both"/>
            </w:pPr>
            <w:r w:rsidRPr="00BF57D1">
              <w:t xml:space="preserve">Povinně volitelné </w:t>
            </w:r>
            <w:del w:id="210" w:author="vopatrilova" w:date="2018-11-13T12:51:00Z">
              <w:r w:rsidRPr="00BF57D1" w:rsidDel="0058336E">
                <w:delText>předměty</w:delText>
              </w:r>
            </w:del>
            <w:ins w:id="211" w:author="vopatrilova" w:date="2018-11-13T12:51:00Z">
              <w:r w:rsidR="0058336E" w:rsidRPr="00BF57D1">
                <w:t>tématické okruhy</w:t>
              </w:r>
            </w:ins>
            <w:r w:rsidRPr="00BF57D1">
              <w:t>:</w:t>
            </w:r>
          </w:p>
          <w:p w:rsidR="00115741" w:rsidRPr="00785F2A" w:rsidRDefault="00115741" w:rsidP="000132AE">
            <w:pPr>
              <w:pStyle w:val="Odstavecseseznamem"/>
              <w:numPr>
                <w:ilvl w:val="0"/>
                <w:numId w:val="10"/>
              </w:numPr>
              <w:rPr>
                <w:rFonts w:cs="Times New Roman"/>
                <w:szCs w:val="20"/>
                <w:rPrChange w:id="212" w:author="Jiří Vojtěšek" w:date="2018-11-24T21:10:00Z">
                  <w:rPr>
                    <w:rFonts w:cs="Times New Roman"/>
                  </w:rPr>
                </w:rPrChange>
              </w:rPr>
            </w:pPr>
            <w:r w:rsidRPr="009C1CF3">
              <w:rPr>
                <w:rFonts w:cs="Times New Roman"/>
                <w:b/>
                <w:szCs w:val="20"/>
              </w:rPr>
              <w:t>Modelování a simulace technických systémů.</w:t>
            </w:r>
            <w:r w:rsidRPr="009C1CF3">
              <w:rPr>
                <w:rFonts w:cs="Times New Roman"/>
                <w:szCs w:val="20"/>
              </w:rPr>
              <w:t xml:space="preserve"> </w:t>
            </w:r>
            <w:ins w:id="213" w:author="vopatrilova" w:date="2018-11-15T16:13:00Z">
              <w:r w:rsidR="00E3381D" w:rsidRPr="009C1CF3">
                <w:rPr>
                  <w:rFonts w:cs="Times New Roman"/>
                  <w:szCs w:val="20"/>
                </w:rPr>
                <w:t xml:space="preserve">Tento tématický okruh v sobě zahrnuje dílčí problematiky, které jsou obsahem dílčích předmětů: </w:t>
              </w:r>
            </w:ins>
            <w:del w:id="214" w:author="vopatrilova" w:date="2018-11-15T16:13:00Z">
              <w:r w:rsidRPr="00AC1900" w:rsidDel="00E3381D">
                <w:rPr>
                  <w:rFonts w:cs="Times New Roman"/>
                  <w:szCs w:val="20"/>
                </w:rPr>
                <w:delText>Tento státnicov</w:delText>
              </w:r>
              <w:r w:rsidRPr="004D7F53" w:rsidDel="00E3381D">
                <w:rPr>
                  <w:rFonts w:cs="Times New Roman"/>
                  <w:szCs w:val="20"/>
                </w:rPr>
                <w:delText xml:space="preserve">ý předmět v sobě zahrnuje dílčí problematiky, které jsou obsahem dílčích předmětů: </w:delText>
              </w:r>
            </w:del>
            <w:r w:rsidRPr="00785F2A">
              <w:rPr>
                <w:rFonts w:cs="Times New Roman"/>
                <w:i/>
                <w:szCs w:val="20"/>
                <w:rPrChange w:id="215" w:author="Jiří Vojtěšek" w:date="2018-11-24T21:10:00Z">
                  <w:rPr>
                    <w:rFonts w:cs="Times New Roman"/>
                    <w:i/>
                  </w:rPr>
                </w:rPrChange>
              </w:rPr>
              <w:t>Modelování procesů ve výrobních technologiích, Modely spojitých systémů a jejich simulace, Plánování a simulace výrobních postupů, Optimalizace</w:t>
            </w:r>
            <w:r w:rsidRPr="00785F2A">
              <w:rPr>
                <w:rFonts w:cs="Times New Roman"/>
                <w:szCs w:val="20"/>
                <w:rPrChange w:id="216" w:author="Jiří Vojtěšek" w:date="2018-11-24T21:10:00Z">
                  <w:rPr>
                    <w:rFonts w:cs="Times New Roman"/>
                  </w:rPr>
                </w:rPrChange>
              </w:rPr>
              <w:t>.</w:t>
            </w:r>
          </w:p>
          <w:p w:rsidR="00115741" w:rsidRPr="00785F2A" w:rsidRDefault="00115741" w:rsidP="000132AE">
            <w:pPr>
              <w:pStyle w:val="Odstavecseseznamem"/>
              <w:numPr>
                <w:ilvl w:val="0"/>
                <w:numId w:val="10"/>
              </w:numPr>
              <w:rPr>
                <w:rFonts w:cs="Times New Roman"/>
                <w:i/>
                <w:szCs w:val="20"/>
                <w:rPrChange w:id="217" w:author="Jiří Vojtěšek" w:date="2018-11-24T21:10:00Z">
                  <w:rPr>
                    <w:rFonts w:cs="Times New Roman"/>
                    <w:i/>
                  </w:rPr>
                </w:rPrChange>
              </w:rPr>
            </w:pPr>
            <w:r w:rsidRPr="00785F2A">
              <w:rPr>
                <w:rFonts w:cs="Times New Roman"/>
                <w:b/>
                <w:szCs w:val="20"/>
                <w:rPrChange w:id="218" w:author="Jiří Vojtěšek" w:date="2018-11-24T21:10:00Z">
                  <w:rPr>
                    <w:rFonts w:cs="Times New Roman"/>
                    <w:b/>
                  </w:rPr>
                </w:rPrChange>
              </w:rPr>
              <w:t xml:space="preserve">Robotické systémy. </w:t>
            </w:r>
            <w:ins w:id="219" w:author="vopatrilova" w:date="2018-11-15T16:13:00Z">
              <w:r w:rsidR="00E3381D" w:rsidRPr="00785F2A">
                <w:rPr>
                  <w:rFonts w:cs="Times New Roman"/>
                  <w:szCs w:val="20"/>
                  <w:rPrChange w:id="220" w:author="Jiří Vojtěšek" w:date="2018-11-24T21:10:00Z">
                    <w:rPr/>
                  </w:rPrChange>
                </w:rPr>
                <w:t xml:space="preserve">Tento tématický okruh v sobě zahrnuje dílčí problematiky, které jsou obsahem dílčích předmětů: </w:t>
              </w:r>
            </w:ins>
            <w:del w:id="221" w:author="vopatrilova" w:date="2018-11-15T16:13:00Z">
              <w:r w:rsidRPr="00785F2A" w:rsidDel="00E3381D">
                <w:rPr>
                  <w:rFonts w:cs="Times New Roman"/>
                  <w:szCs w:val="20"/>
                  <w:rPrChange w:id="222" w:author="Jiří Vojtěšek" w:date="2018-11-24T21:10:00Z">
                    <w:rPr>
                      <w:rFonts w:cs="Times New Roman"/>
                    </w:rPr>
                  </w:rPrChange>
                </w:rPr>
                <w:delText xml:space="preserve">Tento státnicový předmět v sobě zahrnuje dílčí problematiky, které jsou obsahem dílčích předmětů: </w:delText>
              </w:r>
            </w:del>
            <w:r w:rsidRPr="00785F2A">
              <w:rPr>
                <w:rFonts w:cs="Times New Roman"/>
                <w:i/>
                <w:szCs w:val="20"/>
                <w:rPrChange w:id="223" w:author="Jiří Vojtěšek" w:date="2018-11-24T21:10:00Z">
                  <w:rPr>
                    <w:rFonts w:cs="Times New Roman"/>
                    <w:i/>
                  </w:rPr>
                </w:rPrChange>
              </w:rPr>
              <w:t>Kinematika a dynamika mechatronických systémů, Řízení pohybu, Strojové vidění.</w:t>
            </w:r>
          </w:p>
          <w:p w:rsidR="00115741" w:rsidRPr="00785F2A" w:rsidRDefault="00115741" w:rsidP="000132AE">
            <w:pPr>
              <w:pStyle w:val="Odstavecseseznamem"/>
              <w:numPr>
                <w:ilvl w:val="0"/>
                <w:numId w:val="10"/>
              </w:numPr>
              <w:rPr>
                <w:rFonts w:cs="Times New Roman"/>
                <w:i/>
                <w:szCs w:val="20"/>
                <w:rPrChange w:id="224" w:author="Jiří Vojtěšek" w:date="2018-11-24T21:10:00Z">
                  <w:rPr>
                    <w:rFonts w:cs="Times New Roman"/>
                    <w:i/>
                  </w:rPr>
                </w:rPrChange>
              </w:rPr>
            </w:pPr>
            <w:r w:rsidRPr="00785F2A">
              <w:rPr>
                <w:rFonts w:cs="Times New Roman"/>
                <w:b/>
                <w:szCs w:val="20"/>
                <w:rPrChange w:id="225" w:author="Jiří Vojtěšek" w:date="2018-11-24T21:10:00Z">
                  <w:rPr>
                    <w:rFonts w:cs="Times New Roman"/>
                    <w:b/>
                  </w:rPr>
                </w:rPrChange>
              </w:rPr>
              <w:t xml:space="preserve">Pokročilé počítačové technologie a aplikace v řízení technologických procesů. </w:t>
            </w:r>
            <w:ins w:id="226" w:author="vopatrilova" w:date="2018-11-15T16:13:00Z">
              <w:r w:rsidR="00E3381D" w:rsidRPr="00785F2A">
                <w:rPr>
                  <w:rFonts w:cs="Times New Roman"/>
                  <w:szCs w:val="20"/>
                  <w:rPrChange w:id="227" w:author="Jiří Vojtěšek" w:date="2018-11-24T21:10:00Z">
                    <w:rPr/>
                  </w:rPrChange>
                </w:rPr>
                <w:t xml:space="preserve">Tento tématický okruh v sobě zahrnuje dílčí problematiky, které jsou obsahem dílčích předmětů: </w:t>
              </w:r>
            </w:ins>
            <w:del w:id="228" w:author="vopatrilova" w:date="2018-11-15T16:13:00Z">
              <w:r w:rsidRPr="00785F2A" w:rsidDel="00E3381D">
                <w:rPr>
                  <w:rFonts w:cs="Times New Roman"/>
                  <w:szCs w:val="20"/>
                  <w:rPrChange w:id="229" w:author="Jiří Vojtěšek" w:date="2018-11-24T21:10:00Z">
                    <w:rPr>
                      <w:rFonts w:cs="Times New Roman"/>
                    </w:rPr>
                  </w:rPrChange>
                </w:rPr>
                <w:delText xml:space="preserve">Tento státnicový předmět v sobě zahrnuje dílčí problematiky, které jsou obsahem dílčích předmětů: </w:delText>
              </w:r>
            </w:del>
            <w:r w:rsidRPr="00785F2A">
              <w:rPr>
                <w:rFonts w:cs="Times New Roman"/>
                <w:i/>
                <w:szCs w:val="20"/>
                <w:rPrChange w:id="230" w:author="Jiří Vojtěšek" w:date="2018-11-24T21:10:00Z">
                  <w:rPr>
                    <w:rFonts w:cs="Times New Roman"/>
                    <w:i/>
                  </w:rPr>
                </w:rPrChange>
              </w:rPr>
              <w:t>Průmysl 4.0, Softcomputing v automatickém řízení, Datamining.</w:t>
            </w:r>
          </w:p>
          <w:p w:rsidR="00115741" w:rsidRPr="00C557F3" w:rsidRDefault="00115741" w:rsidP="000132AE">
            <w:pPr>
              <w:rPr>
                <w:i/>
              </w:rPr>
            </w:pPr>
            <w:r w:rsidRPr="00C557F3">
              <w:t xml:space="preserve">Studentům jsou vždy předem oznámeny okruhy témat, ze kterých budou zkoušeni. </w:t>
            </w:r>
          </w:p>
        </w:tc>
      </w:tr>
      <w:tr w:rsidR="00115741" w:rsidRPr="00C557F3" w:rsidTr="00115741">
        <w:tc>
          <w:tcPr>
            <w:tcW w:w="3509" w:type="dxa"/>
            <w:gridSpan w:val="3"/>
            <w:shd w:val="clear" w:color="auto" w:fill="F7CAAC"/>
          </w:tcPr>
          <w:p w:rsidR="00115741" w:rsidRPr="00C557F3" w:rsidRDefault="00115741" w:rsidP="000132AE">
            <w:pPr>
              <w:jc w:val="both"/>
              <w:rPr>
                <w:b/>
              </w:rPr>
            </w:pPr>
            <w:r w:rsidRPr="00C557F3">
              <w:rPr>
                <w:b/>
              </w:rPr>
              <w:t>Další studijní povinnosti</w:t>
            </w:r>
          </w:p>
        </w:tc>
        <w:tc>
          <w:tcPr>
            <w:tcW w:w="7079" w:type="dxa"/>
            <w:gridSpan w:val="8"/>
            <w:tcBorders>
              <w:bottom w:val="nil"/>
            </w:tcBorders>
          </w:tcPr>
          <w:p w:rsidR="00115741" w:rsidRPr="00C557F3" w:rsidRDefault="00115741" w:rsidP="000132AE">
            <w:pPr>
              <w:jc w:val="both"/>
            </w:pPr>
          </w:p>
        </w:tc>
      </w:tr>
      <w:tr w:rsidR="00115741" w:rsidRPr="00C557F3" w:rsidTr="00115741">
        <w:trPr>
          <w:trHeight w:val="677"/>
        </w:trPr>
        <w:tc>
          <w:tcPr>
            <w:tcW w:w="10588" w:type="dxa"/>
            <w:gridSpan w:val="11"/>
            <w:tcBorders>
              <w:top w:val="nil"/>
            </w:tcBorders>
          </w:tcPr>
          <w:p w:rsidR="00115741" w:rsidRPr="00C557F3" w:rsidRDefault="00115741" w:rsidP="000132AE">
            <w:pPr>
              <w:jc w:val="both"/>
            </w:pPr>
            <w:r w:rsidRPr="00C557F3">
              <w:t>Odborná praxe je uskutečňována v navazujícím magisterském stupni studia v rozsahu min. 120 hodin. Může být studentem realizována kdykoliv v průběhu navazujícího magisterského studia. Podmínkou je, že musí být realizována ve studovaném oboru a je schvalována garantem oboru. O vykonání praxe student zpracovává protokol. Zavedení „Odborné praxe“ vychází z požadavku firem na konkurenceschopnost a uplatnitelnost absolventů magisterského studia.</w:t>
            </w:r>
          </w:p>
          <w:p w:rsidR="00115741" w:rsidRPr="00C557F3" w:rsidRDefault="00115741" w:rsidP="000132AE">
            <w:pPr>
              <w:jc w:val="both"/>
            </w:pPr>
          </w:p>
        </w:tc>
      </w:tr>
      <w:tr w:rsidR="00115741" w:rsidRPr="00C557F3" w:rsidTr="00115741">
        <w:tc>
          <w:tcPr>
            <w:tcW w:w="3509" w:type="dxa"/>
            <w:gridSpan w:val="3"/>
            <w:shd w:val="clear" w:color="auto" w:fill="F7CAAC"/>
          </w:tcPr>
          <w:p w:rsidR="00115741" w:rsidRPr="00C557F3" w:rsidRDefault="00115741" w:rsidP="000132AE">
            <w:pPr>
              <w:rPr>
                <w:b/>
              </w:rPr>
            </w:pPr>
            <w:r w:rsidRPr="00C557F3">
              <w:rPr>
                <w:b/>
              </w:rPr>
              <w:t>Návrh témat kvalifikačních prací a témata obhájených prací</w:t>
            </w:r>
          </w:p>
        </w:tc>
        <w:tc>
          <w:tcPr>
            <w:tcW w:w="7079" w:type="dxa"/>
            <w:gridSpan w:val="8"/>
            <w:tcBorders>
              <w:bottom w:val="nil"/>
            </w:tcBorders>
          </w:tcPr>
          <w:p w:rsidR="00115741" w:rsidRPr="00C557F3" w:rsidRDefault="00115741" w:rsidP="000132AE">
            <w:pPr>
              <w:jc w:val="both"/>
            </w:pPr>
          </w:p>
        </w:tc>
      </w:tr>
      <w:tr w:rsidR="00115741" w:rsidRPr="00C557F3" w:rsidTr="00115741">
        <w:trPr>
          <w:trHeight w:val="842"/>
        </w:trPr>
        <w:tc>
          <w:tcPr>
            <w:tcW w:w="10588" w:type="dxa"/>
            <w:gridSpan w:val="11"/>
            <w:tcBorders>
              <w:top w:val="nil"/>
            </w:tcBorders>
          </w:tcPr>
          <w:p w:rsidR="00903DF2" w:rsidRPr="00903DF2" w:rsidRDefault="002F5441" w:rsidP="000132AE">
            <w:pPr>
              <w:rPr>
                <w:ins w:id="231" w:author="vopatrilova" w:date="2018-11-21T16:17:00Z"/>
                <w:color w:val="000000"/>
              </w:rPr>
            </w:pPr>
            <w:ins w:id="232" w:author="vopatrilova" w:date="2018-11-21T16:17:00Z">
              <w:r>
                <w:rPr>
                  <w:color w:val="000000"/>
                </w:rPr>
                <w:t>Příklady obhájených prací:</w:t>
              </w:r>
            </w:ins>
          </w:p>
          <w:p w:rsidR="00903DF2" w:rsidRPr="00903DF2" w:rsidRDefault="002F5441" w:rsidP="00903DF2">
            <w:pPr>
              <w:rPr>
                <w:ins w:id="233" w:author="vopatrilova" w:date="2018-11-21T16:17:00Z"/>
                <w:color w:val="000000"/>
                <w:rPrChange w:id="234" w:author="vopatrilova" w:date="2018-11-21T16:17:00Z">
                  <w:rPr>
                    <w:ins w:id="235" w:author="vopatrilova" w:date="2018-11-21T16:17:00Z"/>
                    <w:rFonts w:ascii="Verdana" w:hAnsi="Verdana"/>
                    <w:color w:val="000000"/>
                    <w:sz w:val="15"/>
                    <w:szCs w:val="15"/>
                  </w:rPr>
                </w:rPrChange>
              </w:rPr>
            </w:pPr>
            <w:ins w:id="236" w:author="vopatrilova" w:date="2018-11-21T16:17:00Z">
              <w:r w:rsidRPr="002F5441">
                <w:rPr>
                  <w:color w:val="000000"/>
                  <w:rPrChange w:id="237" w:author="vopatrilova" w:date="2018-11-21T16:17:00Z">
                    <w:rPr>
                      <w:rFonts w:ascii="Verdana" w:hAnsi="Verdana"/>
                      <w:color w:val="000000"/>
                      <w:sz w:val="15"/>
                      <w:szCs w:val="15"/>
                    </w:rPr>
                  </w:rPrChange>
                </w:rPr>
                <w:t>Aplikace experimentálních identifikačních metod pro modelování reálných procesů</w:t>
              </w:r>
            </w:ins>
          </w:p>
          <w:p w:rsidR="00903DF2" w:rsidRPr="00903DF2" w:rsidRDefault="002F5441" w:rsidP="00903DF2">
            <w:pPr>
              <w:rPr>
                <w:ins w:id="238" w:author="vopatrilova" w:date="2018-11-21T16:17:00Z"/>
                <w:color w:val="000000"/>
                <w:rPrChange w:id="239" w:author="vopatrilova" w:date="2018-11-21T16:17:00Z">
                  <w:rPr>
                    <w:ins w:id="240" w:author="vopatrilova" w:date="2018-11-21T16:17:00Z"/>
                    <w:rFonts w:ascii="Verdana" w:hAnsi="Verdana"/>
                    <w:color w:val="000000"/>
                    <w:sz w:val="15"/>
                    <w:szCs w:val="15"/>
                  </w:rPr>
                </w:rPrChange>
              </w:rPr>
            </w:pPr>
            <w:ins w:id="241" w:author="vopatrilova" w:date="2018-11-21T16:17:00Z">
              <w:r w:rsidRPr="002F5441">
                <w:rPr>
                  <w:color w:val="000000"/>
                  <w:rPrChange w:id="242" w:author="vopatrilova" w:date="2018-11-21T16:17:00Z">
                    <w:rPr>
                      <w:rFonts w:ascii="Verdana" w:hAnsi="Verdana"/>
                      <w:color w:val="000000"/>
                      <w:sz w:val="15"/>
                      <w:szCs w:val="15"/>
                    </w:rPr>
                  </w:rPrChange>
                </w:rPr>
                <w:t>Monitorování spotřeby energie svařovacích buňek</w:t>
              </w:r>
            </w:ins>
          </w:p>
          <w:p w:rsidR="00903DF2" w:rsidRPr="00903DF2" w:rsidRDefault="002F5441" w:rsidP="00903DF2">
            <w:pPr>
              <w:rPr>
                <w:ins w:id="243" w:author="vopatrilova" w:date="2018-11-21T16:17:00Z"/>
                <w:color w:val="000000"/>
                <w:rPrChange w:id="244" w:author="vopatrilova" w:date="2018-11-21T16:17:00Z">
                  <w:rPr>
                    <w:ins w:id="245" w:author="vopatrilova" w:date="2018-11-21T16:17:00Z"/>
                    <w:rFonts w:ascii="Verdana" w:hAnsi="Verdana"/>
                    <w:color w:val="000000"/>
                    <w:sz w:val="15"/>
                    <w:szCs w:val="15"/>
                  </w:rPr>
                </w:rPrChange>
              </w:rPr>
            </w:pPr>
            <w:ins w:id="246" w:author="vopatrilova" w:date="2018-11-21T16:17:00Z">
              <w:r w:rsidRPr="002F5441">
                <w:rPr>
                  <w:color w:val="000000"/>
                  <w:rPrChange w:id="247" w:author="vopatrilova" w:date="2018-11-21T16:17:00Z">
                    <w:rPr>
                      <w:rFonts w:ascii="Verdana" w:hAnsi="Verdana"/>
                      <w:color w:val="000000"/>
                      <w:sz w:val="15"/>
                      <w:szCs w:val="15"/>
                    </w:rPr>
                  </w:rPrChange>
                </w:rPr>
                <w:t>Realizace rekurzivních metod identifikace v prostředí SCILAB&amp;XCos</w:t>
              </w:r>
            </w:ins>
          </w:p>
          <w:p w:rsidR="00903DF2" w:rsidRPr="00903DF2" w:rsidRDefault="002F5441" w:rsidP="00903DF2">
            <w:pPr>
              <w:rPr>
                <w:ins w:id="248" w:author="vopatrilova" w:date="2018-11-21T16:17:00Z"/>
                <w:color w:val="000000"/>
                <w:lang w:val="en-US"/>
                <w:rPrChange w:id="249" w:author="vopatrilova" w:date="2018-11-21T16:17:00Z">
                  <w:rPr>
                    <w:ins w:id="250" w:author="vopatrilova" w:date="2018-11-21T16:17:00Z"/>
                    <w:rFonts w:ascii="Verdana" w:hAnsi="Verdana"/>
                    <w:color w:val="000000"/>
                    <w:sz w:val="15"/>
                    <w:szCs w:val="15"/>
                    <w:lang w:val="en-US"/>
                  </w:rPr>
                </w:rPrChange>
              </w:rPr>
            </w:pPr>
            <w:ins w:id="251" w:author="vopatrilova" w:date="2018-11-21T16:17:00Z">
              <w:r w:rsidRPr="002F5441">
                <w:rPr>
                  <w:color w:val="000000"/>
                  <w:rPrChange w:id="252" w:author="vopatrilova" w:date="2018-11-21T16:17:00Z">
                    <w:rPr>
                      <w:rFonts w:ascii="Verdana" w:hAnsi="Verdana"/>
                      <w:color w:val="000000"/>
                      <w:sz w:val="15"/>
                      <w:szCs w:val="15"/>
                    </w:rPr>
                  </w:rPrChange>
                </w:rPr>
                <w:t>Detekce a klasifikace objektů v obrazu z kamery</w:t>
              </w:r>
            </w:ins>
          </w:p>
          <w:p w:rsidR="00903DF2" w:rsidRPr="00903DF2" w:rsidRDefault="002F5441" w:rsidP="00903DF2">
            <w:pPr>
              <w:rPr>
                <w:ins w:id="253" w:author="vopatrilova" w:date="2018-11-21T16:17:00Z"/>
                <w:color w:val="000000"/>
                <w:rPrChange w:id="254" w:author="vopatrilova" w:date="2018-11-21T16:17:00Z">
                  <w:rPr>
                    <w:ins w:id="255" w:author="vopatrilova" w:date="2018-11-21T16:17:00Z"/>
                    <w:rFonts w:ascii="Verdana" w:hAnsi="Verdana"/>
                    <w:color w:val="000000"/>
                    <w:sz w:val="15"/>
                    <w:szCs w:val="15"/>
                  </w:rPr>
                </w:rPrChange>
              </w:rPr>
            </w:pPr>
            <w:ins w:id="256" w:author="vopatrilova" w:date="2018-11-21T16:17:00Z">
              <w:r w:rsidRPr="002F5441">
                <w:rPr>
                  <w:color w:val="000000"/>
                  <w:rPrChange w:id="257" w:author="vopatrilova" w:date="2018-11-21T16:17:00Z">
                    <w:rPr>
                      <w:rFonts w:ascii="Verdana" w:hAnsi="Verdana"/>
                      <w:color w:val="000000"/>
                      <w:sz w:val="15"/>
                      <w:szCs w:val="15"/>
                    </w:rPr>
                  </w:rPrChange>
                </w:rPr>
                <w:t>Analýza a návrh vektorově řízeného pohonu s indikčním strojem pro pohyb gumárenských kalandrů</w:t>
              </w:r>
            </w:ins>
          </w:p>
          <w:p w:rsidR="00903DF2" w:rsidRPr="00903DF2" w:rsidRDefault="00903DF2" w:rsidP="000132AE">
            <w:pPr>
              <w:rPr>
                <w:ins w:id="258" w:author="vopatrilova" w:date="2018-11-21T16:17:00Z"/>
                <w:color w:val="000000"/>
              </w:rPr>
            </w:pPr>
          </w:p>
          <w:p w:rsidR="00903DF2" w:rsidRPr="00903DF2" w:rsidRDefault="002F5441" w:rsidP="000132AE">
            <w:pPr>
              <w:rPr>
                <w:ins w:id="259" w:author="vopatrilova" w:date="2018-11-21T16:16:00Z"/>
                <w:color w:val="000000"/>
              </w:rPr>
            </w:pPr>
            <w:ins w:id="260" w:author="vopatrilova" w:date="2018-11-21T16:17:00Z">
              <w:r>
                <w:rPr>
                  <w:color w:val="000000"/>
                </w:rPr>
                <w:t>Návrhy nových témat:</w:t>
              </w:r>
            </w:ins>
          </w:p>
          <w:p w:rsidR="00115741" w:rsidRPr="00903DF2" w:rsidRDefault="002F5441" w:rsidP="000132AE">
            <w:pPr>
              <w:rPr>
                <w:color w:val="000000"/>
              </w:rPr>
            </w:pPr>
            <w:r>
              <w:rPr>
                <w:color w:val="000000"/>
              </w:rPr>
              <w:t xml:space="preserve">Prediktivní řízení v reálném čase s využitím měření externí poruchy </w:t>
            </w:r>
          </w:p>
          <w:p w:rsidR="00115741" w:rsidRPr="00903DF2" w:rsidRDefault="002F5441" w:rsidP="000132AE">
            <w:pPr>
              <w:rPr>
                <w:color w:val="000000"/>
              </w:rPr>
            </w:pPr>
            <w:r>
              <w:rPr>
                <w:color w:val="000000"/>
              </w:rPr>
              <w:t>Návrh a realizace hardwarového rozhraní mezi modelem tepelné soustavy a multifunkční vstupně-výstupní kartou</w:t>
            </w:r>
          </w:p>
          <w:p w:rsidR="00115741" w:rsidRPr="00903DF2" w:rsidRDefault="002F5441" w:rsidP="000132AE">
            <w:pPr>
              <w:rPr>
                <w:color w:val="000000"/>
              </w:rPr>
            </w:pPr>
            <w:r>
              <w:rPr>
                <w:color w:val="000000"/>
              </w:rPr>
              <w:t>Identifikace a číslicové řízení procesů vyšších řádů</w:t>
            </w:r>
          </w:p>
          <w:p w:rsidR="00115741" w:rsidRPr="00903DF2" w:rsidRDefault="002F5441" w:rsidP="000132AE">
            <w:pPr>
              <w:rPr>
                <w:color w:val="000000"/>
              </w:rPr>
            </w:pPr>
            <w:r>
              <w:rPr>
                <w:color w:val="000000"/>
              </w:rPr>
              <w:t>Regulace teploty topného hnízda</w:t>
            </w:r>
          </w:p>
          <w:p w:rsidR="00115741" w:rsidRPr="00903DF2" w:rsidRDefault="002F5441" w:rsidP="000132AE">
            <w:pPr>
              <w:rPr>
                <w:color w:val="000000"/>
              </w:rPr>
            </w:pPr>
            <w:r>
              <w:rPr>
                <w:color w:val="000000"/>
              </w:rPr>
              <w:t>Programová podpora návrhu MIMO řízení polynomiálním přístupem</w:t>
            </w:r>
          </w:p>
          <w:p w:rsidR="00115741" w:rsidRPr="00903DF2" w:rsidRDefault="002F5441" w:rsidP="000132AE">
            <w:pPr>
              <w:rPr>
                <w:color w:val="000000"/>
              </w:rPr>
            </w:pPr>
            <w:r>
              <w:rPr>
                <w:color w:val="000000"/>
              </w:rPr>
              <w:t>Sestavení knihovny číslicových regulátorů pro jejich simulační ověřování</w:t>
            </w:r>
          </w:p>
          <w:p w:rsidR="00115741" w:rsidRPr="00903DF2" w:rsidRDefault="002F5441" w:rsidP="000132AE">
            <w:pPr>
              <w:rPr>
                <w:color w:val="000000"/>
              </w:rPr>
            </w:pPr>
            <w:r>
              <w:rPr>
                <w:color w:val="000000"/>
              </w:rPr>
              <w:t>Stabilizační systém pro model vrtulníku</w:t>
            </w:r>
          </w:p>
          <w:p w:rsidR="00115741" w:rsidRPr="00903DF2" w:rsidRDefault="002F5441" w:rsidP="000132AE">
            <w:pPr>
              <w:rPr>
                <w:color w:val="000000"/>
              </w:rPr>
            </w:pPr>
            <w:r>
              <w:rPr>
                <w:color w:val="000000"/>
              </w:rPr>
              <w:t>Mikropočítačová vstupně / výstupní jednotka pro řízení tepelných modelů</w:t>
            </w:r>
          </w:p>
          <w:p w:rsidR="00115741" w:rsidRPr="00903DF2" w:rsidRDefault="002F5441" w:rsidP="000132AE">
            <w:pPr>
              <w:rPr>
                <w:color w:val="000000"/>
              </w:rPr>
            </w:pPr>
            <w:r>
              <w:rPr>
                <w:color w:val="000000"/>
              </w:rPr>
              <w:t>Prediktivní řízení procesů s dopravním zpožděním</w:t>
            </w:r>
          </w:p>
          <w:p w:rsidR="00115741" w:rsidRPr="00903DF2" w:rsidRDefault="00115741" w:rsidP="000132AE">
            <w:pPr>
              <w:rPr>
                <w:color w:val="000000"/>
              </w:rPr>
            </w:pPr>
          </w:p>
          <w:p w:rsidR="00115741" w:rsidRPr="00903DF2" w:rsidDel="00757911" w:rsidRDefault="00757911" w:rsidP="000132AE">
            <w:pPr>
              <w:rPr>
                <w:del w:id="261" w:author="Jiří Vojtěšek" w:date="2018-11-24T21:11:00Z"/>
                <w:color w:val="000000"/>
              </w:rPr>
            </w:pPr>
            <w:ins w:id="262" w:author="Jiří Vojtěšek" w:date="2018-11-24T21:11:00Z">
              <w:r>
                <w:rPr>
                  <w:color w:val="000000"/>
                </w:rPr>
                <w:t xml:space="preserve">Všechny obhájené práce jsou umístěny v systému DSpace dostupném na adrese: </w:t>
              </w:r>
              <w:r>
                <w:rPr>
                  <w:color w:val="000000"/>
                </w:rPr>
                <w:fldChar w:fldCharType="begin"/>
              </w:r>
              <w:r>
                <w:rPr>
                  <w:color w:val="000000"/>
                </w:rPr>
                <w:instrText xml:space="preserve"> HYPERLINK "</w:instrText>
              </w:r>
              <w:r w:rsidRPr="005F0B83">
                <w:rPr>
                  <w:color w:val="000000"/>
                </w:rPr>
                <w:instrText>http://digilib.k.utb.cz/handle/10563/22</w:instrText>
              </w:r>
              <w:r>
                <w:rPr>
                  <w:color w:val="000000"/>
                </w:rPr>
                <w:instrText xml:space="preserve">" </w:instrText>
              </w:r>
              <w:r>
                <w:rPr>
                  <w:color w:val="000000"/>
                </w:rPr>
                <w:fldChar w:fldCharType="separate"/>
              </w:r>
              <w:r w:rsidRPr="000A600A">
                <w:rPr>
                  <w:rStyle w:val="Hypertextovodkaz"/>
                </w:rPr>
                <w:t>http://digilib.k.utb.cz/handle/10563/22</w:t>
              </w:r>
              <w:r>
                <w:rPr>
                  <w:color w:val="000000"/>
                </w:rPr>
                <w:fldChar w:fldCharType="end"/>
              </w:r>
              <w:r>
                <w:rPr>
                  <w:color w:val="000000"/>
                </w:rPr>
                <w:t xml:space="preserve"> </w:t>
              </w:r>
            </w:ins>
            <w:del w:id="263" w:author="Jiří Vojtěšek" w:date="2018-11-24T21:11:00Z">
              <w:r w:rsidR="002F5441" w:rsidDel="00757911">
                <w:rPr>
                  <w:color w:val="000000"/>
                </w:rPr>
                <w:delText>Všechny obhájené práce jsou umístěny v systému DSpace dostupném na adrese</w:delText>
              </w:r>
            </w:del>
          </w:p>
          <w:p w:rsidR="00115741" w:rsidRPr="009A2C94" w:rsidDel="00757911" w:rsidRDefault="002F5441" w:rsidP="000132AE">
            <w:pPr>
              <w:spacing w:before="100" w:beforeAutospacing="1" w:after="100" w:afterAutospacing="1"/>
              <w:rPr>
                <w:del w:id="264" w:author="Jiří Vojtěšek" w:date="2018-11-24T21:11:00Z"/>
                <w:rPrChange w:id="265" w:author="vopatrilova" w:date="2018-11-22T12:38:00Z">
                  <w:rPr>
                    <w:del w:id="266" w:author="Jiří Vojtěšek" w:date="2018-11-24T21:11:00Z"/>
                    <w:sz w:val="24"/>
                    <w:szCs w:val="24"/>
                  </w:rPr>
                </w:rPrChange>
              </w:rPr>
            </w:pPr>
            <w:del w:id="267" w:author="Jiří Vojtěšek" w:date="2018-11-24T21:11:00Z">
              <w:r w:rsidRPr="009A2C94" w:rsidDel="00757911">
                <w:rPr>
                  <w:rPrChange w:id="268" w:author="vopatrilova" w:date="2018-11-22T12:38:00Z">
                    <w:rPr>
                      <w:color w:val="0000FF" w:themeColor="hyperlink"/>
                      <w:u w:val="single"/>
                    </w:rPr>
                  </w:rPrChange>
                </w:rPr>
                <w:fldChar w:fldCharType="begin"/>
              </w:r>
              <w:r w:rsidRPr="009A2C94" w:rsidDel="00757911">
                <w:delInstrText>HYPERLINK "http://dspace.k.utb.cz"</w:delInstrText>
              </w:r>
              <w:r w:rsidRPr="009A2C94" w:rsidDel="00757911">
                <w:rPr>
                  <w:rPrChange w:id="269" w:author="vopatrilova" w:date="2018-11-22T12:38:00Z">
                    <w:rPr>
                      <w:color w:val="0000FF" w:themeColor="hyperlink"/>
                      <w:u w:val="single"/>
                    </w:rPr>
                  </w:rPrChange>
                </w:rPr>
                <w:fldChar w:fldCharType="separate"/>
              </w:r>
              <w:r w:rsidRPr="009A2C94" w:rsidDel="00757911">
                <w:rPr>
                  <w:rStyle w:val="Hypertextovodkaz"/>
                  <w:color w:val="auto"/>
                  <w:rPrChange w:id="270" w:author="vopatrilova" w:date="2018-11-22T12:38:00Z">
                    <w:rPr>
                      <w:rStyle w:val="Hypertextovodkaz"/>
                    </w:rPr>
                  </w:rPrChange>
                </w:rPr>
                <w:delText>http://dspace.k.utb.cz</w:delText>
              </w:r>
              <w:r w:rsidRPr="009A2C94" w:rsidDel="00757911">
                <w:rPr>
                  <w:rPrChange w:id="271" w:author="vopatrilova" w:date="2018-11-22T12:38:00Z">
                    <w:rPr>
                      <w:color w:val="0000FF" w:themeColor="hyperlink"/>
                      <w:u w:val="single"/>
                    </w:rPr>
                  </w:rPrChange>
                </w:rPr>
                <w:fldChar w:fldCharType="end"/>
              </w:r>
              <w:r w:rsidRPr="009A2C94" w:rsidDel="00757911">
                <w:rPr>
                  <w:rPrChange w:id="272" w:author="vopatrilova" w:date="2018-11-22T12:38:00Z">
                    <w:rPr>
                      <w:color w:val="000000"/>
                      <w:u w:val="single"/>
                    </w:rPr>
                  </w:rPrChange>
                </w:rPr>
                <w:delText xml:space="preserve"> v položce </w:delText>
              </w:r>
              <w:r w:rsidRPr="009A2C94" w:rsidDel="00757911">
                <w:rPr>
                  <w:rPrChange w:id="273" w:author="vopatrilova" w:date="2018-11-22T12:38:00Z">
                    <w:rPr>
                      <w:color w:val="0000FF" w:themeColor="hyperlink"/>
                      <w:u w:val="single"/>
                    </w:rPr>
                  </w:rPrChange>
                </w:rPr>
                <w:fldChar w:fldCharType="begin"/>
              </w:r>
              <w:r w:rsidRPr="009A2C94" w:rsidDel="00757911">
                <w:rPr>
                  <w:rPrChange w:id="274" w:author="vopatrilova" w:date="2018-11-22T12:38:00Z">
                    <w:rPr>
                      <w:color w:val="0000FF" w:themeColor="hyperlink"/>
                      <w:u w:val="single"/>
                    </w:rPr>
                  </w:rPrChange>
                </w:rPr>
                <w:delInstrText>HYPERLINK "http://dspace.k.utb.cz/handle/10563/1"</w:delInstrText>
              </w:r>
              <w:r w:rsidRPr="009A2C94" w:rsidDel="00757911">
                <w:rPr>
                  <w:rPrChange w:id="275" w:author="vopatrilova" w:date="2018-11-22T12:38:00Z">
                    <w:rPr>
                      <w:color w:val="0000FF" w:themeColor="hyperlink"/>
                      <w:u w:val="single"/>
                    </w:rPr>
                  </w:rPrChange>
                </w:rPr>
                <w:fldChar w:fldCharType="separate"/>
              </w:r>
              <w:r w:rsidRPr="009A2C94" w:rsidDel="00757911">
                <w:rPr>
                  <w:u w:val="single"/>
                  <w:rPrChange w:id="276" w:author="vopatrilova" w:date="2018-11-22T12:38:00Z">
                    <w:rPr>
                      <w:color w:val="0000FF"/>
                      <w:u w:val="single"/>
                    </w:rPr>
                  </w:rPrChange>
                </w:rPr>
                <w:delText>Disertační, diplomové a bakalářské práce UTB od roku 2006</w:delText>
              </w:r>
              <w:r w:rsidRPr="009A2C94" w:rsidDel="00757911">
                <w:rPr>
                  <w:rPrChange w:id="277" w:author="vopatrilova" w:date="2018-11-22T12:38:00Z">
                    <w:rPr>
                      <w:color w:val="0000FF" w:themeColor="hyperlink"/>
                      <w:u w:val="single"/>
                    </w:rPr>
                  </w:rPrChange>
                </w:rPr>
                <w:fldChar w:fldCharType="end"/>
              </w:r>
              <w:r w:rsidRPr="009A2C94" w:rsidDel="00757911">
                <w:rPr>
                  <w:rPrChange w:id="278" w:author="vopatrilova" w:date="2018-11-22T12:38:00Z">
                    <w:rPr>
                      <w:color w:val="0000FF" w:themeColor="hyperlink"/>
                      <w:sz w:val="24"/>
                      <w:szCs w:val="24"/>
                      <w:u w:val="single"/>
                    </w:rPr>
                  </w:rPrChange>
                </w:rPr>
                <w:delText>.</w:delText>
              </w:r>
            </w:del>
          </w:p>
          <w:p w:rsidR="00115741" w:rsidRPr="00903DF2" w:rsidRDefault="00115741" w:rsidP="000132AE">
            <w:pPr>
              <w:jc w:val="both"/>
            </w:pPr>
          </w:p>
        </w:tc>
      </w:tr>
      <w:tr w:rsidR="00115741" w:rsidRPr="00C557F3" w:rsidTr="00115741">
        <w:tc>
          <w:tcPr>
            <w:tcW w:w="3509" w:type="dxa"/>
            <w:gridSpan w:val="3"/>
            <w:shd w:val="clear" w:color="auto" w:fill="F7CAAC"/>
          </w:tcPr>
          <w:p w:rsidR="00115741" w:rsidRPr="00C557F3" w:rsidRDefault="00115741" w:rsidP="000132AE">
            <w:r w:rsidRPr="00C557F3">
              <w:rPr>
                <w:b/>
              </w:rPr>
              <w:t>Návrh témat rigorózních prací a témata obhájených prací</w:t>
            </w:r>
          </w:p>
        </w:tc>
        <w:tc>
          <w:tcPr>
            <w:tcW w:w="7079" w:type="dxa"/>
            <w:gridSpan w:val="8"/>
            <w:tcBorders>
              <w:bottom w:val="nil"/>
            </w:tcBorders>
            <w:shd w:val="clear" w:color="auto" w:fill="FFFFFF"/>
          </w:tcPr>
          <w:p w:rsidR="00115741" w:rsidRPr="00C557F3" w:rsidRDefault="00115741" w:rsidP="000132AE">
            <w:pPr>
              <w:jc w:val="center"/>
            </w:pPr>
          </w:p>
        </w:tc>
      </w:tr>
      <w:tr w:rsidR="00115741" w:rsidRPr="00C557F3" w:rsidTr="00115741">
        <w:trPr>
          <w:trHeight w:val="680"/>
        </w:trPr>
        <w:tc>
          <w:tcPr>
            <w:tcW w:w="10588" w:type="dxa"/>
            <w:gridSpan w:val="11"/>
            <w:tcBorders>
              <w:top w:val="nil"/>
            </w:tcBorders>
          </w:tcPr>
          <w:p w:rsidR="00115741" w:rsidRPr="00C557F3" w:rsidRDefault="00115741" w:rsidP="000132AE">
            <w:pPr>
              <w:jc w:val="both"/>
            </w:pPr>
            <w:r w:rsidRPr="00C557F3">
              <w:t>Nerelevantní.</w:t>
            </w:r>
          </w:p>
        </w:tc>
      </w:tr>
      <w:tr w:rsidR="00115741" w:rsidRPr="00C557F3" w:rsidTr="00115741">
        <w:tc>
          <w:tcPr>
            <w:tcW w:w="3509" w:type="dxa"/>
            <w:gridSpan w:val="3"/>
            <w:shd w:val="clear" w:color="auto" w:fill="F7CAAC"/>
          </w:tcPr>
          <w:p w:rsidR="00115741" w:rsidRPr="00C557F3" w:rsidRDefault="00115741" w:rsidP="000132AE">
            <w:r w:rsidRPr="00C557F3">
              <w:rPr>
                <w:b/>
              </w:rPr>
              <w:t xml:space="preserve"> Součásti SRZ a jejich obsah</w:t>
            </w:r>
          </w:p>
        </w:tc>
        <w:tc>
          <w:tcPr>
            <w:tcW w:w="7079" w:type="dxa"/>
            <w:gridSpan w:val="8"/>
            <w:tcBorders>
              <w:bottom w:val="nil"/>
            </w:tcBorders>
            <w:shd w:val="clear" w:color="auto" w:fill="FFFFFF"/>
          </w:tcPr>
          <w:p w:rsidR="00115741" w:rsidRPr="00C557F3" w:rsidRDefault="00115741" w:rsidP="000132AE">
            <w:pPr>
              <w:jc w:val="center"/>
            </w:pPr>
          </w:p>
        </w:tc>
      </w:tr>
      <w:tr w:rsidR="00115741" w:rsidRPr="00C557F3" w:rsidTr="00115741">
        <w:trPr>
          <w:trHeight w:val="594"/>
        </w:trPr>
        <w:tc>
          <w:tcPr>
            <w:tcW w:w="10588" w:type="dxa"/>
            <w:gridSpan w:val="11"/>
            <w:tcBorders>
              <w:top w:val="nil"/>
            </w:tcBorders>
          </w:tcPr>
          <w:p w:rsidR="00115741" w:rsidRPr="00C557F3" w:rsidRDefault="00115741" w:rsidP="000132AE">
            <w:pPr>
              <w:jc w:val="both"/>
            </w:pPr>
            <w:r w:rsidRPr="00C557F3">
              <w:t>Nerelevantní.</w:t>
            </w:r>
          </w:p>
        </w:tc>
      </w:tr>
    </w:tbl>
    <w:p w:rsidR="00115741" w:rsidRPr="00C557F3" w:rsidRDefault="00115741" w:rsidP="00115741"/>
    <w:p w:rsidR="00115741" w:rsidRPr="00C557F3" w:rsidDel="009A2C94" w:rsidRDefault="00115741" w:rsidP="00115741">
      <w:pPr>
        <w:spacing w:after="160" w:line="259" w:lineRule="auto"/>
        <w:rPr>
          <w:del w:id="279" w:author="vopatrilova" w:date="2018-11-22T12:38:00Z"/>
        </w:rPr>
      </w:pPr>
      <w:del w:id="280" w:author="vopatrilova" w:date="2018-11-22T12:38:00Z">
        <w:r w:rsidRPr="00C557F3" w:rsidDel="009A2C94">
          <w:br w:type="page"/>
        </w:r>
      </w:del>
    </w:p>
    <w:p w:rsidR="004D7F53" w:rsidRDefault="004D7F53">
      <w:pPr>
        <w:rPr>
          <w:ins w:id="281" w:author="Jiří Vojtěšek" w:date="2018-11-26T14:32:00Z"/>
        </w:rPr>
      </w:pPr>
      <w:ins w:id="282" w:author="Jiří Vojtěšek" w:date="2018-11-26T14:32:00Z">
        <w:r>
          <w:br w:type="page"/>
        </w:r>
      </w:ins>
    </w:p>
    <w:tbl>
      <w:tblPr>
        <w:tblW w:w="103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27"/>
        <w:gridCol w:w="293"/>
        <w:gridCol w:w="557"/>
        <w:gridCol w:w="851"/>
        <w:gridCol w:w="708"/>
        <w:gridCol w:w="3969"/>
        <w:gridCol w:w="567"/>
        <w:gridCol w:w="709"/>
        <w:gridCol w:w="17"/>
      </w:tblGrid>
      <w:tr w:rsidR="00115741" w:rsidRPr="00C557F3" w:rsidTr="000132AE">
        <w:tc>
          <w:tcPr>
            <w:tcW w:w="10398" w:type="dxa"/>
            <w:gridSpan w:val="9"/>
            <w:tcBorders>
              <w:bottom w:val="double" w:sz="4" w:space="0" w:color="auto"/>
            </w:tcBorders>
            <w:shd w:val="clear" w:color="auto" w:fill="BDD6EE"/>
          </w:tcPr>
          <w:p w:rsidR="00115741" w:rsidRPr="00C557F3" w:rsidRDefault="00115741" w:rsidP="000132AE">
            <w:pPr>
              <w:jc w:val="both"/>
              <w:rPr>
                <w:b/>
                <w:sz w:val="28"/>
              </w:rPr>
            </w:pPr>
            <w:r w:rsidRPr="00C557F3">
              <w:rPr>
                <w:b/>
                <w:sz w:val="28"/>
              </w:rPr>
              <w:lastRenderedPageBreak/>
              <w:t>B-IIa – Studijní plány a návrh témat prací (bakalářské a magisterské studijní programy)</w:t>
            </w:r>
          </w:p>
        </w:tc>
      </w:tr>
      <w:tr w:rsidR="00115741" w:rsidRPr="00C557F3" w:rsidTr="000132AE">
        <w:tc>
          <w:tcPr>
            <w:tcW w:w="3020" w:type="dxa"/>
            <w:gridSpan w:val="2"/>
            <w:shd w:val="clear" w:color="auto" w:fill="F7CAAC"/>
          </w:tcPr>
          <w:p w:rsidR="00115741" w:rsidRPr="00C557F3" w:rsidRDefault="00115741" w:rsidP="000132AE">
            <w:pPr>
              <w:rPr>
                <w:b/>
                <w:sz w:val="22"/>
              </w:rPr>
            </w:pPr>
            <w:r w:rsidRPr="00C557F3">
              <w:rPr>
                <w:b/>
                <w:sz w:val="22"/>
              </w:rPr>
              <w:t>Označení studijního plánu</w:t>
            </w:r>
          </w:p>
        </w:tc>
        <w:tc>
          <w:tcPr>
            <w:tcW w:w="7378" w:type="dxa"/>
            <w:gridSpan w:val="7"/>
          </w:tcPr>
          <w:p w:rsidR="00115741" w:rsidRPr="00C557F3" w:rsidRDefault="00115741" w:rsidP="000132AE">
            <w:pPr>
              <w:jc w:val="center"/>
              <w:rPr>
                <w:b/>
                <w:sz w:val="22"/>
              </w:rPr>
            </w:pPr>
            <w:del w:id="283" w:author="vopatrilova" w:date="2018-11-20T16:12:00Z">
              <w:r w:rsidRPr="00C557F3" w:rsidDel="00DA0318">
                <w:rPr>
                  <w:b/>
                  <w:sz w:val="22"/>
                </w:rPr>
                <w:delText>Automatické řízení a informatika</w:delText>
              </w:r>
            </w:del>
            <w:ins w:id="284" w:author="vopatrilova" w:date="2018-11-20T16:12:00Z">
              <w:r w:rsidR="00DA0318">
                <w:rPr>
                  <w:b/>
                  <w:sz w:val="22"/>
                </w:rPr>
                <w:t>Automatické řízení a informatika v konceptu „Průmysl 4.0“</w:t>
              </w:r>
            </w:ins>
          </w:p>
          <w:p w:rsidR="00115741" w:rsidRPr="00C557F3" w:rsidRDefault="00115741" w:rsidP="000132AE">
            <w:pPr>
              <w:tabs>
                <w:tab w:val="left" w:pos="2070"/>
                <w:tab w:val="center" w:pos="3243"/>
              </w:tabs>
              <w:rPr>
                <w:b/>
                <w:sz w:val="22"/>
              </w:rPr>
            </w:pPr>
            <w:r w:rsidRPr="00C557F3">
              <w:rPr>
                <w:b/>
                <w:sz w:val="22"/>
              </w:rPr>
              <w:tab/>
              <w:t>Kombinovaná forma studia v českém jazyce</w:t>
            </w:r>
          </w:p>
        </w:tc>
      </w:tr>
      <w:tr w:rsidR="00115741" w:rsidRPr="00C557F3" w:rsidTr="000132AE">
        <w:tc>
          <w:tcPr>
            <w:tcW w:w="10398" w:type="dxa"/>
            <w:gridSpan w:val="9"/>
            <w:shd w:val="clear" w:color="auto" w:fill="F7CAAC"/>
          </w:tcPr>
          <w:p w:rsidR="00115741" w:rsidRPr="00C557F3" w:rsidRDefault="00115741" w:rsidP="000132AE">
            <w:pPr>
              <w:jc w:val="center"/>
              <w:rPr>
                <w:b/>
                <w:sz w:val="22"/>
              </w:rPr>
            </w:pPr>
            <w:r w:rsidRPr="00C557F3">
              <w:rPr>
                <w:b/>
                <w:sz w:val="22"/>
              </w:rPr>
              <w:t>Povinné předměty</w:t>
            </w:r>
          </w:p>
        </w:tc>
      </w:tr>
      <w:tr w:rsidR="00115741" w:rsidRPr="00C557F3" w:rsidTr="000132AE">
        <w:trPr>
          <w:gridAfter w:val="1"/>
          <w:wAfter w:w="17" w:type="dxa"/>
        </w:trPr>
        <w:tc>
          <w:tcPr>
            <w:tcW w:w="2727" w:type="dxa"/>
            <w:shd w:val="clear" w:color="auto" w:fill="F7CAAC"/>
          </w:tcPr>
          <w:p w:rsidR="00115741" w:rsidRPr="00C557F3" w:rsidRDefault="00115741" w:rsidP="000132AE">
            <w:pPr>
              <w:jc w:val="both"/>
              <w:rPr>
                <w:b/>
              </w:rPr>
            </w:pPr>
            <w:r w:rsidRPr="00C557F3">
              <w:rPr>
                <w:b/>
                <w:sz w:val="22"/>
              </w:rPr>
              <w:t>Název předmětu</w:t>
            </w:r>
          </w:p>
        </w:tc>
        <w:tc>
          <w:tcPr>
            <w:tcW w:w="850" w:type="dxa"/>
            <w:gridSpan w:val="2"/>
            <w:shd w:val="clear" w:color="auto" w:fill="F7CAAC"/>
          </w:tcPr>
          <w:p w:rsidR="00115741" w:rsidRPr="00C557F3" w:rsidRDefault="00115741" w:rsidP="000132AE">
            <w:pPr>
              <w:jc w:val="both"/>
              <w:rPr>
                <w:b/>
              </w:rPr>
            </w:pPr>
            <w:r w:rsidRPr="00C557F3">
              <w:rPr>
                <w:b/>
              </w:rPr>
              <w:t>rozsah</w:t>
            </w:r>
          </w:p>
        </w:tc>
        <w:tc>
          <w:tcPr>
            <w:tcW w:w="851" w:type="dxa"/>
            <w:shd w:val="clear" w:color="auto" w:fill="F7CAAC"/>
          </w:tcPr>
          <w:p w:rsidR="00115741" w:rsidRPr="00C557F3" w:rsidRDefault="00115741" w:rsidP="000132AE">
            <w:pPr>
              <w:jc w:val="both"/>
              <w:rPr>
                <w:b/>
              </w:rPr>
            </w:pPr>
            <w:r w:rsidRPr="00C557F3">
              <w:rPr>
                <w:b/>
              </w:rPr>
              <w:t>způsob  ověř.</w:t>
            </w:r>
          </w:p>
        </w:tc>
        <w:tc>
          <w:tcPr>
            <w:tcW w:w="708" w:type="dxa"/>
            <w:shd w:val="clear" w:color="auto" w:fill="F7CAAC"/>
          </w:tcPr>
          <w:p w:rsidR="00115741" w:rsidRPr="00C557F3" w:rsidRDefault="00115741" w:rsidP="000132AE">
            <w:pPr>
              <w:jc w:val="both"/>
              <w:rPr>
                <w:b/>
              </w:rPr>
            </w:pPr>
            <w:r w:rsidRPr="00C557F3">
              <w:rPr>
                <w:b/>
              </w:rPr>
              <w:t>počet kred.</w:t>
            </w:r>
          </w:p>
        </w:tc>
        <w:tc>
          <w:tcPr>
            <w:tcW w:w="3969" w:type="dxa"/>
            <w:shd w:val="clear" w:color="auto" w:fill="F7CAAC"/>
          </w:tcPr>
          <w:p w:rsidR="00115741" w:rsidRPr="00C557F3" w:rsidRDefault="00115741" w:rsidP="000132AE">
            <w:pPr>
              <w:jc w:val="both"/>
              <w:rPr>
                <w:b/>
              </w:rPr>
            </w:pPr>
            <w:r w:rsidRPr="00C557F3">
              <w:rPr>
                <w:b/>
              </w:rPr>
              <w:t>Vyučující</w:t>
            </w:r>
          </w:p>
        </w:tc>
        <w:tc>
          <w:tcPr>
            <w:tcW w:w="567" w:type="dxa"/>
            <w:shd w:val="clear" w:color="auto" w:fill="F7CAAC"/>
          </w:tcPr>
          <w:p w:rsidR="00115741" w:rsidRPr="00C557F3" w:rsidRDefault="00115741" w:rsidP="000132AE">
            <w:pPr>
              <w:jc w:val="both"/>
              <w:rPr>
                <w:b/>
                <w:color w:val="FF0000"/>
              </w:rPr>
            </w:pPr>
            <w:r w:rsidRPr="00C557F3">
              <w:rPr>
                <w:b/>
              </w:rPr>
              <w:t>dop. roč./sem.</w:t>
            </w:r>
          </w:p>
        </w:tc>
        <w:tc>
          <w:tcPr>
            <w:tcW w:w="709" w:type="dxa"/>
            <w:shd w:val="clear" w:color="auto" w:fill="F7CAAC"/>
          </w:tcPr>
          <w:p w:rsidR="00115741" w:rsidRPr="00C557F3" w:rsidRDefault="00115741" w:rsidP="000132AE">
            <w:pPr>
              <w:jc w:val="both"/>
              <w:rPr>
                <w:b/>
              </w:rPr>
            </w:pPr>
            <w:r w:rsidRPr="00C557F3">
              <w:rPr>
                <w:b/>
              </w:rPr>
              <w:t xml:space="preserve">profil. </w:t>
            </w:r>
            <w:proofErr w:type="gramStart"/>
            <w:r w:rsidRPr="00C557F3">
              <w:rPr>
                <w:b/>
              </w:rPr>
              <w:t>základ</w:t>
            </w:r>
            <w:proofErr w:type="gramEnd"/>
          </w:p>
        </w:tc>
      </w:tr>
      <w:tr w:rsidR="00115741" w:rsidRPr="00C557F3" w:rsidTr="000132AE">
        <w:trPr>
          <w:gridAfter w:val="1"/>
          <w:wAfter w:w="17" w:type="dxa"/>
        </w:trPr>
        <w:tc>
          <w:tcPr>
            <w:tcW w:w="2727" w:type="dxa"/>
          </w:tcPr>
          <w:p w:rsidR="00115741" w:rsidRPr="00C557F3" w:rsidRDefault="00115741" w:rsidP="000132AE">
            <w:pPr>
              <w:jc w:val="both"/>
            </w:pPr>
            <w:r w:rsidRPr="00C557F3">
              <w:t>Diskrétní řízení</w:t>
            </w:r>
          </w:p>
        </w:tc>
        <w:tc>
          <w:tcPr>
            <w:tcW w:w="850" w:type="dxa"/>
            <w:gridSpan w:val="2"/>
          </w:tcPr>
          <w:p w:rsidR="00115741" w:rsidRPr="00C557F3" w:rsidRDefault="00115741" w:rsidP="000132AE">
            <w:pPr>
              <w:jc w:val="both"/>
            </w:pPr>
            <w:r w:rsidRPr="00C557F3">
              <w:t>20k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6</w:t>
            </w:r>
          </w:p>
        </w:tc>
        <w:tc>
          <w:tcPr>
            <w:tcW w:w="3969" w:type="dxa"/>
          </w:tcPr>
          <w:p w:rsidR="00115741" w:rsidRPr="00C557F3" w:rsidRDefault="00115741" w:rsidP="000132AE">
            <w:pPr>
              <w:rPr>
                <w:b/>
              </w:rPr>
            </w:pPr>
            <w:r w:rsidRPr="00C557F3">
              <w:rPr>
                <w:b/>
              </w:rPr>
              <w:t xml:space="preserve">prof. Ing. Vladimír Vašek, CSc. </w:t>
            </w:r>
            <w:r w:rsidRPr="00C557F3">
              <w:t>(50% k)</w:t>
            </w:r>
            <w:r w:rsidRPr="00C557F3">
              <w:rPr>
                <w:b/>
              </w:rPr>
              <w:t xml:space="preserve">, </w:t>
            </w:r>
            <w:r w:rsidRPr="00C557F3">
              <w:rPr>
                <w:b/>
              </w:rPr>
              <w:br/>
              <w:t xml:space="preserve">doc. Ing. Radek Matušů, Ph.D. </w:t>
            </w:r>
            <w:r w:rsidRPr="00C557F3">
              <w:t>(50% k)</w:t>
            </w:r>
          </w:p>
        </w:tc>
        <w:tc>
          <w:tcPr>
            <w:tcW w:w="567" w:type="dxa"/>
          </w:tcPr>
          <w:p w:rsidR="00115741" w:rsidRPr="00C557F3" w:rsidRDefault="00115741" w:rsidP="000132AE">
            <w:r w:rsidRPr="00C557F3">
              <w:t>1/ZS</w:t>
            </w:r>
          </w:p>
        </w:tc>
        <w:tc>
          <w:tcPr>
            <w:tcW w:w="709" w:type="dxa"/>
          </w:tcPr>
          <w:p w:rsidR="00115741" w:rsidRPr="00C557F3" w:rsidRDefault="002515BC" w:rsidP="000132AE">
            <w:pPr>
              <w:jc w:val="both"/>
            </w:pPr>
            <w:ins w:id="285" w:author="vopatrilova" w:date="2018-11-12T10:21:00Z">
              <w:r>
                <w:t>ZT</w:t>
              </w:r>
            </w:ins>
            <w:del w:id="286" w:author="vopatrilova" w:date="2018-11-12T10:21:00Z">
              <w:r w:rsidR="00115741" w:rsidRPr="00C557F3" w:rsidDel="002515BC">
                <w:delText>PZ</w:delText>
              </w:r>
            </w:del>
          </w:p>
        </w:tc>
      </w:tr>
      <w:tr w:rsidR="00115741" w:rsidRPr="00C557F3" w:rsidTr="000132AE">
        <w:trPr>
          <w:gridAfter w:val="1"/>
          <w:wAfter w:w="17" w:type="dxa"/>
        </w:trPr>
        <w:tc>
          <w:tcPr>
            <w:tcW w:w="2727" w:type="dxa"/>
          </w:tcPr>
          <w:p w:rsidR="00115741" w:rsidRPr="00C557F3" w:rsidRDefault="00115741" w:rsidP="000132AE">
            <w:r w:rsidRPr="00C557F3">
              <w:t>Modelování procesů ve výrobních technologiích</w:t>
            </w:r>
          </w:p>
        </w:tc>
        <w:tc>
          <w:tcPr>
            <w:tcW w:w="850" w:type="dxa"/>
            <w:gridSpan w:val="2"/>
          </w:tcPr>
          <w:p w:rsidR="00115741" w:rsidRPr="00C557F3" w:rsidRDefault="00115741" w:rsidP="000132AE">
            <w:pPr>
              <w:jc w:val="both"/>
            </w:pPr>
            <w:r w:rsidRPr="00C557F3">
              <w:t>28k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7</w:t>
            </w:r>
          </w:p>
        </w:tc>
        <w:tc>
          <w:tcPr>
            <w:tcW w:w="3969" w:type="dxa"/>
          </w:tcPr>
          <w:p w:rsidR="00115741" w:rsidRPr="00C557F3" w:rsidRDefault="00115741" w:rsidP="000132AE">
            <w:pPr>
              <w:rPr>
                <w:b/>
              </w:rPr>
            </w:pPr>
            <w:r w:rsidRPr="00C557F3">
              <w:rPr>
                <w:b/>
              </w:rPr>
              <w:t xml:space="preserve">prof. Ing. Dagmar Janáčová, CSc.  </w:t>
            </w:r>
            <w:r w:rsidRPr="00C557F3">
              <w:t>(50% k),</w:t>
            </w:r>
            <w:r w:rsidRPr="00C557F3">
              <w:rPr>
                <w:b/>
              </w:rPr>
              <w:t xml:space="preserve"> </w:t>
            </w:r>
            <w:r w:rsidRPr="00C557F3">
              <w:rPr>
                <w:b/>
              </w:rPr>
              <w:br/>
              <w:t xml:space="preserve">prof. Ing. Karel Kolomazník, DrSc. </w:t>
            </w:r>
            <w:r w:rsidRPr="00C557F3">
              <w:t>(50% k)</w:t>
            </w:r>
          </w:p>
        </w:tc>
        <w:tc>
          <w:tcPr>
            <w:tcW w:w="567" w:type="dxa"/>
          </w:tcPr>
          <w:p w:rsidR="00115741" w:rsidRPr="00C557F3" w:rsidRDefault="00115741" w:rsidP="000132AE">
            <w:r w:rsidRPr="00C557F3">
              <w:t>1/ZS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r w:rsidRPr="00C557F3">
              <w:t>Identifikace systémů</w:t>
            </w:r>
          </w:p>
        </w:tc>
        <w:tc>
          <w:tcPr>
            <w:tcW w:w="850" w:type="dxa"/>
            <w:gridSpan w:val="2"/>
          </w:tcPr>
          <w:p w:rsidR="00115741" w:rsidRPr="00C557F3" w:rsidRDefault="00115741" w:rsidP="000132AE">
            <w:pPr>
              <w:jc w:val="both"/>
            </w:pPr>
            <w:r w:rsidRPr="00C557F3">
              <w:t>20k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6</w:t>
            </w:r>
          </w:p>
        </w:tc>
        <w:tc>
          <w:tcPr>
            <w:tcW w:w="3969" w:type="dxa"/>
          </w:tcPr>
          <w:p w:rsidR="00115741" w:rsidRPr="00C557F3" w:rsidRDefault="00115741" w:rsidP="000132AE">
            <w:pPr>
              <w:rPr>
                <w:b/>
              </w:rPr>
            </w:pPr>
            <w:r w:rsidRPr="00C557F3">
              <w:rPr>
                <w:b/>
              </w:rPr>
              <w:t xml:space="preserve">prof. Ing. Vladimír Bobál, CSc. </w:t>
            </w:r>
            <w:r w:rsidRPr="00C557F3">
              <w:t>(50% k),</w:t>
            </w:r>
            <w:r w:rsidRPr="00C557F3">
              <w:rPr>
                <w:b/>
              </w:rPr>
              <w:t xml:space="preserve"> </w:t>
            </w:r>
            <w:r w:rsidRPr="00C557F3">
              <w:rPr>
                <w:b/>
              </w:rPr>
              <w:br/>
              <w:t xml:space="preserve">doc. Ing. Marek Kubalčík, Ph.D. </w:t>
            </w:r>
            <w:r w:rsidRPr="00C557F3">
              <w:t>(50% k)</w:t>
            </w:r>
          </w:p>
        </w:tc>
        <w:tc>
          <w:tcPr>
            <w:tcW w:w="567" w:type="dxa"/>
          </w:tcPr>
          <w:p w:rsidR="00115741" w:rsidRPr="00C557F3" w:rsidRDefault="00115741" w:rsidP="000132AE">
            <w:r w:rsidRPr="00C557F3">
              <w:t>1/ZS</w:t>
            </w:r>
          </w:p>
        </w:tc>
        <w:tc>
          <w:tcPr>
            <w:tcW w:w="709" w:type="dxa"/>
          </w:tcPr>
          <w:p w:rsidR="00115741" w:rsidRPr="00C557F3" w:rsidRDefault="002515BC" w:rsidP="000132AE">
            <w:pPr>
              <w:jc w:val="both"/>
            </w:pPr>
            <w:ins w:id="287" w:author="vopatrilova" w:date="2018-11-12T10:21:00Z">
              <w:r>
                <w:t>ZT</w:t>
              </w:r>
            </w:ins>
            <w:del w:id="288" w:author="vopatrilova" w:date="2018-11-12T10:21:00Z">
              <w:r w:rsidR="00115741" w:rsidRPr="00C557F3" w:rsidDel="002515BC">
                <w:delText>PZ</w:delText>
              </w:r>
            </w:del>
          </w:p>
        </w:tc>
      </w:tr>
      <w:tr w:rsidR="00115741" w:rsidRPr="00C557F3" w:rsidTr="000132AE">
        <w:trPr>
          <w:gridAfter w:val="1"/>
          <w:wAfter w:w="17" w:type="dxa"/>
        </w:trPr>
        <w:tc>
          <w:tcPr>
            <w:tcW w:w="2727" w:type="dxa"/>
          </w:tcPr>
          <w:p w:rsidR="00115741" w:rsidRPr="00C557F3" w:rsidRDefault="00115741" w:rsidP="000132AE">
            <w:r w:rsidRPr="00C557F3">
              <w:t>Plánování a simulace výrobních postupů</w:t>
            </w:r>
          </w:p>
        </w:tc>
        <w:tc>
          <w:tcPr>
            <w:tcW w:w="850" w:type="dxa"/>
            <w:gridSpan w:val="2"/>
          </w:tcPr>
          <w:p w:rsidR="00115741" w:rsidRPr="00C557F3" w:rsidRDefault="00115741" w:rsidP="000132AE">
            <w:pPr>
              <w:jc w:val="both"/>
            </w:pPr>
            <w:r w:rsidRPr="00C557F3">
              <w:t>20k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doc. Ing. Lubomír Vašek, CSc. </w:t>
            </w:r>
            <w:r w:rsidRPr="00C557F3">
              <w:t>(50% k),</w:t>
            </w:r>
            <w:r w:rsidRPr="00C557F3">
              <w:rPr>
                <w:b/>
              </w:rPr>
              <w:t xml:space="preserve"> </w:t>
            </w:r>
            <w:r w:rsidRPr="00C557F3">
              <w:rPr>
                <w:b/>
              </w:rPr>
              <w:br/>
              <w:t>doc. Ing. Bronislav Chramcov, Ph.D. (</w:t>
            </w:r>
            <w:r w:rsidRPr="00C557F3">
              <w:t>50% k)</w:t>
            </w:r>
          </w:p>
        </w:tc>
        <w:tc>
          <w:tcPr>
            <w:tcW w:w="567" w:type="dxa"/>
          </w:tcPr>
          <w:p w:rsidR="00115741" w:rsidRPr="00C557F3" w:rsidRDefault="00115741" w:rsidP="000132AE">
            <w:r w:rsidRPr="00C557F3">
              <w:t>1/ZS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pPr>
              <w:jc w:val="both"/>
            </w:pPr>
            <w:r w:rsidRPr="00C557F3">
              <w:t>Optimalizace</w:t>
            </w:r>
          </w:p>
        </w:tc>
        <w:tc>
          <w:tcPr>
            <w:tcW w:w="850" w:type="dxa"/>
            <w:gridSpan w:val="2"/>
          </w:tcPr>
          <w:p w:rsidR="00115741" w:rsidRPr="00C557F3" w:rsidRDefault="00115741" w:rsidP="000132AE">
            <w:pPr>
              <w:jc w:val="both"/>
            </w:pPr>
            <w:r w:rsidRPr="00C557F3">
              <w:t>18k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prof. Ing. Roman Prokop, CSc. </w:t>
            </w:r>
            <w:r w:rsidRPr="00C557F3">
              <w:t>(100% k)</w:t>
            </w:r>
            <w:r w:rsidRPr="00C557F3">
              <w:rPr>
                <w:b/>
              </w:rPr>
              <w:t xml:space="preserve"> </w:t>
            </w:r>
          </w:p>
        </w:tc>
        <w:tc>
          <w:tcPr>
            <w:tcW w:w="567" w:type="dxa"/>
          </w:tcPr>
          <w:p w:rsidR="00115741" w:rsidRPr="00C557F3" w:rsidRDefault="00115741" w:rsidP="000132AE">
            <w:r w:rsidRPr="00C557F3">
              <w:t>1/ZS</w:t>
            </w:r>
          </w:p>
        </w:tc>
        <w:tc>
          <w:tcPr>
            <w:tcW w:w="709" w:type="dxa"/>
          </w:tcPr>
          <w:p w:rsidR="00115741" w:rsidRPr="00C557F3" w:rsidRDefault="002515BC" w:rsidP="000132AE">
            <w:pPr>
              <w:jc w:val="both"/>
            </w:pPr>
            <w:ins w:id="289" w:author="vopatrilova" w:date="2018-11-12T10:22:00Z">
              <w:r>
                <w:t>PZ</w:t>
              </w:r>
            </w:ins>
            <w:del w:id="290" w:author="vopatrilova" w:date="2018-11-12T10:22:00Z">
              <w:r w:rsidR="00115741" w:rsidRPr="00C557F3" w:rsidDel="002515BC">
                <w:delText>ZT</w:delText>
              </w:r>
            </w:del>
          </w:p>
        </w:tc>
      </w:tr>
      <w:tr w:rsidR="00115741" w:rsidRPr="00C557F3" w:rsidTr="000132AE">
        <w:trPr>
          <w:gridAfter w:val="1"/>
          <w:wAfter w:w="17" w:type="dxa"/>
        </w:trPr>
        <w:tc>
          <w:tcPr>
            <w:tcW w:w="2727" w:type="dxa"/>
          </w:tcPr>
          <w:p w:rsidR="00115741" w:rsidRPr="00C557F3" w:rsidRDefault="00115741" w:rsidP="000132AE">
            <w:r w:rsidRPr="00C557F3">
              <w:t>Odborná angličtina I</w:t>
            </w:r>
          </w:p>
        </w:tc>
        <w:tc>
          <w:tcPr>
            <w:tcW w:w="850" w:type="dxa"/>
            <w:gridSpan w:val="2"/>
          </w:tcPr>
          <w:p w:rsidR="00115741" w:rsidRPr="00C557F3" w:rsidRDefault="00115741" w:rsidP="000132AE">
            <w:pPr>
              <w:jc w:val="both"/>
            </w:pPr>
            <w:r w:rsidRPr="00C557F3">
              <w:t>6k</w:t>
            </w:r>
          </w:p>
        </w:tc>
        <w:tc>
          <w:tcPr>
            <w:tcW w:w="851" w:type="dxa"/>
          </w:tcPr>
          <w:p w:rsidR="00115741" w:rsidRPr="00C557F3" w:rsidRDefault="00115741" w:rsidP="000132AE">
            <w:pPr>
              <w:jc w:val="both"/>
            </w:pPr>
            <w:r w:rsidRPr="00C557F3">
              <w:t>kl</w:t>
            </w:r>
          </w:p>
        </w:tc>
        <w:tc>
          <w:tcPr>
            <w:tcW w:w="708" w:type="dxa"/>
          </w:tcPr>
          <w:p w:rsidR="00115741" w:rsidRPr="00C557F3" w:rsidRDefault="00115741" w:rsidP="000132AE">
            <w:pPr>
              <w:jc w:val="both"/>
            </w:pPr>
            <w:r w:rsidRPr="00C557F3">
              <w:t>3</w:t>
            </w:r>
          </w:p>
        </w:tc>
        <w:tc>
          <w:tcPr>
            <w:tcW w:w="3969" w:type="dxa"/>
          </w:tcPr>
          <w:p w:rsidR="00115741" w:rsidRPr="00C557F3" w:rsidRDefault="00115741" w:rsidP="000132AE">
            <w:r w:rsidRPr="00C557F3">
              <w:t>Mgr. Tereza Outěřická (100% k)</w:t>
            </w:r>
          </w:p>
        </w:tc>
        <w:tc>
          <w:tcPr>
            <w:tcW w:w="567" w:type="dxa"/>
          </w:tcPr>
          <w:p w:rsidR="00115741" w:rsidRPr="00C557F3" w:rsidRDefault="00115741" w:rsidP="000132AE">
            <w:r w:rsidRPr="00C557F3">
              <w:t>1/ZS</w:t>
            </w:r>
          </w:p>
        </w:tc>
        <w:tc>
          <w:tcPr>
            <w:tcW w:w="709" w:type="dxa"/>
          </w:tcPr>
          <w:p w:rsidR="00115741" w:rsidRPr="00C557F3" w:rsidRDefault="00115741" w:rsidP="000132AE">
            <w:pPr>
              <w:jc w:val="both"/>
            </w:pPr>
          </w:p>
        </w:tc>
      </w:tr>
      <w:tr w:rsidR="00115741" w:rsidRPr="00C557F3" w:rsidTr="000132AE">
        <w:trPr>
          <w:gridAfter w:val="1"/>
          <w:wAfter w:w="17" w:type="dxa"/>
        </w:trPr>
        <w:tc>
          <w:tcPr>
            <w:tcW w:w="2727" w:type="dxa"/>
          </w:tcPr>
          <w:p w:rsidR="00115741" w:rsidRPr="00C557F3" w:rsidRDefault="00115741" w:rsidP="000132AE">
            <w:pPr>
              <w:jc w:val="both"/>
            </w:pPr>
            <w:r w:rsidRPr="00C557F3">
              <w:t>Stavová a algebraická teorie řízení</w:t>
            </w:r>
          </w:p>
        </w:tc>
        <w:tc>
          <w:tcPr>
            <w:tcW w:w="850" w:type="dxa"/>
            <w:gridSpan w:val="2"/>
          </w:tcPr>
          <w:p w:rsidR="00115741" w:rsidRPr="00C557F3" w:rsidRDefault="00115741" w:rsidP="000132AE">
            <w:pPr>
              <w:jc w:val="both"/>
            </w:pPr>
            <w:r w:rsidRPr="00C557F3">
              <w:t>21k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Default="00115741" w:rsidP="000132AE">
            <w:r w:rsidRPr="00C557F3">
              <w:rPr>
                <w:b/>
              </w:rPr>
              <w:t xml:space="preserve">doc. Ing. František Gazdoš, Ph.D. </w:t>
            </w:r>
            <w:r w:rsidRPr="00C557F3">
              <w:t>(</w:t>
            </w:r>
            <w:r w:rsidR="00C829A0">
              <w:t>75</w:t>
            </w:r>
            <w:r w:rsidRPr="00C557F3">
              <w:t>% k)</w:t>
            </w:r>
          </w:p>
          <w:p w:rsidR="00BA396A" w:rsidRPr="00C557F3" w:rsidRDefault="00BA396A" w:rsidP="000132AE">
            <w:pPr>
              <w:rPr>
                <w:b/>
              </w:rPr>
            </w:pPr>
            <w:r w:rsidRPr="00BA396A">
              <w:rPr>
                <w:b/>
              </w:rPr>
              <w:t xml:space="preserve">doc. Ing. Libor Pekař, Ph.D. </w:t>
            </w:r>
            <w:r w:rsidRPr="00BA396A">
              <w:t>(25% p)</w:t>
            </w:r>
          </w:p>
        </w:tc>
        <w:tc>
          <w:tcPr>
            <w:tcW w:w="567" w:type="dxa"/>
          </w:tcPr>
          <w:p w:rsidR="00115741" w:rsidRPr="00C557F3" w:rsidRDefault="00115741" w:rsidP="000132AE">
            <w:r w:rsidRPr="00C557F3">
              <w:t>1/LS</w:t>
            </w:r>
          </w:p>
        </w:tc>
        <w:tc>
          <w:tcPr>
            <w:tcW w:w="709" w:type="dxa"/>
          </w:tcPr>
          <w:p w:rsidR="00115741" w:rsidRPr="00C557F3" w:rsidRDefault="002515BC" w:rsidP="000132AE">
            <w:pPr>
              <w:jc w:val="both"/>
            </w:pPr>
            <w:ins w:id="291" w:author="vopatrilova" w:date="2018-11-12T10:24:00Z">
              <w:r>
                <w:t>ZT</w:t>
              </w:r>
            </w:ins>
            <w:del w:id="292" w:author="vopatrilova" w:date="2018-11-12T10:24:00Z">
              <w:r w:rsidR="00115741" w:rsidRPr="00C557F3" w:rsidDel="002515BC">
                <w:delText>PZ</w:delText>
              </w:r>
            </w:del>
          </w:p>
        </w:tc>
      </w:tr>
      <w:tr w:rsidR="00115741" w:rsidRPr="00C557F3" w:rsidTr="000132AE">
        <w:trPr>
          <w:gridAfter w:val="1"/>
          <w:wAfter w:w="17" w:type="dxa"/>
        </w:trPr>
        <w:tc>
          <w:tcPr>
            <w:tcW w:w="2727" w:type="dxa"/>
          </w:tcPr>
          <w:p w:rsidR="00115741" w:rsidRPr="00C557F3" w:rsidRDefault="00115741" w:rsidP="000132AE">
            <w:r w:rsidRPr="00C557F3">
              <w:t>Modely spojitých systémů a jejich simulace</w:t>
            </w:r>
          </w:p>
        </w:tc>
        <w:tc>
          <w:tcPr>
            <w:tcW w:w="850" w:type="dxa"/>
            <w:gridSpan w:val="2"/>
          </w:tcPr>
          <w:p w:rsidR="00115741" w:rsidRPr="00C557F3" w:rsidRDefault="00115741" w:rsidP="000132AE">
            <w:pPr>
              <w:jc w:val="both"/>
            </w:pPr>
            <w:r w:rsidRPr="00C557F3">
              <w:t>21k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doc. Ing. František Gazdoš, Ph.D. </w:t>
            </w:r>
            <w:r w:rsidRPr="00C557F3">
              <w:t>(100% k)</w:t>
            </w:r>
          </w:p>
        </w:tc>
        <w:tc>
          <w:tcPr>
            <w:tcW w:w="567" w:type="dxa"/>
          </w:tcPr>
          <w:p w:rsidR="00115741" w:rsidRPr="00C557F3" w:rsidRDefault="00115741" w:rsidP="000132AE">
            <w:r w:rsidRPr="00C557F3">
              <w:t>1/LS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pPr>
              <w:jc w:val="both"/>
            </w:pPr>
            <w:r w:rsidRPr="00C557F3">
              <w:t>Softcomputing v automatickém řízení</w:t>
            </w:r>
          </w:p>
        </w:tc>
        <w:tc>
          <w:tcPr>
            <w:tcW w:w="850" w:type="dxa"/>
            <w:gridSpan w:val="2"/>
          </w:tcPr>
          <w:p w:rsidR="00115741" w:rsidRPr="00C557F3" w:rsidRDefault="00115741" w:rsidP="000132AE">
            <w:pPr>
              <w:jc w:val="both"/>
            </w:pPr>
            <w:r w:rsidRPr="00C557F3">
              <w:t>21k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doc. Ing. Zuzana Komínková Oplatková, Ph.D. </w:t>
            </w:r>
            <w:r w:rsidRPr="00C557F3">
              <w:t>(100% k)</w:t>
            </w:r>
          </w:p>
        </w:tc>
        <w:tc>
          <w:tcPr>
            <w:tcW w:w="567" w:type="dxa"/>
          </w:tcPr>
          <w:p w:rsidR="00115741" w:rsidRPr="00C557F3" w:rsidRDefault="00115741" w:rsidP="000132AE">
            <w:r w:rsidRPr="00C557F3">
              <w:t>1/LS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r w:rsidRPr="00C557F3">
              <w:t>Zpracování signálů</w:t>
            </w:r>
          </w:p>
        </w:tc>
        <w:tc>
          <w:tcPr>
            <w:tcW w:w="850" w:type="dxa"/>
            <w:gridSpan w:val="2"/>
          </w:tcPr>
          <w:p w:rsidR="00115741" w:rsidRPr="00C557F3" w:rsidRDefault="00115741" w:rsidP="000132AE">
            <w:pPr>
              <w:spacing w:line="480" w:lineRule="auto"/>
              <w:jc w:val="both"/>
            </w:pPr>
            <w:r w:rsidRPr="00C557F3">
              <w:t>16k</w:t>
            </w:r>
          </w:p>
        </w:tc>
        <w:tc>
          <w:tcPr>
            <w:tcW w:w="851" w:type="dxa"/>
          </w:tcPr>
          <w:p w:rsidR="00115741" w:rsidRPr="00C557F3" w:rsidRDefault="00115741" w:rsidP="000132AE">
            <w:pPr>
              <w:jc w:val="both"/>
            </w:pPr>
            <w:r w:rsidRPr="00C557F3">
              <w:t>kl</w:t>
            </w:r>
          </w:p>
        </w:tc>
        <w:tc>
          <w:tcPr>
            <w:tcW w:w="708" w:type="dxa"/>
          </w:tcPr>
          <w:p w:rsidR="00115741" w:rsidRPr="00C557F3" w:rsidRDefault="00115741" w:rsidP="000132AE">
            <w:pPr>
              <w:jc w:val="both"/>
            </w:pPr>
            <w:r w:rsidRPr="00C557F3">
              <w:t xml:space="preserve"> 4</w:t>
            </w:r>
          </w:p>
        </w:tc>
        <w:tc>
          <w:tcPr>
            <w:tcW w:w="3969" w:type="dxa"/>
          </w:tcPr>
          <w:p w:rsidR="00115741" w:rsidRPr="00C557F3" w:rsidRDefault="00115741" w:rsidP="000132AE">
            <w:pPr>
              <w:rPr>
                <w:b/>
              </w:rPr>
            </w:pPr>
            <w:r w:rsidRPr="009C1CF3">
              <w:rPr>
                <w:rPrChange w:id="293" w:author="Jiří Vojtěšek" w:date="2018-11-24T23:42:00Z">
                  <w:rPr>
                    <w:b/>
                  </w:rPr>
                </w:rPrChange>
              </w:rPr>
              <w:t>doc. Ing. Marek Kubalčík, Ph.D.</w:t>
            </w:r>
            <w:r w:rsidRPr="00C557F3">
              <w:rPr>
                <w:b/>
              </w:rPr>
              <w:t xml:space="preserve"> </w:t>
            </w:r>
            <w:r w:rsidRPr="00C557F3">
              <w:t>(100% k)</w:t>
            </w:r>
          </w:p>
        </w:tc>
        <w:tc>
          <w:tcPr>
            <w:tcW w:w="567" w:type="dxa"/>
          </w:tcPr>
          <w:p w:rsidR="00115741" w:rsidRPr="00C557F3" w:rsidRDefault="00115741" w:rsidP="000132AE">
            <w:r w:rsidRPr="00C557F3">
              <w:t>1/LS</w:t>
            </w:r>
          </w:p>
        </w:tc>
        <w:tc>
          <w:tcPr>
            <w:tcW w:w="709" w:type="dxa"/>
          </w:tcPr>
          <w:p w:rsidR="00115741" w:rsidRPr="00C557F3" w:rsidRDefault="00115741" w:rsidP="000132AE">
            <w:pPr>
              <w:jc w:val="both"/>
            </w:pPr>
            <w:del w:id="294" w:author="vopatrilova" w:date="2018-11-12T10:24:00Z">
              <w:r w:rsidRPr="00C557F3" w:rsidDel="002515BC">
                <w:delText>PZ</w:delText>
              </w:r>
            </w:del>
          </w:p>
        </w:tc>
      </w:tr>
      <w:tr w:rsidR="00115741" w:rsidRPr="00C557F3" w:rsidTr="000132AE">
        <w:trPr>
          <w:gridAfter w:val="1"/>
          <w:wAfter w:w="17" w:type="dxa"/>
        </w:trPr>
        <w:tc>
          <w:tcPr>
            <w:tcW w:w="2727" w:type="dxa"/>
          </w:tcPr>
          <w:p w:rsidR="00115741" w:rsidRPr="00C557F3" w:rsidRDefault="00115741" w:rsidP="000132AE">
            <w:pPr>
              <w:jc w:val="both"/>
            </w:pPr>
            <w:r w:rsidRPr="00C557F3">
              <w:t>Odborná angličtina 2</w:t>
            </w:r>
          </w:p>
        </w:tc>
        <w:tc>
          <w:tcPr>
            <w:tcW w:w="850" w:type="dxa"/>
            <w:gridSpan w:val="2"/>
          </w:tcPr>
          <w:p w:rsidR="00115741" w:rsidRPr="00C557F3" w:rsidRDefault="00115741" w:rsidP="000132AE">
            <w:pPr>
              <w:jc w:val="both"/>
            </w:pPr>
            <w:r w:rsidRPr="00C557F3">
              <w:t>6k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4</w:t>
            </w:r>
          </w:p>
        </w:tc>
        <w:tc>
          <w:tcPr>
            <w:tcW w:w="3969" w:type="dxa"/>
          </w:tcPr>
          <w:p w:rsidR="00115741" w:rsidRPr="00C557F3" w:rsidRDefault="00115741" w:rsidP="000132AE">
            <w:r w:rsidRPr="00C557F3">
              <w:t xml:space="preserve">Mgr. Tereza Outěřická (100% k) </w:t>
            </w:r>
          </w:p>
        </w:tc>
        <w:tc>
          <w:tcPr>
            <w:tcW w:w="567" w:type="dxa"/>
          </w:tcPr>
          <w:p w:rsidR="00115741" w:rsidRPr="00C557F3" w:rsidRDefault="00115741" w:rsidP="000132AE">
            <w:r w:rsidRPr="00C557F3">
              <w:t>1/LS</w:t>
            </w:r>
          </w:p>
        </w:tc>
        <w:tc>
          <w:tcPr>
            <w:tcW w:w="709" w:type="dxa"/>
          </w:tcPr>
          <w:p w:rsidR="00115741" w:rsidRPr="00C557F3" w:rsidRDefault="00115741" w:rsidP="000132AE">
            <w:pPr>
              <w:jc w:val="both"/>
            </w:pPr>
          </w:p>
        </w:tc>
      </w:tr>
      <w:tr w:rsidR="00115741" w:rsidRPr="00C557F3" w:rsidTr="000132AE">
        <w:trPr>
          <w:gridAfter w:val="1"/>
          <w:wAfter w:w="17" w:type="dxa"/>
        </w:trPr>
        <w:tc>
          <w:tcPr>
            <w:tcW w:w="2727" w:type="dxa"/>
          </w:tcPr>
          <w:p w:rsidR="00115741" w:rsidRPr="00C557F3" w:rsidRDefault="00115741" w:rsidP="000132AE">
            <w:r w:rsidRPr="00C557F3">
              <w:t>Průmysl 4.0</w:t>
            </w:r>
          </w:p>
        </w:tc>
        <w:tc>
          <w:tcPr>
            <w:tcW w:w="850" w:type="dxa"/>
            <w:gridSpan w:val="2"/>
          </w:tcPr>
          <w:p w:rsidR="00115741" w:rsidRPr="00C557F3" w:rsidRDefault="00115741" w:rsidP="000132AE">
            <w:pPr>
              <w:jc w:val="both"/>
            </w:pPr>
            <w:r w:rsidRPr="00C557F3">
              <w:t>19k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doc. Ing. Lubomír Vašek, CSc. </w:t>
            </w:r>
            <w:r w:rsidRPr="00C557F3">
              <w:t>(50% k),</w:t>
            </w:r>
            <w:r w:rsidRPr="00C557F3">
              <w:rPr>
                <w:b/>
              </w:rPr>
              <w:t xml:space="preserve"> </w:t>
            </w:r>
            <w:r w:rsidRPr="00C557F3">
              <w:rPr>
                <w:b/>
              </w:rPr>
              <w:br/>
              <w:t xml:space="preserve">Ing. Viliam Dolinay, Ph.D. </w:t>
            </w:r>
            <w:r w:rsidRPr="00C557F3">
              <w:t>(50% k)</w:t>
            </w:r>
          </w:p>
        </w:tc>
        <w:tc>
          <w:tcPr>
            <w:tcW w:w="567" w:type="dxa"/>
          </w:tcPr>
          <w:p w:rsidR="00115741" w:rsidRPr="00C557F3" w:rsidRDefault="00115741" w:rsidP="000132AE">
            <w:r w:rsidRPr="00C557F3">
              <w:t>2/ZS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pPr>
              <w:jc w:val="both"/>
            </w:pPr>
            <w:r w:rsidRPr="00C557F3">
              <w:t>Strojové vidění</w:t>
            </w:r>
          </w:p>
        </w:tc>
        <w:tc>
          <w:tcPr>
            <w:tcW w:w="850" w:type="dxa"/>
            <w:gridSpan w:val="2"/>
          </w:tcPr>
          <w:p w:rsidR="00115741" w:rsidRPr="00C557F3" w:rsidRDefault="00115741" w:rsidP="000132AE">
            <w:pPr>
              <w:jc w:val="both"/>
            </w:pPr>
            <w:r w:rsidRPr="00C557F3">
              <w:t>19k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Ing. Petr Chalupa, Ph.D. </w:t>
            </w:r>
            <w:r w:rsidRPr="00C557F3">
              <w:t>(50% k)</w:t>
            </w:r>
            <w:r w:rsidRPr="00C557F3">
              <w:rPr>
                <w:b/>
              </w:rPr>
              <w:t xml:space="preserve">, </w:t>
            </w:r>
            <w:r w:rsidRPr="00C557F3">
              <w:rPr>
                <w:b/>
              </w:rPr>
              <w:br/>
              <w:t>Ing.</w:t>
            </w:r>
            <w:r w:rsidR="00C829A0">
              <w:rPr>
                <w:b/>
              </w:rPr>
              <w:t xml:space="preserve"> </w:t>
            </w:r>
            <w:r w:rsidRPr="00C557F3">
              <w:rPr>
                <w:b/>
              </w:rPr>
              <w:t xml:space="preserve">Jakub Novák, Ph.D. </w:t>
            </w:r>
            <w:r w:rsidRPr="00C557F3">
              <w:t>(50% k)</w:t>
            </w:r>
          </w:p>
        </w:tc>
        <w:tc>
          <w:tcPr>
            <w:tcW w:w="567" w:type="dxa"/>
          </w:tcPr>
          <w:p w:rsidR="00115741" w:rsidRPr="00C557F3" w:rsidRDefault="00115741" w:rsidP="000132AE">
            <w:r w:rsidRPr="00C557F3">
              <w:t>2/ZS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pPr>
              <w:jc w:val="both"/>
            </w:pPr>
            <w:r w:rsidRPr="00C557F3">
              <w:t>Řízení reálných procesů</w:t>
            </w:r>
          </w:p>
        </w:tc>
        <w:tc>
          <w:tcPr>
            <w:tcW w:w="850" w:type="dxa"/>
            <w:gridSpan w:val="2"/>
          </w:tcPr>
          <w:p w:rsidR="00115741" w:rsidRPr="00C557F3" w:rsidRDefault="00115741" w:rsidP="000132AE">
            <w:pPr>
              <w:jc w:val="both"/>
            </w:pPr>
            <w:r w:rsidRPr="00C557F3">
              <w:t>25k</w:t>
            </w:r>
          </w:p>
        </w:tc>
        <w:tc>
          <w:tcPr>
            <w:tcW w:w="851" w:type="dxa"/>
          </w:tcPr>
          <w:p w:rsidR="00115741" w:rsidRPr="00C557F3" w:rsidRDefault="00115741" w:rsidP="000132AE">
            <w:pPr>
              <w:jc w:val="both"/>
            </w:pPr>
            <w:r w:rsidRPr="00C557F3">
              <w:t>kl</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r w:rsidRPr="00C55643">
              <w:rPr>
                <w:b/>
              </w:rPr>
              <w:t>Ing. Petr Chalupa, Ph.D.</w:t>
            </w:r>
            <w:r w:rsidRPr="00C557F3">
              <w:t xml:space="preserve"> (100% k)</w:t>
            </w:r>
          </w:p>
        </w:tc>
        <w:tc>
          <w:tcPr>
            <w:tcW w:w="567" w:type="dxa"/>
          </w:tcPr>
          <w:p w:rsidR="00115741" w:rsidRPr="00C557F3" w:rsidRDefault="00115741" w:rsidP="000132AE">
            <w:r w:rsidRPr="00C557F3">
              <w:t>2/ZS</w:t>
            </w:r>
          </w:p>
        </w:tc>
        <w:tc>
          <w:tcPr>
            <w:tcW w:w="709" w:type="dxa"/>
          </w:tcPr>
          <w:p w:rsidR="00115741" w:rsidRPr="00C557F3" w:rsidRDefault="00C55643" w:rsidP="000132AE">
            <w:pPr>
              <w:jc w:val="both"/>
            </w:pPr>
            <w:r>
              <w:t>PZ</w:t>
            </w:r>
          </w:p>
        </w:tc>
      </w:tr>
      <w:tr w:rsidR="00115741" w:rsidRPr="00C557F3" w:rsidTr="000132AE">
        <w:trPr>
          <w:gridAfter w:val="1"/>
          <w:wAfter w:w="17" w:type="dxa"/>
        </w:trPr>
        <w:tc>
          <w:tcPr>
            <w:tcW w:w="2727" w:type="dxa"/>
          </w:tcPr>
          <w:p w:rsidR="00115741" w:rsidRPr="00C557F3" w:rsidRDefault="00115741" w:rsidP="000132AE">
            <w:pPr>
              <w:jc w:val="both"/>
            </w:pPr>
            <w:r w:rsidRPr="00C557F3">
              <w:t>Datamining</w:t>
            </w:r>
          </w:p>
        </w:tc>
        <w:tc>
          <w:tcPr>
            <w:tcW w:w="850" w:type="dxa"/>
            <w:gridSpan w:val="2"/>
          </w:tcPr>
          <w:p w:rsidR="00115741" w:rsidRPr="00C557F3" w:rsidRDefault="00115741" w:rsidP="000132AE">
            <w:pPr>
              <w:jc w:val="both"/>
            </w:pPr>
            <w:r w:rsidRPr="00C557F3">
              <w:t>18k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doc. Ing. Roman Šenkeřík, Ph.D. </w:t>
            </w:r>
            <w:r w:rsidRPr="00C557F3">
              <w:t>(100% k)</w:t>
            </w:r>
          </w:p>
        </w:tc>
        <w:tc>
          <w:tcPr>
            <w:tcW w:w="567" w:type="dxa"/>
          </w:tcPr>
          <w:p w:rsidR="00115741" w:rsidRPr="00C557F3" w:rsidRDefault="00115741" w:rsidP="000132AE">
            <w:r w:rsidRPr="00C557F3">
              <w:t>2/ZS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r w:rsidRPr="00C557F3">
              <w:t>Ročníkový projekt</w:t>
            </w:r>
          </w:p>
        </w:tc>
        <w:tc>
          <w:tcPr>
            <w:tcW w:w="850" w:type="dxa"/>
            <w:gridSpan w:val="2"/>
          </w:tcPr>
          <w:p w:rsidR="00115741" w:rsidRPr="00C557F3" w:rsidRDefault="00115741" w:rsidP="000132AE">
            <w:pPr>
              <w:jc w:val="both"/>
            </w:pPr>
            <w:r w:rsidRPr="00C557F3">
              <w:t>6k</w:t>
            </w:r>
          </w:p>
        </w:tc>
        <w:tc>
          <w:tcPr>
            <w:tcW w:w="851" w:type="dxa"/>
          </w:tcPr>
          <w:p w:rsidR="00115741" w:rsidRPr="00C557F3" w:rsidRDefault="00115741" w:rsidP="000132AE">
            <w:pPr>
              <w:jc w:val="both"/>
            </w:pPr>
            <w:r w:rsidRPr="00C557F3">
              <w:t>z</w:t>
            </w:r>
          </w:p>
        </w:tc>
        <w:tc>
          <w:tcPr>
            <w:tcW w:w="708" w:type="dxa"/>
          </w:tcPr>
          <w:p w:rsidR="00115741" w:rsidRPr="00C557F3" w:rsidRDefault="00115741" w:rsidP="000132AE">
            <w:pPr>
              <w:jc w:val="both"/>
            </w:pPr>
            <w:r w:rsidRPr="00C557F3">
              <w:t>1</w:t>
            </w:r>
          </w:p>
          <w:p w:rsidR="00115741" w:rsidRPr="00C557F3" w:rsidRDefault="00115741" w:rsidP="000132AE">
            <w:pPr>
              <w:jc w:val="center"/>
            </w:pPr>
          </w:p>
        </w:tc>
        <w:tc>
          <w:tcPr>
            <w:tcW w:w="3969" w:type="dxa"/>
          </w:tcPr>
          <w:p w:rsidR="00115741" w:rsidRPr="00C557F3" w:rsidRDefault="00115741" w:rsidP="000132AE">
            <w:r w:rsidRPr="00C557F3">
              <w:t>prof. Ing. Vladimír Vašek, CSc. (100% k)</w:t>
            </w:r>
          </w:p>
        </w:tc>
        <w:tc>
          <w:tcPr>
            <w:tcW w:w="567" w:type="dxa"/>
          </w:tcPr>
          <w:p w:rsidR="00115741" w:rsidRPr="00C557F3" w:rsidRDefault="00115741" w:rsidP="000132AE">
            <w:r w:rsidRPr="00C557F3">
              <w:t>2/ZS</w:t>
            </w:r>
          </w:p>
        </w:tc>
        <w:tc>
          <w:tcPr>
            <w:tcW w:w="709" w:type="dxa"/>
          </w:tcPr>
          <w:p w:rsidR="00115741" w:rsidRPr="00C557F3" w:rsidRDefault="00115741" w:rsidP="000132AE">
            <w:pPr>
              <w:jc w:val="both"/>
            </w:pPr>
          </w:p>
        </w:tc>
      </w:tr>
      <w:tr w:rsidR="00115741" w:rsidRPr="00C557F3" w:rsidTr="000132AE">
        <w:trPr>
          <w:gridAfter w:val="1"/>
          <w:wAfter w:w="17" w:type="dxa"/>
        </w:trPr>
        <w:tc>
          <w:tcPr>
            <w:tcW w:w="2727" w:type="dxa"/>
          </w:tcPr>
          <w:p w:rsidR="00115741" w:rsidRPr="00C557F3" w:rsidRDefault="00115741" w:rsidP="000132AE">
            <w:pPr>
              <w:jc w:val="both"/>
            </w:pPr>
            <w:r w:rsidRPr="00C557F3">
              <w:t>Technologie průmyslových informačních systémů</w:t>
            </w:r>
          </w:p>
        </w:tc>
        <w:tc>
          <w:tcPr>
            <w:tcW w:w="850" w:type="dxa"/>
            <w:gridSpan w:val="2"/>
          </w:tcPr>
          <w:p w:rsidR="00115741" w:rsidRPr="00C557F3" w:rsidRDefault="00115741" w:rsidP="000132AE">
            <w:pPr>
              <w:jc w:val="both"/>
            </w:pPr>
            <w:r w:rsidRPr="00C557F3">
              <w:t>20k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r w:rsidRPr="00C557F3">
              <w:t>5</w:t>
            </w:r>
          </w:p>
        </w:tc>
        <w:tc>
          <w:tcPr>
            <w:tcW w:w="3969" w:type="dxa"/>
          </w:tcPr>
          <w:p w:rsidR="00115741" w:rsidRPr="00C557F3" w:rsidRDefault="00115741" w:rsidP="000132AE">
            <w:pPr>
              <w:rPr>
                <w:b/>
              </w:rPr>
            </w:pPr>
            <w:r w:rsidRPr="009C1CF3">
              <w:rPr>
                <w:rPrChange w:id="295" w:author="Jiří Vojtěšek" w:date="2018-11-24T23:42:00Z">
                  <w:rPr>
                    <w:b/>
                  </w:rPr>
                </w:rPrChange>
              </w:rPr>
              <w:t>Ing. Petr Neumann, Ph.D.</w:t>
            </w:r>
            <w:r w:rsidRPr="00C557F3">
              <w:rPr>
                <w:b/>
              </w:rPr>
              <w:t xml:space="preserve"> </w:t>
            </w:r>
            <w:r w:rsidRPr="00C557F3">
              <w:t>(100% k)</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del w:id="296" w:author="vopatrilova" w:date="2018-11-13T12:54:00Z">
              <w:r w:rsidRPr="00C557F3" w:rsidDel="0058336E">
                <w:delText>PZ</w:delText>
              </w:r>
            </w:del>
          </w:p>
        </w:tc>
      </w:tr>
      <w:tr w:rsidR="00115741" w:rsidRPr="00C557F3" w:rsidTr="000132AE">
        <w:trPr>
          <w:gridAfter w:val="1"/>
          <w:wAfter w:w="17" w:type="dxa"/>
        </w:trPr>
        <w:tc>
          <w:tcPr>
            <w:tcW w:w="2727" w:type="dxa"/>
          </w:tcPr>
          <w:p w:rsidR="00115741" w:rsidRPr="00C557F3" w:rsidRDefault="00115741" w:rsidP="000132AE">
            <w:r w:rsidRPr="00C557F3">
              <w:t>Projektování reálných řídicích systémů</w:t>
            </w:r>
          </w:p>
        </w:tc>
        <w:tc>
          <w:tcPr>
            <w:tcW w:w="850" w:type="dxa"/>
            <w:gridSpan w:val="2"/>
          </w:tcPr>
          <w:p w:rsidR="00115741" w:rsidRPr="00C557F3" w:rsidRDefault="00115741" w:rsidP="000132AE">
            <w:pPr>
              <w:jc w:val="both"/>
            </w:pPr>
            <w:r w:rsidRPr="00C557F3">
              <w:t>25k</w:t>
            </w:r>
          </w:p>
        </w:tc>
        <w:tc>
          <w:tcPr>
            <w:tcW w:w="851" w:type="dxa"/>
          </w:tcPr>
          <w:p w:rsidR="00115741" w:rsidRPr="00C557F3" w:rsidRDefault="00115741" w:rsidP="000132AE">
            <w:pPr>
              <w:jc w:val="both"/>
            </w:pPr>
            <w:r w:rsidRPr="00C557F3">
              <w:t>kl</w:t>
            </w:r>
          </w:p>
        </w:tc>
        <w:tc>
          <w:tcPr>
            <w:tcW w:w="708" w:type="dxa"/>
          </w:tcPr>
          <w:p w:rsidR="00115741" w:rsidRPr="00C557F3" w:rsidRDefault="00115741" w:rsidP="000132AE">
            <w:r w:rsidRPr="00C557F3">
              <w:t>8</w:t>
            </w:r>
          </w:p>
        </w:tc>
        <w:tc>
          <w:tcPr>
            <w:tcW w:w="3969" w:type="dxa"/>
          </w:tcPr>
          <w:p w:rsidR="00115741" w:rsidRPr="00C557F3" w:rsidRDefault="00115741" w:rsidP="000132AE">
            <w:pPr>
              <w:rPr>
                <w:b/>
              </w:rPr>
            </w:pPr>
            <w:r w:rsidRPr="00C557F3">
              <w:rPr>
                <w:b/>
              </w:rPr>
              <w:t xml:space="preserve">Ing. Petr Chalupa, Ph.D. </w:t>
            </w:r>
            <w:r w:rsidRPr="00C557F3">
              <w:t>(100% k)</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2727" w:type="dxa"/>
          </w:tcPr>
          <w:p w:rsidR="00115741" w:rsidRPr="00C557F3" w:rsidRDefault="00115741" w:rsidP="000132AE">
            <w:pPr>
              <w:jc w:val="both"/>
            </w:pPr>
            <w:r w:rsidRPr="00C557F3">
              <w:t>Základy podnikatelství</w:t>
            </w:r>
          </w:p>
        </w:tc>
        <w:tc>
          <w:tcPr>
            <w:tcW w:w="850" w:type="dxa"/>
            <w:gridSpan w:val="2"/>
          </w:tcPr>
          <w:p w:rsidR="00115741" w:rsidRPr="00C557F3" w:rsidRDefault="00115741" w:rsidP="000132AE">
            <w:pPr>
              <w:jc w:val="both"/>
            </w:pPr>
            <w:r w:rsidRPr="00C557F3">
              <w:t>12k</w:t>
            </w:r>
          </w:p>
        </w:tc>
        <w:tc>
          <w:tcPr>
            <w:tcW w:w="851" w:type="dxa"/>
          </w:tcPr>
          <w:p w:rsidR="00115741" w:rsidRPr="00C557F3" w:rsidRDefault="00115741" w:rsidP="000132AE">
            <w:pPr>
              <w:jc w:val="both"/>
            </w:pPr>
            <w:r w:rsidRPr="00C557F3">
              <w:t>kl</w:t>
            </w:r>
          </w:p>
        </w:tc>
        <w:tc>
          <w:tcPr>
            <w:tcW w:w="708" w:type="dxa"/>
          </w:tcPr>
          <w:p w:rsidR="00115741" w:rsidRPr="00C557F3" w:rsidRDefault="00115741" w:rsidP="000132AE">
            <w:r w:rsidRPr="00C557F3">
              <w:t>2</w:t>
            </w:r>
          </w:p>
        </w:tc>
        <w:tc>
          <w:tcPr>
            <w:tcW w:w="3969" w:type="dxa"/>
          </w:tcPr>
          <w:p w:rsidR="00115741" w:rsidRPr="00C557F3" w:rsidRDefault="00115741" w:rsidP="000132AE">
            <w:r w:rsidRPr="00C557F3">
              <w:t>Ing. Petr Novák, Ph.D. (100% k)</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115741" w:rsidRPr="00C557F3" w:rsidTr="000132AE">
        <w:trPr>
          <w:gridAfter w:val="1"/>
          <w:wAfter w:w="17" w:type="dxa"/>
        </w:trPr>
        <w:tc>
          <w:tcPr>
            <w:tcW w:w="2727" w:type="dxa"/>
          </w:tcPr>
          <w:p w:rsidR="00115741" w:rsidRPr="00C557F3" w:rsidRDefault="00115741" w:rsidP="000132AE">
            <w:pPr>
              <w:jc w:val="both"/>
            </w:pPr>
            <w:r w:rsidRPr="00C557F3">
              <w:t>Základy první pomoci</w:t>
            </w:r>
          </w:p>
        </w:tc>
        <w:tc>
          <w:tcPr>
            <w:tcW w:w="850" w:type="dxa"/>
            <w:gridSpan w:val="2"/>
          </w:tcPr>
          <w:p w:rsidR="00115741" w:rsidRPr="00C557F3" w:rsidRDefault="00115741" w:rsidP="000132AE">
            <w:pPr>
              <w:jc w:val="both"/>
            </w:pPr>
            <w:r w:rsidRPr="00C557F3">
              <w:t>7k</w:t>
            </w:r>
          </w:p>
        </w:tc>
        <w:tc>
          <w:tcPr>
            <w:tcW w:w="851" w:type="dxa"/>
          </w:tcPr>
          <w:p w:rsidR="00115741" w:rsidRPr="00C557F3" w:rsidRDefault="00115741" w:rsidP="000132AE">
            <w:pPr>
              <w:jc w:val="both"/>
            </w:pPr>
            <w:r w:rsidRPr="00C557F3">
              <w:t>z</w:t>
            </w:r>
          </w:p>
        </w:tc>
        <w:tc>
          <w:tcPr>
            <w:tcW w:w="708" w:type="dxa"/>
          </w:tcPr>
          <w:p w:rsidR="00115741" w:rsidRPr="00C557F3" w:rsidRDefault="00115741" w:rsidP="000132AE">
            <w:r w:rsidRPr="00C557F3">
              <w:t>1</w:t>
            </w:r>
          </w:p>
        </w:tc>
        <w:tc>
          <w:tcPr>
            <w:tcW w:w="3969" w:type="dxa"/>
          </w:tcPr>
          <w:p w:rsidR="00115741" w:rsidRPr="00C557F3" w:rsidRDefault="00115741" w:rsidP="000132AE">
            <w:r w:rsidRPr="00C557F3">
              <w:t xml:space="preserve">MUDr. Niko Burget, externí pracovník </w:t>
            </w:r>
            <w:r w:rsidRPr="00C557F3">
              <w:br/>
              <w:t>(100% k)</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115741" w:rsidRPr="00C557F3" w:rsidTr="000132AE">
        <w:trPr>
          <w:gridAfter w:val="1"/>
          <w:wAfter w:w="17" w:type="dxa"/>
        </w:trPr>
        <w:tc>
          <w:tcPr>
            <w:tcW w:w="2727" w:type="dxa"/>
          </w:tcPr>
          <w:p w:rsidR="00115741" w:rsidRPr="00C557F3" w:rsidRDefault="00115741" w:rsidP="000132AE">
            <w:pPr>
              <w:jc w:val="both"/>
            </w:pPr>
            <w:r w:rsidRPr="00C557F3">
              <w:t>Diplomová práce</w:t>
            </w:r>
          </w:p>
        </w:tc>
        <w:tc>
          <w:tcPr>
            <w:tcW w:w="850" w:type="dxa"/>
            <w:gridSpan w:val="2"/>
          </w:tcPr>
          <w:p w:rsidR="00115741" w:rsidRPr="00C557F3" w:rsidRDefault="00115741" w:rsidP="000132AE">
            <w:pPr>
              <w:jc w:val="both"/>
            </w:pPr>
            <w:r w:rsidRPr="00C557F3">
              <w:t>48k</w:t>
            </w:r>
          </w:p>
        </w:tc>
        <w:tc>
          <w:tcPr>
            <w:tcW w:w="851" w:type="dxa"/>
          </w:tcPr>
          <w:p w:rsidR="00115741" w:rsidRPr="00C557F3" w:rsidRDefault="00115741" w:rsidP="000132AE">
            <w:pPr>
              <w:jc w:val="both"/>
            </w:pPr>
            <w:r w:rsidRPr="00C557F3">
              <w:t>z</w:t>
            </w:r>
          </w:p>
        </w:tc>
        <w:tc>
          <w:tcPr>
            <w:tcW w:w="708" w:type="dxa"/>
          </w:tcPr>
          <w:p w:rsidR="00115741" w:rsidRPr="00C557F3" w:rsidRDefault="00115741" w:rsidP="000132AE">
            <w:r w:rsidRPr="00C557F3">
              <w:t>17</w:t>
            </w:r>
          </w:p>
        </w:tc>
        <w:tc>
          <w:tcPr>
            <w:tcW w:w="3969" w:type="dxa"/>
          </w:tcPr>
          <w:p w:rsidR="00115741" w:rsidRPr="00C557F3" w:rsidRDefault="00115741" w:rsidP="000132AE">
            <w:r w:rsidRPr="00C557F3">
              <w:t>prof. Ing. Vladimír Vašek, CSc. (100% k)</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115741" w:rsidRPr="00C557F3" w:rsidTr="000132AE">
        <w:trPr>
          <w:gridAfter w:val="1"/>
          <w:wAfter w:w="17" w:type="dxa"/>
        </w:trPr>
        <w:tc>
          <w:tcPr>
            <w:tcW w:w="10381" w:type="dxa"/>
            <w:gridSpan w:val="8"/>
            <w:shd w:val="clear" w:color="auto" w:fill="F7CAAE"/>
          </w:tcPr>
          <w:p w:rsidR="00115741" w:rsidRPr="00C557F3" w:rsidRDefault="00115741" w:rsidP="000132AE">
            <w:pPr>
              <w:jc w:val="center"/>
            </w:pPr>
            <w:r w:rsidRPr="00C557F3">
              <w:rPr>
                <w:b/>
                <w:sz w:val="22"/>
              </w:rPr>
              <w:t>Povinně volitelné předměty - skupina 1</w:t>
            </w:r>
          </w:p>
        </w:tc>
      </w:tr>
      <w:tr w:rsidR="00115741" w:rsidRPr="00C557F3" w:rsidTr="000132AE">
        <w:trPr>
          <w:gridAfter w:val="1"/>
          <w:wAfter w:w="17" w:type="dxa"/>
        </w:trPr>
        <w:tc>
          <w:tcPr>
            <w:tcW w:w="2727" w:type="dxa"/>
          </w:tcPr>
          <w:p w:rsidR="00115741" w:rsidRPr="00C557F3" w:rsidRDefault="00115741" w:rsidP="000132AE">
            <w:pPr>
              <w:jc w:val="both"/>
            </w:pPr>
            <w:r w:rsidRPr="00C557F3">
              <w:t>Elektromagnetická kompatibilita</w:t>
            </w:r>
          </w:p>
        </w:tc>
        <w:tc>
          <w:tcPr>
            <w:tcW w:w="850" w:type="dxa"/>
            <w:gridSpan w:val="2"/>
          </w:tcPr>
          <w:p w:rsidR="00115741" w:rsidRPr="00C557F3" w:rsidRDefault="00115741" w:rsidP="000132AE">
            <w:pPr>
              <w:jc w:val="both"/>
            </w:pPr>
            <w:r w:rsidRPr="00C557F3">
              <w:t>25k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9C1CF3">
              <w:rPr>
                <w:rPrChange w:id="297" w:author="Jiří Vojtěšek" w:date="2018-11-24T23:42:00Z">
                  <w:rPr>
                    <w:b/>
                  </w:rPr>
                </w:rPrChange>
              </w:rPr>
              <w:t>Ing. Martin Pospíšilík, Ph.D.</w:t>
            </w:r>
            <w:r w:rsidRPr="00C557F3">
              <w:rPr>
                <w:b/>
              </w:rPr>
              <w:t xml:space="preserve"> </w:t>
            </w:r>
            <w:r w:rsidRPr="00C557F3">
              <w:t>(100% k)</w:t>
            </w:r>
          </w:p>
        </w:tc>
        <w:tc>
          <w:tcPr>
            <w:tcW w:w="567" w:type="dxa"/>
          </w:tcPr>
          <w:p w:rsidR="00115741" w:rsidRPr="00C557F3" w:rsidRDefault="00115741" w:rsidP="000132AE">
            <w:r w:rsidRPr="00C557F3">
              <w:t>1/LS</w:t>
            </w:r>
          </w:p>
        </w:tc>
        <w:tc>
          <w:tcPr>
            <w:tcW w:w="709" w:type="dxa"/>
          </w:tcPr>
          <w:p w:rsidR="00115741" w:rsidRPr="00C557F3" w:rsidRDefault="00115741" w:rsidP="000132AE">
            <w:pPr>
              <w:jc w:val="both"/>
            </w:pPr>
            <w:del w:id="298" w:author="vopatrilova" w:date="2018-11-12T10:25:00Z">
              <w:r w:rsidRPr="00C557F3" w:rsidDel="002515BC">
                <w:delText>PZ</w:delText>
              </w:r>
            </w:del>
          </w:p>
        </w:tc>
      </w:tr>
      <w:tr w:rsidR="00115741" w:rsidRPr="00C557F3" w:rsidTr="000132AE">
        <w:trPr>
          <w:gridAfter w:val="1"/>
          <w:wAfter w:w="17" w:type="dxa"/>
        </w:trPr>
        <w:tc>
          <w:tcPr>
            <w:tcW w:w="2727" w:type="dxa"/>
          </w:tcPr>
          <w:p w:rsidR="00115741" w:rsidRPr="00C557F3" w:rsidRDefault="00115741" w:rsidP="000132AE">
            <w:r w:rsidRPr="00C557F3">
              <w:t>Kinematika a dynamika mechatronických systémů</w:t>
            </w:r>
          </w:p>
        </w:tc>
        <w:tc>
          <w:tcPr>
            <w:tcW w:w="850" w:type="dxa"/>
            <w:gridSpan w:val="2"/>
          </w:tcPr>
          <w:p w:rsidR="00115741" w:rsidRPr="00C557F3" w:rsidRDefault="00115741" w:rsidP="000132AE">
            <w:pPr>
              <w:jc w:val="both"/>
            </w:pPr>
            <w:r w:rsidRPr="00C557F3">
              <w:t>25k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5</w:t>
            </w:r>
          </w:p>
        </w:tc>
        <w:tc>
          <w:tcPr>
            <w:tcW w:w="3969" w:type="dxa"/>
          </w:tcPr>
          <w:p w:rsidR="00115741" w:rsidRPr="00C557F3" w:rsidRDefault="00115741" w:rsidP="000132AE">
            <w:pPr>
              <w:rPr>
                <w:b/>
              </w:rPr>
            </w:pPr>
            <w:r w:rsidRPr="00C557F3">
              <w:rPr>
                <w:b/>
              </w:rPr>
              <w:t xml:space="preserve">doc. Ing. Zdeněk Úředníček, CSc. </w:t>
            </w:r>
            <w:r w:rsidRPr="00C557F3">
              <w:t>(100% k)</w:t>
            </w:r>
          </w:p>
        </w:tc>
        <w:tc>
          <w:tcPr>
            <w:tcW w:w="567" w:type="dxa"/>
          </w:tcPr>
          <w:p w:rsidR="00115741" w:rsidRPr="00C557F3" w:rsidRDefault="00115741" w:rsidP="000132AE">
            <w:r w:rsidRPr="00C557F3">
              <w:t>1/LS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10381" w:type="dxa"/>
            <w:gridSpan w:val="8"/>
          </w:tcPr>
          <w:p w:rsidR="00115741" w:rsidRPr="00C557F3" w:rsidRDefault="00115741" w:rsidP="000132AE">
            <w:pPr>
              <w:rPr>
                <w:b/>
              </w:rPr>
            </w:pPr>
            <w:r w:rsidRPr="00C557F3">
              <w:rPr>
                <w:b/>
              </w:rPr>
              <w:t xml:space="preserve">Podmínka pro splnění této skupiny předmětů: </w:t>
            </w:r>
          </w:p>
          <w:p w:rsidR="00115741" w:rsidRPr="00C557F3" w:rsidRDefault="00115741" w:rsidP="000132AE">
            <w:pPr>
              <w:jc w:val="both"/>
            </w:pPr>
            <w:r w:rsidRPr="00C557F3">
              <w:t>Student volí jeden z předmětů a tím se profiluje i pro další blok volitelných předmětů. Doporučeno pro 1/LS</w:t>
            </w:r>
          </w:p>
        </w:tc>
      </w:tr>
      <w:tr w:rsidR="00115741" w:rsidRPr="00C557F3" w:rsidTr="000132AE">
        <w:trPr>
          <w:gridAfter w:val="1"/>
          <w:wAfter w:w="17" w:type="dxa"/>
        </w:trPr>
        <w:tc>
          <w:tcPr>
            <w:tcW w:w="10381" w:type="dxa"/>
            <w:gridSpan w:val="8"/>
            <w:shd w:val="clear" w:color="auto" w:fill="F7CAAE"/>
          </w:tcPr>
          <w:p w:rsidR="00115741" w:rsidRPr="00C557F3" w:rsidRDefault="00115741" w:rsidP="000132AE">
            <w:pPr>
              <w:jc w:val="center"/>
            </w:pPr>
            <w:r w:rsidRPr="00C557F3">
              <w:rPr>
                <w:b/>
                <w:sz w:val="22"/>
              </w:rPr>
              <w:t>Povinně volitelné předměty - skupina 2</w:t>
            </w:r>
          </w:p>
        </w:tc>
      </w:tr>
      <w:tr w:rsidR="00115741" w:rsidRPr="00C557F3" w:rsidTr="000132AE">
        <w:trPr>
          <w:gridAfter w:val="1"/>
          <w:wAfter w:w="17" w:type="dxa"/>
        </w:trPr>
        <w:tc>
          <w:tcPr>
            <w:tcW w:w="2727" w:type="dxa"/>
          </w:tcPr>
          <w:p w:rsidR="00115741" w:rsidRPr="00C557F3" w:rsidRDefault="00115741" w:rsidP="000132AE">
            <w:r w:rsidRPr="00C557F3">
              <w:t>Pokročilé metody automatického řízení</w:t>
            </w:r>
          </w:p>
        </w:tc>
        <w:tc>
          <w:tcPr>
            <w:tcW w:w="850" w:type="dxa"/>
            <w:gridSpan w:val="2"/>
          </w:tcPr>
          <w:p w:rsidR="00115741" w:rsidRPr="00C557F3" w:rsidRDefault="00115741" w:rsidP="000132AE">
            <w:pPr>
              <w:jc w:val="both"/>
            </w:pPr>
            <w:r w:rsidRPr="00C557F3">
              <w:t>25k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6</w:t>
            </w:r>
          </w:p>
        </w:tc>
        <w:tc>
          <w:tcPr>
            <w:tcW w:w="3969" w:type="dxa"/>
          </w:tcPr>
          <w:p w:rsidR="00115741" w:rsidRPr="00C557F3" w:rsidRDefault="00115741" w:rsidP="00BA396A">
            <w:pPr>
              <w:rPr>
                <w:b/>
              </w:rPr>
            </w:pPr>
            <w:r w:rsidRPr="009C1CF3">
              <w:rPr>
                <w:rPrChange w:id="299" w:author="Jiří Vojtěšek" w:date="2018-11-24T23:42:00Z">
                  <w:rPr>
                    <w:b/>
                  </w:rPr>
                </w:rPrChange>
              </w:rPr>
              <w:t xml:space="preserve">prof. Ing. Vladimír Bobál, CSc. </w:t>
            </w:r>
            <w:r w:rsidRPr="009C1CF3">
              <w:t>(</w:t>
            </w:r>
            <w:r w:rsidR="00BA396A" w:rsidRPr="009C1CF3">
              <w:t>75</w:t>
            </w:r>
            <w:r w:rsidRPr="009C1CF3">
              <w:t>% k),</w:t>
            </w:r>
            <w:r w:rsidRPr="009C1CF3">
              <w:rPr>
                <w:rPrChange w:id="300" w:author="Jiří Vojtěšek" w:date="2018-11-24T23:42:00Z">
                  <w:rPr>
                    <w:b/>
                  </w:rPr>
                </w:rPrChange>
              </w:rPr>
              <w:t xml:space="preserve"> </w:t>
            </w:r>
            <w:r w:rsidRPr="009C1CF3">
              <w:rPr>
                <w:rPrChange w:id="301" w:author="Jiří Vojtěšek" w:date="2018-11-24T23:42:00Z">
                  <w:rPr>
                    <w:b/>
                  </w:rPr>
                </w:rPrChange>
              </w:rPr>
              <w:br/>
              <w:t>doc. Ing. Libor Pekař, Ph.D.</w:t>
            </w:r>
            <w:r w:rsidRPr="00C557F3">
              <w:rPr>
                <w:b/>
              </w:rPr>
              <w:t xml:space="preserve"> </w:t>
            </w:r>
            <w:r w:rsidRPr="00C557F3">
              <w:t>(</w:t>
            </w:r>
            <w:r w:rsidR="00BA396A">
              <w:t>25</w:t>
            </w:r>
            <w:r w:rsidRPr="00C557F3">
              <w:t>% k)</w:t>
            </w:r>
          </w:p>
        </w:tc>
        <w:tc>
          <w:tcPr>
            <w:tcW w:w="567" w:type="dxa"/>
          </w:tcPr>
          <w:p w:rsidR="00115741" w:rsidRPr="00C557F3" w:rsidRDefault="00115741" w:rsidP="000132AE">
            <w:r w:rsidRPr="00C557F3">
              <w:t>2/ZS</w:t>
            </w:r>
          </w:p>
        </w:tc>
        <w:tc>
          <w:tcPr>
            <w:tcW w:w="709" w:type="dxa"/>
          </w:tcPr>
          <w:p w:rsidR="00115741" w:rsidRPr="00C557F3" w:rsidRDefault="00115741" w:rsidP="000132AE">
            <w:pPr>
              <w:jc w:val="both"/>
            </w:pPr>
            <w:del w:id="302" w:author="vopatrilova" w:date="2018-11-12T10:25:00Z">
              <w:r w:rsidRPr="00C557F3" w:rsidDel="002515BC">
                <w:delText>PZ</w:delText>
              </w:r>
            </w:del>
          </w:p>
        </w:tc>
      </w:tr>
      <w:tr w:rsidR="00115741" w:rsidRPr="00C557F3" w:rsidTr="000132AE">
        <w:trPr>
          <w:gridAfter w:val="1"/>
          <w:wAfter w:w="17" w:type="dxa"/>
        </w:trPr>
        <w:tc>
          <w:tcPr>
            <w:tcW w:w="2727" w:type="dxa"/>
          </w:tcPr>
          <w:p w:rsidR="00115741" w:rsidRPr="00C557F3" w:rsidRDefault="00115741" w:rsidP="000132AE">
            <w:pPr>
              <w:jc w:val="both"/>
            </w:pPr>
            <w:r w:rsidRPr="00C557F3">
              <w:t>Řízení pohybu</w:t>
            </w:r>
          </w:p>
        </w:tc>
        <w:tc>
          <w:tcPr>
            <w:tcW w:w="850" w:type="dxa"/>
            <w:gridSpan w:val="2"/>
          </w:tcPr>
          <w:p w:rsidR="00115741" w:rsidRPr="00C557F3" w:rsidRDefault="00115741" w:rsidP="000132AE">
            <w:pPr>
              <w:jc w:val="both"/>
            </w:pPr>
            <w:r w:rsidRPr="00C557F3">
              <w:t>25k</w:t>
            </w:r>
          </w:p>
        </w:tc>
        <w:tc>
          <w:tcPr>
            <w:tcW w:w="851" w:type="dxa"/>
          </w:tcPr>
          <w:p w:rsidR="00115741" w:rsidRPr="00C557F3" w:rsidRDefault="00115741" w:rsidP="000132AE">
            <w:pPr>
              <w:jc w:val="both"/>
            </w:pPr>
            <w:r w:rsidRPr="00C557F3">
              <w:t>z, zk</w:t>
            </w:r>
          </w:p>
        </w:tc>
        <w:tc>
          <w:tcPr>
            <w:tcW w:w="708" w:type="dxa"/>
          </w:tcPr>
          <w:p w:rsidR="00115741" w:rsidRPr="00C557F3" w:rsidRDefault="00115741" w:rsidP="000132AE">
            <w:pPr>
              <w:jc w:val="both"/>
            </w:pPr>
            <w:r w:rsidRPr="00C557F3">
              <w:t>6</w:t>
            </w:r>
          </w:p>
        </w:tc>
        <w:tc>
          <w:tcPr>
            <w:tcW w:w="3969" w:type="dxa"/>
          </w:tcPr>
          <w:p w:rsidR="00115741" w:rsidRPr="00C557F3" w:rsidRDefault="00115741" w:rsidP="000132AE">
            <w:pPr>
              <w:rPr>
                <w:b/>
              </w:rPr>
            </w:pPr>
            <w:r w:rsidRPr="00C557F3">
              <w:rPr>
                <w:b/>
              </w:rPr>
              <w:t xml:space="preserve">doc. Ing. Zdeněk Úředníček, CSc. </w:t>
            </w:r>
            <w:r w:rsidRPr="00C557F3">
              <w:t>(100% k)</w:t>
            </w:r>
          </w:p>
        </w:tc>
        <w:tc>
          <w:tcPr>
            <w:tcW w:w="567" w:type="dxa"/>
          </w:tcPr>
          <w:p w:rsidR="00115741" w:rsidRPr="00C557F3" w:rsidRDefault="00115741" w:rsidP="000132AE">
            <w:r w:rsidRPr="00C557F3">
              <w:t>2/ZS</w:t>
            </w:r>
          </w:p>
        </w:tc>
        <w:tc>
          <w:tcPr>
            <w:tcW w:w="709" w:type="dxa"/>
          </w:tcPr>
          <w:p w:rsidR="00115741" w:rsidRPr="00C557F3" w:rsidRDefault="00115741" w:rsidP="000132AE">
            <w:pPr>
              <w:jc w:val="both"/>
            </w:pPr>
            <w:r w:rsidRPr="00C557F3">
              <w:t>PZ</w:t>
            </w:r>
          </w:p>
        </w:tc>
      </w:tr>
      <w:tr w:rsidR="00115741" w:rsidRPr="00C557F3" w:rsidTr="000132AE">
        <w:trPr>
          <w:gridAfter w:val="1"/>
          <w:wAfter w:w="17" w:type="dxa"/>
        </w:trPr>
        <w:tc>
          <w:tcPr>
            <w:tcW w:w="10381" w:type="dxa"/>
            <w:gridSpan w:val="8"/>
          </w:tcPr>
          <w:p w:rsidR="00115741" w:rsidRPr="00C557F3" w:rsidRDefault="00115741" w:rsidP="000132AE">
            <w:pPr>
              <w:rPr>
                <w:b/>
              </w:rPr>
            </w:pPr>
            <w:r w:rsidRPr="00C557F3">
              <w:rPr>
                <w:b/>
              </w:rPr>
              <w:t>Podmínka pro splnění této skupiny předmětů:</w:t>
            </w:r>
          </w:p>
          <w:p w:rsidR="00115741" w:rsidRPr="00C557F3" w:rsidRDefault="00115741" w:rsidP="000132AE">
            <w:pPr>
              <w:jc w:val="both"/>
            </w:pPr>
            <w:r w:rsidRPr="00C557F3">
              <w:t>Student volí jeden předmět stejného zaměření, jaké volil ve skupině volitelných předmětů 1. Doporučeno pro 2/ZS.</w:t>
            </w:r>
          </w:p>
        </w:tc>
      </w:tr>
    </w:tbl>
    <w:p w:rsidR="00115741" w:rsidRPr="00C557F3" w:rsidRDefault="00115741" w:rsidP="00115741">
      <w:r w:rsidRPr="00C557F3">
        <w:br w:type="page"/>
      </w:r>
    </w:p>
    <w:tbl>
      <w:tblPr>
        <w:tblW w:w="987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09"/>
        <w:gridCol w:w="6370"/>
        <w:tblGridChange w:id="303">
          <w:tblGrid>
            <w:gridCol w:w="76"/>
            <w:gridCol w:w="3433"/>
            <w:gridCol w:w="6370"/>
            <w:gridCol w:w="76"/>
          </w:tblGrid>
        </w:tblGridChange>
      </w:tblGrid>
      <w:tr w:rsidR="00115741" w:rsidRPr="00C557F3" w:rsidTr="000132AE">
        <w:tc>
          <w:tcPr>
            <w:tcW w:w="3509" w:type="dxa"/>
            <w:shd w:val="clear" w:color="auto" w:fill="F7CAAC"/>
          </w:tcPr>
          <w:p w:rsidR="00115741" w:rsidRPr="00C557F3" w:rsidRDefault="00115741" w:rsidP="000132AE">
            <w:pPr>
              <w:jc w:val="both"/>
              <w:rPr>
                <w:b/>
              </w:rPr>
            </w:pPr>
            <w:r w:rsidRPr="00C557F3">
              <w:rPr>
                <w:b/>
              </w:rPr>
              <w:lastRenderedPageBreak/>
              <w:t xml:space="preserve"> Součásti SZZ a jejich obsah</w:t>
            </w:r>
          </w:p>
        </w:tc>
        <w:tc>
          <w:tcPr>
            <w:tcW w:w="6370" w:type="dxa"/>
            <w:tcBorders>
              <w:bottom w:val="nil"/>
            </w:tcBorders>
          </w:tcPr>
          <w:p w:rsidR="00115741" w:rsidRPr="00C557F3" w:rsidRDefault="00115741" w:rsidP="000132AE">
            <w:pPr>
              <w:jc w:val="both"/>
            </w:pPr>
          </w:p>
        </w:tc>
      </w:tr>
      <w:tr w:rsidR="00E3381D" w:rsidRPr="00C557F3" w:rsidTr="000132AE">
        <w:trPr>
          <w:trHeight w:val="1164"/>
        </w:trPr>
        <w:tc>
          <w:tcPr>
            <w:tcW w:w="9879" w:type="dxa"/>
            <w:gridSpan w:val="2"/>
            <w:tcBorders>
              <w:top w:val="nil"/>
            </w:tcBorders>
          </w:tcPr>
          <w:p w:rsidR="00E3381D" w:rsidRPr="00BF57D1" w:rsidRDefault="00E3381D" w:rsidP="00012249">
            <w:pPr>
              <w:jc w:val="both"/>
              <w:rPr>
                <w:ins w:id="304" w:author="vopatrilova" w:date="2018-11-15T16:14:00Z"/>
              </w:rPr>
            </w:pPr>
            <w:ins w:id="305" w:author="vopatrilova" w:date="2018-11-15T16:14:00Z">
              <w:r w:rsidRPr="00C557F3">
                <w:t>Závěrečné zkoušk</w:t>
              </w:r>
              <w:r w:rsidRPr="00757911">
                <w:t>y se skládají z obhajoby diplomové práce a ze státní zkoušky ze tří tématických okruhů. Tyto tématické okruhy</w:t>
              </w:r>
              <w:r w:rsidRPr="00BF57D1">
                <w:t xml:space="preserve"> jsou průřezové a zahrnují v sobě tématiku vždy několika dílčích studijních předmětů. Z těchto tří tématických okruhů jsou dva povinné a jeden povinně-volitelný.</w:t>
              </w:r>
            </w:ins>
          </w:p>
          <w:p w:rsidR="00E3381D" w:rsidRPr="00757911" w:rsidRDefault="00E3381D" w:rsidP="00012249">
            <w:pPr>
              <w:jc w:val="both"/>
              <w:rPr>
                <w:ins w:id="306" w:author="vopatrilova" w:date="2018-11-15T16:14:00Z"/>
              </w:rPr>
            </w:pPr>
            <w:ins w:id="307" w:author="vopatrilova" w:date="2018-11-15T16:14:00Z">
              <w:r w:rsidRPr="00757911">
                <w:t>Povinné tématické okruhy:</w:t>
              </w:r>
            </w:ins>
          </w:p>
          <w:p w:rsidR="00E3381D" w:rsidRPr="00AC1900" w:rsidRDefault="00E3381D" w:rsidP="00012249">
            <w:pPr>
              <w:pStyle w:val="Odstavecseseznamem"/>
              <w:numPr>
                <w:ilvl w:val="0"/>
                <w:numId w:val="9"/>
              </w:numPr>
              <w:rPr>
                <w:ins w:id="308" w:author="vopatrilova" w:date="2018-11-15T16:14:00Z"/>
                <w:rFonts w:cs="Times New Roman"/>
                <w:szCs w:val="20"/>
              </w:rPr>
            </w:pPr>
            <w:ins w:id="309" w:author="vopatrilova" w:date="2018-11-15T16:14:00Z">
              <w:r w:rsidRPr="009C1CF3">
                <w:rPr>
                  <w:rFonts w:cs="Times New Roman"/>
                  <w:b/>
                  <w:szCs w:val="20"/>
                </w:rPr>
                <w:t>Teorie automatického řízení.</w:t>
              </w:r>
              <w:r w:rsidRPr="009C1CF3">
                <w:rPr>
                  <w:rFonts w:cs="Times New Roman"/>
                  <w:szCs w:val="20"/>
                </w:rPr>
                <w:t xml:space="preserve"> Tento tématický okruh v sobě zahrnuje dílčí problematiky, které jsou obsahem dílčích předmětů: </w:t>
              </w:r>
              <w:r w:rsidRPr="00AC1900">
                <w:rPr>
                  <w:rFonts w:cs="Times New Roman"/>
                  <w:i/>
                  <w:szCs w:val="20"/>
                </w:rPr>
                <w:t>Diskrétní řízení, Identifikace systémů, Stavová a algebraická teorie řízení.</w:t>
              </w:r>
            </w:ins>
          </w:p>
          <w:p w:rsidR="00E3381D" w:rsidRPr="00757911" w:rsidRDefault="00E3381D" w:rsidP="00012249">
            <w:pPr>
              <w:pStyle w:val="Odstavecseseznamem"/>
              <w:numPr>
                <w:ilvl w:val="0"/>
                <w:numId w:val="9"/>
              </w:numPr>
              <w:rPr>
                <w:ins w:id="310" w:author="vopatrilova" w:date="2018-11-15T16:14:00Z"/>
                <w:rFonts w:cs="Times New Roman"/>
                <w:i/>
                <w:szCs w:val="20"/>
                <w:rPrChange w:id="311" w:author="Jiří Vojtěšek" w:date="2018-11-24T21:11:00Z">
                  <w:rPr>
                    <w:ins w:id="312" w:author="vopatrilova" w:date="2018-11-15T16:14:00Z"/>
                    <w:rFonts w:cs="Times New Roman"/>
                    <w:i/>
                  </w:rPr>
                </w:rPrChange>
              </w:rPr>
            </w:pPr>
            <w:ins w:id="313" w:author="vopatrilova" w:date="2018-11-15T16:14:00Z">
              <w:r w:rsidRPr="00757911">
                <w:rPr>
                  <w:rFonts w:cs="Times New Roman"/>
                  <w:b/>
                  <w:szCs w:val="20"/>
                  <w:rPrChange w:id="314" w:author="Jiří Vojtěšek" w:date="2018-11-24T21:11:00Z">
                    <w:rPr>
                      <w:rFonts w:cs="Times New Roman"/>
                      <w:b/>
                    </w:rPr>
                  </w:rPrChange>
                </w:rPr>
                <w:t>Technické prostředky automatizace.</w:t>
              </w:r>
              <w:r w:rsidRPr="00757911">
                <w:rPr>
                  <w:rFonts w:cs="Times New Roman"/>
                  <w:szCs w:val="20"/>
                  <w:rPrChange w:id="315" w:author="Jiří Vojtěšek" w:date="2018-11-24T21:11:00Z">
                    <w:rPr>
                      <w:rFonts w:cs="Times New Roman"/>
                    </w:rPr>
                  </w:rPrChange>
                </w:rPr>
                <w:t xml:space="preserve"> </w:t>
              </w:r>
              <w:r w:rsidRPr="00757911">
                <w:rPr>
                  <w:rFonts w:cs="Times New Roman"/>
                  <w:szCs w:val="20"/>
                  <w:rPrChange w:id="316" w:author="Jiří Vojtěšek" w:date="2018-11-24T21:11:00Z">
                    <w:rPr/>
                  </w:rPrChange>
                </w:rPr>
                <w:t xml:space="preserve">Tento tématický okruh v sobě zahrnuje dílčí problematiky, které jsou obsahem dílčích předmětů: </w:t>
              </w:r>
              <w:r w:rsidRPr="00757911">
                <w:rPr>
                  <w:rFonts w:cs="Times New Roman"/>
                  <w:szCs w:val="20"/>
                  <w:rPrChange w:id="317" w:author="Jiří Vojtěšek" w:date="2018-11-24T21:11:00Z">
                    <w:rPr>
                      <w:rFonts w:cs="Times New Roman"/>
                    </w:rPr>
                  </w:rPrChange>
                </w:rPr>
                <w:t xml:space="preserve"> </w:t>
              </w:r>
              <w:r w:rsidRPr="00757911">
                <w:rPr>
                  <w:rFonts w:cs="Times New Roman"/>
                  <w:i/>
                  <w:szCs w:val="20"/>
                  <w:rPrChange w:id="318" w:author="Jiří Vojtěšek" w:date="2018-11-24T21:11:00Z">
                    <w:rPr>
                      <w:rFonts w:cs="Times New Roman"/>
                      <w:i/>
                    </w:rPr>
                  </w:rPrChange>
                </w:rPr>
                <w:t>Řízení reálných procesů, Projektování reálných řídicích systémů.</w:t>
              </w:r>
            </w:ins>
          </w:p>
          <w:p w:rsidR="00E3381D" w:rsidRPr="00757911" w:rsidRDefault="00E3381D" w:rsidP="00012249">
            <w:pPr>
              <w:jc w:val="both"/>
              <w:rPr>
                <w:ins w:id="319" w:author="vopatrilova" w:date="2018-11-15T16:14:00Z"/>
              </w:rPr>
            </w:pPr>
          </w:p>
          <w:p w:rsidR="00E3381D" w:rsidRPr="00BF57D1" w:rsidRDefault="00E3381D" w:rsidP="00012249">
            <w:pPr>
              <w:jc w:val="both"/>
              <w:rPr>
                <w:ins w:id="320" w:author="vopatrilova" w:date="2018-11-15T16:14:00Z"/>
              </w:rPr>
            </w:pPr>
            <w:ins w:id="321" w:author="vopatrilova" w:date="2018-11-15T16:14:00Z">
              <w:r w:rsidRPr="00BF57D1">
                <w:t>Povinně volitelné tématické okruhy:</w:t>
              </w:r>
            </w:ins>
          </w:p>
          <w:p w:rsidR="00E3381D" w:rsidRPr="004D7F53" w:rsidRDefault="00E3381D" w:rsidP="00012249">
            <w:pPr>
              <w:pStyle w:val="Odstavecseseznamem"/>
              <w:numPr>
                <w:ilvl w:val="0"/>
                <w:numId w:val="10"/>
              </w:numPr>
              <w:rPr>
                <w:ins w:id="322" w:author="vopatrilova" w:date="2018-11-15T16:14:00Z"/>
                <w:rFonts w:cs="Times New Roman"/>
                <w:szCs w:val="20"/>
              </w:rPr>
            </w:pPr>
            <w:ins w:id="323" w:author="vopatrilova" w:date="2018-11-15T16:14:00Z">
              <w:r w:rsidRPr="009C1CF3">
                <w:rPr>
                  <w:rFonts w:cs="Times New Roman"/>
                  <w:b/>
                  <w:szCs w:val="20"/>
                </w:rPr>
                <w:t>Modelování a simulace technických systémů.</w:t>
              </w:r>
              <w:r w:rsidRPr="009C1CF3">
                <w:rPr>
                  <w:rFonts w:cs="Times New Roman"/>
                  <w:szCs w:val="20"/>
                </w:rPr>
                <w:t xml:space="preserve"> Tento tématický okruh v sobě zahrnuje dílčí problematiky, které jsou obsahem dílčích předmětů: </w:t>
              </w:r>
              <w:r w:rsidRPr="00AC1900">
                <w:rPr>
                  <w:rFonts w:cs="Times New Roman"/>
                  <w:i/>
                  <w:szCs w:val="20"/>
                </w:rPr>
                <w:t>Modelování procesů ve výrobních technologiích, Modely spojitých systémů a jejich simulace, Plánování a simulace výrobních postupů, Optimalizace</w:t>
              </w:r>
              <w:r w:rsidRPr="00AC1900">
                <w:rPr>
                  <w:rFonts w:cs="Times New Roman"/>
                  <w:szCs w:val="20"/>
                </w:rPr>
                <w:t>.</w:t>
              </w:r>
            </w:ins>
          </w:p>
          <w:p w:rsidR="00E3381D" w:rsidRPr="00757911" w:rsidRDefault="00E3381D" w:rsidP="00012249">
            <w:pPr>
              <w:pStyle w:val="Odstavecseseznamem"/>
              <w:numPr>
                <w:ilvl w:val="0"/>
                <w:numId w:val="10"/>
              </w:numPr>
              <w:rPr>
                <w:ins w:id="324" w:author="vopatrilova" w:date="2018-11-15T16:14:00Z"/>
                <w:rFonts w:cs="Times New Roman"/>
                <w:i/>
                <w:szCs w:val="20"/>
                <w:rPrChange w:id="325" w:author="Jiří Vojtěšek" w:date="2018-11-24T21:11:00Z">
                  <w:rPr>
                    <w:ins w:id="326" w:author="vopatrilova" w:date="2018-11-15T16:14:00Z"/>
                    <w:rFonts w:cs="Times New Roman"/>
                    <w:i/>
                  </w:rPr>
                </w:rPrChange>
              </w:rPr>
            </w:pPr>
            <w:ins w:id="327" w:author="vopatrilova" w:date="2018-11-15T16:14:00Z">
              <w:r w:rsidRPr="00757911">
                <w:rPr>
                  <w:rFonts w:cs="Times New Roman"/>
                  <w:b/>
                  <w:szCs w:val="20"/>
                  <w:rPrChange w:id="328" w:author="Jiří Vojtěšek" w:date="2018-11-24T21:11:00Z">
                    <w:rPr>
                      <w:rFonts w:cs="Times New Roman"/>
                      <w:b/>
                    </w:rPr>
                  </w:rPrChange>
                </w:rPr>
                <w:t xml:space="preserve">Robotické systémy. </w:t>
              </w:r>
              <w:r w:rsidRPr="00757911">
                <w:rPr>
                  <w:rFonts w:cs="Times New Roman"/>
                  <w:szCs w:val="20"/>
                  <w:rPrChange w:id="329" w:author="Jiří Vojtěšek" w:date="2018-11-24T21:11:00Z">
                    <w:rPr/>
                  </w:rPrChange>
                </w:rPr>
                <w:t xml:space="preserve">Tento tématický okruh v sobě zahrnuje dílčí problematiky, které jsou obsahem dílčích předmětů: </w:t>
              </w:r>
              <w:r w:rsidRPr="00757911">
                <w:rPr>
                  <w:rFonts w:cs="Times New Roman"/>
                  <w:i/>
                  <w:szCs w:val="20"/>
                  <w:rPrChange w:id="330" w:author="Jiří Vojtěšek" w:date="2018-11-24T21:11:00Z">
                    <w:rPr>
                      <w:rFonts w:cs="Times New Roman"/>
                      <w:i/>
                    </w:rPr>
                  </w:rPrChange>
                </w:rPr>
                <w:t>Kinematika a dynamika mechatronických systémů, Řízení pohybu, Strojové vidění.</w:t>
              </w:r>
            </w:ins>
          </w:p>
          <w:p w:rsidR="00E3381D" w:rsidRPr="00757911" w:rsidRDefault="00E3381D" w:rsidP="00012249">
            <w:pPr>
              <w:pStyle w:val="Odstavecseseznamem"/>
              <w:numPr>
                <w:ilvl w:val="0"/>
                <w:numId w:val="10"/>
              </w:numPr>
              <w:rPr>
                <w:ins w:id="331" w:author="vopatrilova" w:date="2018-11-15T16:14:00Z"/>
                <w:rFonts w:cs="Times New Roman"/>
                <w:i/>
                <w:szCs w:val="20"/>
                <w:rPrChange w:id="332" w:author="Jiří Vojtěšek" w:date="2018-11-24T21:11:00Z">
                  <w:rPr>
                    <w:ins w:id="333" w:author="vopatrilova" w:date="2018-11-15T16:14:00Z"/>
                    <w:rFonts w:cs="Times New Roman"/>
                    <w:i/>
                  </w:rPr>
                </w:rPrChange>
              </w:rPr>
            </w:pPr>
            <w:ins w:id="334" w:author="vopatrilova" w:date="2018-11-15T16:14:00Z">
              <w:r w:rsidRPr="00757911">
                <w:rPr>
                  <w:rFonts w:cs="Times New Roman"/>
                  <w:b/>
                  <w:szCs w:val="20"/>
                  <w:rPrChange w:id="335" w:author="Jiří Vojtěšek" w:date="2018-11-24T21:11:00Z">
                    <w:rPr>
                      <w:rFonts w:cs="Times New Roman"/>
                      <w:b/>
                    </w:rPr>
                  </w:rPrChange>
                </w:rPr>
                <w:t xml:space="preserve">Pokročilé počítačové technologie a aplikace v řízení technologických procesů. </w:t>
              </w:r>
              <w:r w:rsidRPr="00757911">
                <w:rPr>
                  <w:rFonts w:cs="Times New Roman"/>
                  <w:szCs w:val="20"/>
                  <w:rPrChange w:id="336" w:author="Jiří Vojtěšek" w:date="2018-11-24T21:11:00Z">
                    <w:rPr/>
                  </w:rPrChange>
                </w:rPr>
                <w:t xml:space="preserve">Tento tématický okruh v sobě zahrnuje dílčí problematiky, které jsou obsahem dílčích předmětů: </w:t>
              </w:r>
              <w:r w:rsidRPr="00757911">
                <w:rPr>
                  <w:rFonts w:cs="Times New Roman"/>
                  <w:i/>
                  <w:szCs w:val="20"/>
                  <w:rPrChange w:id="337" w:author="Jiří Vojtěšek" w:date="2018-11-24T21:11:00Z">
                    <w:rPr>
                      <w:rFonts w:cs="Times New Roman"/>
                      <w:i/>
                    </w:rPr>
                  </w:rPrChange>
                </w:rPr>
                <w:t>Průmysl 4.0, Softcomputing v automatickém řízení, Datamining.</w:t>
              </w:r>
            </w:ins>
          </w:p>
          <w:p w:rsidR="00E3381D" w:rsidRPr="00C557F3" w:rsidRDefault="00E3381D" w:rsidP="000132AE">
            <w:pPr>
              <w:jc w:val="both"/>
            </w:pPr>
            <w:ins w:id="338" w:author="vopatrilova" w:date="2018-11-15T16:14:00Z">
              <w:r w:rsidRPr="00757911">
                <w:t>Studentům jsou vždy předem oznámeny okruhy témat, ze kterých budou zkoušeni.</w:t>
              </w:r>
              <w:r w:rsidRPr="00C557F3">
                <w:t xml:space="preserve"> </w:t>
              </w:r>
            </w:ins>
          </w:p>
        </w:tc>
      </w:tr>
      <w:tr w:rsidR="00115741" w:rsidRPr="00C557F3" w:rsidTr="000132AE">
        <w:tc>
          <w:tcPr>
            <w:tcW w:w="3509" w:type="dxa"/>
            <w:shd w:val="clear" w:color="auto" w:fill="F7CAAC"/>
          </w:tcPr>
          <w:p w:rsidR="00115741" w:rsidRPr="00C557F3" w:rsidRDefault="00115741" w:rsidP="000132AE">
            <w:pPr>
              <w:jc w:val="both"/>
              <w:rPr>
                <w:b/>
              </w:rPr>
            </w:pPr>
            <w:r w:rsidRPr="00C557F3">
              <w:rPr>
                <w:b/>
              </w:rPr>
              <w:t>Další studijní povinnosti</w:t>
            </w:r>
          </w:p>
        </w:tc>
        <w:tc>
          <w:tcPr>
            <w:tcW w:w="6370" w:type="dxa"/>
            <w:tcBorders>
              <w:bottom w:val="nil"/>
            </w:tcBorders>
          </w:tcPr>
          <w:p w:rsidR="00115741" w:rsidRPr="00C557F3" w:rsidRDefault="00115741" w:rsidP="000132AE">
            <w:pPr>
              <w:jc w:val="both"/>
            </w:pPr>
          </w:p>
        </w:tc>
      </w:tr>
      <w:tr w:rsidR="00115741" w:rsidRPr="00C557F3" w:rsidTr="000132AE">
        <w:trPr>
          <w:trHeight w:val="677"/>
        </w:trPr>
        <w:tc>
          <w:tcPr>
            <w:tcW w:w="9879" w:type="dxa"/>
            <w:gridSpan w:val="2"/>
            <w:tcBorders>
              <w:top w:val="nil"/>
            </w:tcBorders>
          </w:tcPr>
          <w:p w:rsidR="00115741" w:rsidRPr="00C557F3" w:rsidRDefault="00115741" w:rsidP="000132AE">
            <w:pPr>
              <w:jc w:val="both"/>
            </w:pPr>
            <w:r w:rsidRPr="00C557F3">
              <w:t>Odborná praxe pro studenty kombinované formy studia není organizována.</w:t>
            </w:r>
          </w:p>
          <w:p w:rsidR="00115741" w:rsidRPr="00C557F3" w:rsidRDefault="00115741" w:rsidP="000132AE">
            <w:pPr>
              <w:jc w:val="both"/>
            </w:pPr>
          </w:p>
        </w:tc>
      </w:tr>
      <w:tr w:rsidR="00115741" w:rsidRPr="00C557F3" w:rsidTr="000132AE">
        <w:tc>
          <w:tcPr>
            <w:tcW w:w="3509" w:type="dxa"/>
            <w:shd w:val="clear" w:color="auto" w:fill="F7CAAC"/>
          </w:tcPr>
          <w:p w:rsidR="00115741" w:rsidRPr="00C557F3" w:rsidRDefault="00115741" w:rsidP="000132AE">
            <w:pPr>
              <w:rPr>
                <w:b/>
              </w:rPr>
            </w:pPr>
            <w:r w:rsidRPr="00C557F3">
              <w:rPr>
                <w:b/>
              </w:rPr>
              <w:t>Návrh témat kvalifikačních prací a témata obhájených prací</w:t>
            </w:r>
          </w:p>
        </w:tc>
        <w:tc>
          <w:tcPr>
            <w:tcW w:w="6370" w:type="dxa"/>
            <w:tcBorders>
              <w:bottom w:val="nil"/>
            </w:tcBorders>
          </w:tcPr>
          <w:p w:rsidR="00115741" w:rsidRPr="00C557F3" w:rsidRDefault="00115741" w:rsidP="000132AE">
            <w:pPr>
              <w:jc w:val="both"/>
            </w:pPr>
          </w:p>
        </w:tc>
      </w:tr>
      <w:tr w:rsidR="00903DF2" w:rsidRPr="00C557F3" w:rsidTr="009A2C94">
        <w:tblPrEx>
          <w:tblW w:w="987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9" w:author="vopatrilova" w:date="2018-11-22T12:39:00Z">
            <w:tblPrEx>
              <w:tblW w:w="987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091"/>
          <w:trPrChange w:id="340" w:author="vopatrilova" w:date="2018-11-22T12:39:00Z">
            <w:trPr>
              <w:gridBefore w:val="1"/>
              <w:trHeight w:val="842"/>
            </w:trPr>
          </w:trPrChange>
        </w:trPr>
        <w:tc>
          <w:tcPr>
            <w:tcW w:w="9879" w:type="dxa"/>
            <w:gridSpan w:val="2"/>
            <w:tcBorders>
              <w:top w:val="nil"/>
            </w:tcBorders>
            <w:tcPrChange w:id="341" w:author="vopatrilova" w:date="2018-11-22T12:39:00Z">
              <w:tcPr>
                <w:tcW w:w="9879" w:type="dxa"/>
                <w:gridSpan w:val="3"/>
                <w:tcBorders>
                  <w:top w:val="nil"/>
                </w:tcBorders>
              </w:tcPr>
            </w:tcPrChange>
          </w:tcPr>
          <w:p w:rsidR="00903DF2" w:rsidRPr="00903DF2" w:rsidRDefault="00903DF2" w:rsidP="009A2C94">
            <w:pPr>
              <w:rPr>
                <w:ins w:id="342" w:author="vopatrilova" w:date="2018-11-21T16:18:00Z"/>
                <w:color w:val="000000"/>
              </w:rPr>
            </w:pPr>
            <w:ins w:id="343" w:author="vopatrilova" w:date="2018-11-21T16:18:00Z">
              <w:r w:rsidRPr="00903DF2">
                <w:rPr>
                  <w:color w:val="000000"/>
                </w:rPr>
                <w:t>Příklady obhájených prací:</w:t>
              </w:r>
            </w:ins>
          </w:p>
          <w:p w:rsidR="00903DF2" w:rsidRPr="00903DF2" w:rsidRDefault="00903DF2" w:rsidP="009A2C94">
            <w:pPr>
              <w:rPr>
                <w:ins w:id="344" w:author="vopatrilova" w:date="2018-11-21T16:18:00Z"/>
                <w:color w:val="000000"/>
              </w:rPr>
            </w:pPr>
            <w:ins w:id="345" w:author="vopatrilova" w:date="2018-11-21T16:18:00Z">
              <w:r w:rsidRPr="00903DF2">
                <w:rPr>
                  <w:color w:val="000000"/>
                </w:rPr>
                <w:t>Aplikace experimentálních identifikačních metod pro modelování reálných procesů</w:t>
              </w:r>
            </w:ins>
          </w:p>
          <w:p w:rsidR="00903DF2" w:rsidRPr="00903DF2" w:rsidRDefault="00903DF2" w:rsidP="009A2C94">
            <w:pPr>
              <w:rPr>
                <w:ins w:id="346" w:author="vopatrilova" w:date="2018-11-21T16:18:00Z"/>
                <w:color w:val="000000"/>
              </w:rPr>
            </w:pPr>
            <w:ins w:id="347" w:author="vopatrilova" w:date="2018-11-21T16:18:00Z">
              <w:r w:rsidRPr="00903DF2">
                <w:rPr>
                  <w:color w:val="000000"/>
                </w:rPr>
                <w:t>Monitorování spotřeby energie svařovacích buňek</w:t>
              </w:r>
            </w:ins>
          </w:p>
          <w:p w:rsidR="00903DF2" w:rsidRPr="00903DF2" w:rsidRDefault="00903DF2" w:rsidP="009A2C94">
            <w:pPr>
              <w:rPr>
                <w:ins w:id="348" w:author="vopatrilova" w:date="2018-11-21T16:18:00Z"/>
                <w:color w:val="000000"/>
              </w:rPr>
            </w:pPr>
            <w:ins w:id="349" w:author="vopatrilova" w:date="2018-11-21T16:18:00Z">
              <w:r w:rsidRPr="00903DF2">
                <w:rPr>
                  <w:color w:val="000000"/>
                </w:rPr>
                <w:t>Realizace rekurzivních metod identifikace v prostředí SCILAB&amp;XCos</w:t>
              </w:r>
            </w:ins>
          </w:p>
          <w:p w:rsidR="00903DF2" w:rsidRPr="00903DF2" w:rsidRDefault="00903DF2" w:rsidP="009A2C94">
            <w:pPr>
              <w:rPr>
                <w:ins w:id="350" w:author="vopatrilova" w:date="2018-11-21T16:18:00Z"/>
                <w:color w:val="000000"/>
                <w:lang w:val="en-US"/>
              </w:rPr>
            </w:pPr>
            <w:ins w:id="351" w:author="vopatrilova" w:date="2018-11-21T16:18:00Z">
              <w:r w:rsidRPr="00903DF2">
                <w:rPr>
                  <w:color w:val="000000"/>
                </w:rPr>
                <w:t>Detekce a klasifikace objektů v obrazu z kamery</w:t>
              </w:r>
            </w:ins>
          </w:p>
          <w:p w:rsidR="00903DF2" w:rsidRPr="00903DF2" w:rsidRDefault="00903DF2" w:rsidP="009A2C94">
            <w:pPr>
              <w:rPr>
                <w:ins w:id="352" w:author="vopatrilova" w:date="2018-11-21T16:18:00Z"/>
                <w:color w:val="000000"/>
              </w:rPr>
            </w:pPr>
            <w:ins w:id="353" w:author="vopatrilova" w:date="2018-11-21T16:18:00Z">
              <w:r w:rsidRPr="00903DF2">
                <w:rPr>
                  <w:color w:val="000000"/>
                </w:rPr>
                <w:t>Analýza a návrh vektorově řízeného pohonu s indikčním strojem pro pohyb gumárenských kalandrů</w:t>
              </w:r>
            </w:ins>
          </w:p>
          <w:p w:rsidR="00903DF2" w:rsidRPr="00903DF2" w:rsidRDefault="00903DF2" w:rsidP="009A2C94">
            <w:pPr>
              <w:rPr>
                <w:ins w:id="354" w:author="vopatrilova" w:date="2018-11-21T16:18:00Z"/>
                <w:color w:val="000000"/>
              </w:rPr>
            </w:pPr>
          </w:p>
          <w:p w:rsidR="00903DF2" w:rsidRPr="00903DF2" w:rsidRDefault="00903DF2" w:rsidP="009A2C94">
            <w:pPr>
              <w:rPr>
                <w:ins w:id="355" w:author="vopatrilova" w:date="2018-11-21T16:18:00Z"/>
                <w:color w:val="000000"/>
              </w:rPr>
            </w:pPr>
            <w:ins w:id="356" w:author="vopatrilova" w:date="2018-11-21T16:18:00Z">
              <w:r w:rsidRPr="00903DF2">
                <w:rPr>
                  <w:color w:val="000000"/>
                </w:rPr>
                <w:t>Návrhy nových témat:</w:t>
              </w:r>
            </w:ins>
          </w:p>
          <w:p w:rsidR="00903DF2" w:rsidRPr="00903DF2" w:rsidRDefault="00903DF2" w:rsidP="009A2C94">
            <w:pPr>
              <w:rPr>
                <w:ins w:id="357" w:author="vopatrilova" w:date="2018-11-21T16:18:00Z"/>
                <w:color w:val="000000"/>
              </w:rPr>
            </w:pPr>
            <w:ins w:id="358" w:author="vopatrilova" w:date="2018-11-21T16:18:00Z">
              <w:r w:rsidRPr="00903DF2">
                <w:rPr>
                  <w:color w:val="000000"/>
                </w:rPr>
                <w:t xml:space="preserve">Prediktivní řízení v reálném čase s využitím měření externí poruchy </w:t>
              </w:r>
            </w:ins>
          </w:p>
          <w:p w:rsidR="00903DF2" w:rsidRPr="00903DF2" w:rsidRDefault="00903DF2" w:rsidP="009A2C94">
            <w:pPr>
              <w:rPr>
                <w:ins w:id="359" w:author="vopatrilova" w:date="2018-11-21T16:18:00Z"/>
                <w:color w:val="000000"/>
              </w:rPr>
            </w:pPr>
            <w:ins w:id="360" w:author="vopatrilova" w:date="2018-11-21T16:18:00Z">
              <w:r w:rsidRPr="00903DF2">
                <w:rPr>
                  <w:color w:val="000000"/>
                </w:rPr>
                <w:t>Návrh a realizace hardwarového rozhraní mezi modelem tepelné soustavy a multifunkční vstupně-výstupní kartou</w:t>
              </w:r>
            </w:ins>
          </w:p>
          <w:p w:rsidR="00903DF2" w:rsidRPr="00903DF2" w:rsidRDefault="00903DF2" w:rsidP="009A2C94">
            <w:pPr>
              <w:rPr>
                <w:ins w:id="361" w:author="vopatrilova" w:date="2018-11-21T16:18:00Z"/>
                <w:color w:val="000000"/>
              </w:rPr>
            </w:pPr>
            <w:ins w:id="362" w:author="vopatrilova" w:date="2018-11-21T16:18:00Z">
              <w:r w:rsidRPr="00903DF2">
                <w:rPr>
                  <w:color w:val="000000"/>
                </w:rPr>
                <w:t>Identifikace a číslicové řízení procesů vyšších řádů</w:t>
              </w:r>
            </w:ins>
          </w:p>
          <w:p w:rsidR="00903DF2" w:rsidRPr="00903DF2" w:rsidRDefault="00903DF2" w:rsidP="009A2C94">
            <w:pPr>
              <w:rPr>
                <w:ins w:id="363" w:author="vopatrilova" w:date="2018-11-21T16:18:00Z"/>
                <w:color w:val="000000"/>
              </w:rPr>
            </w:pPr>
            <w:ins w:id="364" w:author="vopatrilova" w:date="2018-11-21T16:18:00Z">
              <w:r w:rsidRPr="00903DF2">
                <w:rPr>
                  <w:color w:val="000000"/>
                </w:rPr>
                <w:t>Regulace teploty topného hnízda</w:t>
              </w:r>
            </w:ins>
          </w:p>
          <w:p w:rsidR="00903DF2" w:rsidRPr="00903DF2" w:rsidRDefault="00903DF2" w:rsidP="009A2C94">
            <w:pPr>
              <w:rPr>
                <w:ins w:id="365" w:author="vopatrilova" w:date="2018-11-21T16:18:00Z"/>
                <w:color w:val="000000"/>
              </w:rPr>
            </w:pPr>
            <w:ins w:id="366" w:author="vopatrilova" w:date="2018-11-21T16:18:00Z">
              <w:r w:rsidRPr="00903DF2">
                <w:rPr>
                  <w:color w:val="000000"/>
                </w:rPr>
                <w:t>Programová podpora návrhu MIMO řízení polynomiálním přístupem</w:t>
              </w:r>
            </w:ins>
          </w:p>
          <w:p w:rsidR="00903DF2" w:rsidRPr="00903DF2" w:rsidRDefault="00903DF2" w:rsidP="009A2C94">
            <w:pPr>
              <w:rPr>
                <w:ins w:id="367" w:author="vopatrilova" w:date="2018-11-21T16:18:00Z"/>
                <w:color w:val="000000"/>
              </w:rPr>
            </w:pPr>
            <w:ins w:id="368" w:author="vopatrilova" w:date="2018-11-21T16:18:00Z">
              <w:r w:rsidRPr="00903DF2">
                <w:rPr>
                  <w:color w:val="000000"/>
                </w:rPr>
                <w:t>Sestavení knihovny číslicových regulátorů pro jejich simulační ověřování</w:t>
              </w:r>
            </w:ins>
          </w:p>
          <w:p w:rsidR="00903DF2" w:rsidRPr="00903DF2" w:rsidRDefault="00903DF2" w:rsidP="009A2C94">
            <w:pPr>
              <w:rPr>
                <w:ins w:id="369" w:author="vopatrilova" w:date="2018-11-21T16:18:00Z"/>
                <w:color w:val="000000"/>
              </w:rPr>
            </w:pPr>
            <w:ins w:id="370" w:author="vopatrilova" w:date="2018-11-21T16:18:00Z">
              <w:r w:rsidRPr="00903DF2">
                <w:rPr>
                  <w:color w:val="000000"/>
                </w:rPr>
                <w:t>Stabilizační systém pro model vrtulníku</w:t>
              </w:r>
            </w:ins>
          </w:p>
          <w:p w:rsidR="00903DF2" w:rsidRPr="00903DF2" w:rsidRDefault="00903DF2" w:rsidP="009A2C94">
            <w:pPr>
              <w:rPr>
                <w:ins w:id="371" w:author="vopatrilova" w:date="2018-11-21T16:18:00Z"/>
                <w:color w:val="000000"/>
              </w:rPr>
            </w:pPr>
            <w:ins w:id="372" w:author="vopatrilova" w:date="2018-11-21T16:18:00Z">
              <w:r w:rsidRPr="00903DF2">
                <w:rPr>
                  <w:color w:val="000000"/>
                </w:rPr>
                <w:t>Mikropočítačová vstupně / výstupní jednotka pro řízení tepelných modelů</w:t>
              </w:r>
            </w:ins>
          </w:p>
          <w:p w:rsidR="00903DF2" w:rsidRPr="00903DF2" w:rsidRDefault="00903DF2" w:rsidP="009A2C94">
            <w:pPr>
              <w:rPr>
                <w:ins w:id="373" w:author="vopatrilova" w:date="2018-11-21T16:18:00Z"/>
                <w:color w:val="000000"/>
              </w:rPr>
            </w:pPr>
            <w:ins w:id="374" w:author="vopatrilova" w:date="2018-11-21T16:18:00Z">
              <w:r w:rsidRPr="00903DF2">
                <w:rPr>
                  <w:color w:val="000000"/>
                </w:rPr>
                <w:t>Prediktivní řízení procesů s dopravním zpožděním</w:t>
              </w:r>
            </w:ins>
          </w:p>
          <w:p w:rsidR="00903DF2" w:rsidRPr="00903DF2" w:rsidRDefault="00903DF2" w:rsidP="009A2C94">
            <w:pPr>
              <w:rPr>
                <w:ins w:id="375" w:author="vopatrilova" w:date="2018-11-21T16:18:00Z"/>
                <w:color w:val="000000"/>
              </w:rPr>
            </w:pPr>
          </w:p>
          <w:p w:rsidR="00903DF2" w:rsidRPr="00C557F3" w:rsidRDefault="00757911" w:rsidP="000132AE">
            <w:pPr>
              <w:jc w:val="both"/>
            </w:pPr>
            <w:ins w:id="376" w:author="Jiří Vojtěšek" w:date="2018-11-24T21:12:00Z">
              <w:r>
                <w:rPr>
                  <w:color w:val="000000"/>
                </w:rPr>
                <w:t xml:space="preserve">Všechny obhájené práce jsou umístěny v systému DSpace dostupném na adrese: </w:t>
              </w:r>
              <w:r>
                <w:rPr>
                  <w:color w:val="000000"/>
                </w:rPr>
                <w:fldChar w:fldCharType="begin"/>
              </w:r>
              <w:r>
                <w:rPr>
                  <w:color w:val="000000"/>
                </w:rPr>
                <w:instrText xml:space="preserve"> HYPERLINK "</w:instrText>
              </w:r>
              <w:r w:rsidRPr="005F0B83">
                <w:rPr>
                  <w:color w:val="000000"/>
                </w:rPr>
                <w:instrText>http://digilib.k.utb.cz/handle/10563/22</w:instrText>
              </w:r>
              <w:r>
                <w:rPr>
                  <w:color w:val="000000"/>
                </w:rPr>
                <w:instrText xml:space="preserve">" </w:instrText>
              </w:r>
              <w:r>
                <w:rPr>
                  <w:color w:val="000000"/>
                </w:rPr>
                <w:fldChar w:fldCharType="separate"/>
              </w:r>
              <w:r w:rsidRPr="000A600A">
                <w:rPr>
                  <w:rStyle w:val="Hypertextovodkaz"/>
                </w:rPr>
                <w:t>http://digilib.k.utb.cz/handle/10563/22</w:t>
              </w:r>
              <w:r>
                <w:rPr>
                  <w:color w:val="000000"/>
                </w:rPr>
                <w:fldChar w:fldCharType="end"/>
              </w:r>
              <w:r>
                <w:rPr>
                  <w:color w:val="000000"/>
                </w:rPr>
                <w:t xml:space="preserve"> </w:t>
              </w:r>
            </w:ins>
          </w:p>
        </w:tc>
      </w:tr>
      <w:tr w:rsidR="00115741" w:rsidRPr="00C557F3" w:rsidTr="000132AE">
        <w:tc>
          <w:tcPr>
            <w:tcW w:w="3509" w:type="dxa"/>
            <w:shd w:val="clear" w:color="auto" w:fill="F7CAAC"/>
          </w:tcPr>
          <w:p w:rsidR="00115741" w:rsidRPr="00C557F3" w:rsidRDefault="00115741" w:rsidP="000132AE">
            <w:r w:rsidRPr="00C557F3">
              <w:rPr>
                <w:b/>
              </w:rPr>
              <w:t>Návrh témat rigorózních prací a témata obhájených prací</w:t>
            </w:r>
          </w:p>
        </w:tc>
        <w:tc>
          <w:tcPr>
            <w:tcW w:w="6370" w:type="dxa"/>
            <w:tcBorders>
              <w:bottom w:val="nil"/>
            </w:tcBorders>
            <w:shd w:val="clear" w:color="auto" w:fill="FFFFFF"/>
          </w:tcPr>
          <w:p w:rsidR="00115741" w:rsidRPr="00C557F3" w:rsidRDefault="00115741" w:rsidP="000132AE">
            <w:pPr>
              <w:jc w:val="center"/>
            </w:pPr>
          </w:p>
        </w:tc>
      </w:tr>
      <w:tr w:rsidR="00115741" w:rsidRPr="00C557F3" w:rsidTr="000132AE">
        <w:trPr>
          <w:trHeight w:val="680"/>
        </w:trPr>
        <w:tc>
          <w:tcPr>
            <w:tcW w:w="9879" w:type="dxa"/>
            <w:gridSpan w:val="2"/>
            <w:tcBorders>
              <w:top w:val="nil"/>
            </w:tcBorders>
          </w:tcPr>
          <w:p w:rsidR="00115741" w:rsidRDefault="00115741" w:rsidP="000132AE">
            <w:pPr>
              <w:jc w:val="both"/>
              <w:rPr>
                <w:ins w:id="377" w:author="vopatrilova" w:date="2018-11-22T12:39:00Z"/>
              </w:rPr>
            </w:pPr>
            <w:r w:rsidRPr="00C557F3">
              <w:t>Nerelevantní.</w:t>
            </w:r>
          </w:p>
          <w:p w:rsidR="009A2C94" w:rsidRDefault="009A2C94" w:rsidP="000132AE">
            <w:pPr>
              <w:jc w:val="both"/>
              <w:rPr>
                <w:ins w:id="378" w:author="vopatrilova" w:date="2018-11-22T12:39:00Z"/>
              </w:rPr>
            </w:pPr>
          </w:p>
          <w:p w:rsidR="009A2C94" w:rsidRDefault="009A2C94" w:rsidP="000132AE">
            <w:pPr>
              <w:jc w:val="both"/>
              <w:rPr>
                <w:ins w:id="379" w:author="vopatrilova" w:date="2018-11-22T12:39:00Z"/>
              </w:rPr>
            </w:pPr>
          </w:p>
          <w:p w:rsidR="009A2C94" w:rsidRDefault="009A2C94" w:rsidP="000132AE">
            <w:pPr>
              <w:jc w:val="both"/>
              <w:rPr>
                <w:ins w:id="380" w:author="vopatrilova" w:date="2018-11-22T12:39:00Z"/>
              </w:rPr>
            </w:pPr>
          </w:p>
          <w:p w:rsidR="009A2C94" w:rsidRDefault="009A2C94" w:rsidP="000132AE">
            <w:pPr>
              <w:jc w:val="both"/>
              <w:rPr>
                <w:ins w:id="381" w:author="vopatrilova" w:date="2018-11-22T12:39:00Z"/>
              </w:rPr>
            </w:pPr>
          </w:p>
          <w:p w:rsidR="009A2C94" w:rsidRPr="00C557F3" w:rsidRDefault="009A2C94" w:rsidP="000132AE">
            <w:pPr>
              <w:jc w:val="both"/>
            </w:pPr>
          </w:p>
        </w:tc>
      </w:tr>
      <w:tr w:rsidR="00115741" w:rsidRPr="00C557F3" w:rsidTr="000132AE">
        <w:tc>
          <w:tcPr>
            <w:tcW w:w="3509" w:type="dxa"/>
            <w:shd w:val="clear" w:color="auto" w:fill="F7CAAC"/>
          </w:tcPr>
          <w:p w:rsidR="00115741" w:rsidRPr="00C557F3" w:rsidRDefault="00115741" w:rsidP="000132AE">
            <w:r w:rsidRPr="00C557F3">
              <w:rPr>
                <w:b/>
              </w:rPr>
              <w:t xml:space="preserve"> Součásti SRZ a jejich obsah</w:t>
            </w:r>
          </w:p>
        </w:tc>
        <w:tc>
          <w:tcPr>
            <w:tcW w:w="6370" w:type="dxa"/>
            <w:tcBorders>
              <w:bottom w:val="nil"/>
            </w:tcBorders>
            <w:shd w:val="clear" w:color="auto" w:fill="FFFFFF"/>
          </w:tcPr>
          <w:p w:rsidR="00115741" w:rsidRPr="00C557F3" w:rsidRDefault="00115741" w:rsidP="000132AE">
            <w:pPr>
              <w:jc w:val="center"/>
            </w:pPr>
          </w:p>
        </w:tc>
      </w:tr>
      <w:tr w:rsidR="00115741" w:rsidRPr="00C557F3" w:rsidTr="000132AE">
        <w:trPr>
          <w:trHeight w:val="594"/>
        </w:trPr>
        <w:tc>
          <w:tcPr>
            <w:tcW w:w="9879" w:type="dxa"/>
            <w:gridSpan w:val="2"/>
            <w:tcBorders>
              <w:top w:val="nil"/>
            </w:tcBorders>
          </w:tcPr>
          <w:p w:rsidR="00115741" w:rsidRPr="00C557F3" w:rsidRDefault="00115741" w:rsidP="000132AE">
            <w:pPr>
              <w:jc w:val="both"/>
            </w:pPr>
            <w:r w:rsidRPr="00C557F3">
              <w:t>Nerelevantní.</w:t>
            </w:r>
          </w:p>
        </w:tc>
      </w:tr>
    </w:tbl>
    <w:p w:rsidR="00115741" w:rsidRPr="00C557F3" w:rsidRDefault="00115741" w:rsidP="00115741">
      <w:pPr>
        <w:spacing w:after="160" w:line="259" w:lineRule="auto"/>
      </w:pPr>
    </w:p>
    <w:p w:rsidR="00115741" w:rsidRPr="00C557F3" w:rsidRDefault="00115741" w:rsidP="00115741">
      <w:r w:rsidRPr="00C557F3">
        <w:br w:type="page"/>
      </w:r>
    </w:p>
    <w:tbl>
      <w:tblPr>
        <w:tblW w:w="105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9"/>
        <w:gridCol w:w="68"/>
        <w:gridCol w:w="782"/>
        <w:gridCol w:w="210"/>
        <w:gridCol w:w="849"/>
        <w:gridCol w:w="700"/>
        <w:gridCol w:w="3979"/>
        <w:gridCol w:w="567"/>
        <w:gridCol w:w="709"/>
        <w:gridCol w:w="8"/>
        <w:gridCol w:w="57"/>
      </w:tblGrid>
      <w:tr w:rsidR="00115741" w:rsidRPr="00C557F3" w:rsidDel="00B23C6C" w:rsidTr="000132AE">
        <w:trPr>
          <w:gridAfter w:val="1"/>
          <w:wAfter w:w="57" w:type="dxa"/>
          <w:del w:id="382" w:author="vopatrilova" w:date="2018-11-16T10:46:00Z"/>
        </w:trPr>
        <w:tc>
          <w:tcPr>
            <w:tcW w:w="10531" w:type="dxa"/>
            <w:gridSpan w:val="10"/>
            <w:tcBorders>
              <w:bottom w:val="double" w:sz="4" w:space="0" w:color="auto"/>
            </w:tcBorders>
            <w:shd w:val="clear" w:color="auto" w:fill="BDD6EE"/>
          </w:tcPr>
          <w:p w:rsidR="00115741" w:rsidRPr="00C557F3" w:rsidDel="00B23C6C" w:rsidRDefault="00115741" w:rsidP="000132AE">
            <w:pPr>
              <w:jc w:val="both"/>
              <w:rPr>
                <w:del w:id="383" w:author="vopatrilova" w:date="2018-11-16T10:46:00Z"/>
                <w:b/>
                <w:sz w:val="28"/>
              </w:rPr>
            </w:pPr>
            <w:del w:id="384" w:author="vopatrilova" w:date="2018-11-16T10:46:00Z">
              <w:r w:rsidRPr="00C557F3" w:rsidDel="00B23C6C">
                <w:rPr>
                  <w:b/>
                  <w:sz w:val="28"/>
                </w:rPr>
                <w:delText>B-IIa – Studijní plány a návrh témat prací (bakalářské a magisterské studijní programy)</w:delText>
              </w:r>
            </w:del>
          </w:p>
        </w:tc>
      </w:tr>
      <w:tr w:rsidR="00115741" w:rsidRPr="00C557F3" w:rsidDel="00B23C6C" w:rsidTr="000132AE">
        <w:trPr>
          <w:gridAfter w:val="1"/>
          <w:wAfter w:w="57" w:type="dxa"/>
          <w:del w:id="385" w:author="vopatrilova" w:date="2018-11-16T10:46:00Z"/>
        </w:trPr>
        <w:tc>
          <w:tcPr>
            <w:tcW w:w="2659" w:type="dxa"/>
            <w:shd w:val="clear" w:color="auto" w:fill="F7CAAC"/>
          </w:tcPr>
          <w:p w:rsidR="00115741" w:rsidRPr="00C557F3" w:rsidDel="00B23C6C" w:rsidRDefault="00115741" w:rsidP="000132AE">
            <w:pPr>
              <w:rPr>
                <w:del w:id="386" w:author="vopatrilova" w:date="2018-11-16T10:46:00Z"/>
                <w:b/>
                <w:sz w:val="22"/>
              </w:rPr>
            </w:pPr>
            <w:del w:id="387" w:author="vopatrilova" w:date="2018-11-16T10:46:00Z">
              <w:r w:rsidRPr="00C557F3" w:rsidDel="00B23C6C">
                <w:rPr>
                  <w:b/>
                  <w:sz w:val="22"/>
                </w:rPr>
                <w:delText>Označení studijního plánu</w:delText>
              </w:r>
            </w:del>
          </w:p>
        </w:tc>
        <w:tc>
          <w:tcPr>
            <w:tcW w:w="7872" w:type="dxa"/>
            <w:gridSpan w:val="9"/>
          </w:tcPr>
          <w:p w:rsidR="00115741" w:rsidRPr="00C557F3" w:rsidDel="00B23C6C" w:rsidRDefault="00115741" w:rsidP="000132AE">
            <w:pPr>
              <w:jc w:val="center"/>
              <w:rPr>
                <w:del w:id="388" w:author="vopatrilova" w:date="2018-11-16T10:46:00Z"/>
                <w:b/>
                <w:sz w:val="22"/>
              </w:rPr>
            </w:pPr>
            <w:del w:id="389" w:author="vopatrilova" w:date="2018-11-12T10:34:00Z">
              <w:r w:rsidRPr="00C557F3" w:rsidDel="007C0A83">
                <w:rPr>
                  <w:b/>
                  <w:sz w:val="22"/>
                </w:rPr>
                <w:delText>Automatické řízení a informatika</w:delText>
              </w:r>
            </w:del>
          </w:p>
          <w:p w:rsidR="00115741" w:rsidRPr="00C557F3" w:rsidDel="00B23C6C" w:rsidRDefault="00115741" w:rsidP="000132AE">
            <w:pPr>
              <w:jc w:val="center"/>
              <w:rPr>
                <w:del w:id="390" w:author="vopatrilova" w:date="2018-11-16T10:46:00Z"/>
                <w:b/>
                <w:sz w:val="22"/>
              </w:rPr>
            </w:pPr>
            <w:del w:id="391" w:author="vopatrilova" w:date="2018-11-16T10:46:00Z">
              <w:r w:rsidRPr="00C557F3" w:rsidDel="00B23C6C">
                <w:rPr>
                  <w:b/>
                  <w:sz w:val="22"/>
                </w:rPr>
                <w:delText>Prezenční forma studia v anglickém jazyce</w:delText>
              </w:r>
            </w:del>
          </w:p>
        </w:tc>
      </w:tr>
      <w:tr w:rsidR="00115741" w:rsidRPr="00C557F3" w:rsidDel="00B23C6C" w:rsidTr="000132AE">
        <w:trPr>
          <w:gridAfter w:val="1"/>
          <w:wAfter w:w="57" w:type="dxa"/>
          <w:del w:id="392" w:author="vopatrilova" w:date="2018-11-16T10:46:00Z"/>
        </w:trPr>
        <w:tc>
          <w:tcPr>
            <w:tcW w:w="10531" w:type="dxa"/>
            <w:gridSpan w:val="10"/>
            <w:shd w:val="clear" w:color="auto" w:fill="F7CAAC"/>
          </w:tcPr>
          <w:p w:rsidR="00115741" w:rsidRPr="00C557F3" w:rsidDel="00B23C6C" w:rsidRDefault="00115741" w:rsidP="000132AE">
            <w:pPr>
              <w:jc w:val="center"/>
              <w:rPr>
                <w:del w:id="393" w:author="vopatrilova" w:date="2018-11-16T10:46:00Z"/>
                <w:b/>
                <w:sz w:val="22"/>
              </w:rPr>
            </w:pPr>
            <w:del w:id="394" w:author="vopatrilova" w:date="2018-11-16T10:46:00Z">
              <w:r w:rsidRPr="00C557F3" w:rsidDel="00B23C6C">
                <w:rPr>
                  <w:b/>
                  <w:sz w:val="22"/>
                </w:rPr>
                <w:delText>Povinné předměty</w:delText>
              </w:r>
            </w:del>
          </w:p>
        </w:tc>
      </w:tr>
      <w:tr w:rsidR="00115741" w:rsidRPr="00C557F3" w:rsidDel="00B23C6C" w:rsidTr="00115741">
        <w:trPr>
          <w:gridAfter w:val="2"/>
          <w:wAfter w:w="65" w:type="dxa"/>
          <w:del w:id="395" w:author="vopatrilova" w:date="2018-11-16T10:46:00Z"/>
        </w:trPr>
        <w:tc>
          <w:tcPr>
            <w:tcW w:w="2727" w:type="dxa"/>
            <w:gridSpan w:val="2"/>
            <w:shd w:val="clear" w:color="auto" w:fill="F7CAAC"/>
          </w:tcPr>
          <w:p w:rsidR="00115741" w:rsidRPr="00C557F3" w:rsidDel="00B23C6C" w:rsidRDefault="00115741" w:rsidP="000132AE">
            <w:pPr>
              <w:jc w:val="both"/>
              <w:rPr>
                <w:del w:id="396" w:author="vopatrilova" w:date="2018-11-16T10:46:00Z"/>
                <w:b/>
              </w:rPr>
            </w:pPr>
            <w:del w:id="397" w:author="vopatrilova" w:date="2018-11-16T10:46:00Z">
              <w:r w:rsidRPr="00C557F3" w:rsidDel="00B23C6C">
                <w:rPr>
                  <w:b/>
                  <w:sz w:val="22"/>
                </w:rPr>
                <w:delText>Název předmětu</w:delText>
              </w:r>
            </w:del>
          </w:p>
        </w:tc>
        <w:tc>
          <w:tcPr>
            <w:tcW w:w="992" w:type="dxa"/>
            <w:gridSpan w:val="2"/>
            <w:shd w:val="clear" w:color="auto" w:fill="F7CAAC"/>
          </w:tcPr>
          <w:p w:rsidR="00115741" w:rsidRPr="00C557F3" w:rsidDel="00B23C6C" w:rsidRDefault="00115741" w:rsidP="000132AE">
            <w:pPr>
              <w:jc w:val="both"/>
              <w:rPr>
                <w:del w:id="398" w:author="vopatrilova" w:date="2018-11-16T10:46:00Z"/>
                <w:b/>
              </w:rPr>
            </w:pPr>
            <w:del w:id="399" w:author="vopatrilova" w:date="2018-11-16T10:46:00Z">
              <w:r w:rsidRPr="00C557F3" w:rsidDel="00B23C6C">
                <w:rPr>
                  <w:b/>
                </w:rPr>
                <w:delText>rozsah</w:delText>
              </w:r>
            </w:del>
          </w:p>
        </w:tc>
        <w:tc>
          <w:tcPr>
            <w:tcW w:w="849" w:type="dxa"/>
            <w:shd w:val="clear" w:color="auto" w:fill="F7CAAC"/>
          </w:tcPr>
          <w:p w:rsidR="00115741" w:rsidRPr="00C557F3" w:rsidDel="00B23C6C" w:rsidRDefault="00115741" w:rsidP="000132AE">
            <w:pPr>
              <w:jc w:val="both"/>
              <w:rPr>
                <w:del w:id="400" w:author="vopatrilova" w:date="2018-11-16T10:46:00Z"/>
                <w:b/>
              </w:rPr>
            </w:pPr>
            <w:del w:id="401" w:author="vopatrilova" w:date="2018-11-16T10:46:00Z">
              <w:r w:rsidRPr="00C557F3" w:rsidDel="00B23C6C">
                <w:rPr>
                  <w:b/>
                </w:rPr>
                <w:delText>způsob  ověř.</w:delText>
              </w:r>
            </w:del>
          </w:p>
        </w:tc>
        <w:tc>
          <w:tcPr>
            <w:tcW w:w="700" w:type="dxa"/>
            <w:shd w:val="clear" w:color="auto" w:fill="F7CAAC"/>
          </w:tcPr>
          <w:p w:rsidR="00115741" w:rsidRPr="00C557F3" w:rsidDel="00B23C6C" w:rsidRDefault="00115741" w:rsidP="000132AE">
            <w:pPr>
              <w:jc w:val="both"/>
              <w:rPr>
                <w:del w:id="402" w:author="vopatrilova" w:date="2018-11-16T10:46:00Z"/>
                <w:b/>
              </w:rPr>
            </w:pPr>
            <w:del w:id="403" w:author="vopatrilova" w:date="2018-11-16T10:46:00Z">
              <w:r w:rsidRPr="00C557F3" w:rsidDel="00B23C6C">
                <w:rPr>
                  <w:b/>
                </w:rPr>
                <w:delText>počet kred.</w:delText>
              </w:r>
            </w:del>
          </w:p>
        </w:tc>
        <w:tc>
          <w:tcPr>
            <w:tcW w:w="3979" w:type="dxa"/>
            <w:shd w:val="clear" w:color="auto" w:fill="F7CAAC"/>
          </w:tcPr>
          <w:p w:rsidR="00115741" w:rsidRPr="00C557F3" w:rsidDel="00B23C6C" w:rsidRDefault="00115741" w:rsidP="000132AE">
            <w:pPr>
              <w:jc w:val="both"/>
              <w:rPr>
                <w:del w:id="404" w:author="vopatrilova" w:date="2018-11-16T10:46:00Z"/>
                <w:b/>
              </w:rPr>
            </w:pPr>
            <w:del w:id="405" w:author="vopatrilova" w:date="2018-11-16T10:46:00Z">
              <w:r w:rsidRPr="00C557F3" w:rsidDel="00B23C6C">
                <w:rPr>
                  <w:b/>
                </w:rPr>
                <w:delText>Vyučující</w:delText>
              </w:r>
            </w:del>
          </w:p>
        </w:tc>
        <w:tc>
          <w:tcPr>
            <w:tcW w:w="567" w:type="dxa"/>
            <w:shd w:val="clear" w:color="auto" w:fill="F7CAAC"/>
          </w:tcPr>
          <w:p w:rsidR="00115741" w:rsidRPr="00C557F3" w:rsidDel="00B23C6C" w:rsidRDefault="00115741" w:rsidP="000132AE">
            <w:pPr>
              <w:jc w:val="both"/>
              <w:rPr>
                <w:del w:id="406" w:author="vopatrilova" w:date="2018-11-16T10:46:00Z"/>
                <w:b/>
                <w:color w:val="FF0000"/>
              </w:rPr>
            </w:pPr>
            <w:del w:id="407" w:author="vopatrilova" w:date="2018-11-16T10:46:00Z">
              <w:r w:rsidRPr="00C557F3" w:rsidDel="00B23C6C">
                <w:rPr>
                  <w:b/>
                </w:rPr>
                <w:delText>dop. roč./sem.</w:delText>
              </w:r>
            </w:del>
          </w:p>
        </w:tc>
        <w:tc>
          <w:tcPr>
            <w:tcW w:w="709" w:type="dxa"/>
            <w:shd w:val="clear" w:color="auto" w:fill="F7CAAC"/>
          </w:tcPr>
          <w:p w:rsidR="00115741" w:rsidRPr="00C557F3" w:rsidDel="00B23C6C" w:rsidRDefault="00115741" w:rsidP="000132AE">
            <w:pPr>
              <w:jc w:val="both"/>
              <w:rPr>
                <w:del w:id="408" w:author="vopatrilova" w:date="2018-11-16T10:46:00Z"/>
                <w:b/>
              </w:rPr>
            </w:pPr>
            <w:del w:id="409" w:author="vopatrilova" w:date="2018-11-16T10:46:00Z">
              <w:r w:rsidRPr="00C557F3" w:rsidDel="00B23C6C">
                <w:rPr>
                  <w:b/>
                </w:rPr>
                <w:delText>profil. základ</w:delText>
              </w:r>
            </w:del>
          </w:p>
        </w:tc>
      </w:tr>
      <w:tr w:rsidR="00115741" w:rsidRPr="00C557F3" w:rsidDel="00B23C6C" w:rsidTr="00115741">
        <w:trPr>
          <w:gridAfter w:val="2"/>
          <w:wAfter w:w="65" w:type="dxa"/>
          <w:del w:id="410" w:author="vopatrilova" w:date="2018-11-16T10:46:00Z"/>
        </w:trPr>
        <w:tc>
          <w:tcPr>
            <w:tcW w:w="2727" w:type="dxa"/>
            <w:gridSpan w:val="2"/>
          </w:tcPr>
          <w:p w:rsidR="00115741" w:rsidRPr="00C557F3" w:rsidDel="00B23C6C" w:rsidRDefault="00115741" w:rsidP="000132AE">
            <w:pPr>
              <w:jc w:val="both"/>
              <w:rPr>
                <w:del w:id="411" w:author="vopatrilova" w:date="2018-11-16T10:46:00Z"/>
              </w:rPr>
            </w:pPr>
            <w:del w:id="412" w:author="vopatrilova" w:date="2018-11-16T10:46:00Z">
              <w:r w:rsidRPr="00C557F3" w:rsidDel="00B23C6C">
                <w:delText>Discrete control</w:delText>
              </w:r>
            </w:del>
          </w:p>
        </w:tc>
        <w:tc>
          <w:tcPr>
            <w:tcW w:w="992" w:type="dxa"/>
            <w:gridSpan w:val="2"/>
          </w:tcPr>
          <w:p w:rsidR="00115741" w:rsidRPr="00C557F3" w:rsidDel="00B23C6C" w:rsidRDefault="00115741" w:rsidP="000132AE">
            <w:pPr>
              <w:jc w:val="both"/>
              <w:rPr>
                <w:del w:id="413" w:author="vopatrilova" w:date="2018-11-16T10:46:00Z"/>
              </w:rPr>
            </w:pPr>
            <w:del w:id="414" w:author="vopatrilova" w:date="2018-11-16T10:46:00Z">
              <w:r w:rsidRPr="00C557F3" w:rsidDel="00B23C6C">
                <w:delText>28p+14s+28c</w:delText>
              </w:r>
            </w:del>
          </w:p>
        </w:tc>
        <w:tc>
          <w:tcPr>
            <w:tcW w:w="849" w:type="dxa"/>
          </w:tcPr>
          <w:p w:rsidR="00115741" w:rsidRPr="00C557F3" w:rsidDel="00B23C6C" w:rsidRDefault="00115741" w:rsidP="000132AE">
            <w:pPr>
              <w:jc w:val="both"/>
              <w:rPr>
                <w:del w:id="415" w:author="vopatrilova" w:date="2018-11-16T10:46:00Z"/>
              </w:rPr>
            </w:pPr>
            <w:del w:id="416" w:author="vopatrilova" w:date="2018-11-16T10:46:00Z">
              <w:r w:rsidRPr="00C557F3" w:rsidDel="00B23C6C">
                <w:delText>z, zk</w:delText>
              </w:r>
            </w:del>
          </w:p>
        </w:tc>
        <w:tc>
          <w:tcPr>
            <w:tcW w:w="700" w:type="dxa"/>
          </w:tcPr>
          <w:p w:rsidR="00115741" w:rsidRPr="00C557F3" w:rsidDel="00B23C6C" w:rsidRDefault="00115741" w:rsidP="000132AE">
            <w:pPr>
              <w:jc w:val="both"/>
              <w:rPr>
                <w:del w:id="417" w:author="vopatrilova" w:date="2018-11-16T10:46:00Z"/>
              </w:rPr>
            </w:pPr>
            <w:del w:id="418" w:author="vopatrilova" w:date="2018-11-16T10:46:00Z">
              <w:r w:rsidRPr="00C557F3" w:rsidDel="00B23C6C">
                <w:delText>6</w:delText>
              </w:r>
            </w:del>
          </w:p>
        </w:tc>
        <w:tc>
          <w:tcPr>
            <w:tcW w:w="3979" w:type="dxa"/>
          </w:tcPr>
          <w:p w:rsidR="00115741" w:rsidRPr="00C557F3" w:rsidDel="00B23C6C" w:rsidRDefault="00115741" w:rsidP="000132AE">
            <w:pPr>
              <w:rPr>
                <w:del w:id="419" w:author="vopatrilova" w:date="2018-11-16T10:46:00Z"/>
                <w:b/>
              </w:rPr>
            </w:pPr>
            <w:del w:id="420" w:author="vopatrilova" w:date="2018-11-16T10:46:00Z">
              <w:r w:rsidRPr="00C557F3" w:rsidDel="00B23C6C">
                <w:rPr>
                  <w:b/>
                </w:rPr>
                <w:delText xml:space="preserve">prof. Ing. Vladimír Vašek, CSc. </w:delText>
              </w:r>
              <w:r w:rsidRPr="00C557F3" w:rsidDel="00B23C6C">
                <w:delText>(75% p),</w:delText>
              </w:r>
              <w:r w:rsidRPr="00C557F3" w:rsidDel="00B23C6C">
                <w:rPr>
                  <w:b/>
                </w:rPr>
                <w:delText xml:space="preserve"> doc. Ing. Radek Matušů, Ph.D. </w:delText>
              </w:r>
              <w:r w:rsidRPr="00C557F3" w:rsidDel="00B23C6C">
                <w:delText>(25% p)</w:delText>
              </w:r>
            </w:del>
          </w:p>
        </w:tc>
        <w:tc>
          <w:tcPr>
            <w:tcW w:w="567" w:type="dxa"/>
          </w:tcPr>
          <w:p w:rsidR="00115741" w:rsidRPr="00C557F3" w:rsidDel="00B23C6C" w:rsidRDefault="00115741" w:rsidP="000132AE">
            <w:pPr>
              <w:jc w:val="both"/>
              <w:rPr>
                <w:del w:id="421" w:author="vopatrilova" w:date="2018-11-16T10:46:00Z"/>
              </w:rPr>
            </w:pPr>
            <w:del w:id="422" w:author="vopatrilova" w:date="2018-11-16T10:46:00Z">
              <w:r w:rsidRPr="00C557F3" w:rsidDel="00B23C6C">
                <w:delText>1/ZS</w:delText>
              </w:r>
            </w:del>
          </w:p>
        </w:tc>
        <w:tc>
          <w:tcPr>
            <w:tcW w:w="709" w:type="dxa"/>
          </w:tcPr>
          <w:p w:rsidR="00115741" w:rsidRPr="00C557F3" w:rsidDel="00B23C6C" w:rsidRDefault="00115741" w:rsidP="000132AE">
            <w:pPr>
              <w:jc w:val="both"/>
              <w:rPr>
                <w:del w:id="423" w:author="vopatrilova" w:date="2018-11-16T10:46:00Z"/>
              </w:rPr>
            </w:pPr>
            <w:del w:id="424" w:author="vopatrilova" w:date="2018-11-12T10:31:00Z">
              <w:r w:rsidRPr="00C557F3" w:rsidDel="00BF2532">
                <w:delText>PZ</w:delText>
              </w:r>
            </w:del>
          </w:p>
        </w:tc>
      </w:tr>
      <w:tr w:rsidR="00115741" w:rsidRPr="00C557F3" w:rsidDel="00B23C6C" w:rsidTr="00115741">
        <w:trPr>
          <w:gridAfter w:val="2"/>
          <w:wAfter w:w="65" w:type="dxa"/>
          <w:del w:id="425" w:author="vopatrilova" w:date="2018-11-16T10:46:00Z"/>
        </w:trPr>
        <w:tc>
          <w:tcPr>
            <w:tcW w:w="2727" w:type="dxa"/>
            <w:gridSpan w:val="2"/>
          </w:tcPr>
          <w:p w:rsidR="00115741" w:rsidRPr="00C557F3" w:rsidDel="00B23C6C" w:rsidRDefault="00115741" w:rsidP="000132AE">
            <w:pPr>
              <w:rPr>
                <w:del w:id="426" w:author="vopatrilova" w:date="2018-11-16T10:46:00Z"/>
              </w:rPr>
            </w:pPr>
            <w:del w:id="427" w:author="vopatrilova" w:date="2018-11-16T10:46:00Z">
              <w:r w:rsidRPr="00C557F3" w:rsidDel="00B23C6C">
                <w:rPr>
                  <w:rStyle w:val="shorttext"/>
                  <w:rFonts w:eastAsiaTheme="majorEastAsia"/>
                  <w:color w:val="222222"/>
                </w:rPr>
                <w:delText>Process modeling in manufacturing technologies</w:delText>
              </w:r>
            </w:del>
          </w:p>
        </w:tc>
        <w:tc>
          <w:tcPr>
            <w:tcW w:w="992" w:type="dxa"/>
            <w:gridSpan w:val="2"/>
          </w:tcPr>
          <w:p w:rsidR="00115741" w:rsidRPr="00C557F3" w:rsidDel="00B23C6C" w:rsidRDefault="00115741" w:rsidP="000132AE">
            <w:pPr>
              <w:jc w:val="both"/>
              <w:rPr>
                <w:del w:id="428" w:author="vopatrilova" w:date="2018-11-16T10:46:00Z"/>
              </w:rPr>
            </w:pPr>
            <w:del w:id="429" w:author="vopatrilova" w:date="2018-11-16T10:46:00Z">
              <w:r w:rsidRPr="00C557F3" w:rsidDel="00B23C6C">
                <w:delText>42p+42s+14c</w:delText>
              </w:r>
            </w:del>
          </w:p>
        </w:tc>
        <w:tc>
          <w:tcPr>
            <w:tcW w:w="849" w:type="dxa"/>
          </w:tcPr>
          <w:p w:rsidR="00115741" w:rsidRPr="00C557F3" w:rsidDel="00B23C6C" w:rsidRDefault="00115741" w:rsidP="000132AE">
            <w:pPr>
              <w:jc w:val="both"/>
              <w:rPr>
                <w:del w:id="430" w:author="vopatrilova" w:date="2018-11-16T10:46:00Z"/>
              </w:rPr>
            </w:pPr>
            <w:del w:id="431" w:author="vopatrilova" w:date="2018-11-16T10:46:00Z">
              <w:r w:rsidRPr="00C557F3" w:rsidDel="00B23C6C">
                <w:delText>z, zk</w:delText>
              </w:r>
            </w:del>
          </w:p>
        </w:tc>
        <w:tc>
          <w:tcPr>
            <w:tcW w:w="700" w:type="dxa"/>
          </w:tcPr>
          <w:p w:rsidR="00115741" w:rsidRPr="00C557F3" w:rsidDel="00B23C6C" w:rsidRDefault="00115741" w:rsidP="000132AE">
            <w:pPr>
              <w:jc w:val="both"/>
              <w:rPr>
                <w:del w:id="432" w:author="vopatrilova" w:date="2018-11-16T10:46:00Z"/>
              </w:rPr>
            </w:pPr>
            <w:del w:id="433" w:author="vopatrilova" w:date="2018-11-16T10:46:00Z">
              <w:r w:rsidRPr="00C557F3" w:rsidDel="00B23C6C">
                <w:delText>7</w:delText>
              </w:r>
            </w:del>
          </w:p>
        </w:tc>
        <w:tc>
          <w:tcPr>
            <w:tcW w:w="3979" w:type="dxa"/>
          </w:tcPr>
          <w:p w:rsidR="00115741" w:rsidRPr="00C557F3" w:rsidDel="00B23C6C" w:rsidRDefault="00115741" w:rsidP="000132AE">
            <w:pPr>
              <w:rPr>
                <w:del w:id="434" w:author="vopatrilova" w:date="2018-11-16T10:46:00Z"/>
                <w:b/>
              </w:rPr>
            </w:pPr>
            <w:del w:id="435" w:author="vopatrilova" w:date="2018-11-16T10:46:00Z">
              <w:r w:rsidRPr="00C557F3" w:rsidDel="00B23C6C">
                <w:rPr>
                  <w:b/>
                </w:rPr>
                <w:delText xml:space="preserve">prof. Ing. Dagmar Janáčová, CSc. </w:delText>
              </w:r>
              <w:r w:rsidRPr="00C557F3" w:rsidDel="00B23C6C">
                <w:delText>(50% p)</w:delText>
              </w:r>
              <w:r w:rsidRPr="00C557F3" w:rsidDel="00B23C6C">
                <w:rPr>
                  <w:b/>
                </w:rPr>
                <w:delText xml:space="preserve"> prof. Ing. Karel Kolomazník, DrSc. </w:delText>
              </w:r>
              <w:r w:rsidRPr="00C557F3" w:rsidDel="00B23C6C">
                <w:delText>(50% p)</w:delText>
              </w:r>
            </w:del>
          </w:p>
        </w:tc>
        <w:tc>
          <w:tcPr>
            <w:tcW w:w="567" w:type="dxa"/>
          </w:tcPr>
          <w:p w:rsidR="00115741" w:rsidRPr="00C557F3" w:rsidDel="00B23C6C" w:rsidRDefault="00115741" w:rsidP="000132AE">
            <w:pPr>
              <w:jc w:val="both"/>
              <w:rPr>
                <w:del w:id="436" w:author="vopatrilova" w:date="2018-11-16T10:46:00Z"/>
              </w:rPr>
            </w:pPr>
            <w:del w:id="437" w:author="vopatrilova" w:date="2018-11-16T10:46:00Z">
              <w:r w:rsidRPr="00C557F3" w:rsidDel="00B23C6C">
                <w:delText>1/ZS</w:delText>
              </w:r>
            </w:del>
          </w:p>
        </w:tc>
        <w:tc>
          <w:tcPr>
            <w:tcW w:w="709" w:type="dxa"/>
          </w:tcPr>
          <w:p w:rsidR="00115741" w:rsidRPr="00C557F3" w:rsidDel="00B23C6C" w:rsidRDefault="00115741" w:rsidP="000132AE">
            <w:pPr>
              <w:jc w:val="both"/>
              <w:rPr>
                <w:del w:id="438" w:author="vopatrilova" w:date="2018-11-16T10:46:00Z"/>
              </w:rPr>
            </w:pPr>
            <w:del w:id="439" w:author="vopatrilova" w:date="2018-11-16T10:46:00Z">
              <w:r w:rsidRPr="00C557F3" w:rsidDel="00B23C6C">
                <w:delText>PZ</w:delText>
              </w:r>
            </w:del>
          </w:p>
        </w:tc>
      </w:tr>
      <w:tr w:rsidR="00115741" w:rsidRPr="00C557F3" w:rsidDel="00B23C6C" w:rsidTr="00115741">
        <w:trPr>
          <w:gridAfter w:val="2"/>
          <w:wAfter w:w="65" w:type="dxa"/>
          <w:del w:id="440" w:author="vopatrilova" w:date="2018-11-16T10:46:00Z"/>
        </w:trPr>
        <w:tc>
          <w:tcPr>
            <w:tcW w:w="2727" w:type="dxa"/>
            <w:gridSpan w:val="2"/>
          </w:tcPr>
          <w:p w:rsidR="00115741" w:rsidRPr="00C557F3" w:rsidDel="00B23C6C" w:rsidRDefault="00115741" w:rsidP="000132AE">
            <w:pPr>
              <w:rPr>
                <w:del w:id="441" w:author="vopatrilova" w:date="2018-11-16T10:46:00Z"/>
              </w:rPr>
            </w:pPr>
            <w:del w:id="442" w:author="vopatrilova" w:date="2018-11-16T10:46:00Z">
              <w:r w:rsidRPr="00C557F3" w:rsidDel="00B23C6C">
                <w:rPr>
                  <w:rStyle w:val="shorttext"/>
                  <w:rFonts w:eastAsiaTheme="majorEastAsia"/>
                  <w:color w:val="222222"/>
                </w:rPr>
                <w:delText>Systems identification</w:delText>
              </w:r>
            </w:del>
          </w:p>
        </w:tc>
        <w:tc>
          <w:tcPr>
            <w:tcW w:w="992" w:type="dxa"/>
            <w:gridSpan w:val="2"/>
          </w:tcPr>
          <w:p w:rsidR="00115741" w:rsidRPr="00C557F3" w:rsidDel="00B23C6C" w:rsidRDefault="00115741" w:rsidP="000132AE">
            <w:pPr>
              <w:jc w:val="both"/>
              <w:rPr>
                <w:del w:id="443" w:author="vopatrilova" w:date="2018-11-16T10:46:00Z"/>
              </w:rPr>
            </w:pPr>
            <w:del w:id="444" w:author="vopatrilova" w:date="2018-11-16T10:46:00Z">
              <w:r w:rsidRPr="00C557F3" w:rsidDel="00B23C6C">
                <w:delText>28p+14s+28c</w:delText>
              </w:r>
            </w:del>
          </w:p>
        </w:tc>
        <w:tc>
          <w:tcPr>
            <w:tcW w:w="849" w:type="dxa"/>
          </w:tcPr>
          <w:p w:rsidR="00115741" w:rsidRPr="00C557F3" w:rsidDel="00B23C6C" w:rsidRDefault="00115741" w:rsidP="000132AE">
            <w:pPr>
              <w:jc w:val="both"/>
              <w:rPr>
                <w:del w:id="445" w:author="vopatrilova" w:date="2018-11-16T10:46:00Z"/>
              </w:rPr>
            </w:pPr>
            <w:del w:id="446" w:author="vopatrilova" w:date="2018-11-16T10:46:00Z">
              <w:r w:rsidRPr="00C557F3" w:rsidDel="00B23C6C">
                <w:delText>z, zk</w:delText>
              </w:r>
            </w:del>
          </w:p>
        </w:tc>
        <w:tc>
          <w:tcPr>
            <w:tcW w:w="700" w:type="dxa"/>
          </w:tcPr>
          <w:p w:rsidR="00115741" w:rsidRPr="00C557F3" w:rsidDel="00B23C6C" w:rsidRDefault="00115741" w:rsidP="000132AE">
            <w:pPr>
              <w:jc w:val="both"/>
              <w:rPr>
                <w:del w:id="447" w:author="vopatrilova" w:date="2018-11-16T10:46:00Z"/>
              </w:rPr>
            </w:pPr>
            <w:del w:id="448" w:author="vopatrilova" w:date="2018-11-16T10:46:00Z">
              <w:r w:rsidRPr="00C557F3" w:rsidDel="00B23C6C">
                <w:delText>6</w:delText>
              </w:r>
            </w:del>
          </w:p>
        </w:tc>
        <w:tc>
          <w:tcPr>
            <w:tcW w:w="3979" w:type="dxa"/>
          </w:tcPr>
          <w:p w:rsidR="00115741" w:rsidRPr="00C557F3" w:rsidDel="00B23C6C" w:rsidRDefault="00115741" w:rsidP="000132AE">
            <w:pPr>
              <w:rPr>
                <w:del w:id="449" w:author="vopatrilova" w:date="2018-11-16T10:46:00Z"/>
                <w:b/>
              </w:rPr>
            </w:pPr>
            <w:del w:id="450" w:author="vopatrilova" w:date="2018-11-16T10:46:00Z">
              <w:r w:rsidRPr="00C557F3" w:rsidDel="00B23C6C">
                <w:rPr>
                  <w:b/>
                </w:rPr>
                <w:delText>prof. Ing. Vladimír Bobál, CSc.</w:delText>
              </w:r>
              <w:r w:rsidRPr="00C557F3" w:rsidDel="00B23C6C">
                <w:delText xml:space="preserve"> (75% p)</w:delText>
              </w:r>
              <w:r w:rsidRPr="00C557F3" w:rsidDel="00B23C6C">
                <w:rPr>
                  <w:b/>
                </w:rPr>
                <w:delText>, doc. Ing. Marek Kubalčík, Ph.D.</w:delText>
              </w:r>
              <w:r w:rsidRPr="00C557F3" w:rsidDel="00B23C6C">
                <w:delText>(25% p)</w:delText>
              </w:r>
            </w:del>
          </w:p>
        </w:tc>
        <w:tc>
          <w:tcPr>
            <w:tcW w:w="567" w:type="dxa"/>
          </w:tcPr>
          <w:p w:rsidR="00115741" w:rsidRPr="00C557F3" w:rsidDel="00B23C6C" w:rsidRDefault="00115741" w:rsidP="000132AE">
            <w:pPr>
              <w:jc w:val="both"/>
              <w:rPr>
                <w:del w:id="451" w:author="vopatrilova" w:date="2018-11-16T10:46:00Z"/>
              </w:rPr>
            </w:pPr>
            <w:del w:id="452" w:author="vopatrilova" w:date="2018-11-16T10:46:00Z">
              <w:r w:rsidRPr="00C557F3" w:rsidDel="00B23C6C">
                <w:delText>1/ZS</w:delText>
              </w:r>
            </w:del>
          </w:p>
        </w:tc>
        <w:tc>
          <w:tcPr>
            <w:tcW w:w="709" w:type="dxa"/>
          </w:tcPr>
          <w:p w:rsidR="00115741" w:rsidRPr="00C557F3" w:rsidDel="00B23C6C" w:rsidRDefault="00115741" w:rsidP="000132AE">
            <w:pPr>
              <w:jc w:val="both"/>
              <w:rPr>
                <w:del w:id="453" w:author="vopatrilova" w:date="2018-11-16T10:46:00Z"/>
              </w:rPr>
            </w:pPr>
            <w:del w:id="454" w:author="vopatrilova" w:date="2018-11-12T10:31:00Z">
              <w:r w:rsidRPr="00C557F3" w:rsidDel="00BF2532">
                <w:delText>PZ</w:delText>
              </w:r>
            </w:del>
          </w:p>
        </w:tc>
      </w:tr>
      <w:tr w:rsidR="00115741" w:rsidRPr="00C557F3" w:rsidDel="00B23C6C" w:rsidTr="00115741">
        <w:trPr>
          <w:gridAfter w:val="2"/>
          <w:wAfter w:w="65" w:type="dxa"/>
          <w:del w:id="455" w:author="vopatrilova" w:date="2018-11-16T10:46:00Z"/>
        </w:trPr>
        <w:tc>
          <w:tcPr>
            <w:tcW w:w="2727" w:type="dxa"/>
            <w:gridSpan w:val="2"/>
          </w:tcPr>
          <w:p w:rsidR="00115741" w:rsidRPr="00C557F3" w:rsidDel="00B23C6C" w:rsidRDefault="00115741" w:rsidP="000132AE">
            <w:pPr>
              <w:rPr>
                <w:del w:id="456" w:author="vopatrilova" w:date="2018-11-16T10:46:00Z"/>
              </w:rPr>
            </w:pPr>
            <w:del w:id="457" w:author="vopatrilova" w:date="2018-11-16T10:46:00Z">
              <w:r w:rsidRPr="00C557F3" w:rsidDel="00B23C6C">
                <w:rPr>
                  <w:rStyle w:val="shorttext"/>
                  <w:rFonts w:eastAsiaTheme="majorEastAsia"/>
                  <w:color w:val="222222"/>
                </w:rPr>
                <w:delText>Planning and simulation of production processes</w:delText>
              </w:r>
            </w:del>
          </w:p>
        </w:tc>
        <w:tc>
          <w:tcPr>
            <w:tcW w:w="992" w:type="dxa"/>
            <w:gridSpan w:val="2"/>
          </w:tcPr>
          <w:p w:rsidR="00115741" w:rsidRPr="00C557F3" w:rsidDel="00B23C6C" w:rsidRDefault="00115741" w:rsidP="000132AE">
            <w:pPr>
              <w:jc w:val="both"/>
              <w:rPr>
                <w:del w:id="458" w:author="vopatrilova" w:date="2018-11-16T10:46:00Z"/>
              </w:rPr>
            </w:pPr>
            <w:del w:id="459" w:author="vopatrilova" w:date="2018-11-16T10:46:00Z">
              <w:r w:rsidRPr="00C557F3" w:rsidDel="00B23C6C">
                <w:delText>28p+28c</w:delText>
              </w:r>
            </w:del>
          </w:p>
        </w:tc>
        <w:tc>
          <w:tcPr>
            <w:tcW w:w="849" w:type="dxa"/>
          </w:tcPr>
          <w:p w:rsidR="00115741" w:rsidRPr="00C557F3" w:rsidDel="00B23C6C" w:rsidRDefault="00115741" w:rsidP="000132AE">
            <w:pPr>
              <w:jc w:val="both"/>
              <w:rPr>
                <w:del w:id="460" w:author="vopatrilova" w:date="2018-11-16T10:46:00Z"/>
              </w:rPr>
            </w:pPr>
            <w:del w:id="461" w:author="vopatrilova" w:date="2018-11-16T10:46:00Z">
              <w:r w:rsidRPr="00C557F3" w:rsidDel="00B23C6C">
                <w:delText>z, zk</w:delText>
              </w:r>
            </w:del>
          </w:p>
        </w:tc>
        <w:tc>
          <w:tcPr>
            <w:tcW w:w="700" w:type="dxa"/>
          </w:tcPr>
          <w:p w:rsidR="00115741" w:rsidRPr="00C557F3" w:rsidDel="00B23C6C" w:rsidRDefault="00115741" w:rsidP="000132AE">
            <w:pPr>
              <w:jc w:val="both"/>
              <w:rPr>
                <w:del w:id="462" w:author="vopatrilova" w:date="2018-11-16T10:46:00Z"/>
              </w:rPr>
            </w:pPr>
            <w:del w:id="463" w:author="vopatrilova" w:date="2018-11-16T10:46:00Z">
              <w:r w:rsidRPr="00C557F3" w:rsidDel="00B23C6C">
                <w:delText>5</w:delText>
              </w:r>
            </w:del>
          </w:p>
        </w:tc>
        <w:tc>
          <w:tcPr>
            <w:tcW w:w="3979" w:type="dxa"/>
          </w:tcPr>
          <w:p w:rsidR="00115741" w:rsidRPr="00C557F3" w:rsidDel="00B23C6C" w:rsidRDefault="00115741" w:rsidP="000132AE">
            <w:pPr>
              <w:rPr>
                <w:del w:id="464" w:author="vopatrilova" w:date="2018-11-16T10:46:00Z"/>
                <w:b/>
              </w:rPr>
            </w:pPr>
            <w:del w:id="465" w:author="vopatrilova" w:date="2018-11-16T10:46:00Z">
              <w:r w:rsidRPr="00C557F3" w:rsidDel="00B23C6C">
                <w:rPr>
                  <w:b/>
                </w:rPr>
                <w:delText xml:space="preserve">doc. Ing. Lubomír Vašek, CSc. </w:delText>
              </w:r>
              <w:r w:rsidRPr="00C557F3" w:rsidDel="00B23C6C">
                <w:delText>(75% p)</w:delText>
              </w:r>
              <w:r w:rsidRPr="00C557F3" w:rsidDel="00B23C6C">
                <w:rPr>
                  <w:b/>
                </w:rPr>
                <w:delText xml:space="preserve">, doc. Ing. Bronislav Chramcov, Ph.D. </w:delText>
              </w:r>
              <w:r w:rsidRPr="00C557F3" w:rsidDel="00B23C6C">
                <w:delText>(25% p)</w:delText>
              </w:r>
            </w:del>
          </w:p>
        </w:tc>
        <w:tc>
          <w:tcPr>
            <w:tcW w:w="567" w:type="dxa"/>
          </w:tcPr>
          <w:p w:rsidR="00115741" w:rsidRPr="00C557F3" w:rsidDel="00B23C6C" w:rsidRDefault="00115741" w:rsidP="000132AE">
            <w:pPr>
              <w:jc w:val="both"/>
              <w:rPr>
                <w:del w:id="466" w:author="vopatrilova" w:date="2018-11-16T10:46:00Z"/>
              </w:rPr>
            </w:pPr>
            <w:del w:id="467" w:author="vopatrilova" w:date="2018-11-16T10:46:00Z">
              <w:r w:rsidRPr="00C557F3" w:rsidDel="00B23C6C">
                <w:delText>1/ZS</w:delText>
              </w:r>
            </w:del>
          </w:p>
        </w:tc>
        <w:tc>
          <w:tcPr>
            <w:tcW w:w="709" w:type="dxa"/>
          </w:tcPr>
          <w:p w:rsidR="00115741" w:rsidRPr="00C557F3" w:rsidDel="00B23C6C" w:rsidRDefault="00115741" w:rsidP="000132AE">
            <w:pPr>
              <w:jc w:val="both"/>
              <w:rPr>
                <w:del w:id="468" w:author="vopatrilova" w:date="2018-11-16T10:46:00Z"/>
              </w:rPr>
            </w:pPr>
            <w:del w:id="469" w:author="vopatrilova" w:date="2018-11-16T10:46:00Z">
              <w:r w:rsidRPr="00C557F3" w:rsidDel="00B23C6C">
                <w:delText>PZ</w:delText>
              </w:r>
            </w:del>
          </w:p>
        </w:tc>
      </w:tr>
      <w:tr w:rsidR="00115741" w:rsidRPr="00C557F3" w:rsidDel="00B23C6C" w:rsidTr="00115741">
        <w:trPr>
          <w:gridAfter w:val="2"/>
          <w:wAfter w:w="65" w:type="dxa"/>
          <w:del w:id="470" w:author="vopatrilova" w:date="2018-11-16T10:46:00Z"/>
        </w:trPr>
        <w:tc>
          <w:tcPr>
            <w:tcW w:w="2727" w:type="dxa"/>
            <w:gridSpan w:val="2"/>
          </w:tcPr>
          <w:p w:rsidR="00115741" w:rsidRPr="00C557F3" w:rsidDel="00B23C6C" w:rsidRDefault="00115741" w:rsidP="000132AE">
            <w:pPr>
              <w:jc w:val="both"/>
              <w:rPr>
                <w:del w:id="471" w:author="vopatrilova" w:date="2018-11-16T10:46:00Z"/>
              </w:rPr>
            </w:pPr>
            <w:del w:id="472" w:author="vopatrilova" w:date="2018-11-16T10:46:00Z">
              <w:r w:rsidRPr="00C557F3" w:rsidDel="00B23C6C">
                <w:delText>Optimisation</w:delText>
              </w:r>
            </w:del>
          </w:p>
        </w:tc>
        <w:tc>
          <w:tcPr>
            <w:tcW w:w="992" w:type="dxa"/>
            <w:gridSpan w:val="2"/>
          </w:tcPr>
          <w:p w:rsidR="00115741" w:rsidRPr="00C557F3" w:rsidDel="00B23C6C" w:rsidRDefault="00115741" w:rsidP="000132AE">
            <w:pPr>
              <w:jc w:val="both"/>
              <w:rPr>
                <w:del w:id="473" w:author="vopatrilova" w:date="2018-11-16T10:46:00Z"/>
              </w:rPr>
            </w:pPr>
            <w:del w:id="474" w:author="vopatrilova" w:date="2018-11-16T10:46:00Z">
              <w:r w:rsidRPr="00C557F3" w:rsidDel="00B23C6C">
                <w:delText>28p+28c</w:delText>
              </w:r>
            </w:del>
          </w:p>
        </w:tc>
        <w:tc>
          <w:tcPr>
            <w:tcW w:w="849" w:type="dxa"/>
          </w:tcPr>
          <w:p w:rsidR="00115741" w:rsidRPr="00C557F3" w:rsidDel="00B23C6C" w:rsidRDefault="00115741" w:rsidP="000132AE">
            <w:pPr>
              <w:jc w:val="both"/>
              <w:rPr>
                <w:del w:id="475" w:author="vopatrilova" w:date="2018-11-16T10:46:00Z"/>
              </w:rPr>
            </w:pPr>
            <w:del w:id="476" w:author="vopatrilova" w:date="2018-11-16T10:46:00Z">
              <w:r w:rsidRPr="00C557F3" w:rsidDel="00B23C6C">
                <w:delText>z, zk</w:delText>
              </w:r>
            </w:del>
          </w:p>
        </w:tc>
        <w:tc>
          <w:tcPr>
            <w:tcW w:w="700" w:type="dxa"/>
          </w:tcPr>
          <w:p w:rsidR="00115741" w:rsidRPr="00C557F3" w:rsidDel="00B23C6C" w:rsidRDefault="00115741" w:rsidP="000132AE">
            <w:pPr>
              <w:jc w:val="both"/>
              <w:rPr>
                <w:del w:id="477" w:author="vopatrilova" w:date="2018-11-16T10:46:00Z"/>
              </w:rPr>
            </w:pPr>
            <w:del w:id="478" w:author="vopatrilova" w:date="2018-11-16T10:46:00Z">
              <w:r w:rsidRPr="00C557F3" w:rsidDel="00B23C6C">
                <w:delText>5</w:delText>
              </w:r>
            </w:del>
          </w:p>
        </w:tc>
        <w:tc>
          <w:tcPr>
            <w:tcW w:w="3979" w:type="dxa"/>
          </w:tcPr>
          <w:p w:rsidR="00115741" w:rsidRPr="00C557F3" w:rsidDel="00B23C6C" w:rsidRDefault="00115741" w:rsidP="000132AE">
            <w:pPr>
              <w:rPr>
                <w:del w:id="479" w:author="vopatrilova" w:date="2018-11-16T10:46:00Z"/>
                <w:b/>
              </w:rPr>
            </w:pPr>
            <w:del w:id="480" w:author="vopatrilova" w:date="2018-11-16T10:46:00Z">
              <w:r w:rsidRPr="00C557F3" w:rsidDel="00B23C6C">
                <w:rPr>
                  <w:b/>
                </w:rPr>
                <w:delText xml:space="preserve">Prof. Ing. Roman Prokop, CSc. </w:delText>
              </w:r>
              <w:r w:rsidRPr="00C557F3" w:rsidDel="00B23C6C">
                <w:delText>(100% p)</w:delText>
              </w:r>
              <w:r w:rsidRPr="00C557F3" w:rsidDel="00B23C6C">
                <w:rPr>
                  <w:b/>
                </w:rPr>
                <w:delText xml:space="preserve"> </w:delText>
              </w:r>
            </w:del>
          </w:p>
        </w:tc>
        <w:tc>
          <w:tcPr>
            <w:tcW w:w="567" w:type="dxa"/>
          </w:tcPr>
          <w:p w:rsidR="00115741" w:rsidRPr="00C557F3" w:rsidDel="00B23C6C" w:rsidRDefault="00115741" w:rsidP="000132AE">
            <w:pPr>
              <w:jc w:val="both"/>
              <w:rPr>
                <w:del w:id="481" w:author="vopatrilova" w:date="2018-11-16T10:46:00Z"/>
              </w:rPr>
            </w:pPr>
            <w:del w:id="482" w:author="vopatrilova" w:date="2018-11-16T10:46:00Z">
              <w:r w:rsidRPr="00C557F3" w:rsidDel="00B23C6C">
                <w:delText>1/ZS</w:delText>
              </w:r>
            </w:del>
          </w:p>
        </w:tc>
        <w:tc>
          <w:tcPr>
            <w:tcW w:w="709" w:type="dxa"/>
          </w:tcPr>
          <w:p w:rsidR="00115741" w:rsidRPr="00C557F3" w:rsidDel="00B23C6C" w:rsidRDefault="00115741" w:rsidP="000132AE">
            <w:pPr>
              <w:jc w:val="both"/>
              <w:rPr>
                <w:del w:id="483" w:author="vopatrilova" w:date="2018-11-16T10:46:00Z"/>
              </w:rPr>
            </w:pPr>
            <w:del w:id="484" w:author="vopatrilova" w:date="2018-11-12T10:32:00Z">
              <w:r w:rsidRPr="00C557F3" w:rsidDel="00BF2532">
                <w:delText>ZT</w:delText>
              </w:r>
            </w:del>
          </w:p>
        </w:tc>
      </w:tr>
      <w:tr w:rsidR="00115741" w:rsidRPr="00C557F3" w:rsidDel="00B23C6C" w:rsidTr="00115741">
        <w:trPr>
          <w:gridAfter w:val="2"/>
          <w:wAfter w:w="65" w:type="dxa"/>
          <w:del w:id="485" w:author="vopatrilova" w:date="2018-11-16T10:46:00Z"/>
        </w:trPr>
        <w:tc>
          <w:tcPr>
            <w:tcW w:w="2727" w:type="dxa"/>
            <w:gridSpan w:val="2"/>
          </w:tcPr>
          <w:p w:rsidR="00115741" w:rsidRPr="00C557F3" w:rsidDel="00B23C6C" w:rsidRDefault="00115741" w:rsidP="000132AE">
            <w:pPr>
              <w:rPr>
                <w:del w:id="486" w:author="vopatrilova" w:date="2018-11-16T10:46:00Z"/>
              </w:rPr>
            </w:pPr>
            <w:del w:id="487" w:author="vopatrilova" w:date="2018-11-16T10:46:00Z">
              <w:r w:rsidRPr="00C557F3" w:rsidDel="00B23C6C">
                <w:rPr>
                  <w:rStyle w:val="shorttext"/>
                  <w:rFonts w:eastAsiaTheme="majorEastAsia"/>
                  <w:color w:val="222222"/>
                </w:rPr>
                <w:delText>Professional English</w:delText>
              </w:r>
              <w:r w:rsidRPr="00C557F3" w:rsidDel="00B23C6C">
                <w:delText xml:space="preserve"> I</w:delText>
              </w:r>
            </w:del>
          </w:p>
        </w:tc>
        <w:tc>
          <w:tcPr>
            <w:tcW w:w="992" w:type="dxa"/>
            <w:gridSpan w:val="2"/>
          </w:tcPr>
          <w:p w:rsidR="00115741" w:rsidRPr="00C557F3" w:rsidDel="00B23C6C" w:rsidRDefault="00115741" w:rsidP="000132AE">
            <w:pPr>
              <w:jc w:val="both"/>
              <w:rPr>
                <w:del w:id="488" w:author="vopatrilova" w:date="2018-11-16T10:46:00Z"/>
              </w:rPr>
            </w:pPr>
            <w:del w:id="489" w:author="vopatrilova" w:date="2018-11-16T10:46:00Z">
              <w:r w:rsidRPr="00C557F3" w:rsidDel="00B23C6C">
                <w:delText>28s</w:delText>
              </w:r>
            </w:del>
          </w:p>
        </w:tc>
        <w:tc>
          <w:tcPr>
            <w:tcW w:w="849" w:type="dxa"/>
          </w:tcPr>
          <w:p w:rsidR="00115741" w:rsidRPr="00C557F3" w:rsidDel="00B23C6C" w:rsidRDefault="00115741" w:rsidP="000132AE">
            <w:pPr>
              <w:jc w:val="both"/>
              <w:rPr>
                <w:del w:id="490" w:author="vopatrilova" w:date="2018-11-16T10:46:00Z"/>
              </w:rPr>
            </w:pPr>
            <w:del w:id="491" w:author="vopatrilova" w:date="2018-11-16T10:46:00Z">
              <w:r w:rsidRPr="00C557F3" w:rsidDel="00B23C6C">
                <w:delText>kl</w:delText>
              </w:r>
            </w:del>
          </w:p>
        </w:tc>
        <w:tc>
          <w:tcPr>
            <w:tcW w:w="700" w:type="dxa"/>
          </w:tcPr>
          <w:p w:rsidR="00115741" w:rsidRPr="00C557F3" w:rsidDel="00B23C6C" w:rsidRDefault="00115741" w:rsidP="000132AE">
            <w:pPr>
              <w:jc w:val="both"/>
              <w:rPr>
                <w:del w:id="492" w:author="vopatrilova" w:date="2018-11-16T10:46:00Z"/>
              </w:rPr>
            </w:pPr>
            <w:del w:id="493" w:author="vopatrilova" w:date="2018-11-16T10:46:00Z">
              <w:r w:rsidRPr="00C557F3" w:rsidDel="00B23C6C">
                <w:delText>3</w:delText>
              </w:r>
            </w:del>
          </w:p>
        </w:tc>
        <w:tc>
          <w:tcPr>
            <w:tcW w:w="3979" w:type="dxa"/>
          </w:tcPr>
          <w:p w:rsidR="00115741" w:rsidRPr="00C557F3" w:rsidDel="00B23C6C" w:rsidRDefault="00115741" w:rsidP="000132AE">
            <w:pPr>
              <w:rPr>
                <w:del w:id="494" w:author="vopatrilova" w:date="2018-11-16T10:46:00Z"/>
              </w:rPr>
            </w:pPr>
            <w:del w:id="495" w:author="vopatrilova" w:date="2018-11-16T10:46:00Z">
              <w:r w:rsidRPr="00C557F3" w:rsidDel="00B23C6C">
                <w:delText>Mgr. Tereza Outěřická (100% s)</w:delText>
              </w:r>
            </w:del>
          </w:p>
        </w:tc>
        <w:tc>
          <w:tcPr>
            <w:tcW w:w="567" w:type="dxa"/>
          </w:tcPr>
          <w:p w:rsidR="00115741" w:rsidRPr="00C557F3" w:rsidDel="00B23C6C" w:rsidRDefault="00115741" w:rsidP="000132AE">
            <w:pPr>
              <w:jc w:val="both"/>
              <w:rPr>
                <w:del w:id="496" w:author="vopatrilova" w:date="2018-11-16T10:46:00Z"/>
              </w:rPr>
            </w:pPr>
            <w:del w:id="497" w:author="vopatrilova" w:date="2018-11-16T10:46:00Z">
              <w:r w:rsidRPr="00C557F3" w:rsidDel="00B23C6C">
                <w:delText>1/ZS</w:delText>
              </w:r>
            </w:del>
          </w:p>
        </w:tc>
        <w:tc>
          <w:tcPr>
            <w:tcW w:w="709" w:type="dxa"/>
          </w:tcPr>
          <w:p w:rsidR="00115741" w:rsidRPr="00C557F3" w:rsidDel="00B23C6C" w:rsidRDefault="00115741" w:rsidP="000132AE">
            <w:pPr>
              <w:jc w:val="both"/>
              <w:rPr>
                <w:del w:id="498" w:author="vopatrilova" w:date="2018-11-16T10:46:00Z"/>
              </w:rPr>
            </w:pPr>
          </w:p>
        </w:tc>
      </w:tr>
      <w:tr w:rsidR="00115741" w:rsidRPr="00C557F3" w:rsidDel="00B23C6C" w:rsidTr="00115741">
        <w:trPr>
          <w:gridAfter w:val="2"/>
          <w:wAfter w:w="65" w:type="dxa"/>
          <w:del w:id="499" w:author="vopatrilova" w:date="2018-11-16T10:46:00Z"/>
        </w:trPr>
        <w:tc>
          <w:tcPr>
            <w:tcW w:w="2727" w:type="dxa"/>
            <w:gridSpan w:val="2"/>
          </w:tcPr>
          <w:p w:rsidR="00115741" w:rsidRPr="00C557F3" w:rsidDel="00B23C6C" w:rsidRDefault="00115741" w:rsidP="000132AE">
            <w:pPr>
              <w:jc w:val="both"/>
              <w:rPr>
                <w:del w:id="500" w:author="vopatrilova" w:date="2018-11-16T10:46:00Z"/>
              </w:rPr>
            </w:pPr>
            <w:del w:id="501" w:author="vopatrilova" w:date="2018-11-16T10:46:00Z">
              <w:r w:rsidRPr="00C557F3" w:rsidDel="00B23C6C">
                <w:rPr>
                  <w:rStyle w:val="shorttext"/>
                  <w:rFonts w:eastAsiaTheme="majorEastAsia"/>
                  <w:color w:val="222222"/>
                </w:rPr>
                <w:delText>State and algebraic control theory</w:delText>
              </w:r>
            </w:del>
          </w:p>
        </w:tc>
        <w:tc>
          <w:tcPr>
            <w:tcW w:w="992" w:type="dxa"/>
            <w:gridSpan w:val="2"/>
          </w:tcPr>
          <w:p w:rsidR="00115741" w:rsidRPr="00C557F3" w:rsidDel="00B23C6C" w:rsidRDefault="00115741" w:rsidP="000132AE">
            <w:pPr>
              <w:jc w:val="both"/>
              <w:rPr>
                <w:del w:id="502" w:author="vopatrilova" w:date="2018-11-16T10:46:00Z"/>
              </w:rPr>
            </w:pPr>
            <w:del w:id="503" w:author="vopatrilova" w:date="2018-11-16T10:46:00Z">
              <w:r w:rsidRPr="00C557F3" w:rsidDel="00B23C6C">
                <w:delText>28p+28c</w:delText>
              </w:r>
            </w:del>
          </w:p>
        </w:tc>
        <w:tc>
          <w:tcPr>
            <w:tcW w:w="849" w:type="dxa"/>
          </w:tcPr>
          <w:p w:rsidR="00115741" w:rsidRPr="00C557F3" w:rsidDel="00B23C6C" w:rsidRDefault="00115741" w:rsidP="000132AE">
            <w:pPr>
              <w:jc w:val="both"/>
              <w:rPr>
                <w:del w:id="504" w:author="vopatrilova" w:date="2018-11-16T10:46:00Z"/>
              </w:rPr>
            </w:pPr>
            <w:del w:id="505" w:author="vopatrilova" w:date="2018-11-16T10:46:00Z">
              <w:r w:rsidRPr="00C557F3" w:rsidDel="00B23C6C">
                <w:delText>z, zk</w:delText>
              </w:r>
            </w:del>
          </w:p>
        </w:tc>
        <w:tc>
          <w:tcPr>
            <w:tcW w:w="700" w:type="dxa"/>
          </w:tcPr>
          <w:p w:rsidR="00115741" w:rsidRPr="00C557F3" w:rsidDel="00B23C6C" w:rsidRDefault="00115741" w:rsidP="000132AE">
            <w:pPr>
              <w:jc w:val="both"/>
              <w:rPr>
                <w:del w:id="506" w:author="vopatrilova" w:date="2018-11-16T10:46:00Z"/>
              </w:rPr>
            </w:pPr>
            <w:del w:id="507" w:author="vopatrilova" w:date="2018-11-16T10:46:00Z">
              <w:r w:rsidRPr="00C557F3" w:rsidDel="00B23C6C">
                <w:delText>5</w:delText>
              </w:r>
            </w:del>
          </w:p>
        </w:tc>
        <w:tc>
          <w:tcPr>
            <w:tcW w:w="3979" w:type="dxa"/>
          </w:tcPr>
          <w:p w:rsidR="00115741" w:rsidDel="00B23C6C" w:rsidRDefault="00115741" w:rsidP="000132AE">
            <w:pPr>
              <w:rPr>
                <w:del w:id="508" w:author="vopatrilova" w:date="2018-11-16T10:46:00Z"/>
              </w:rPr>
            </w:pPr>
            <w:del w:id="509" w:author="vopatrilova" w:date="2018-11-16T10:46:00Z">
              <w:r w:rsidRPr="00C557F3" w:rsidDel="00B23C6C">
                <w:rPr>
                  <w:b/>
                </w:rPr>
                <w:delText xml:space="preserve">doc. Ing. František Gazdoš, Ph.D. </w:delText>
              </w:r>
              <w:r w:rsidRPr="00C557F3" w:rsidDel="00B23C6C">
                <w:delText>(</w:delText>
              </w:r>
              <w:r w:rsidR="00C829A0" w:rsidDel="00B23C6C">
                <w:delText>75</w:delText>
              </w:r>
              <w:r w:rsidRPr="00C557F3" w:rsidDel="00B23C6C">
                <w:delText>% p)</w:delText>
              </w:r>
            </w:del>
          </w:p>
          <w:p w:rsidR="00C829A0" w:rsidRPr="00C557F3" w:rsidDel="00B23C6C" w:rsidRDefault="00C829A0" w:rsidP="000132AE">
            <w:pPr>
              <w:rPr>
                <w:del w:id="510" w:author="vopatrilova" w:date="2018-11-16T10:46:00Z"/>
                <w:b/>
              </w:rPr>
            </w:pPr>
            <w:del w:id="511" w:author="vopatrilova" w:date="2018-11-16T10:46:00Z">
              <w:r w:rsidRPr="00BA396A" w:rsidDel="00B23C6C">
                <w:rPr>
                  <w:b/>
                </w:rPr>
                <w:delText xml:space="preserve">doc. Ing. Libor Pekař, Ph.D. </w:delText>
              </w:r>
              <w:r w:rsidRPr="00BA396A" w:rsidDel="00B23C6C">
                <w:delText>(25% p)</w:delText>
              </w:r>
            </w:del>
          </w:p>
        </w:tc>
        <w:tc>
          <w:tcPr>
            <w:tcW w:w="567" w:type="dxa"/>
          </w:tcPr>
          <w:p w:rsidR="00115741" w:rsidRPr="00C557F3" w:rsidDel="00B23C6C" w:rsidRDefault="00115741" w:rsidP="000132AE">
            <w:pPr>
              <w:jc w:val="both"/>
              <w:rPr>
                <w:del w:id="512" w:author="vopatrilova" w:date="2018-11-16T10:46:00Z"/>
              </w:rPr>
            </w:pPr>
            <w:del w:id="513" w:author="vopatrilova" w:date="2018-11-16T10:46:00Z">
              <w:r w:rsidRPr="00C557F3" w:rsidDel="00B23C6C">
                <w:delText>1/LS</w:delText>
              </w:r>
            </w:del>
          </w:p>
        </w:tc>
        <w:tc>
          <w:tcPr>
            <w:tcW w:w="709" w:type="dxa"/>
          </w:tcPr>
          <w:p w:rsidR="00115741" w:rsidRPr="00C557F3" w:rsidDel="00B23C6C" w:rsidRDefault="00115741" w:rsidP="000132AE">
            <w:pPr>
              <w:jc w:val="both"/>
              <w:rPr>
                <w:del w:id="514" w:author="vopatrilova" w:date="2018-11-16T10:46:00Z"/>
              </w:rPr>
            </w:pPr>
            <w:del w:id="515" w:author="vopatrilova" w:date="2018-11-12T10:32:00Z">
              <w:r w:rsidRPr="00C557F3" w:rsidDel="00BF2532">
                <w:delText>PZ</w:delText>
              </w:r>
            </w:del>
          </w:p>
        </w:tc>
      </w:tr>
      <w:tr w:rsidR="00115741" w:rsidRPr="00C557F3" w:rsidDel="00B23C6C" w:rsidTr="00115741">
        <w:trPr>
          <w:gridAfter w:val="2"/>
          <w:wAfter w:w="65" w:type="dxa"/>
          <w:del w:id="516" w:author="vopatrilova" w:date="2018-11-16T10:46:00Z"/>
        </w:trPr>
        <w:tc>
          <w:tcPr>
            <w:tcW w:w="2727" w:type="dxa"/>
            <w:gridSpan w:val="2"/>
          </w:tcPr>
          <w:p w:rsidR="00115741" w:rsidRPr="00C557F3" w:rsidDel="00B23C6C" w:rsidRDefault="00115741" w:rsidP="000132AE">
            <w:pPr>
              <w:rPr>
                <w:del w:id="517" w:author="vopatrilova" w:date="2018-11-16T10:46:00Z"/>
              </w:rPr>
            </w:pPr>
            <w:del w:id="518" w:author="vopatrilova" w:date="2018-11-16T10:46:00Z">
              <w:r w:rsidRPr="00C557F3" w:rsidDel="00B23C6C">
                <w:rPr>
                  <w:rStyle w:val="shorttext"/>
                  <w:rFonts w:eastAsiaTheme="majorEastAsia"/>
                  <w:color w:val="222222"/>
                </w:rPr>
                <w:delText>Models of continuous systems and their simulation</w:delText>
              </w:r>
            </w:del>
          </w:p>
        </w:tc>
        <w:tc>
          <w:tcPr>
            <w:tcW w:w="992" w:type="dxa"/>
            <w:gridSpan w:val="2"/>
          </w:tcPr>
          <w:p w:rsidR="00115741" w:rsidRPr="00C557F3" w:rsidDel="00B23C6C" w:rsidRDefault="00115741" w:rsidP="000132AE">
            <w:pPr>
              <w:jc w:val="both"/>
              <w:rPr>
                <w:del w:id="519" w:author="vopatrilova" w:date="2018-11-16T10:46:00Z"/>
              </w:rPr>
            </w:pPr>
            <w:del w:id="520" w:author="vopatrilova" w:date="2018-11-16T10:46:00Z">
              <w:r w:rsidRPr="00C557F3" w:rsidDel="00B23C6C">
                <w:delText>28p+28c</w:delText>
              </w:r>
            </w:del>
          </w:p>
        </w:tc>
        <w:tc>
          <w:tcPr>
            <w:tcW w:w="849" w:type="dxa"/>
          </w:tcPr>
          <w:p w:rsidR="00115741" w:rsidRPr="00C557F3" w:rsidDel="00B23C6C" w:rsidRDefault="00115741" w:rsidP="000132AE">
            <w:pPr>
              <w:jc w:val="both"/>
              <w:rPr>
                <w:del w:id="521" w:author="vopatrilova" w:date="2018-11-16T10:46:00Z"/>
              </w:rPr>
            </w:pPr>
            <w:del w:id="522" w:author="vopatrilova" w:date="2018-11-16T10:46:00Z">
              <w:r w:rsidRPr="00C557F3" w:rsidDel="00B23C6C">
                <w:delText>z, zk</w:delText>
              </w:r>
            </w:del>
          </w:p>
        </w:tc>
        <w:tc>
          <w:tcPr>
            <w:tcW w:w="700" w:type="dxa"/>
          </w:tcPr>
          <w:p w:rsidR="00115741" w:rsidRPr="00C557F3" w:rsidDel="00B23C6C" w:rsidRDefault="00115741" w:rsidP="000132AE">
            <w:pPr>
              <w:jc w:val="both"/>
              <w:rPr>
                <w:del w:id="523" w:author="vopatrilova" w:date="2018-11-16T10:46:00Z"/>
              </w:rPr>
            </w:pPr>
            <w:del w:id="524" w:author="vopatrilova" w:date="2018-11-16T10:46:00Z">
              <w:r w:rsidRPr="00C557F3" w:rsidDel="00B23C6C">
                <w:delText>5</w:delText>
              </w:r>
            </w:del>
          </w:p>
        </w:tc>
        <w:tc>
          <w:tcPr>
            <w:tcW w:w="3979" w:type="dxa"/>
          </w:tcPr>
          <w:p w:rsidR="00115741" w:rsidRPr="00C557F3" w:rsidDel="00B23C6C" w:rsidRDefault="00115741" w:rsidP="000132AE">
            <w:pPr>
              <w:rPr>
                <w:del w:id="525" w:author="vopatrilova" w:date="2018-11-16T10:46:00Z"/>
                <w:b/>
              </w:rPr>
            </w:pPr>
            <w:del w:id="526" w:author="vopatrilova" w:date="2018-11-16T10:46:00Z">
              <w:r w:rsidRPr="00C557F3" w:rsidDel="00B23C6C">
                <w:rPr>
                  <w:b/>
                </w:rPr>
                <w:delText xml:space="preserve">doc. Ing. František Gazdoš, Ph.D. </w:delText>
              </w:r>
              <w:r w:rsidRPr="00C557F3" w:rsidDel="00B23C6C">
                <w:delText>(100% p)</w:delText>
              </w:r>
            </w:del>
          </w:p>
        </w:tc>
        <w:tc>
          <w:tcPr>
            <w:tcW w:w="567" w:type="dxa"/>
          </w:tcPr>
          <w:p w:rsidR="00115741" w:rsidRPr="00C557F3" w:rsidDel="00B23C6C" w:rsidRDefault="00115741" w:rsidP="000132AE">
            <w:pPr>
              <w:jc w:val="both"/>
              <w:rPr>
                <w:del w:id="527" w:author="vopatrilova" w:date="2018-11-16T10:46:00Z"/>
              </w:rPr>
            </w:pPr>
            <w:del w:id="528" w:author="vopatrilova" w:date="2018-11-16T10:46:00Z">
              <w:r w:rsidRPr="00C557F3" w:rsidDel="00B23C6C">
                <w:delText>1/LS</w:delText>
              </w:r>
            </w:del>
          </w:p>
        </w:tc>
        <w:tc>
          <w:tcPr>
            <w:tcW w:w="709" w:type="dxa"/>
          </w:tcPr>
          <w:p w:rsidR="00115741" w:rsidRPr="00C557F3" w:rsidDel="00B23C6C" w:rsidRDefault="00115741" w:rsidP="000132AE">
            <w:pPr>
              <w:jc w:val="both"/>
              <w:rPr>
                <w:del w:id="529" w:author="vopatrilova" w:date="2018-11-16T10:46:00Z"/>
              </w:rPr>
            </w:pPr>
            <w:del w:id="530" w:author="vopatrilova" w:date="2018-11-16T10:46:00Z">
              <w:r w:rsidRPr="00C557F3" w:rsidDel="00B23C6C">
                <w:delText>PZ</w:delText>
              </w:r>
            </w:del>
          </w:p>
        </w:tc>
      </w:tr>
      <w:tr w:rsidR="00115741" w:rsidRPr="00C557F3" w:rsidDel="00B23C6C" w:rsidTr="00115741">
        <w:trPr>
          <w:gridAfter w:val="2"/>
          <w:wAfter w:w="65" w:type="dxa"/>
          <w:del w:id="531" w:author="vopatrilova" w:date="2018-11-16T10:46:00Z"/>
        </w:trPr>
        <w:tc>
          <w:tcPr>
            <w:tcW w:w="2727" w:type="dxa"/>
            <w:gridSpan w:val="2"/>
          </w:tcPr>
          <w:p w:rsidR="00115741" w:rsidRPr="00C557F3" w:rsidDel="00B23C6C" w:rsidRDefault="00115741" w:rsidP="000132AE">
            <w:pPr>
              <w:jc w:val="both"/>
              <w:rPr>
                <w:del w:id="532" w:author="vopatrilova" w:date="2018-11-16T10:46:00Z"/>
              </w:rPr>
            </w:pPr>
            <w:del w:id="533" w:author="vopatrilova" w:date="2018-11-16T10:46:00Z">
              <w:r w:rsidRPr="00C557F3" w:rsidDel="00B23C6C">
                <w:rPr>
                  <w:rStyle w:val="shorttext"/>
                  <w:rFonts w:eastAsiaTheme="majorEastAsia"/>
                  <w:color w:val="222222"/>
                </w:rPr>
                <w:delText>Softcomputing in automatic control</w:delText>
              </w:r>
            </w:del>
          </w:p>
        </w:tc>
        <w:tc>
          <w:tcPr>
            <w:tcW w:w="992" w:type="dxa"/>
            <w:gridSpan w:val="2"/>
          </w:tcPr>
          <w:p w:rsidR="00115741" w:rsidRPr="00C557F3" w:rsidDel="00B23C6C" w:rsidRDefault="00115741" w:rsidP="000132AE">
            <w:pPr>
              <w:jc w:val="both"/>
              <w:rPr>
                <w:del w:id="534" w:author="vopatrilova" w:date="2018-11-16T10:46:00Z"/>
              </w:rPr>
            </w:pPr>
            <w:del w:id="535" w:author="vopatrilova" w:date="2018-11-16T10:46:00Z">
              <w:r w:rsidRPr="00C557F3" w:rsidDel="00B23C6C">
                <w:delText>28p+28c</w:delText>
              </w:r>
            </w:del>
          </w:p>
        </w:tc>
        <w:tc>
          <w:tcPr>
            <w:tcW w:w="849" w:type="dxa"/>
          </w:tcPr>
          <w:p w:rsidR="00115741" w:rsidRPr="00C557F3" w:rsidDel="00B23C6C" w:rsidRDefault="00115741" w:rsidP="000132AE">
            <w:pPr>
              <w:jc w:val="both"/>
              <w:rPr>
                <w:del w:id="536" w:author="vopatrilova" w:date="2018-11-16T10:46:00Z"/>
              </w:rPr>
            </w:pPr>
            <w:del w:id="537" w:author="vopatrilova" w:date="2018-11-16T10:46:00Z">
              <w:r w:rsidRPr="00C557F3" w:rsidDel="00B23C6C">
                <w:delText>z, zk</w:delText>
              </w:r>
            </w:del>
          </w:p>
        </w:tc>
        <w:tc>
          <w:tcPr>
            <w:tcW w:w="700" w:type="dxa"/>
          </w:tcPr>
          <w:p w:rsidR="00115741" w:rsidRPr="00C557F3" w:rsidDel="00B23C6C" w:rsidRDefault="00115741" w:rsidP="000132AE">
            <w:pPr>
              <w:jc w:val="both"/>
              <w:rPr>
                <w:del w:id="538" w:author="vopatrilova" w:date="2018-11-16T10:46:00Z"/>
              </w:rPr>
            </w:pPr>
            <w:del w:id="539" w:author="vopatrilova" w:date="2018-11-16T10:46:00Z">
              <w:r w:rsidRPr="00C557F3" w:rsidDel="00B23C6C">
                <w:delText>5</w:delText>
              </w:r>
            </w:del>
          </w:p>
        </w:tc>
        <w:tc>
          <w:tcPr>
            <w:tcW w:w="3979" w:type="dxa"/>
          </w:tcPr>
          <w:p w:rsidR="00115741" w:rsidRPr="00C557F3" w:rsidDel="00B23C6C" w:rsidRDefault="00115741" w:rsidP="000132AE">
            <w:pPr>
              <w:rPr>
                <w:del w:id="540" w:author="vopatrilova" w:date="2018-11-16T10:46:00Z"/>
                <w:b/>
              </w:rPr>
            </w:pPr>
            <w:del w:id="541" w:author="vopatrilova" w:date="2018-11-16T10:46:00Z">
              <w:r w:rsidRPr="00C557F3" w:rsidDel="00B23C6C">
                <w:rPr>
                  <w:b/>
                </w:rPr>
                <w:delText xml:space="preserve">doc. Ing. Zuzana Komínková Oplatková, Ph.D. </w:delText>
              </w:r>
              <w:r w:rsidRPr="00C557F3" w:rsidDel="00B23C6C">
                <w:delText>(100% p)</w:delText>
              </w:r>
            </w:del>
          </w:p>
        </w:tc>
        <w:tc>
          <w:tcPr>
            <w:tcW w:w="567" w:type="dxa"/>
          </w:tcPr>
          <w:p w:rsidR="00115741" w:rsidRPr="00C557F3" w:rsidDel="00B23C6C" w:rsidRDefault="00115741" w:rsidP="000132AE">
            <w:pPr>
              <w:jc w:val="both"/>
              <w:rPr>
                <w:del w:id="542" w:author="vopatrilova" w:date="2018-11-16T10:46:00Z"/>
              </w:rPr>
            </w:pPr>
            <w:del w:id="543" w:author="vopatrilova" w:date="2018-11-16T10:46:00Z">
              <w:r w:rsidRPr="00C557F3" w:rsidDel="00B23C6C">
                <w:delText>1/LS</w:delText>
              </w:r>
            </w:del>
          </w:p>
        </w:tc>
        <w:tc>
          <w:tcPr>
            <w:tcW w:w="709" w:type="dxa"/>
          </w:tcPr>
          <w:p w:rsidR="00115741" w:rsidRPr="00C557F3" w:rsidDel="00B23C6C" w:rsidRDefault="00115741" w:rsidP="000132AE">
            <w:pPr>
              <w:jc w:val="both"/>
              <w:rPr>
                <w:del w:id="544" w:author="vopatrilova" w:date="2018-11-16T10:46:00Z"/>
              </w:rPr>
            </w:pPr>
            <w:del w:id="545" w:author="vopatrilova" w:date="2018-11-16T10:46:00Z">
              <w:r w:rsidRPr="00C557F3" w:rsidDel="00B23C6C">
                <w:delText>PZ</w:delText>
              </w:r>
            </w:del>
          </w:p>
        </w:tc>
      </w:tr>
      <w:tr w:rsidR="00115741" w:rsidRPr="00C557F3" w:rsidDel="00B23C6C" w:rsidTr="00115741">
        <w:trPr>
          <w:gridAfter w:val="2"/>
          <w:wAfter w:w="65" w:type="dxa"/>
          <w:del w:id="546" w:author="vopatrilova" w:date="2018-11-16T10:46:00Z"/>
        </w:trPr>
        <w:tc>
          <w:tcPr>
            <w:tcW w:w="2727" w:type="dxa"/>
            <w:gridSpan w:val="2"/>
          </w:tcPr>
          <w:p w:rsidR="00115741" w:rsidRPr="00C557F3" w:rsidDel="00B23C6C" w:rsidRDefault="00115741" w:rsidP="000132AE">
            <w:pPr>
              <w:rPr>
                <w:del w:id="547" w:author="vopatrilova" w:date="2018-11-16T10:46:00Z"/>
              </w:rPr>
            </w:pPr>
            <w:del w:id="548" w:author="vopatrilova" w:date="2018-11-16T10:46:00Z">
              <w:r w:rsidRPr="00C557F3" w:rsidDel="00B23C6C">
                <w:rPr>
                  <w:rStyle w:val="shorttext"/>
                  <w:rFonts w:eastAsiaTheme="majorEastAsia"/>
                  <w:color w:val="222222"/>
                </w:rPr>
                <w:delText>Signal processing</w:delText>
              </w:r>
            </w:del>
          </w:p>
        </w:tc>
        <w:tc>
          <w:tcPr>
            <w:tcW w:w="992" w:type="dxa"/>
            <w:gridSpan w:val="2"/>
          </w:tcPr>
          <w:p w:rsidR="00115741" w:rsidRPr="00C557F3" w:rsidDel="00B23C6C" w:rsidRDefault="00115741" w:rsidP="000132AE">
            <w:pPr>
              <w:spacing w:line="480" w:lineRule="auto"/>
              <w:jc w:val="both"/>
              <w:rPr>
                <w:del w:id="549" w:author="vopatrilova" w:date="2018-11-16T10:46:00Z"/>
              </w:rPr>
            </w:pPr>
            <w:del w:id="550" w:author="vopatrilova" w:date="2018-11-16T10:46:00Z">
              <w:r w:rsidRPr="00C557F3" w:rsidDel="00B23C6C">
                <w:delText>28p+14s</w:delText>
              </w:r>
            </w:del>
          </w:p>
        </w:tc>
        <w:tc>
          <w:tcPr>
            <w:tcW w:w="849" w:type="dxa"/>
          </w:tcPr>
          <w:p w:rsidR="00115741" w:rsidRPr="00C557F3" w:rsidDel="00B23C6C" w:rsidRDefault="00115741" w:rsidP="000132AE">
            <w:pPr>
              <w:jc w:val="both"/>
              <w:rPr>
                <w:del w:id="551" w:author="vopatrilova" w:date="2018-11-16T10:46:00Z"/>
              </w:rPr>
            </w:pPr>
            <w:del w:id="552" w:author="vopatrilova" w:date="2018-11-16T10:46:00Z">
              <w:r w:rsidRPr="00C557F3" w:rsidDel="00B23C6C">
                <w:delText>kl</w:delText>
              </w:r>
            </w:del>
          </w:p>
        </w:tc>
        <w:tc>
          <w:tcPr>
            <w:tcW w:w="700" w:type="dxa"/>
          </w:tcPr>
          <w:p w:rsidR="00115741" w:rsidRPr="00C557F3" w:rsidDel="00B23C6C" w:rsidRDefault="00115741" w:rsidP="000132AE">
            <w:pPr>
              <w:jc w:val="both"/>
              <w:rPr>
                <w:del w:id="553" w:author="vopatrilova" w:date="2018-11-16T10:46:00Z"/>
              </w:rPr>
            </w:pPr>
            <w:del w:id="554" w:author="vopatrilova" w:date="2018-11-16T10:46:00Z">
              <w:r w:rsidRPr="00C557F3" w:rsidDel="00B23C6C">
                <w:delText>4</w:delText>
              </w:r>
            </w:del>
          </w:p>
        </w:tc>
        <w:tc>
          <w:tcPr>
            <w:tcW w:w="3979" w:type="dxa"/>
          </w:tcPr>
          <w:p w:rsidR="00115741" w:rsidRPr="00C557F3" w:rsidDel="00B23C6C" w:rsidRDefault="00115741" w:rsidP="000132AE">
            <w:pPr>
              <w:rPr>
                <w:del w:id="555" w:author="vopatrilova" w:date="2018-11-16T10:46:00Z"/>
                <w:b/>
              </w:rPr>
            </w:pPr>
            <w:del w:id="556" w:author="vopatrilova" w:date="2018-11-16T10:46:00Z">
              <w:r w:rsidRPr="00C557F3" w:rsidDel="00B23C6C">
                <w:rPr>
                  <w:b/>
                </w:rPr>
                <w:delText xml:space="preserve">doc. Ing. Marek Kubalčík, Ph.D. </w:delText>
              </w:r>
              <w:r w:rsidRPr="00C557F3" w:rsidDel="00B23C6C">
                <w:rPr>
                  <w:b/>
                </w:rPr>
                <w:br/>
              </w:r>
              <w:r w:rsidRPr="00C557F3" w:rsidDel="00B23C6C">
                <w:delText>(100% p)</w:delText>
              </w:r>
            </w:del>
          </w:p>
        </w:tc>
        <w:tc>
          <w:tcPr>
            <w:tcW w:w="567" w:type="dxa"/>
          </w:tcPr>
          <w:p w:rsidR="00115741" w:rsidRPr="00C557F3" w:rsidDel="00B23C6C" w:rsidRDefault="00115741" w:rsidP="000132AE">
            <w:pPr>
              <w:jc w:val="both"/>
              <w:rPr>
                <w:del w:id="557" w:author="vopatrilova" w:date="2018-11-16T10:46:00Z"/>
              </w:rPr>
            </w:pPr>
            <w:del w:id="558" w:author="vopatrilova" w:date="2018-11-16T10:46:00Z">
              <w:r w:rsidRPr="00C557F3" w:rsidDel="00B23C6C">
                <w:delText>1/LS</w:delText>
              </w:r>
            </w:del>
          </w:p>
        </w:tc>
        <w:tc>
          <w:tcPr>
            <w:tcW w:w="709" w:type="dxa"/>
          </w:tcPr>
          <w:p w:rsidR="00115741" w:rsidRPr="00C557F3" w:rsidDel="00B23C6C" w:rsidRDefault="00115741" w:rsidP="000132AE">
            <w:pPr>
              <w:jc w:val="both"/>
              <w:rPr>
                <w:del w:id="559" w:author="vopatrilova" w:date="2018-11-16T10:46:00Z"/>
              </w:rPr>
            </w:pPr>
            <w:del w:id="560" w:author="vopatrilova" w:date="2018-11-12T10:32:00Z">
              <w:r w:rsidRPr="00C557F3" w:rsidDel="00BF2532">
                <w:delText>PZ</w:delText>
              </w:r>
            </w:del>
          </w:p>
        </w:tc>
      </w:tr>
      <w:tr w:rsidR="00115741" w:rsidRPr="00C557F3" w:rsidDel="00B23C6C" w:rsidTr="00115741">
        <w:trPr>
          <w:gridAfter w:val="2"/>
          <w:wAfter w:w="65" w:type="dxa"/>
          <w:del w:id="561" w:author="vopatrilova" w:date="2018-11-16T10:46:00Z"/>
        </w:trPr>
        <w:tc>
          <w:tcPr>
            <w:tcW w:w="2727" w:type="dxa"/>
            <w:gridSpan w:val="2"/>
          </w:tcPr>
          <w:p w:rsidR="00115741" w:rsidRPr="00C557F3" w:rsidDel="00B23C6C" w:rsidRDefault="00115741" w:rsidP="000132AE">
            <w:pPr>
              <w:jc w:val="both"/>
              <w:rPr>
                <w:del w:id="562" w:author="vopatrilova" w:date="2018-11-16T10:46:00Z"/>
              </w:rPr>
            </w:pPr>
            <w:del w:id="563" w:author="vopatrilova" w:date="2018-11-16T10:46:00Z">
              <w:r w:rsidRPr="00C557F3" w:rsidDel="00B23C6C">
                <w:rPr>
                  <w:rStyle w:val="shorttext"/>
                  <w:rFonts w:eastAsiaTheme="majorEastAsia"/>
                  <w:color w:val="222222"/>
                </w:rPr>
                <w:delText>Professional English</w:delText>
              </w:r>
              <w:r w:rsidRPr="00C557F3" w:rsidDel="00B23C6C">
                <w:delText xml:space="preserve"> 2</w:delText>
              </w:r>
            </w:del>
          </w:p>
        </w:tc>
        <w:tc>
          <w:tcPr>
            <w:tcW w:w="992" w:type="dxa"/>
            <w:gridSpan w:val="2"/>
          </w:tcPr>
          <w:p w:rsidR="00115741" w:rsidRPr="00C557F3" w:rsidDel="00B23C6C" w:rsidRDefault="00115741" w:rsidP="000132AE">
            <w:pPr>
              <w:jc w:val="both"/>
              <w:rPr>
                <w:del w:id="564" w:author="vopatrilova" w:date="2018-11-16T10:46:00Z"/>
              </w:rPr>
            </w:pPr>
            <w:del w:id="565" w:author="vopatrilova" w:date="2018-11-16T10:46:00Z">
              <w:r w:rsidRPr="00C557F3" w:rsidDel="00B23C6C">
                <w:delText>28s</w:delText>
              </w:r>
            </w:del>
          </w:p>
        </w:tc>
        <w:tc>
          <w:tcPr>
            <w:tcW w:w="849" w:type="dxa"/>
          </w:tcPr>
          <w:p w:rsidR="00115741" w:rsidRPr="00C557F3" w:rsidDel="00B23C6C" w:rsidRDefault="00115741" w:rsidP="000132AE">
            <w:pPr>
              <w:jc w:val="both"/>
              <w:rPr>
                <w:del w:id="566" w:author="vopatrilova" w:date="2018-11-16T10:46:00Z"/>
              </w:rPr>
            </w:pPr>
            <w:del w:id="567" w:author="vopatrilova" w:date="2018-11-16T10:46:00Z">
              <w:r w:rsidRPr="00C557F3" w:rsidDel="00B23C6C">
                <w:delText>zk</w:delText>
              </w:r>
            </w:del>
          </w:p>
        </w:tc>
        <w:tc>
          <w:tcPr>
            <w:tcW w:w="700" w:type="dxa"/>
          </w:tcPr>
          <w:p w:rsidR="00115741" w:rsidRPr="00C557F3" w:rsidDel="00B23C6C" w:rsidRDefault="00115741" w:rsidP="000132AE">
            <w:pPr>
              <w:jc w:val="both"/>
              <w:rPr>
                <w:del w:id="568" w:author="vopatrilova" w:date="2018-11-16T10:46:00Z"/>
              </w:rPr>
            </w:pPr>
            <w:del w:id="569" w:author="vopatrilova" w:date="2018-11-16T10:46:00Z">
              <w:r w:rsidRPr="00C557F3" w:rsidDel="00B23C6C">
                <w:delText>4</w:delText>
              </w:r>
            </w:del>
          </w:p>
        </w:tc>
        <w:tc>
          <w:tcPr>
            <w:tcW w:w="3979" w:type="dxa"/>
          </w:tcPr>
          <w:p w:rsidR="00115741" w:rsidRPr="00C557F3" w:rsidDel="00B23C6C" w:rsidRDefault="00115741" w:rsidP="000132AE">
            <w:pPr>
              <w:rPr>
                <w:del w:id="570" w:author="vopatrilova" w:date="2018-11-16T10:46:00Z"/>
              </w:rPr>
            </w:pPr>
            <w:del w:id="571" w:author="vopatrilova" w:date="2018-11-16T10:46:00Z">
              <w:r w:rsidRPr="00C557F3" w:rsidDel="00B23C6C">
                <w:delText xml:space="preserve">Mgr. Tereza Outěřická (100% s) </w:delText>
              </w:r>
            </w:del>
          </w:p>
        </w:tc>
        <w:tc>
          <w:tcPr>
            <w:tcW w:w="567" w:type="dxa"/>
          </w:tcPr>
          <w:p w:rsidR="00115741" w:rsidRPr="00C557F3" w:rsidDel="00B23C6C" w:rsidRDefault="00115741" w:rsidP="000132AE">
            <w:pPr>
              <w:jc w:val="both"/>
              <w:rPr>
                <w:del w:id="572" w:author="vopatrilova" w:date="2018-11-16T10:46:00Z"/>
              </w:rPr>
            </w:pPr>
            <w:del w:id="573" w:author="vopatrilova" w:date="2018-11-16T10:46:00Z">
              <w:r w:rsidRPr="00C557F3" w:rsidDel="00B23C6C">
                <w:delText>1/LS</w:delText>
              </w:r>
            </w:del>
          </w:p>
        </w:tc>
        <w:tc>
          <w:tcPr>
            <w:tcW w:w="709" w:type="dxa"/>
          </w:tcPr>
          <w:p w:rsidR="00115741" w:rsidRPr="00C557F3" w:rsidDel="00B23C6C" w:rsidRDefault="00115741" w:rsidP="000132AE">
            <w:pPr>
              <w:jc w:val="both"/>
              <w:rPr>
                <w:del w:id="574" w:author="vopatrilova" w:date="2018-11-16T10:46:00Z"/>
              </w:rPr>
            </w:pPr>
          </w:p>
        </w:tc>
      </w:tr>
      <w:tr w:rsidR="00115741" w:rsidRPr="00C557F3" w:rsidDel="00B23C6C" w:rsidTr="00115741">
        <w:trPr>
          <w:gridAfter w:val="2"/>
          <w:wAfter w:w="65" w:type="dxa"/>
          <w:del w:id="575" w:author="vopatrilova" w:date="2018-11-16T10:46:00Z"/>
        </w:trPr>
        <w:tc>
          <w:tcPr>
            <w:tcW w:w="2727" w:type="dxa"/>
            <w:gridSpan w:val="2"/>
          </w:tcPr>
          <w:p w:rsidR="00115741" w:rsidRPr="00C557F3" w:rsidDel="00B23C6C" w:rsidRDefault="00115741" w:rsidP="000132AE">
            <w:pPr>
              <w:rPr>
                <w:del w:id="576" w:author="vopatrilova" w:date="2018-11-16T10:46:00Z"/>
              </w:rPr>
            </w:pPr>
            <w:del w:id="577" w:author="vopatrilova" w:date="2018-11-16T10:46:00Z">
              <w:r w:rsidRPr="00C557F3" w:rsidDel="00B23C6C">
                <w:delText>Industry 4.0</w:delText>
              </w:r>
            </w:del>
          </w:p>
        </w:tc>
        <w:tc>
          <w:tcPr>
            <w:tcW w:w="992" w:type="dxa"/>
            <w:gridSpan w:val="2"/>
          </w:tcPr>
          <w:p w:rsidR="00115741" w:rsidRPr="00C557F3" w:rsidDel="00B23C6C" w:rsidRDefault="00115741" w:rsidP="000132AE">
            <w:pPr>
              <w:jc w:val="both"/>
              <w:rPr>
                <w:del w:id="578" w:author="vopatrilova" w:date="2018-11-16T10:46:00Z"/>
              </w:rPr>
            </w:pPr>
            <w:del w:id="579" w:author="vopatrilova" w:date="2018-11-16T10:46:00Z">
              <w:r w:rsidRPr="00C557F3" w:rsidDel="00B23C6C">
                <w:delText>28p+28c</w:delText>
              </w:r>
            </w:del>
          </w:p>
        </w:tc>
        <w:tc>
          <w:tcPr>
            <w:tcW w:w="849" w:type="dxa"/>
          </w:tcPr>
          <w:p w:rsidR="00115741" w:rsidRPr="00C557F3" w:rsidDel="00B23C6C" w:rsidRDefault="00115741" w:rsidP="000132AE">
            <w:pPr>
              <w:jc w:val="both"/>
              <w:rPr>
                <w:del w:id="580" w:author="vopatrilova" w:date="2018-11-16T10:46:00Z"/>
              </w:rPr>
            </w:pPr>
            <w:del w:id="581" w:author="vopatrilova" w:date="2018-11-16T10:46:00Z">
              <w:r w:rsidRPr="00C557F3" w:rsidDel="00B23C6C">
                <w:delText>z, zk</w:delText>
              </w:r>
            </w:del>
          </w:p>
        </w:tc>
        <w:tc>
          <w:tcPr>
            <w:tcW w:w="700" w:type="dxa"/>
          </w:tcPr>
          <w:p w:rsidR="00115741" w:rsidRPr="00C557F3" w:rsidDel="00B23C6C" w:rsidRDefault="00115741" w:rsidP="000132AE">
            <w:pPr>
              <w:jc w:val="both"/>
              <w:rPr>
                <w:del w:id="582" w:author="vopatrilova" w:date="2018-11-16T10:46:00Z"/>
              </w:rPr>
            </w:pPr>
            <w:del w:id="583" w:author="vopatrilova" w:date="2018-11-16T10:46:00Z">
              <w:r w:rsidRPr="00C557F3" w:rsidDel="00B23C6C">
                <w:delText>5</w:delText>
              </w:r>
            </w:del>
          </w:p>
        </w:tc>
        <w:tc>
          <w:tcPr>
            <w:tcW w:w="3979" w:type="dxa"/>
          </w:tcPr>
          <w:p w:rsidR="00115741" w:rsidRPr="00C557F3" w:rsidDel="00B23C6C" w:rsidRDefault="00115741" w:rsidP="000132AE">
            <w:pPr>
              <w:rPr>
                <w:del w:id="584" w:author="vopatrilova" w:date="2018-11-16T10:46:00Z"/>
                <w:b/>
              </w:rPr>
            </w:pPr>
            <w:del w:id="585" w:author="vopatrilova" w:date="2018-11-16T10:46:00Z">
              <w:r w:rsidRPr="00C557F3" w:rsidDel="00B23C6C">
                <w:rPr>
                  <w:b/>
                </w:rPr>
                <w:delText xml:space="preserve">doc. Ing. Lubomír Vašek, CSc. </w:delText>
              </w:r>
              <w:r w:rsidRPr="00C557F3" w:rsidDel="00B23C6C">
                <w:delText>(75% p),</w:delText>
              </w:r>
              <w:r w:rsidRPr="00C557F3" w:rsidDel="00B23C6C">
                <w:rPr>
                  <w:b/>
                </w:rPr>
                <w:delText xml:space="preserve"> Ing. Viliam Dolinay, Ph.D. </w:delText>
              </w:r>
              <w:r w:rsidRPr="00C557F3" w:rsidDel="00B23C6C">
                <w:delText>(25% p)</w:delText>
              </w:r>
            </w:del>
          </w:p>
        </w:tc>
        <w:tc>
          <w:tcPr>
            <w:tcW w:w="567" w:type="dxa"/>
          </w:tcPr>
          <w:p w:rsidR="00115741" w:rsidRPr="00C557F3" w:rsidDel="00B23C6C" w:rsidRDefault="00115741" w:rsidP="000132AE">
            <w:pPr>
              <w:jc w:val="both"/>
              <w:rPr>
                <w:del w:id="586" w:author="vopatrilova" w:date="2018-11-16T10:46:00Z"/>
              </w:rPr>
            </w:pPr>
            <w:del w:id="587" w:author="vopatrilova" w:date="2018-11-16T10:46:00Z">
              <w:r w:rsidRPr="00C557F3" w:rsidDel="00B23C6C">
                <w:delText>2/ZS</w:delText>
              </w:r>
            </w:del>
          </w:p>
        </w:tc>
        <w:tc>
          <w:tcPr>
            <w:tcW w:w="709" w:type="dxa"/>
          </w:tcPr>
          <w:p w:rsidR="00115741" w:rsidRPr="00C557F3" w:rsidDel="00B23C6C" w:rsidRDefault="00115741" w:rsidP="000132AE">
            <w:pPr>
              <w:jc w:val="both"/>
              <w:rPr>
                <w:del w:id="588" w:author="vopatrilova" w:date="2018-11-16T10:46:00Z"/>
              </w:rPr>
            </w:pPr>
            <w:del w:id="589" w:author="vopatrilova" w:date="2018-11-16T10:46:00Z">
              <w:r w:rsidRPr="00C557F3" w:rsidDel="00B23C6C">
                <w:delText>PZ</w:delText>
              </w:r>
            </w:del>
          </w:p>
        </w:tc>
      </w:tr>
      <w:tr w:rsidR="00115741" w:rsidRPr="00C557F3" w:rsidDel="00B23C6C" w:rsidTr="00115741">
        <w:trPr>
          <w:gridAfter w:val="2"/>
          <w:wAfter w:w="65" w:type="dxa"/>
          <w:del w:id="590" w:author="vopatrilova" w:date="2018-11-16T10:46:00Z"/>
        </w:trPr>
        <w:tc>
          <w:tcPr>
            <w:tcW w:w="2727" w:type="dxa"/>
            <w:gridSpan w:val="2"/>
          </w:tcPr>
          <w:p w:rsidR="00115741" w:rsidRPr="00C557F3" w:rsidDel="00B23C6C" w:rsidRDefault="00115741" w:rsidP="000132AE">
            <w:pPr>
              <w:jc w:val="both"/>
              <w:rPr>
                <w:del w:id="591" w:author="vopatrilova" w:date="2018-11-16T10:46:00Z"/>
              </w:rPr>
            </w:pPr>
            <w:del w:id="592" w:author="vopatrilova" w:date="2018-11-16T10:46:00Z">
              <w:r w:rsidRPr="00C557F3" w:rsidDel="00B23C6C">
                <w:delText>Machine vision</w:delText>
              </w:r>
            </w:del>
          </w:p>
        </w:tc>
        <w:tc>
          <w:tcPr>
            <w:tcW w:w="992" w:type="dxa"/>
            <w:gridSpan w:val="2"/>
          </w:tcPr>
          <w:p w:rsidR="00115741" w:rsidRPr="00C557F3" w:rsidDel="00B23C6C" w:rsidRDefault="00115741" w:rsidP="000132AE">
            <w:pPr>
              <w:jc w:val="both"/>
              <w:rPr>
                <w:del w:id="593" w:author="vopatrilova" w:date="2018-11-16T10:46:00Z"/>
              </w:rPr>
            </w:pPr>
            <w:del w:id="594" w:author="vopatrilova" w:date="2018-11-16T10:46:00Z">
              <w:r w:rsidRPr="00C557F3" w:rsidDel="00B23C6C">
                <w:delText>28p+28c</w:delText>
              </w:r>
            </w:del>
          </w:p>
        </w:tc>
        <w:tc>
          <w:tcPr>
            <w:tcW w:w="849" w:type="dxa"/>
          </w:tcPr>
          <w:p w:rsidR="00115741" w:rsidRPr="00C557F3" w:rsidDel="00B23C6C" w:rsidRDefault="00115741" w:rsidP="000132AE">
            <w:pPr>
              <w:jc w:val="both"/>
              <w:rPr>
                <w:del w:id="595" w:author="vopatrilova" w:date="2018-11-16T10:46:00Z"/>
              </w:rPr>
            </w:pPr>
            <w:del w:id="596" w:author="vopatrilova" w:date="2018-11-16T10:46:00Z">
              <w:r w:rsidRPr="00C557F3" w:rsidDel="00B23C6C">
                <w:delText>z, zk</w:delText>
              </w:r>
            </w:del>
          </w:p>
        </w:tc>
        <w:tc>
          <w:tcPr>
            <w:tcW w:w="700" w:type="dxa"/>
          </w:tcPr>
          <w:p w:rsidR="00115741" w:rsidRPr="00C557F3" w:rsidDel="00B23C6C" w:rsidRDefault="00115741" w:rsidP="000132AE">
            <w:pPr>
              <w:jc w:val="both"/>
              <w:rPr>
                <w:del w:id="597" w:author="vopatrilova" w:date="2018-11-16T10:46:00Z"/>
              </w:rPr>
            </w:pPr>
            <w:del w:id="598" w:author="vopatrilova" w:date="2018-11-16T10:46:00Z">
              <w:r w:rsidRPr="00C557F3" w:rsidDel="00B23C6C">
                <w:delText>5</w:delText>
              </w:r>
            </w:del>
          </w:p>
        </w:tc>
        <w:tc>
          <w:tcPr>
            <w:tcW w:w="3979" w:type="dxa"/>
          </w:tcPr>
          <w:p w:rsidR="00115741" w:rsidRPr="00C557F3" w:rsidDel="00B23C6C" w:rsidRDefault="00115741" w:rsidP="000132AE">
            <w:pPr>
              <w:rPr>
                <w:del w:id="599" w:author="vopatrilova" w:date="2018-11-16T10:46:00Z"/>
                <w:b/>
              </w:rPr>
            </w:pPr>
            <w:del w:id="600" w:author="vopatrilova" w:date="2018-11-16T10:46:00Z">
              <w:r w:rsidRPr="00C557F3" w:rsidDel="00B23C6C">
                <w:rPr>
                  <w:b/>
                </w:rPr>
                <w:delText xml:space="preserve">Ing. Petr Chalupa, Ph.D. </w:delText>
              </w:r>
              <w:r w:rsidRPr="00C557F3" w:rsidDel="00B23C6C">
                <w:delText>(50% p)</w:delText>
              </w:r>
              <w:r w:rsidRPr="00C557F3" w:rsidDel="00B23C6C">
                <w:rPr>
                  <w:b/>
                </w:rPr>
                <w:delText xml:space="preserve">, Ing. Jakub Novák, Ph.D. </w:delText>
              </w:r>
              <w:r w:rsidRPr="00C557F3" w:rsidDel="00B23C6C">
                <w:delText>(50% p)</w:delText>
              </w:r>
            </w:del>
          </w:p>
        </w:tc>
        <w:tc>
          <w:tcPr>
            <w:tcW w:w="567" w:type="dxa"/>
          </w:tcPr>
          <w:p w:rsidR="00115741" w:rsidRPr="00C557F3" w:rsidDel="00B23C6C" w:rsidRDefault="00115741" w:rsidP="000132AE">
            <w:pPr>
              <w:jc w:val="both"/>
              <w:rPr>
                <w:del w:id="601" w:author="vopatrilova" w:date="2018-11-16T10:46:00Z"/>
              </w:rPr>
            </w:pPr>
            <w:del w:id="602" w:author="vopatrilova" w:date="2018-11-16T10:46:00Z">
              <w:r w:rsidRPr="00C557F3" w:rsidDel="00B23C6C">
                <w:delText>2/ZS</w:delText>
              </w:r>
            </w:del>
          </w:p>
        </w:tc>
        <w:tc>
          <w:tcPr>
            <w:tcW w:w="709" w:type="dxa"/>
          </w:tcPr>
          <w:p w:rsidR="00115741" w:rsidRPr="00C557F3" w:rsidDel="00B23C6C" w:rsidRDefault="00115741" w:rsidP="000132AE">
            <w:pPr>
              <w:jc w:val="both"/>
              <w:rPr>
                <w:del w:id="603" w:author="vopatrilova" w:date="2018-11-16T10:46:00Z"/>
              </w:rPr>
            </w:pPr>
            <w:del w:id="604" w:author="vopatrilova" w:date="2018-11-16T10:46:00Z">
              <w:r w:rsidRPr="00C557F3" w:rsidDel="00B23C6C">
                <w:delText>PZ</w:delText>
              </w:r>
            </w:del>
          </w:p>
        </w:tc>
      </w:tr>
      <w:tr w:rsidR="00115741" w:rsidRPr="00C557F3" w:rsidDel="00B23C6C" w:rsidTr="00115741">
        <w:trPr>
          <w:gridAfter w:val="2"/>
          <w:wAfter w:w="65" w:type="dxa"/>
          <w:del w:id="605" w:author="vopatrilova" w:date="2018-11-16T10:46:00Z"/>
        </w:trPr>
        <w:tc>
          <w:tcPr>
            <w:tcW w:w="2727" w:type="dxa"/>
            <w:gridSpan w:val="2"/>
          </w:tcPr>
          <w:p w:rsidR="00115741" w:rsidRPr="00C557F3" w:rsidDel="00B23C6C" w:rsidRDefault="00115741" w:rsidP="000132AE">
            <w:pPr>
              <w:jc w:val="both"/>
              <w:rPr>
                <w:del w:id="606" w:author="vopatrilova" w:date="2018-11-16T10:46:00Z"/>
              </w:rPr>
            </w:pPr>
            <w:del w:id="607" w:author="vopatrilova" w:date="2018-11-16T10:46:00Z">
              <w:r w:rsidRPr="00C557F3" w:rsidDel="00B23C6C">
                <w:rPr>
                  <w:rStyle w:val="shorttext"/>
                  <w:rFonts w:eastAsiaTheme="majorEastAsia"/>
                  <w:color w:val="222222"/>
                </w:rPr>
                <w:delText>Real Process Control</w:delText>
              </w:r>
            </w:del>
          </w:p>
        </w:tc>
        <w:tc>
          <w:tcPr>
            <w:tcW w:w="992" w:type="dxa"/>
            <w:gridSpan w:val="2"/>
          </w:tcPr>
          <w:p w:rsidR="00115741" w:rsidRPr="00C557F3" w:rsidDel="00B23C6C" w:rsidRDefault="00115741" w:rsidP="000132AE">
            <w:pPr>
              <w:jc w:val="both"/>
              <w:rPr>
                <w:del w:id="608" w:author="vopatrilova" w:date="2018-11-16T10:46:00Z"/>
              </w:rPr>
            </w:pPr>
            <w:del w:id="609" w:author="vopatrilova" w:date="2018-11-16T10:46:00Z">
              <w:r w:rsidRPr="00C557F3" w:rsidDel="00B23C6C">
                <w:delText>14s+42c</w:delText>
              </w:r>
            </w:del>
          </w:p>
        </w:tc>
        <w:tc>
          <w:tcPr>
            <w:tcW w:w="849" w:type="dxa"/>
          </w:tcPr>
          <w:p w:rsidR="00115741" w:rsidRPr="00C557F3" w:rsidDel="00B23C6C" w:rsidRDefault="00115741" w:rsidP="000132AE">
            <w:pPr>
              <w:jc w:val="both"/>
              <w:rPr>
                <w:del w:id="610" w:author="vopatrilova" w:date="2018-11-16T10:46:00Z"/>
              </w:rPr>
            </w:pPr>
            <w:del w:id="611" w:author="vopatrilova" w:date="2018-11-16T10:46:00Z">
              <w:r w:rsidRPr="00C557F3" w:rsidDel="00B23C6C">
                <w:delText>kl</w:delText>
              </w:r>
            </w:del>
          </w:p>
        </w:tc>
        <w:tc>
          <w:tcPr>
            <w:tcW w:w="700" w:type="dxa"/>
          </w:tcPr>
          <w:p w:rsidR="00115741" w:rsidRPr="00C557F3" w:rsidDel="00B23C6C" w:rsidRDefault="00115741" w:rsidP="000132AE">
            <w:pPr>
              <w:jc w:val="both"/>
              <w:rPr>
                <w:del w:id="612" w:author="vopatrilova" w:date="2018-11-16T10:46:00Z"/>
              </w:rPr>
            </w:pPr>
            <w:del w:id="613" w:author="vopatrilova" w:date="2018-11-16T10:46:00Z">
              <w:r w:rsidRPr="00C557F3" w:rsidDel="00B23C6C">
                <w:delText>5</w:delText>
              </w:r>
            </w:del>
          </w:p>
        </w:tc>
        <w:tc>
          <w:tcPr>
            <w:tcW w:w="3979" w:type="dxa"/>
          </w:tcPr>
          <w:p w:rsidR="00115741" w:rsidRPr="00C557F3" w:rsidDel="00B23C6C" w:rsidRDefault="00115741" w:rsidP="000132AE">
            <w:pPr>
              <w:rPr>
                <w:del w:id="614" w:author="vopatrilova" w:date="2018-11-16T10:46:00Z"/>
              </w:rPr>
            </w:pPr>
            <w:del w:id="615" w:author="vopatrilova" w:date="2018-11-16T10:46:00Z">
              <w:r w:rsidRPr="00AC4FBF" w:rsidDel="00B23C6C">
                <w:rPr>
                  <w:b/>
                </w:rPr>
                <w:delText>Ing.Petr Chalupa,Ph.D.</w:delText>
              </w:r>
              <w:r w:rsidRPr="00C557F3" w:rsidDel="00B23C6C">
                <w:delText xml:space="preserve"> (100% s),</w:delText>
              </w:r>
            </w:del>
          </w:p>
        </w:tc>
        <w:tc>
          <w:tcPr>
            <w:tcW w:w="567" w:type="dxa"/>
          </w:tcPr>
          <w:p w:rsidR="00115741" w:rsidRPr="00C557F3" w:rsidDel="00B23C6C" w:rsidRDefault="00115741" w:rsidP="000132AE">
            <w:pPr>
              <w:jc w:val="both"/>
              <w:rPr>
                <w:del w:id="616" w:author="vopatrilova" w:date="2018-11-16T10:46:00Z"/>
              </w:rPr>
            </w:pPr>
            <w:del w:id="617" w:author="vopatrilova" w:date="2018-11-16T10:46:00Z">
              <w:r w:rsidRPr="00C557F3" w:rsidDel="00B23C6C">
                <w:delText>2/ZS</w:delText>
              </w:r>
            </w:del>
          </w:p>
        </w:tc>
        <w:tc>
          <w:tcPr>
            <w:tcW w:w="709" w:type="dxa"/>
          </w:tcPr>
          <w:p w:rsidR="00115741" w:rsidRPr="00C557F3" w:rsidDel="00B23C6C" w:rsidRDefault="00AC4FBF" w:rsidP="000132AE">
            <w:pPr>
              <w:jc w:val="both"/>
              <w:rPr>
                <w:del w:id="618" w:author="vopatrilova" w:date="2018-11-16T10:46:00Z"/>
              </w:rPr>
            </w:pPr>
            <w:del w:id="619" w:author="vopatrilova" w:date="2018-11-16T10:46:00Z">
              <w:r w:rsidDel="00B23C6C">
                <w:delText>PZ</w:delText>
              </w:r>
            </w:del>
          </w:p>
        </w:tc>
      </w:tr>
      <w:tr w:rsidR="00115741" w:rsidRPr="00C557F3" w:rsidDel="00B23C6C" w:rsidTr="00115741">
        <w:trPr>
          <w:gridAfter w:val="2"/>
          <w:wAfter w:w="65" w:type="dxa"/>
          <w:del w:id="620" w:author="vopatrilova" w:date="2018-11-16T10:46:00Z"/>
        </w:trPr>
        <w:tc>
          <w:tcPr>
            <w:tcW w:w="2727" w:type="dxa"/>
            <w:gridSpan w:val="2"/>
          </w:tcPr>
          <w:p w:rsidR="00115741" w:rsidRPr="00C557F3" w:rsidDel="00B23C6C" w:rsidRDefault="00115741" w:rsidP="000132AE">
            <w:pPr>
              <w:jc w:val="both"/>
              <w:rPr>
                <w:del w:id="621" w:author="vopatrilova" w:date="2018-11-16T10:46:00Z"/>
              </w:rPr>
            </w:pPr>
            <w:del w:id="622" w:author="vopatrilova" w:date="2018-11-16T10:46:00Z">
              <w:r w:rsidRPr="00C557F3" w:rsidDel="00B23C6C">
                <w:delText>Datamining</w:delText>
              </w:r>
            </w:del>
          </w:p>
        </w:tc>
        <w:tc>
          <w:tcPr>
            <w:tcW w:w="992" w:type="dxa"/>
            <w:gridSpan w:val="2"/>
          </w:tcPr>
          <w:p w:rsidR="00115741" w:rsidRPr="00C557F3" w:rsidDel="00B23C6C" w:rsidRDefault="00115741" w:rsidP="000132AE">
            <w:pPr>
              <w:jc w:val="both"/>
              <w:rPr>
                <w:del w:id="623" w:author="vopatrilova" w:date="2018-11-16T10:46:00Z"/>
              </w:rPr>
            </w:pPr>
            <w:del w:id="624" w:author="vopatrilova" w:date="2018-11-16T10:46:00Z">
              <w:r w:rsidRPr="00C557F3" w:rsidDel="00B23C6C">
                <w:delText>28p+28c</w:delText>
              </w:r>
            </w:del>
          </w:p>
        </w:tc>
        <w:tc>
          <w:tcPr>
            <w:tcW w:w="849" w:type="dxa"/>
          </w:tcPr>
          <w:p w:rsidR="00115741" w:rsidRPr="00C557F3" w:rsidDel="00B23C6C" w:rsidRDefault="00115741" w:rsidP="000132AE">
            <w:pPr>
              <w:jc w:val="both"/>
              <w:rPr>
                <w:del w:id="625" w:author="vopatrilova" w:date="2018-11-16T10:46:00Z"/>
              </w:rPr>
            </w:pPr>
            <w:del w:id="626" w:author="vopatrilova" w:date="2018-11-16T10:46:00Z">
              <w:r w:rsidRPr="00C557F3" w:rsidDel="00B23C6C">
                <w:delText>z, zk</w:delText>
              </w:r>
            </w:del>
          </w:p>
        </w:tc>
        <w:tc>
          <w:tcPr>
            <w:tcW w:w="700" w:type="dxa"/>
          </w:tcPr>
          <w:p w:rsidR="00115741" w:rsidRPr="00C557F3" w:rsidDel="00B23C6C" w:rsidRDefault="00115741" w:rsidP="000132AE">
            <w:pPr>
              <w:jc w:val="both"/>
              <w:rPr>
                <w:del w:id="627" w:author="vopatrilova" w:date="2018-11-16T10:46:00Z"/>
              </w:rPr>
            </w:pPr>
            <w:del w:id="628" w:author="vopatrilova" w:date="2018-11-16T10:46:00Z">
              <w:r w:rsidRPr="00C557F3" w:rsidDel="00B23C6C">
                <w:delText>5</w:delText>
              </w:r>
            </w:del>
          </w:p>
        </w:tc>
        <w:tc>
          <w:tcPr>
            <w:tcW w:w="3979" w:type="dxa"/>
          </w:tcPr>
          <w:p w:rsidR="00115741" w:rsidRPr="00C557F3" w:rsidDel="00B23C6C" w:rsidRDefault="00115741" w:rsidP="000132AE">
            <w:pPr>
              <w:rPr>
                <w:del w:id="629" w:author="vopatrilova" w:date="2018-11-16T10:46:00Z"/>
                <w:b/>
              </w:rPr>
            </w:pPr>
            <w:del w:id="630" w:author="vopatrilova" w:date="2018-11-16T10:46:00Z">
              <w:r w:rsidRPr="00C557F3" w:rsidDel="00B23C6C">
                <w:rPr>
                  <w:b/>
                </w:rPr>
                <w:delText xml:space="preserve">doc. Ing. Roman Šenkeřík, Ph.D. </w:delText>
              </w:r>
              <w:r w:rsidRPr="00C557F3" w:rsidDel="00B23C6C">
                <w:rPr>
                  <w:b/>
                </w:rPr>
                <w:br/>
              </w:r>
              <w:r w:rsidRPr="00C557F3" w:rsidDel="00B23C6C">
                <w:delText>(100% p)</w:delText>
              </w:r>
            </w:del>
          </w:p>
        </w:tc>
        <w:tc>
          <w:tcPr>
            <w:tcW w:w="567" w:type="dxa"/>
          </w:tcPr>
          <w:p w:rsidR="00115741" w:rsidRPr="00C557F3" w:rsidDel="00B23C6C" w:rsidRDefault="00115741" w:rsidP="000132AE">
            <w:pPr>
              <w:jc w:val="both"/>
              <w:rPr>
                <w:del w:id="631" w:author="vopatrilova" w:date="2018-11-16T10:46:00Z"/>
              </w:rPr>
            </w:pPr>
            <w:del w:id="632" w:author="vopatrilova" w:date="2018-11-16T10:46:00Z">
              <w:r w:rsidRPr="00C557F3" w:rsidDel="00B23C6C">
                <w:delText>2/ZS</w:delText>
              </w:r>
            </w:del>
          </w:p>
        </w:tc>
        <w:tc>
          <w:tcPr>
            <w:tcW w:w="709" w:type="dxa"/>
          </w:tcPr>
          <w:p w:rsidR="00115741" w:rsidRPr="00C557F3" w:rsidDel="00B23C6C" w:rsidRDefault="00115741" w:rsidP="000132AE">
            <w:pPr>
              <w:jc w:val="both"/>
              <w:rPr>
                <w:del w:id="633" w:author="vopatrilova" w:date="2018-11-16T10:46:00Z"/>
              </w:rPr>
            </w:pPr>
            <w:del w:id="634" w:author="vopatrilova" w:date="2018-11-16T10:46:00Z">
              <w:r w:rsidRPr="00C557F3" w:rsidDel="00B23C6C">
                <w:delText>PZ</w:delText>
              </w:r>
            </w:del>
          </w:p>
        </w:tc>
      </w:tr>
      <w:tr w:rsidR="00115741" w:rsidRPr="00C557F3" w:rsidDel="00B23C6C" w:rsidTr="00115741">
        <w:trPr>
          <w:gridAfter w:val="2"/>
          <w:wAfter w:w="65" w:type="dxa"/>
          <w:del w:id="635" w:author="vopatrilova" w:date="2018-11-16T10:46:00Z"/>
        </w:trPr>
        <w:tc>
          <w:tcPr>
            <w:tcW w:w="2727" w:type="dxa"/>
            <w:gridSpan w:val="2"/>
          </w:tcPr>
          <w:p w:rsidR="00115741" w:rsidRPr="00C557F3" w:rsidDel="00B23C6C" w:rsidRDefault="00115741" w:rsidP="000132AE">
            <w:pPr>
              <w:rPr>
                <w:del w:id="636" w:author="vopatrilova" w:date="2018-11-16T10:46:00Z"/>
              </w:rPr>
            </w:pPr>
            <w:del w:id="637" w:author="vopatrilova" w:date="2018-11-16T10:46:00Z">
              <w:r w:rsidRPr="00C557F3" w:rsidDel="00B23C6C">
                <w:delText>Term project</w:delText>
              </w:r>
            </w:del>
          </w:p>
        </w:tc>
        <w:tc>
          <w:tcPr>
            <w:tcW w:w="992" w:type="dxa"/>
            <w:gridSpan w:val="2"/>
          </w:tcPr>
          <w:p w:rsidR="00115741" w:rsidRPr="00C557F3" w:rsidDel="00B23C6C" w:rsidRDefault="00115741" w:rsidP="000132AE">
            <w:pPr>
              <w:jc w:val="both"/>
              <w:rPr>
                <w:del w:id="638" w:author="vopatrilova" w:date="2018-11-16T10:46:00Z"/>
              </w:rPr>
            </w:pPr>
            <w:del w:id="639" w:author="vopatrilova" w:date="2018-11-16T10:46:00Z">
              <w:r w:rsidRPr="00C557F3" w:rsidDel="00B23C6C">
                <w:delText>14s</w:delText>
              </w:r>
            </w:del>
          </w:p>
        </w:tc>
        <w:tc>
          <w:tcPr>
            <w:tcW w:w="849" w:type="dxa"/>
          </w:tcPr>
          <w:p w:rsidR="00115741" w:rsidRPr="00C557F3" w:rsidDel="00B23C6C" w:rsidRDefault="00115741" w:rsidP="000132AE">
            <w:pPr>
              <w:jc w:val="both"/>
              <w:rPr>
                <w:del w:id="640" w:author="vopatrilova" w:date="2018-11-16T10:46:00Z"/>
              </w:rPr>
            </w:pPr>
            <w:del w:id="641" w:author="vopatrilova" w:date="2018-11-16T10:46:00Z">
              <w:r w:rsidRPr="00C557F3" w:rsidDel="00B23C6C">
                <w:delText>z</w:delText>
              </w:r>
            </w:del>
          </w:p>
        </w:tc>
        <w:tc>
          <w:tcPr>
            <w:tcW w:w="700" w:type="dxa"/>
          </w:tcPr>
          <w:p w:rsidR="00115741" w:rsidRPr="00C557F3" w:rsidDel="00B23C6C" w:rsidRDefault="00115741" w:rsidP="000132AE">
            <w:pPr>
              <w:jc w:val="both"/>
              <w:rPr>
                <w:del w:id="642" w:author="vopatrilova" w:date="2018-11-16T10:46:00Z"/>
              </w:rPr>
            </w:pPr>
            <w:del w:id="643" w:author="vopatrilova" w:date="2018-11-16T10:46:00Z">
              <w:r w:rsidRPr="00C557F3" w:rsidDel="00B23C6C">
                <w:delText>1</w:delText>
              </w:r>
            </w:del>
          </w:p>
          <w:p w:rsidR="00115741" w:rsidRPr="00C557F3" w:rsidDel="00B23C6C" w:rsidRDefault="00115741" w:rsidP="000132AE">
            <w:pPr>
              <w:jc w:val="center"/>
              <w:rPr>
                <w:del w:id="644" w:author="vopatrilova" w:date="2018-11-16T10:46:00Z"/>
              </w:rPr>
            </w:pPr>
          </w:p>
        </w:tc>
        <w:tc>
          <w:tcPr>
            <w:tcW w:w="3979" w:type="dxa"/>
          </w:tcPr>
          <w:p w:rsidR="00115741" w:rsidRPr="00C557F3" w:rsidDel="00B23C6C" w:rsidRDefault="00115741" w:rsidP="000132AE">
            <w:pPr>
              <w:rPr>
                <w:del w:id="645" w:author="vopatrilova" w:date="2018-11-16T10:46:00Z"/>
              </w:rPr>
            </w:pPr>
            <w:del w:id="646" w:author="vopatrilova" w:date="2018-11-16T10:46:00Z">
              <w:r w:rsidRPr="00C557F3" w:rsidDel="00B23C6C">
                <w:delText>prof. Ing. Vladimír Vašek, CSc. (100% s)</w:delText>
              </w:r>
            </w:del>
          </w:p>
        </w:tc>
        <w:tc>
          <w:tcPr>
            <w:tcW w:w="567" w:type="dxa"/>
          </w:tcPr>
          <w:p w:rsidR="00115741" w:rsidRPr="00C557F3" w:rsidDel="00B23C6C" w:rsidRDefault="00115741" w:rsidP="000132AE">
            <w:pPr>
              <w:jc w:val="both"/>
              <w:rPr>
                <w:del w:id="647" w:author="vopatrilova" w:date="2018-11-16T10:46:00Z"/>
              </w:rPr>
            </w:pPr>
            <w:del w:id="648" w:author="vopatrilova" w:date="2018-11-16T10:46:00Z">
              <w:r w:rsidRPr="00C557F3" w:rsidDel="00B23C6C">
                <w:delText>2/ZS</w:delText>
              </w:r>
            </w:del>
          </w:p>
        </w:tc>
        <w:tc>
          <w:tcPr>
            <w:tcW w:w="709" w:type="dxa"/>
          </w:tcPr>
          <w:p w:rsidR="00115741" w:rsidRPr="00C557F3" w:rsidDel="00B23C6C" w:rsidRDefault="00115741" w:rsidP="000132AE">
            <w:pPr>
              <w:jc w:val="both"/>
              <w:rPr>
                <w:del w:id="649" w:author="vopatrilova" w:date="2018-11-16T10:46:00Z"/>
              </w:rPr>
            </w:pPr>
          </w:p>
        </w:tc>
      </w:tr>
      <w:tr w:rsidR="00115741" w:rsidRPr="00C557F3" w:rsidDel="00B23C6C" w:rsidTr="00115741">
        <w:trPr>
          <w:gridAfter w:val="2"/>
          <w:wAfter w:w="65" w:type="dxa"/>
          <w:del w:id="650" w:author="vopatrilova" w:date="2018-11-16T10:46:00Z"/>
        </w:trPr>
        <w:tc>
          <w:tcPr>
            <w:tcW w:w="2727" w:type="dxa"/>
            <w:gridSpan w:val="2"/>
          </w:tcPr>
          <w:p w:rsidR="00115741" w:rsidRPr="00C557F3" w:rsidDel="00B23C6C" w:rsidRDefault="00115741" w:rsidP="000132AE">
            <w:pPr>
              <w:jc w:val="both"/>
              <w:rPr>
                <w:del w:id="651" w:author="vopatrilova" w:date="2018-11-16T10:46:00Z"/>
              </w:rPr>
            </w:pPr>
            <w:del w:id="652" w:author="vopatrilova" w:date="2018-11-16T10:46:00Z">
              <w:r w:rsidRPr="00C557F3" w:rsidDel="00B23C6C">
                <w:rPr>
                  <w:rStyle w:val="shorttext"/>
                  <w:rFonts w:eastAsiaTheme="majorEastAsia"/>
                  <w:color w:val="222222"/>
                </w:rPr>
                <w:delText>Industrial Information Systems Technology</w:delText>
              </w:r>
            </w:del>
          </w:p>
        </w:tc>
        <w:tc>
          <w:tcPr>
            <w:tcW w:w="992" w:type="dxa"/>
            <w:gridSpan w:val="2"/>
          </w:tcPr>
          <w:p w:rsidR="00115741" w:rsidRPr="00C557F3" w:rsidDel="00B23C6C" w:rsidRDefault="00115741" w:rsidP="000132AE">
            <w:pPr>
              <w:jc w:val="both"/>
              <w:rPr>
                <w:del w:id="653" w:author="vopatrilova" w:date="2018-11-16T10:46:00Z"/>
              </w:rPr>
            </w:pPr>
            <w:del w:id="654" w:author="vopatrilova" w:date="2018-11-16T10:46:00Z">
              <w:r w:rsidRPr="00C557F3" w:rsidDel="00B23C6C">
                <w:delText>24p+24c</w:delText>
              </w:r>
            </w:del>
          </w:p>
        </w:tc>
        <w:tc>
          <w:tcPr>
            <w:tcW w:w="849" w:type="dxa"/>
          </w:tcPr>
          <w:p w:rsidR="00115741" w:rsidRPr="00C557F3" w:rsidDel="00B23C6C" w:rsidRDefault="00115741" w:rsidP="000132AE">
            <w:pPr>
              <w:jc w:val="both"/>
              <w:rPr>
                <w:del w:id="655" w:author="vopatrilova" w:date="2018-11-16T10:46:00Z"/>
              </w:rPr>
            </w:pPr>
            <w:del w:id="656" w:author="vopatrilova" w:date="2018-11-16T10:46:00Z">
              <w:r w:rsidRPr="00C557F3" w:rsidDel="00B23C6C">
                <w:delText>z, zk</w:delText>
              </w:r>
            </w:del>
          </w:p>
        </w:tc>
        <w:tc>
          <w:tcPr>
            <w:tcW w:w="700" w:type="dxa"/>
          </w:tcPr>
          <w:p w:rsidR="00115741" w:rsidRPr="00C557F3" w:rsidDel="00B23C6C" w:rsidRDefault="00115741" w:rsidP="000132AE">
            <w:pPr>
              <w:jc w:val="both"/>
              <w:rPr>
                <w:del w:id="657" w:author="vopatrilova" w:date="2018-11-16T10:46:00Z"/>
              </w:rPr>
            </w:pPr>
            <w:del w:id="658" w:author="vopatrilova" w:date="2018-11-16T10:46:00Z">
              <w:r w:rsidRPr="00C557F3" w:rsidDel="00B23C6C">
                <w:delText>5</w:delText>
              </w:r>
            </w:del>
          </w:p>
        </w:tc>
        <w:tc>
          <w:tcPr>
            <w:tcW w:w="3979" w:type="dxa"/>
          </w:tcPr>
          <w:p w:rsidR="00115741" w:rsidRPr="00C557F3" w:rsidDel="00B23C6C" w:rsidRDefault="00115741" w:rsidP="000132AE">
            <w:pPr>
              <w:rPr>
                <w:del w:id="659" w:author="vopatrilova" w:date="2018-11-16T10:46:00Z"/>
                <w:b/>
              </w:rPr>
            </w:pPr>
            <w:del w:id="660" w:author="vopatrilova" w:date="2018-11-16T10:46:00Z">
              <w:r w:rsidRPr="00C557F3" w:rsidDel="00B23C6C">
                <w:rPr>
                  <w:b/>
                </w:rPr>
                <w:delText xml:space="preserve">Ing. Petr Neumann, Ph.D. </w:delText>
              </w:r>
              <w:r w:rsidRPr="00C557F3" w:rsidDel="00B23C6C">
                <w:delText>(100% p)</w:delText>
              </w:r>
            </w:del>
          </w:p>
        </w:tc>
        <w:tc>
          <w:tcPr>
            <w:tcW w:w="567" w:type="dxa"/>
          </w:tcPr>
          <w:p w:rsidR="00115741" w:rsidRPr="00C557F3" w:rsidDel="00B23C6C" w:rsidRDefault="00115741" w:rsidP="000132AE">
            <w:pPr>
              <w:jc w:val="both"/>
              <w:rPr>
                <w:del w:id="661" w:author="vopatrilova" w:date="2018-11-16T10:46:00Z"/>
              </w:rPr>
            </w:pPr>
            <w:del w:id="662" w:author="vopatrilova" w:date="2018-11-16T10:46:00Z">
              <w:r w:rsidRPr="00C557F3" w:rsidDel="00B23C6C">
                <w:delText>2/LS</w:delText>
              </w:r>
            </w:del>
          </w:p>
        </w:tc>
        <w:tc>
          <w:tcPr>
            <w:tcW w:w="709" w:type="dxa"/>
          </w:tcPr>
          <w:p w:rsidR="00115741" w:rsidRPr="00C557F3" w:rsidDel="00B23C6C" w:rsidRDefault="00115741" w:rsidP="000132AE">
            <w:pPr>
              <w:jc w:val="both"/>
              <w:rPr>
                <w:del w:id="663" w:author="vopatrilova" w:date="2018-11-16T10:46:00Z"/>
              </w:rPr>
            </w:pPr>
            <w:del w:id="664" w:author="vopatrilova" w:date="2018-11-12T10:33:00Z">
              <w:r w:rsidRPr="00C557F3" w:rsidDel="00BF2532">
                <w:delText>PZ</w:delText>
              </w:r>
            </w:del>
          </w:p>
        </w:tc>
      </w:tr>
      <w:tr w:rsidR="00115741" w:rsidRPr="00C557F3" w:rsidDel="00B23C6C" w:rsidTr="00115741">
        <w:trPr>
          <w:gridAfter w:val="2"/>
          <w:wAfter w:w="65" w:type="dxa"/>
          <w:del w:id="665" w:author="vopatrilova" w:date="2018-11-16T10:46:00Z"/>
        </w:trPr>
        <w:tc>
          <w:tcPr>
            <w:tcW w:w="2727" w:type="dxa"/>
            <w:gridSpan w:val="2"/>
          </w:tcPr>
          <w:p w:rsidR="00115741" w:rsidRPr="00C557F3" w:rsidDel="00B23C6C" w:rsidRDefault="00115741" w:rsidP="000132AE">
            <w:pPr>
              <w:rPr>
                <w:del w:id="666" w:author="vopatrilova" w:date="2018-11-16T10:46:00Z"/>
              </w:rPr>
            </w:pPr>
            <w:del w:id="667" w:author="vopatrilova" w:date="2018-11-16T10:46:00Z">
              <w:r w:rsidRPr="00C557F3" w:rsidDel="00B23C6C">
                <w:rPr>
                  <w:rStyle w:val="shorttext"/>
                  <w:rFonts w:eastAsiaTheme="majorEastAsia"/>
                  <w:color w:val="222222"/>
                </w:rPr>
                <w:delText>Designing real control systems</w:delText>
              </w:r>
            </w:del>
          </w:p>
        </w:tc>
        <w:tc>
          <w:tcPr>
            <w:tcW w:w="992" w:type="dxa"/>
            <w:gridSpan w:val="2"/>
          </w:tcPr>
          <w:p w:rsidR="00115741" w:rsidRPr="00C557F3" w:rsidDel="00B23C6C" w:rsidRDefault="00115741" w:rsidP="000132AE">
            <w:pPr>
              <w:jc w:val="both"/>
              <w:rPr>
                <w:del w:id="668" w:author="vopatrilova" w:date="2018-11-16T10:46:00Z"/>
              </w:rPr>
            </w:pPr>
            <w:del w:id="669" w:author="vopatrilova" w:date="2018-11-16T10:46:00Z">
              <w:r w:rsidRPr="00C557F3" w:rsidDel="00B23C6C">
                <w:delText>12p+60c</w:delText>
              </w:r>
            </w:del>
          </w:p>
        </w:tc>
        <w:tc>
          <w:tcPr>
            <w:tcW w:w="849" w:type="dxa"/>
          </w:tcPr>
          <w:p w:rsidR="00115741" w:rsidRPr="00C557F3" w:rsidDel="00B23C6C" w:rsidRDefault="00115741" w:rsidP="000132AE">
            <w:pPr>
              <w:jc w:val="both"/>
              <w:rPr>
                <w:del w:id="670" w:author="vopatrilova" w:date="2018-11-16T10:46:00Z"/>
              </w:rPr>
            </w:pPr>
            <w:del w:id="671" w:author="vopatrilova" w:date="2018-11-16T10:46:00Z">
              <w:r w:rsidRPr="00C557F3" w:rsidDel="00B23C6C">
                <w:delText>kl</w:delText>
              </w:r>
            </w:del>
          </w:p>
        </w:tc>
        <w:tc>
          <w:tcPr>
            <w:tcW w:w="700" w:type="dxa"/>
          </w:tcPr>
          <w:p w:rsidR="00115741" w:rsidRPr="00C557F3" w:rsidDel="00B23C6C" w:rsidRDefault="00115741" w:rsidP="000132AE">
            <w:pPr>
              <w:jc w:val="both"/>
              <w:rPr>
                <w:del w:id="672" w:author="vopatrilova" w:date="2018-11-16T10:46:00Z"/>
              </w:rPr>
            </w:pPr>
            <w:del w:id="673" w:author="vopatrilova" w:date="2018-11-16T10:46:00Z">
              <w:r w:rsidRPr="00C557F3" w:rsidDel="00B23C6C">
                <w:delText>8</w:delText>
              </w:r>
            </w:del>
          </w:p>
        </w:tc>
        <w:tc>
          <w:tcPr>
            <w:tcW w:w="3979" w:type="dxa"/>
          </w:tcPr>
          <w:p w:rsidR="00115741" w:rsidRPr="00C557F3" w:rsidDel="00B23C6C" w:rsidRDefault="00115741" w:rsidP="000132AE">
            <w:pPr>
              <w:rPr>
                <w:del w:id="674" w:author="vopatrilova" w:date="2018-11-16T10:46:00Z"/>
                <w:b/>
              </w:rPr>
            </w:pPr>
            <w:del w:id="675" w:author="vopatrilova" w:date="2018-11-16T10:46:00Z">
              <w:r w:rsidRPr="00C557F3" w:rsidDel="00B23C6C">
                <w:rPr>
                  <w:b/>
                </w:rPr>
                <w:delText xml:space="preserve">Ing. Petr Chalupa, Ph.D. </w:delText>
              </w:r>
              <w:r w:rsidRPr="00C557F3" w:rsidDel="00B23C6C">
                <w:delText>(34% p),</w:delText>
              </w:r>
              <w:r w:rsidRPr="00C557F3" w:rsidDel="00B23C6C">
                <w:rPr>
                  <w:b/>
                </w:rPr>
                <w:delText xml:space="preserve"> </w:delText>
              </w:r>
              <w:r w:rsidRPr="00C557F3" w:rsidDel="00B23C6C">
                <w:rPr>
                  <w:b/>
                </w:rPr>
                <w:br/>
                <w:delText xml:space="preserve">Ing. Jakub Novák, Ph.D. </w:delText>
              </w:r>
              <w:r w:rsidRPr="00C557F3" w:rsidDel="00B23C6C">
                <w:delText>(33% p),</w:delText>
              </w:r>
            </w:del>
          </w:p>
          <w:p w:rsidR="00115741" w:rsidRPr="00C557F3" w:rsidDel="00B23C6C" w:rsidRDefault="00115741" w:rsidP="000132AE">
            <w:pPr>
              <w:rPr>
                <w:del w:id="676" w:author="vopatrilova" w:date="2018-11-16T10:46:00Z"/>
                <w:b/>
              </w:rPr>
            </w:pPr>
            <w:del w:id="677" w:author="vopatrilova" w:date="2018-11-16T10:46:00Z">
              <w:r w:rsidRPr="00C557F3" w:rsidDel="00B23C6C">
                <w:rPr>
                  <w:b/>
                </w:rPr>
                <w:delText xml:space="preserve">doc. Ing. Radek Matušů, Ph.D. </w:delText>
              </w:r>
              <w:r w:rsidRPr="00C557F3" w:rsidDel="00B23C6C">
                <w:delText>(33% p)</w:delText>
              </w:r>
            </w:del>
          </w:p>
        </w:tc>
        <w:tc>
          <w:tcPr>
            <w:tcW w:w="567" w:type="dxa"/>
          </w:tcPr>
          <w:p w:rsidR="00115741" w:rsidRPr="00C557F3" w:rsidDel="00B23C6C" w:rsidRDefault="00115741" w:rsidP="000132AE">
            <w:pPr>
              <w:jc w:val="both"/>
              <w:rPr>
                <w:del w:id="678" w:author="vopatrilova" w:date="2018-11-16T10:46:00Z"/>
              </w:rPr>
            </w:pPr>
            <w:del w:id="679" w:author="vopatrilova" w:date="2018-11-16T10:46:00Z">
              <w:r w:rsidRPr="00C557F3" w:rsidDel="00B23C6C">
                <w:delText>2/LS</w:delText>
              </w:r>
            </w:del>
          </w:p>
        </w:tc>
        <w:tc>
          <w:tcPr>
            <w:tcW w:w="709" w:type="dxa"/>
          </w:tcPr>
          <w:p w:rsidR="003B74BF" w:rsidDel="00B23C6C" w:rsidRDefault="00115741">
            <w:pPr>
              <w:jc w:val="both"/>
              <w:rPr>
                <w:del w:id="680" w:author="vopatrilova" w:date="2018-11-16T10:46:00Z"/>
              </w:rPr>
            </w:pPr>
            <w:del w:id="681" w:author="vopatrilova" w:date="2018-11-12T10:33:00Z">
              <w:r w:rsidRPr="00C557F3" w:rsidDel="00BF2532">
                <w:delText>PZ</w:delText>
              </w:r>
            </w:del>
          </w:p>
        </w:tc>
      </w:tr>
      <w:tr w:rsidR="00115741" w:rsidRPr="00C557F3" w:rsidDel="00B23C6C" w:rsidTr="00115741">
        <w:trPr>
          <w:gridAfter w:val="2"/>
          <w:wAfter w:w="65" w:type="dxa"/>
          <w:del w:id="682" w:author="vopatrilova" w:date="2018-11-16T10:46:00Z"/>
        </w:trPr>
        <w:tc>
          <w:tcPr>
            <w:tcW w:w="2727" w:type="dxa"/>
            <w:gridSpan w:val="2"/>
          </w:tcPr>
          <w:p w:rsidR="00115741" w:rsidRPr="00C557F3" w:rsidDel="00B23C6C" w:rsidRDefault="00115741" w:rsidP="000132AE">
            <w:pPr>
              <w:jc w:val="both"/>
              <w:rPr>
                <w:del w:id="683" w:author="vopatrilova" w:date="2018-11-16T10:46:00Z"/>
              </w:rPr>
            </w:pPr>
            <w:del w:id="684" w:author="vopatrilova" w:date="2018-11-16T10:46:00Z">
              <w:r w:rsidRPr="00C557F3" w:rsidDel="00B23C6C">
                <w:rPr>
                  <w:rStyle w:val="shorttext"/>
                  <w:rFonts w:eastAsiaTheme="majorEastAsia"/>
                  <w:color w:val="222222"/>
                </w:rPr>
                <w:delText>Business fundamentals</w:delText>
              </w:r>
            </w:del>
          </w:p>
        </w:tc>
        <w:tc>
          <w:tcPr>
            <w:tcW w:w="992" w:type="dxa"/>
            <w:gridSpan w:val="2"/>
          </w:tcPr>
          <w:p w:rsidR="00115741" w:rsidRPr="00C557F3" w:rsidDel="00B23C6C" w:rsidRDefault="00115741" w:rsidP="000132AE">
            <w:pPr>
              <w:jc w:val="both"/>
              <w:rPr>
                <w:del w:id="685" w:author="vopatrilova" w:date="2018-11-16T10:46:00Z"/>
              </w:rPr>
            </w:pPr>
            <w:del w:id="686" w:author="vopatrilova" w:date="2018-11-16T10:46:00Z">
              <w:r w:rsidRPr="00C557F3" w:rsidDel="00B23C6C">
                <w:delText>24p+12s</w:delText>
              </w:r>
            </w:del>
          </w:p>
        </w:tc>
        <w:tc>
          <w:tcPr>
            <w:tcW w:w="849" w:type="dxa"/>
          </w:tcPr>
          <w:p w:rsidR="00115741" w:rsidRPr="00C557F3" w:rsidDel="00B23C6C" w:rsidRDefault="00115741" w:rsidP="000132AE">
            <w:pPr>
              <w:jc w:val="both"/>
              <w:rPr>
                <w:del w:id="687" w:author="vopatrilova" w:date="2018-11-16T10:46:00Z"/>
              </w:rPr>
            </w:pPr>
            <w:del w:id="688" w:author="vopatrilova" w:date="2018-11-16T10:46:00Z">
              <w:r w:rsidRPr="00C557F3" w:rsidDel="00B23C6C">
                <w:delText>kl</w:delText>
              </w:r>
            </w:del>
          </w:p>
        </w:tc>
        <w:tc>
          <w:tcPr>
            <w:tcW w:w="700" w:type="dxa"/>
          </w:tcPr>
          <w:p w:rsidR="00115741" w:rsidRPr="00C557F3" w:rsidDel="00B23C6C" w:rsidRDefault="00115741" w:rsidP="000132AE">
            <w:pPr>
              <w:jc w:val="both"/>
              <w:rPr>
                <w:del w:id="689" w:author="vopatrilova" w:date="2018-11-16T10:46:00Z"/>
              </w:rPr>
            </w:pPr>
            <w:del w:id="690" w:author="vopatrilova" w:date="2018-11-16T10:46:00Z">
              <w:r w:rsidRPr="00C557F3" w:rsidDel="00B23C6C">
                <w:delText>2</w:delText>
              </w:r>
            </w:del>
          </w:p>
        </w:tc>
        <w:tc>
          <w:tcPr>
            <w:tcW w:w="3979" w:type="dxa"/>
          </w:tcPr>
          <w:p w:rsidR="00115741" w:rsidRPr="00C557F3" w:rsidDel="00B23C6C" w:rsidRDefault="00115741" w:rsidP="000132AE">
            <w:pPr>
              <w:rPr>
                <w:del w:id="691" w:author="vopatrilova" w:date="2018-11-16T10:46:00Z"/>
              </w:rPr>
            </w:pPr>
            <w:del w:id="692" w:author="vopatrilova" w:date="2018-11-16T10:46:00Z">
              <w:r w:rsidRPr="00C557F3" w:rsidDel="00B23C6C">
                <w:delText>Ing. Petr Novák (100% p)</w:delText>
              </w:r>
            </w:del>
          </w:p>
        </w:tc>
        <w:tc>
          <w:tcPr>
            <w:tcW w:w="567" w:type="dxa"/>
          </w:tcPr>
          <w:p w:rsidR="00115741" w:rsidRPr="00C557F3" w:rsidDel="00B23C6C" w:rsidRDefault="00115741" w:rsidP="000132AE">
            <w:pPr>
              <w:jc w:val="both"/>
              <w:rPr>
                <w:del w:id="693" w:author="vopatrilova" w:date="2018-11-16T10:46:00Z"/>
              </w:rPr>
            </w:pPr>
            <w:del w:id="694" w:author="vopatrilova" w:date="2018-11-16T10:46:00Z">
              <w:r w:rsidRPr="00C557F3" w:rsidDel="00B23C6C">
                <w:delText>2/LS</w:delText>
              </w:r>
            </w:del>
          </w:p>
        </w:tc>
        <w:tc>
          <w:tcPr>
            <w:tcW w:w="709" w:type="dxa"/>
          </w:tcPr>
          <w:p w:rsidR="00115741" w:rsidRPr="00C557F3" w:rsidDel="00B23C6C" w:rsidRDefault="00115741" w:rsidP="000132AE">
            <w:pPr>
              <w:jc w:val="both"/>
              <w:rPr>
                <w:del w:id="695" w:author="vopatrilova" w:date="2018-11-16T10:46:00Z"/>
              </w:rPr>
            </w:pPr>
          </w:p>
        </w:tc>
      </w:tr>
      <w:tr w:rsidR="00115741" w:rsidRPr="00C557F3" w:rsidDel="00B23C6C" w:rsidTr="00115741">
        <w:trPr>
          <w:gridAfter w:val="2"/>
          <w:wAfter w:w="65" w:type="dxa"/>
          <w:del w:id="696" w:author="vopatrilova" w:date="2018-11-16T10:46:00Z"/>
        </w:trPr>
        <w:tc>
          <w:tcPr>
            <w:tcW w:w="2727" w:type="dxa"/>
            <w:gridSpan w:val="2"/>
          </w:tcPr>
          <w:p w:rsidR="00115741" w:rsidRPr="00C557F3" w:rsidDel="00B23C6C" w:rsidRDefault="00115741" w:rsidP="000132AE">
            <w:pPr>
              <w:jc w:val="both"/>
              <w:rPr>
                <w:del w:id="697" w:author="vopatrilova" w:date="2018-11-16T10:46:00Z"/>
              </w:rPr>
            </w:pPr>
            <w:del w:id="698" w:author="vopatrilova" w:date="2018-11-16T10:46:00Z">
              <w:r w:rsidRPr="00C557F3" w:rsidDel="00B23C6C">
                <w:rPr>
                  <w:rStyle w:val="shorttext"/>
                  <w:rFonts w:eastAsiaTheme="majorEastAsia"/>
                  <w:color w:val="222222"/>
                </w:rPr>
                <w:delText>Medical First Aid Fundamentals</w:delText>
              </w:r>
            </w:del>
          </w:p>
        </w:tc>
        <w:tc>
          <w:tcPr>
            <w:tcW w:w="992" w:type="dxa"/>
            <w:gridSpan w:val="2"/>
          </w:tcPr>
          <w:p w:rsidR="00115741" w:rsidRPr="00C557F3" w:rsidDel="00B23C6C" w:rsidRDefault="00115741" w:rsidP="000132AE">
            <w:pPr>
              <w:jc w:val="both"/>
              <w:rPr>
                <w:del w:id="699" w:author="vopatrilova" w:date="2018-11-16T10:46:00Z"/>
              </w:rPr>
            </w:pPr>
            <w:del w:id="700" w:author="vopatrilova" w:date="2018-11-16T10:46:00Z">
              <w:r w:rsidRPr="00C557F3" w:rsidDel="00B23C6C">
                <w:delText>3p+4c</w:delText>
              </w:r>
            </w:del>
          </w:p>
        </w:tc>
        <w:tc>
          <w:tcPr>
            <w:tcW w:w="849" w:type="dxa"/>
          </w:tcPr>
          <w:p w:rsidR="00115741" w:rsidRPr="00C557F3" w:rsidDel="00B23C6C" w:rsidRDefault="00115741" w:rsidP="000132AE">
            <w:pPr>
              <w:jc w:val="both"/>
              <w:rPr>
                <w:del w:id="701" w:author="vopatrilova" w:date="2018-11-16T10:46:00Z"/>
              </w:rPr>
            </w:pPr>
            <w:del w:id="702" w:author="vopatrilova" w:date="2018-11-16T10:46:00Z">
              <w:r w:rsidRPr="00C557F3" w:rsidDel="00B23C6C">
                <w:delText>z</w:delText>
              </w:r>
            </w:del>
          </w:p>
        </w:tc>
        <w:tc>
          <w:tcPr>
            <w:tcW w:w="700" w:type="dxa"/>
          </w:tcPr>
          <w:p w:rsidR="00115741" w:rsidRPr="00C557F3" w:rsidDel="00B23C6C" w:rsidRDefault="00115741" w:rsidP="000132AE">
            <w:pPr>
              <w:jc w:val="both"/>
              <w:rPr>
                <w:del w:id="703" w:author="vopatrilova" w:date="2018-11-16T10:46:00Z"/>
              </w:rPr>
            </w:pPr>
            <w:del w:id="704" w:author="vopatrilova" w:date="2018-11-16T10:46:00Z">
              <w:r w:rsidRPr="00C557F3" w:rsidDel="00B23C6C">
                <w:delText>1</w:delText>
              </w:r>
            </w:del>
          </w:p>
        </w:tc>
        <w:tc>
          <w:tcPr>
            <w:tcW w:w="3979" w:type="dxa"/>
          </w:tcPr>
          <w:p w:rsidR="00115741" w:rsidRPr="00C557F3" w:rsidDel="00B23C6C" w:rsidRDefault="00115741" w:rsidP="000132AE">
            <w:pPr>
              <w:rPr>
                <w:del w:id="705" w:author="vopatrilova" w:date="2018-11-16T10:46:00Z"/>
              </w:rPr>
            </w:pPr>
            <w:del w:id="706" w:author="vopatrilova" w:date="2018-11-16T10:46:00Z">
              <w:r w:rsidRPr="00C557F3" w:rsidDel="00B23C6C">
                <w:delText>MUDr. Niko Burget, externí pracovník (100% p)</w:delText>
              </w:r>
            </w:del>
          </w:p>
        </w:tc>
        <w:tc>
          <w:tcPr>
            <w:tcW w:w="567" w:type="dxa"/>
          </w:tcPr>
          <w:p w:rsidR="00115741" w:rsidRPr="00C557F3" w:rsidDel="00B23C6C" w:rsidRDefault="00115741" w:rsidP="000132AE">
            <w:pPr>
              <w:jc w:val="both"/>
              <w:rPr>
                <w:del w:id="707" w:author="vopatrilova" w:date="2018-11-16T10:46:00Z"/>
              </w:rPr>
            </w:pPr>
            <w:del w:id="708" w:author="vopatrilova" w:date="2018-11-16T10:46:00Z">
              <w:r w:rsidRPr="00C557F3" w:rsidDel="00B23C6C">
                <w:delText>2/LS</w:delText>
              </w:r>
            </w:del>
          </w:p>
        </w:tc>
        <w:tc>
          <w:tcPr>
            <w:tcW w:w="709" w:type="dxa"/>
          </w:tcPr>
          <w:p w:rsidR="00115741" w:rsidRPr="00C557F3" w:rsidDel="00B23C6C" w:rsidRDefault="00115741" w:rsidP="000132AE">
            <w:pPr>
              <w:jc w:val="both"/>
              <w:rPr>
                <w:del w:id="709" w:author="vopatrilova" w:date="2018-11-16T10:46:00Z"/>
              </w:rPr>
            </w:pPr>
          </w:p>
        </w:tc>
      </w:tr>
      <w:tr w:rsidR="0037070A" w:rsidRPr="00C557F3" w:rsidDel="00B23C6C" w:rsidTr="00115741">
        <w:trPr>
          <w:gridAfter w:val="2"/>
          <w:wAfter w:w="65" w:type="dxa"/>
          <w:del w:id="710" w:author="vopatrilova" w:date="2018-11-16T10:46:00Z"/>
        </w:trPr>
        <w:tc>
          <w:tcPr>
            <w:tcW w:w="2727" w:type="dxa"/>
            <w:gridSpan w:val="2"/>
          </w:tcPr>
          <w:p w:rsidR="0037070A" w:rsidRPr="00C557F3" w:rsidDel="00B23C6C" w:rsidRDefault="0037070A" w:rsidP="000132AE">
            <w:pPr>
              <w:jc w:val="both"/>
              <w:rPr>
                <w:del w:id="711" w:author="vopatrilova" w:date="2018-11-16T10:46:00Z"/>
              </w:rPr>
            </w:pPr>
            <w:del w:id="712" w:author="vopatrilova" w:date="2018-11-16T10:46:00Z">
              <w:r w:rsidRPr="00C557F3" w:rsidDel="00B23C6C">
                <w:delText>Diploma thesis</w:delText>
              </w:r>
            </w:del>
          </w:p>
        </w:tc>
        <w:tc>
          <w:tcPr>
            <w:tcW w:w="992" w:type="dxa"/>
            <w:gridSpan w:val="2"/>
          </w:tcPr>
          <w:p w:rsidR="0037070A" w:rsidRPr="0037070A" w:rsidDel="00B23C6C" w:rsidRDefault="0037070A" w:rsidP="002E0EE4">
            <w:pPr>
              <w:jc w:val="both"/>
              <w:rPr>
                <w:del w:id="713" w:author="vopatrilova" w:date="2018-11-16T10:46:00Z"/>
              </w:rPr>
            </w:pPr>
            <w:del w:id="714" w:author="vopatrilova" w:date="2018-11-16T10:46:00Z">
              <w:r w:rsidRPr="0037070A" w:rsidDel="00B23C6C">
                <w:delText>12s</w:delText>
              </w:r>
            </w:del>
          </w:p>
        </w:tc>
        <w:tc>
          <w:tcPr>
            <w:tcW w:w="849" w:type="dxa"/>
          </w:tcPr>
          <w:p w:rsidR="0037070A" w:rsidRPr="00C557F3" w:rsidDel="00B23C6C" w:rsidRDefault="0037070A" w:rsidP="000132AE">
            <w:pPr>
              <w:jc w:val="both"/>
              <w:rPr>
                <w:del w:id="715" w:author="vopatrilova" w:date="2018-11-16T10:46:00Z"/>
              </w:rPr>
            </w:pPr>
            <w:del w:id="716" w:author="vopatrilova" w:date="2018-11-16T10:46:00Z">
              <w:r w:rsidRPr="00C557F3" w:rsidDel="00B23C6C">
                <w:delText>z</w:delText>
              </w:r>
            </w:del>
          </w:p>
        </w:tc>
        <w:tc>
          <w:tcPr>
            <w:tcW w:w="700" w:type="dxa"/>
          </w:tcPr>
          <w:p w:rsidR="0037070A" w:rsidRPr="00C557F3" w:rsidDel="00B23C6C" w:rsidRDefault="0037070A" w:rsidP="000132AE">
            <w:pPr>
              <w:jc w:val="both"/>
              <w:rPr>
                <w:del w:id="717" w:author="vopatrilova" w:date="2018-11-16T10:46:00Z"/>
              </w:rPr>
            </w:pPr>
            <w:del w:id="718" w:author="vopatrilova" w:date="2018-11-16T10:46:00Z">
              <w:r w:rsidRPr="00C557F3" w:rsidDel="00B23C6C">
                <w:delText>14</w:delText>
              </w:r>
            </w:del>
          </w:p>
        </w:tc>
        <w:tc>
          <w:tcPr>
            <w:tcW w:w="3979" w:type="dxa"/>
          </w:tcPr>
          <w:p w:rsidR="0037070A" w:rsidRPr="00C557F3" w:rsidDel="00B23C6C" w:rsidRDefault="0037070A" w:rsidP="000132AE">
            <w:pPr>
              <w:rPr>
                <w:del w:id="719" w:author="vopatrilova" w:date="2018-11-16T10:46:00Z"/>
              </w:rPr>
            </w:pPr>
            <w:del w:id="720" w:author="vopatrilova" w:date="2018-11-16T10:46:00Z">
              <w:r w:rsidRPr="00C557F3" w:rsidDel="00B23C6C">
                <w:delText>prof. Ing. Vladimír Vašek, CSc. (100% c)</w:delText>
              </w:r>
            </w:del>
          </w:p>
        </w:tc>
        <w:tc>
          <w:tcPr>
            <w:tcW w:w="567" w:type="dxa"/>
          </w:tcPr>
          <w:p w:rsidR="0037070A" w:rsidRPr="00C557F3" w:rsidDel="00B23C6C" w:rsidRDefault="0037070A" w:rsidP="000132AE">
            <w:pPr>
              <w:jc w:val="both"/>
              <w:rPr>
                <w:del w:id="721" w:author="vopatrilova" w:date="2018-11-16T10:46:00Z"/>
              </w:rPr>
            </w:pPr>
            <w:del w:id="722" w:author="vopatrilova" w:date="2018-11-16T10:46:00Z">
              <w:r w:rsidRPr="00C557F3" w:rsidDel="00B23C6C">
                <w:delText>2/LS</w:delText>
              </w:r>
            </w:del>
          </w:p>
        </w:tc>
        <w:tc>
          <w:tcPr>
            <w:tcW w:w="709" w:type="dxa"/>
          </w:tcPr>
          <w:p w:rsidR="0037070A" w:rsidRPr="00C557F3" w:rsidDel="00B23C6C" w:rsidRDefault="0037070A" w:rsidP="000132AE">
            <w:pPr>
              <w:jc w:val="both"/>
              <w:rPr>
                <w:del w:id="723" w:author="vopatrilova" w:date="2018-11-16T10:46:00Z"/>
              </w:rPr>
            </w:pPr>
          </w:p>
        </w:tc>
      </w:tr>
      <w:tr w:rsidR="00115741" w:rsidRPr="00C557F3" w:rsidDel="00B23C6C" w:rsidTr="00115741">
        <w:trPr>
          <w:gridAfter w:val="2"/>
          <w:wAfter w:w="65" w:type="dxa"/>
          <w:trHeight w:val="237"/>
          <w:del w:id="724" w:author="vopatrilova" w:date="2018-11-16T10:46:00Z"/>
        </w:trPr>
        <w:tc>
          <w:tcPr>
            <w:tcW w:w="2727" w:type="dxa"/>
            <w:gridSpan w:val="2"/>
          </w:tcPr>
          <w:p w:rsidR="00115741" w:rsidRPr="00C557F3" w:rsidDel="00B23C6C" w:rsidRDefault="00115741" w:rsidP="000132AE">
            <w:pPr>
              <w:rPr>
                <w:del w:id="725" w:author="vopatrilova" w:date="2018-11-16T10:46:00Z"/>
              </w:rPr>
            </w:pPr>
            <w:del w:id="726" w:author="vopatrilova" w:date="2018-11-16T10:46:00Z">
              <w:r w:rsidRPr="00C557F3" w:rsidDel="00B23C6C">
                <w:rPr>
                  <w:rStyle w:val="shorttext"/>
                  <w:rFonts w:eastAsiaTheme="majorEastAsia"/>
                  <w:color w:val="222222"/>
                </w:rPr>
                <w:delText>Field practice</w:delText>
              </w:r>
            </w:del>
          </w:p>
        </w:tc>
        <w:tc>
          <w:tcPr>
            <w:tcW w:w="992" w:type="dxa"/>
            <w:gridSpan w:val="2"/>
          </w:tcPr>
          <w:p w:rsidR="00115741" w:rsidRPr="00C557F3" w:rsidDel="00B23C6C" w:rsidRDefault="00115741" w:rsidP="000132AE">
            <w:pPr>
              <w:jc w:val="both"/>
              <w:rPr>
                <w:del w:id="727" w:author="vopatrilova" w:date="2018-11-16T10:46:00Z"/>
              </w:rPr>
            </w:pPr>
            <w:del w:id="728" w:author="vopatrilova" w:date="2018-11-16T10:46:00Z">
              <w:r w:rsidRPr="00C557F3" w:rsidDel="00B23C6C">
                <w:delText>120c</w:delText>
              </w:r>
            </w:del>
          </w:p>
        </w:tc>
        <w:tc>
          <w:tcPr>
            <w:tcW w:w="849" w:type="dxa"/>
          </w:tcPr>
          <w:p w:rsidR="00115741" w:rsidRPr="00C557F3" w:rsidDel="00B23C6C" w:rsidRDefault="00115741" w:rsidP="000132AE">
            <w:pPr>
              <w:jc w:val="both"/>
              <w:rPr>
                <w:del w:id="729" w:author="vopatrilova" w:date="2018-11-16T10:46:00Z"/>
              </w:rPr>
            </w:pPr>
            <w:del w:id="730" w:author="vopatrilova" w:date="2018-11-16T10:46:00Z">
              <w:r w:rsidRPr="00C557F3" w:rsidDel="00B23C6C">
                <w:delText>z</w:delText>
              </w:r>
            </w:del>
          </w:p>
        </w:tc>
        <w:tc>
          <w:tcPr>
            <w:tcW w:w="700" w:type="dxa"/>
          </w:tcPr>
          <w:p w:rsidR="00115741" w:rsidRPr="00C557F3" w:rsidDel="00B23C6C" w:rsidRDefault="00115741" w:rsidP="000132AE">
            <w:pPr>
              <w:jc w:val="both"/>
              <w:rPr>
                <w:del w:id="731" w:author="vopatrilova" w:date="2018-11-16T10:46:00Z"/>
              </w:rPr>
            </w:pPr>
            <w:del w:id="732" w:author="vopatrilova" w:date="2018-11-16T10:46:00Z">
              <w:r w:rsidRPr="00C557F3" w:rsidDel="00B23C6C">
                <w:delText>3</w:delText>
              </w:r>
            </w:del>
          </w:p>
        </w:tc>
        <w:tc>
          <w:tcPr>
            <w:tcW w:w="3979" w:type="dxa"/>
          </w:tcPr>
          <w:p w:rsidR="00115741" w:rsidRPr="00C557F3" w:rsidDel="00B23C6C" w:rsidRDefault="00115741" w:rsidP="000132AE">
            <w:pPr>
              <w:rPr>
                <w:del w:id="733" w:author="vopatrilova" w:date="2018-11-16T10:46:00Z"/>
              </w:rPr>
            </w:pPr>
            <w:del w:id="734" w:author="vopatrilova" w:date="2018-11-16T10:46:00Z">
              <w:r w:rsidRPr="00C557F3" w:rsidDel="00B23C6C">
                <w:delText>prof. Ing. Vladimír Vašek, CSc. (100% c)</w:delText>
              </w:r>
            </w:del>
          </w:p>
        </w:tc>
        <w:tc>
          <w:tcPr>
            <w:tcW w:w="1276" w:type="dxa"/>
            <w:gridSpan w:val="2"/>
          </w:tcPr>
          <w:p w:rsidR="00115741" w:rsidRPr="00C557F3" w:rsidDel="00B23C6C" w:rsidRDefault="00115741" w:rsidP="000132AE">
            <w:pPr>
              <w:jc w:val="both"/>
              <w:rPr>
                <w:del w:id="735" w:author="vopatrilova" w:date="2018-11-16T10:46:00Z"/>
              </w:rPr>
            </w:pPr>
            <w:del w:id="736" w:author="vopatrilova" w:date="2018-11-16T10:46:00Z">
              <w:r w:rsidRPr="00C557F3" w:rsidDel="00B23C6C">
                <w:delText>Viz poznámka</w:delText>
              </w:r>
            </w:del>
          </w:p>
        </w:tc>
      </w:tr>
      <w:tr w:rsidR="00115741" w:rsidRPr="00C557F3" w:rsidDel="00B23C6C" w:rsidTr="000132AE">
        <w:trPr>
          <w:gridAfter w:val="2"/>
          <w:wAfter w:w="65" w:type="dxa"/>
          <w:del w:id="737" w:author="vopatrilova" w:date="2018-11-16T10:46:00Z"/>
        </w:trPr>
        <w:tc>
          <w:tcPr>
            <w:tcW w:w="10523" w:type="dxa"/>
            <w:gridSpan w:val="9"/>
          </w:tcPr>
          <w:p w:rsidR="00115741" w:rsidRPr="00C557F3" w:rsidDel="00B23C6C" w:rsidRDefault="00115741" w:rsidP="000132AE">
            <w:pPr>
              <w:jc w:val="both"/>
              <w:rPr>
                <w:del w:id="738" w:author="vopatrilova" w:date="2018-11-16T10:46:00Z"/>
              </w:rPr>
            </w:pPr>
            <w:del w:id="739" w:author="vopatrilova" w:date="2018-11-16T10:46:00Z">
              <w:r w:rsidRPr="00C557F3" w:rsidDel="00B23C6C">
                <w:rPr>
                  <w:b/>
                </w:rPr>
                <w:delText>Poznámka:</w:delText>
              </w:r>
            </w:del>
          </w:p>
          <w:p w:rsidR="00115741" w:rsidRPr="00C557F3" w:rsidDel="00B23C6C" w:rsidRDefault="00115741" w:rsidP="000132AE">
            <w:pPr>
              <w:jc w:val="both"/>
              <w:rPr>
                <w:del w:id="740" w:author="vopatrilova" w:date="2018-11-16T10:46:00Z"/>
              </w:rPr>
            </w:pPr>
            <w:del w:id="741" w:author="vopatrilova" w:date="2018-11-16T10:46:00Z">
              <w:r w:rsidRPr="00C557F3" w:rsidDel="00B23C6C">
                <w:delText>Student vykoná praxi v průmyslové firmě v daném rozsahu hodin kdykoliv v průběhu navazujícího magisterského studia.</w:delText>
              </w:r>
            </w:del>
          </w:p>
        </w:tc>
      </w:tr>
      <w:tr w:rsidR="00115741" w:rsidRPr="00C557F3" w:rsidDel="00B23C6C" w:rsidTr="000132AE">
        <w:trPr>
          <w:gridAfter w:val="2"/>
          <w:wAfter w:w="65" w:type="dxa"/>
          <w:del w:id="742" w:author="vopatrilova" w:date="2018-11-16T10:46:00Z"/>
        </w:trPr>
        <w:tc>
          <w:tcPr>
            <w:tcW w:w="10523" w:type="dxa"/>
            <w:gridSpan w:val="9"/>
            <w:shd w:val="clear" w:color="auto" w:fill="F7CAAE"/>
          </w:tcPr>
          <w:p w:rsidR="00115741" w:rsidRPr="00C557F3" w:rsidDel="00B23C6C" w:rsidRDefault="00115741" w:rsidP="000132AE">
            <w:pPr>
              <w:jc w:val="center"/>
              <w:rPr>
                <w:del w:id="743" w:author="vopatrilova" w:date="2018-11-16T10:46:00Z"/>
              </w:rPr>
            </w:pPr>
            <w:del w:id="744" w:author="vopatrilova" w:date="2018-11-16T10:46:00Z">
              <w:r w:rsidRPr="00C557F3" w:rsidDel="00B23C6C">
                <w:rPr>
                  <w:b/>
                  <w:sz w:val="22"/>
                </w:rPr>
                <w:delText>Povinně volitelné předměty - skupina 1</w:delText>
              </w:r>
            </w:del>
          </w:p>
        </w:tc>
      </w:tr>
      <w:tr w:rsidR="00115741" w:rsidRPr="00C557F3" w:rsidDel="00B23C6C" w:rsidTr="00115741">
        <w:trPr>
          <w:gridAfter w:val="2"/>
          <w:wAfter w:w="65" w:type="dxa"/>
          <w:del w:id="745" w:author="vopatrilova" w:date="2018-11-16T10:46:00Z"/>
        </w:trPr>
        <w:tc>
          <w:tcPr>
            <w:tcW w:w="2727" w:type="dxa"/>
            <w:gridSpan w:val="2"/>
          </w:tcPr>
          <w:p w:rsidR="00115741" w:rsidRPr="00C557F3" w:rsidDel="00B23C6C" w:rsidRDefault="00115741" w:rsidP="000132AE">
            <w:pPr>
              <w:jc w:val="both"/>
              <w:rPr>
                <w:del w:id="746" w:author="vopatrilova" w:date="2018-11-16T10:46:00Z"/>
              </w:rPr>
            </w:pPr>
            <w:del w:id="747" w:author="vopatrilova" w:date="2018-11-16T10:46:00Z">
              <w:r w:rsidRPr="00C557F3" w:rsidDel="00B23C6C">
                <w:rPr>
                  <w:rStyle w:val="shorttext"/>
                  <w:rFonts w:eastAsiaTheme="majorEastAsia"/>
                  <w:color w:val="222222"/>
                </w:rPr>
                <w:delText>Electromagnetic Compatibility</w:delText>
              </w:r>
            </w:del>
          </w:p>
        </w:tc>
        <w:tc>
          <w:tcPr>
            <w:tcW w:w="992" w:type="dxa"/>
            <w:gridSpan w:val="2"/>
          </w:tcPr>
          <w:p w:rsidR="00115741" w:rsidRPr="00C557F3" w:rsidDel="00B23C6C" w:rsidRDefault="00115741" w:rsidP="000132AE">
            <w:pPr>
              <w:jc w:val="both"/>
              <w:rPr>
                <w:del w:id="748" w:author="vopatrilova" w:date="2018-11-16T10:46:00Z"/>
              </w:rPr>
            </w:pPr>
            <w:del w:id="749" w:author="vopatrilova" w:date="2018-11-16T10:46:00Z">
              <w:r w:rsidRPr="00C557F3" w:rsidDel="00B23C6C">
                <w:delText>28p+28c</w:delText>
              </w:r>
            </w:del>
          </w:p>
        </w:tc>
        <w:tc>
          <w:tcPr>
            <w:tcW w:w="849" w:type="dxa"/>
          </w:tcPr>
          <w:p w:rsidR="00115741" w:rsidRPr="00C557F3" w:rsidDel="00B23C6C" w:rsidRDefault="00115741" w:rsidP="000132AE">
            <w:pPr>
              <w:jc w:val="both"/>
              <w:rPr>
                <w:del w:id="750" w:author="vopatrilova" w:date="2018-11-16T10:46:00Z"/>
              </w:rPr>
            </w:pPr>
            <w:del w:id="751" w:author="vopatrilova" w:date="2018-11-16T10:46:00Z">
              <w:r w:rsidRPr="00C557F3" w:rsidDel="00B23C6C">
                <w:delText>z, zk</w:delText>
              </w:r>
            </w:del>
          </w:p>
        </w:tc>
        <w:tc>
          <w:tcPr>
            <w:tcW w:w="700" w:type="dxa"/>
          </w:tcPr>
          <w:p w:rsidR="00115741" w:rsidRPr="00C557F3" w:rsidDel="00B23C6C" w:rsidRDefault="00115741" w:rsidP="000132AE">
            <w:pPr>
              <w:jc w:val="both"/>
              <w:rPr>
                <w:del w:id="752" w:author="vopatrilova" w:date="2018-11-16T10:46:00Z"/>
              </w:rPr>
            </w:pPr>
            <w:del w:id="753" w:author="vopatrilova" w:date="2018-11-16T10:46:00Z">
              <w:r w:rsidRPr="00C557F3" w:rsidDel="00B23C6C">
                <w:delText>5</w:delText>
              </w:r>
            </w:del>
          </w:p>
        </w:tc>
        <w:tc>
          <w:tcPr>
            <w:tcW w:w="3979" w:type="dxa"/>
          </w:tcPr>
          <w:p w:rsidR="00115741" w:rsidRPr="00C557F3" w:rsidDel="00B23C6C" w:rsidRDefault="00115741" w:rsidP="000132AE">
            <w:pPr>
              <w:rPr>
                <w:del w:id="754" w:author="vopatrilova" w:date="2018-11-16T10:46:00Z"/>
                <w:b/>
              </w:rPr>
            </w:pPr>
            <w:del w:id="755" w:author="vopatrilova" w:date="2018-11-16T10:46:00Z">
              <w:r w:rsidRPr="00C557F3" w:rsidDel="00B23C6C">
                <w:rPr>
                  <w:b/>
                </w:rPr>
                <w:delText xml:space="preserve">Ing. Martin Pospíšilík, Ph.D. </w:delText>
              </w:r>
              <w:r w:rsidRPr="00C557F3" w:rsidDel="00B23C6C">
                <w:delText>(100% p)</w:delText>
              </w:r>
            </w:del>
          </w:p>
        </w:tc>
        <w:tc>
          <w:tcPr>
            <w:tcW w:w="567" w:type="dxa"/>
          </w:tcPr>
          <w:p w:rsidR="00115741" w:rsidRPr="00C557F3" w:rsidDel="00B23C6C" w:rsidRDefault="00115741" w:rsidP="000132AE">
            <w:pPr>
              <w:jc w:val="both"/>
              <w:rPr>
                <w:del w:id="756" w:author="vopatrilova" w:date="2018-11-16T10:46:00Z"/>
              </w:rPr>
            </w:pPr>
            <w:del w:id="757" w:author="vopatrilova" w:date="2018-11-16T10:46:00Z">
              <w:r w:rsidRPr="00C557F3" w:rsidDel="00B23C6C">
                <w:delText>1/LS</w:delText>
              </w:r>
            </w:del>
          </w:p>
        </w:tc>
        <w:tc>
          <w:tcPr>
            <w:tcW w:w="709" w:type="dxa"/>
          </w:tcPr>
          <w:p w:rsidR="00115741" w:rsidRPr="00C557F3" w:rsidDel="00B23C6C" w:rsidRDefault="00115741" w:rsidP="000132AE">
            <w:pPr>
              <w:jc w:val="both"/>
              <w:rPr>
                <w:del w:id="758" w:author="vopatrilova" w:date="2018-11-16T10:46:00Z"/>
              </w:rPr>
            </w:pPr>
            <w:del w:id="759" w:author="vopatrilova" w:date="2018-11-12T10:33:00Z">
              <w:r w:rsidRPr="00C557F3" w:rsidDel="00BF2532">
                <w:delText>PZ</w:delText>
              </w:r>
            </w:del>
          </w:p>
        </w:tc>
      </w:tr>
      <w:tr w:rsidR="00115741" w:rsidRPr="00C557F3" w:rsidDel="00B23C6C" w:rsidTr="00115741">
        <w:trPr>
          <w:gridAfter w:val="2"/>
          <w:wAfter w:w="65" w:type="dxa"/>
          <w:del w:id="760" w:author="vopatrilova" w:date="2018-11-16T10:46:00Z"/>
        </w:trPr>
        <w:tc>
          <w:tcPr>
            <w:tcW w:w="2727" w:type="dxa"/>
            <w:gridSpan w:val="2"/>
          </w:tcPr>
          <w:p w:rsidR="00115741" w:rsidRPr="00C557F3" w:rsidDel="00B23C6C" w:rsidRDefault="00115741" w:rsidP="000132AE">
            <w:pPr>
              <w:rPr>
                <w:del w:id="761" w:author="vopatrilova" w:date="2018-11-16T10:46:00Z"/>
              </w:rPr>
            </w:pPr>
            <w:del w:id="762" w:author="vopatrilova" w:date="2018-11-16T10:46:00Z">
              <w:r w:rsidRPr="00C557F3" w:rsidDel="00B23C6C">
                <w:rPr>
                  <w:rStyle w:val="shorttext"/>
                  <w:rFonts w:eastAsiaTheme="majorEastAsia"/>
                  <w:color w:val="222222"/>
                </w:rPr>
                <w:delText>Kinematics and dynamics of mechatronic systems</w:delText>
              </w:r>
            </w:del>
          </w:p>
        </w:tc>
        <w:tc>
          <w:tcPr>
            <w:tcW w:w="992" w:type="dxa"/>
            <w:gridSpan w:val="2"/>
          </w:tcPr>
          <w:p w:rsidR="00115741" w:rsidRPr="00C557F3" w:rsidDel="00B23C6C" w:rsidRDefault="00115741" w:rsidP="000132AE">
            <w:pPr>
              <w:jc w:val="both"/>
              <w:rPr>
                <w:del w:id="763" w:author="vopatrilova" w:date="2018-11-16T10:46:00Z"/>
              </w:rPr>
            </w:pPr>
            <w:del w:id="764" w:author="vopatrilova" w:date="2018-11-16T10:46:00Z">
              <w:r w:rsidRPr="00C557F3" w:rsidDel="00B23C6C">
                <w:delText>28p+28c</w:delText>
              </w:r>
            </w:del>
          </w:p>
        </w:tc>
        <w:tc>
          <w:tcPr>
            <w:tcW w:w="849" w:type="dxa"/>
          </w:tcPr>
          <w:p w:rsidR="00115741" w:rsidRPr="00C557F3" w:rsidDel="00B23C6C" w:rsidRDefault="00115741" w:rsidP="000132AE">
            <w:pPr>
              <w:jc w:val="both"/>
              <w:rPr>
                <w:del w:id="765" w:author="vopatrilova" w:date="2018-11-16T10:46:00Z"/>
              </w:rPr>
            </w:pPr>
            <w:del w:id="766" w:author="vopatrilova" w:date="2018-11-16T10:46:00Z">
              <w:r w:rsidRPr="00C557F3" w:rsidDel="00B23C6C">
                <w:delText>z, zk</w:delText>
              </w:r>
            </w:del>
          </w:p>
        </w:tc>
        <w:tc>
          <w:tcPr>
            <w:tcW w:w="700" w:type="dxa"/>
          </w:tcPr>
          <w:p w:rsidR="00115741" w:rsidRPr="00C557F3" w:rsidDel="00B23C6C" w:rsidRDefault="00115741" w:rsidP="000132AE">
            <w:pPr>
              <w:jc w:val="both"/>
              <w:rPr>
                <w:del w:id="767" w:author="vopatrilova" w:date="2018-11-16T10:46:00Z"/>
              </w:rPr>
            </w:pPr>
            <w:del w:id="768" w:author="vopatrilova" w:date="2018-11-16T10:46:00Z">
              <w:r w:rsidRPr="00C557F3" w:rsidDel="00B23C6C">
                <w:delText>5</w:delText>
              </w:r>
            </w:del>
          </w:p>
        </w:tc>
        <w:tc>
          <w:tcPr>
            <w:tcW w:w="3979" w:type="dxa"/>
          </w:tcPr>
          <w:p w:rsidR="00115741" w:rsidRPr="00C557F3" w:rsidDel="00B23C6C" w:rsidRDefault="00115741" w:rsidP="000132AE">
            <w:pPr>
              <w:rPr>
                <w:del w:id="769" w:author="vopatrilova" w:date="2018-11-16T10:46:00Z"/>
                <w:b/>
              </w:rPr>
            </w:pPr>
            <w:del w:id="770" w:author="vopatrilova" w:date="2018-11-16T10:46:00Z">
              <w:r w:rsidRPr="00C557F3" w:rsidDel="00B23C6C">
                <w:rPr>
                  <w:b/>
                </w:rPr>
                <w:delText xml:space="preserve">doc. Ing. Zdeněk Úředníček, CSc. </w:delText>
              </w:r>
              <w:r w:rsidRPr="00C557F3" w:rsidDel="00B23C6C">
                <w:delText>(100% p)</w:delText>
              </w:r>
            </w:del>
          </w:p>
        </w:tc>
        <w:tc>
          <w:tcPr>
            <w:tcW w:w="567" w:type="dxa"/>
          </w:tcPr>
          <w:p w:rsidR="00115741" w:rsidRPr="00C557F3" w:rsidDel="00B23C6C" w:rsidRDefault="00115741" w:rsidP="000132AE">
            <w:pPr>
              <w:jc w:val="both"/>
              <w:rPr>
                <w:del w:id="771" w:author="vopatrilova" w:date="2018-11-16T10:46:00Z"/>
              </w:rPr>
            </w:pPr>
            <w:del w:id="772" w:author="vopatrilova" w:date="2018-11-16T10:46:00Z">
              <w:r w:rsidRPr="00C557F3" w:rsidDel="00B23C6C">
                <w:delText>1/LS</w:delText>
              </w:r>
            </w:del>
          </w:p>
        </w:tc>
        <w:tc>
          <w:tcPr>
            <w:tcW w:w="709" w:type="dxa"/>
          </w:tcPr>
          <w:p w:rsidR="00115741" w:rsidRPr="00C557F3" w:rsidDel="00B23C6C" w:rsidRDefault="00115741" w:rsidP="000132AE">
            <w:pPr>
              <w:jc w:val="both"/>
              <w:rPr>
                <w:del w:id="773" w:author="vopatrilova" w:date="2018-11-16T10:46:00Z"/>
              </w:rPr>
            </w:pPr>
            <w:del w:id="774" w:author="vopatrilova" w:date="2018-11-16T10:46:00Z">
              <w:r w:rsidRPr="00C557F3" w:rsidDel="00B23C6C">
                <w:delText>PZ</w:delText>
              </w:r>
            </w:del>
          </w:p>
        </w:tc>
      </w:tr>
      <w:tr w:rsidR="00115741" w:rsidRPr="00C557F3" w:rsidDel="00B23C6C" w:rsidTr="000132AE">
        <w:trPr>
          <w:gridAfter w:val="2"/>
          <w:wAfter w:w="65" w:type="dxa"/>
          <w:del w:id="775" w:author="vopatrilova" w:date="2018-11-16T10:46:00Z"/>
        </w:trPr>
        <w:tc>
          <w:tcPr>
            <w:tcW w:w="10523" w:type="dxa"/>
            <w:gridSpan w:val="9"/>
          </w:tcPr>
          <w:p w:rsidR="00115741" w:rsidRPr="00C557F3" w:rsidDel="00B23C6C" w:rsidRDefault="00115741" w:rsidP="000132AE">
            <w:pPr>
              <w:rPr>
                <w:del w:id="776" w:author="vopatrilova" w:date="2018-11-16T10:46:00Z"/>
                <w:b/>
              </w:rPr>
            </w:pPr>
            <w:del w:id="777" w:author="vopatrilova" w:date="2018-11-16T10:46:00Z">
              <w:r w:rsidRPr="00C557F3" w:rsidDel="00B23C6C">
                <w:rPr>
                  <w:b/>
                </w:rPr>
                <w:delText xml:space="preserve">Podmínka pro splnění této skupiny předmětů: </w:delText>
              </w:r>
            </w:del>
          </w:p>
          <w:p w:rsidR="00115741" w:rsidRPr="00C557F3" w:rsidDel="00B23C6C" w:rsidRDefault="00115741" w:rsidP="000132AE">
            <w:pPr>
              <w:jc w:val="both"/>
              <w:rPr>
                <w:del w:id="778" w:author="vopatrilova" w:date="2018-11-16T10:46:00Z"/>
              </w:rPr>
            </w:pPr>
            <w:del w:id="779" w:author="vopatrilova" w:date="2018-11-16T10:46:00Z">
              <w:r w:rsidRPr="00C557F3" w:rsidDel="00B23C6C">
                <w:delText>Student volí jeden z předmětů a tím se profiluje i pro další blok volitelných předmětů. Doporučeno pro 1/LS.</w:delText>
              </w:r>
            </w:del>
          </w:p>
        </w:tc>
      </w:tr>
      <w:tr w:rsidR="00115741" w:rsidRPr="00C557F3" w:rsidDel="00B23C6C" w:rsidTr="000132AE">
        <w:trPr>
          <w:gridAfter w:val="2"/>
          <w:wAfter w:w="65" w:type="dxa"/>
          <w:del w:id="780" w:author="vopatrilova" w:date="2018-11-16T10:46:00Z"/>
        </w:trPr>
        <w:tc>
          <w:tcPr>
            <w:tcW w:w="10523" w:type="dxa"/>
            <w:gridSpan w:val="9"/>
            <w:shd w:val="clear" w:color="auto" w:fill="F7CAAE"/>
          </w:tcPr>
          <w:p w:rsidR="00115741" w:rsidRPr="00C557F3" w:rsidDel="00B23C6C" w:rsidRDefault="00115741" w:rsidP="000132AE">
            <w:pPr>
              <w:jc w:val="center"/>
              <w:rPr>
                <w:del w:id="781" w:author="vopatrilova" w:date="2018-11-16T10:46:00Z"/>
              </w:rPr>
            </w:pPr>
            <w:del w:id="782" w:author="vopatrilova" w:date="2018-11-16T10:46:00Z">
              <w:r w:rsidRPr="00C557F3" w:rsidDel="00B23C6C">
                <w:rPr>
                  <w:b/>
                  <w:sz w:val="22"/>
                </w:rPr>
                <w:delText>Povinně volitelné předměty - skupina 2</w:delText>
              </w:r>
            </w:del>
          </w:p>
        </w:tc>
      </w:tr>
      <w:tr w:rsidR="00115741" w:rsidRPr="00C557F3" w:rsidDel="00B23C6C" w:rsidTr="00115741">
        <w:trPr>
          <w:gridAfter w:val="2"/>
          <w:wAfter w:w="65" w:type="dxa"/>
          <w:del w:id="783" w:author="vopatrilova" w:date="2018-11-16T10:46:00Z"/>
        </w:trPr>
        <w:tc>
          <w:tcPr>
            <w:tcW w:w="2727" w:type="dxa"/>
            <w:gridSpan w:val="2"/>
          </w:tcPr>
          <w:p w:rsidR="00115741" w:rsidRPr="00C557F3" w:rsidDel="00B23C6C" w:rsidRDefault="00115741" w:rsidP="000132AE">
            <w:pPr>
              <w:rPr>
                <w:del w:id="784" w:author="vopatrilova" w:date="2018-11-16T10:46:00Z"/>
              </w:rPr>
            </w:pPr>
            <w:del w:id="785" w:author="vopatrilova" w:date="2018-11-16T10:46:00Z">
              <w:r w:rsidRPr="00C557F3" w:rsidDel="00B23C6C">
                <w:rPr>
                  <w:rStyle w:val="shorttext"/>
                  <w:rFonts w:eastAsiaTheme="majorEastAsia"/>
                  <w:color w:val="222222"/>
                </w:rPr>
                <w:delText>Advanced methods of automatic control</w:delText>
              </w:r>
            </w:del>
          </w:p>
        </w:tc>
        <w:tc>
          <w:tcPr>
            <w:tcW w:w="992" w:type="dxa"/>
            <w:gridSpan w:val="2"/>
          </w:tcPr>
          <w:p w:rsidR="00115741" w:rsidRPr="00C557F3" w:rsidDel="00B23C6C" w:rsidRDefault="00115741" w:rsidP="000132AE">
            <w:pPr>
              <w:jc w:val="both"/>
              <w:rPr>
                <w:del w:id="786" w:author="vopatrilova" w:date="2018-11-16T10:46:00Z"/>
              </w:rPr>
            </w:pPr>
            <w:del w:id="787" w:author="vopatrilova" w:date="2018-11-16T10:46:00Z">
              <w:r w:rsidRPr="00C557F3" w:rsidDel="00B23C6C">
                <w:delText>28p+28c</w:delText>
              </w:r>
            </w:del>
          </w:p>
        </w:tc>
        <w:tc>
          <w:tcPr>
            <w:tcW w:w="849" w:type="dxa"/>
          </w:tcPr>
          <w:p w:rsidR="00115741" w:rsidRPr="00C557F3" w:rsidDel="00B23C6C" w:rsidRDefault="00115741" w:rsidP="000132AE">
            <w:pPr>
              <w:jc w:val="both"/>
              <w:rPr>
                <w:del w:id="788" w:author="vopatrilova" w:date="2018-11-16T10:46:00Z"/>
              </w:rPr>
            </w:pPr>
            <w:del w:id="789" w:author="vopatrilova" w:date="2018-11-16T10:46:00Z">
              <w:r w:rsidRPr="00C557F3" w:rsidDel="00B23C6C">
                <w:delText>z, zk</w:delText>
              </w:r>
            </w:del>
          </w:p>
        </w:tc>
        <w:tc>
          <w:tcPr>
            <w:tcW w:w="700" w:type="dxa"/>
          </w:tcPr>
          <w:p w:rsidR="00115741" w:rsidRPr="00C557F3" w:rsidDel="00B23C6C" w:rsidRDefault="00115741" w:rsidP="000132AE">
            <w:pPr>
              <w:jc w:val="both"/>
              <w:rPr>
                <w:del w:id="790" w:author="vopatrilova" w:date="2018-11-16T10:46:00Z"/>
              </w:rPr>
            </w:pPr>
            <w:del w:id="791" w:author="vopatrilova" w:date="2018-11-16T10:46:00Z">
              <w:r w:rsidRPr="00C557F3" w:rsidDel="00B23C6C">
                <w:delText>6</w:delText>
              </w:r>
            </w:del>
          </w:p>
        </w:tc>
        <w:tc>
          <w:tcPr>
            <w:tcW w:w="3979" w:type="dxa"/>
          </w:tcPr>
          <w:p w:rsidR="00115741" w:rsidRPr="00C557F3" w:rsidDel="00B23C6C" w:rsidRDefault="00115741" w:rsidP="000132AE">
            <w:pPr>
              <w:rPr>
                <w:del w:id="792" w:author="vopatrilova" w:date="2018-11-16T10:46:00Z"/>
                <w:b/>
              </w:rPr>
            </w:pPr>
            <w:del w:id="793" w:author="vopatrilova" w:date="2018-11-16T10:46:00Z">
              <w:r w:rsidRPr="00C557F3" w:rsidDel="00B23C6C">
                <w:rPr>
                  <w:b/>
                </w:rPr>
                <w:delText xml:space="preserve">prof. Ing. Vladimír Bobál, CSc. </w:delText>
              </w:r>
              <w:r w:rsidRPr="00C557F3" w:rsidDel="00B23C6C">
                <w:delText>(75% p)</w:delText>
              </w:r>
              <w:r w:rsidRPr="00C557F3" w:rsidDel="00B23C6C">
                <w:rPr>
                  <w:b/>
                </w:rPr>
                <w:delText xml:space="preserve">, </w:delText>
              </w:r>
              <w:r w:rsidRPr="00C557F3" w:rsidDel="00B23C6C">
                <w:rPr>
                  <w:b/>
                </w:rPr>
                <w:br/>
                <w:delText xml:space="preserve">doc. Ing. Libor Pekař, Ph.D. </w:delText>
              </w:r>
              <w:r w:rsidRPr="00C557F3" w:rsidDel="00B23C6C">
                <w:delText>(25% p)</w:delText>
              </w:r>
            </w:del>
          </w:p>
        </w:tc>
        <w:tc>
          <w:tcPr>
            <w:tcW w:w="567" w:type="dxa"/>
          </w:tcPr>
          <w:p w:rsidR="00115741" w:rsidRPr="00C557F3" w:rsidDel="00B23C6C" w:rsidRDefault="00115741" w:rsidP="000132AE">
            <w:pPr>
              <w:jc w:val="both"/>
              <w:rPr>
                <w:del w:id="794" w:author="vopatrilova" w:date="2018-11-16T10:46:00Z"/>
              </w:rPr>
            </w:pPr>
            <w:del w:id="795" w:author="vopatrilova" w:date="2018-11-16T10:46:00Z">
              <w:r w:rsidRPr="00C557F3" w:rsidDel="00B23C6C">
                <w:delText>2/ZS</w:delText>
              </w:r>
            </w:del>
          </w:p>
        </w:tc>
        <w:tc>
          <w:tcPr>
            <w:tcW w:w="709" w:type="dxa"/>
          </w:tcPr>
          <w:p w:rsidR="00115741" w:rsidRPr="00C557F3" w:rsidDel="00B23C6C" w:rsidRDefault="00115741" w:rsidP="000132AE">
            <w:pPr>
              <w:jc w:val="both"/>
              <w:rPr>
                <w:del w:id="796" w:author="vopatrilova" w:date="2018-11-16T10:46:00Z"/>
              </w:rPr>
            </w:pPr>
            <w:del w:id="797" w:author="vopatrilova" w:date="2018-11-12T10:33:00Z">
              <w:r w:rsidRPr="00C557F3" w:rsidDel="00BF2532">
                <w:delText>PZ</w:delText>
              </w:r>
            </w:del>
          </w:p>
        </w:tc>
      </w:tr>
      <w:tr w:rsidR="00115741" w:rsidRPr="00C557F3" w:rsidDel="00B23C6C" w:rsidTr="00115741">
        <w:trPr>
          <w:gridAfter w:val="2"/>
          <w:wAfter w:w="65" w:type="dxa"/>
          <w:del w:id="798" w:author="vopatrilova" w:date="2018-11-16T10:46:00Z"/>
        </w:trPr>
        <w:tc>
          <w:tcPr>
            <w:tcW w:w="2727" w:type="dxa"/>
            <w:gridSpan w:val="2"/>
          </w:tcPr>
          <w:p w:rsidR="00115741" w:rsidRPr="00C557F3" w:rsidDel="00B23C6C" w:rsidRDefault="00115741" w:rsidP="000132AE">
            <w:pPr>
              <w:jc w:val="both"/>
              <w:rPr>
                <w:del w:id="799" w:author="vopatrilova" w:date="2018-11-16T10:46:00Z"/>
              </w:rPr>
            </w:pPr>
            <w:del w:id="800" w:author="vopatrilova" w:date="2018-11-16T10:46:00Z">
              <w:r w:rsidRPr="00C557F3" w:rsidDel="00B23C6C">
                <w:rPr>
                  <w:rStyle w:val="shorttext"/>
                  <w:rFonts w:eastAsiaTheme="majorEastAsia"/>
                  <w:color w:val="222222"/>
                </w:rPr>
                <w:delText>Motion control</w:delText>
              </w:r>
            </w:del>
          </w:p>
        </w:tc>
        <w:tc>
          <w:tcPr>
            <w:tcW w:w="992" w:type="dxa"/>
            <w:gridSpan w:val="2"/>
          </w:tcPr>
          <w:p w:rsidR="00115741" w:rsidRPr="00C557F3" w:rsidDel="00B23C6C" w:rsidRDefault="00115741" w:rsidP="000132AE">
            <w:pPr>
              <w:jc w:val="both"/>
              <w:rPr>
                <w:del w:id="801" w:author="vopatrilova" w:date="2018-11-16T10:46:00Z"/>
              </w:rPr>
            </w:pPr>
            <w:del w:id="802" w:author="vopatrilova" w:date="2018-11-16T10:46:00Z">
              <w:r w:rsidRPr="00C557F3" w:rsidDel="00B23C6C">
                <w:delText>28p+28c</w:delText>
              </w:r>
            </w:del>
          </w:p>
        </w:tc>
        <w:tc>
          <w:tcPr>
            <w:tcW w:w="849" w:type="dxa"/>
          </w:tcPr>
          <w:p w:rsidR="00115741" w:rsidRPr="00C557F3" w:rsidDel="00B23C6C" w:rsidRDefault="00115741" w:rsidP="000132AE">
            <w:pPr>
              <w:jc w:val="both"/>
              <w:rPr>
                <w:del w:id="803" w:author="vopatrilova" w:date="2018-11-16T10:46:00Z"/>
              </w:rPr>
            </w:pPr>
            <w:del w:id="804" w:author="vopatrilova" w:date="2018-11-16T10:46:00Z">
              <w:r w:rsidRPr="00C557F3" w:rsidDel="00B23C6C">
                <w:delText>z, zk</w:delText>
              </w:r>
            </w:del>
          </w:p>
        </w:tc>
        <w:tc>
          <w:tcPr>
            <w:tcW w:w="700" w:type="dxa"/>
          </w:tcPr>
          <w:p w:rsidR="00115741" w:rsidRPr="00C557F3" w:rsidDel="00B23C6C" w:rsidRDefault="00115741" w:rsidP="000132AE">
            <w:pPr>
              <w:jc w:val="both"/>
              <w:rPr>
                <w:del w:id="805" w:author="vopatrilova" w:date="2018-11-16T10:46:00Z"/>
              </w:rPr>
            </w:pPr>
            <w:del w:id="806" w:author="vopatrilova" w:date="2018-11-16T10:46:00Z">
              <w:r w:rsidRPr="00C557F3" w:rsidDel="00B23C6C">
                <w:delText>6</w:delText>
              </w:r>
            </w:del>
          </w:p>
        </w:tc>
        <w:tc>
          <w:tcPr>
            <w:tcW w:w="3979" w:type="dxa"/>
          </w:tcPr>
          <w:p w:rsidR="00115741" w:rsidRPr="00C557F3" w:rsidDel="00B23C6C" w:rsidRDefault="00115741" w:rsidP="000132AE">
            <w:pPr>
              <w:rPr>
                <w:del w:id="807" w:author="vopatrilova" w:date="2018-11-16T10:46:00Z"/>
                <w:b/>
              </w:rPr>
            </w:pPr>
            <w:del w:id="808" w:author="vopatrilova" w:date="2018-11-16T10:46:00Z">
              <w:r w:rsidRPr="00C557F3" w:rsidDel="00B23C6C">
                <w:rPr>
                  <w:b/>
                </w:rPr>
                <w:delText xml:space="preserve">doc. Ing. Zdeněk Úředníček, CSc. </w:delText>
              </w:r>
              <w:r w:rsidRPr="00C557F3" w:rsidDel="00B23C6C">
                <w:delText>(100% p)</w:delText>
              </w:r>
            </w:del>
          </w:p>
        </w:tc>
        <w:tc>
          <w:tcPr>
            <w:tcW w:w="567" w:type="dxa"/>
          </w:tcPr>
          <w:p w:rsidR="00115741" w:rsidRPr="00C557F3" w:rsidDel="00B23C6C" w:rsidRDefault="00115741" w:rsidP="000132AE">
            <w:pPr>
              <w:jc w:val="both"/>
              <w:rPr>
                <w:del w:id="809" w:author="vopatrilova" w:date="2018-11-16T10:46:00Z"/>
              </w:rPr>
            </w:pPr>
            <w:del w:id="810" w:author="vopatrilova" w:date="2018-11-16T10:46:00Z">
              <w:r w:rsidRPr="00C557F3" w:rsidDel="00B23C6C">
                <w:delText>2/ZS</w:delText>
              </w:r>
            </w:del>
          </w:p>
        </w:tc>
        <w:tc>
          <w:tcPr>
            <w:tcW w:w="709" w:type="dxa"/>
          </w:tcPr>
          <w:p w:rsidR="00115741" w:rsidRPr="00C557F3" w:rsidDel="00B23C6C" w:rsidRDefault="00115741" w:rsidP="000132AE">
            <w:pPr>
              <w:jc w:val="both"/>
              <w:rPr>
                <w:del w:id="811" w:author="vopatrilova" w:date="2018-11-16T10:46:00Z"/>
              </w:rPr>
            </w:pPr>
            <w:del w:id="812" w:author="vopatrilova" w:date="2018-11-16T10:46:00Z">
              <w:r w:rsidRPr="00C557F3" w:rsidDel="00B23C6C">
                <w:delText>PZ</w:delText>
              </w:r>
            </w:del>
          </w:p>
        </w:tc>
      </w:tr>
      <w:tr w:rsidR="00115741" w:rsidRPr="00C557F3" w:rsidDel="00B23C6C" w:rsidTr="000132AE">
        <w:trPr>
          <w:gridAfter w:val="2"/>
          <w:wAfter w:w="65" w:type="dxa"/>
          <w:del w:id="813" w:author="vopatrilova" w:date="2018-11-16T10:46:00Z"/>
        </w:trPr>
        <w:tc>
          <w:tcPr>
            <w:tcW w:w="10523" w:type="dxa"/>
            <w:gridSpan w:val="9"/>
          </w:tcPr>
          <w:p w:rsidR="00115741" w:rsidRPr="00C557F3" w:rsidDel="00B23C6C" w:rsidRDefault="00115741" w:rsidP="000132AE">
            <w:pPr>
              <w:rPr>
                <w:del w:id="814" w:author="vopatrilova" w:date="2018-11-16T10:46:00Z"/>
                <w:b/>
              </w:rPr>
            </w:pPr>
            <w:del w:id="815" w:author="vopatrilova" w:date="2018-11-16T10:46:00Z">
              <w:r w:rsidRPr="00C557F3" w:rsidDel="00B23C6C">
                <w:rPr>
                  <w:b/>
                </w:rPr>
                <w:delText>Podmínka pro splnění této skupiny předmětů:</w:delText>
              </w:r>
            </w:del>
          </w:p>
          <w:p w:rsidR="00115741" w:rsidRPr="00C557F3" w:rsidDel="00B23C6C" w:rsidRDefault="00115741" w:rsidP="000132AE">
            <w:pPr>
              <w:jc w:val="both"/>
              <w:rPr>
                <w:del w:id="816" w:author="vopatrilova" w:date="2018-11-16T10:46:00Z"/>
              </w:rPr>
            </w:pPr>
            <w:del w:id="817" w:author="vopatrilova" w:date="2018-11-16T10:46:00Z">
              <w:r w:rsidRPr="00C557F3" w:rsidDel="00B23C6C">
                <w:delText>Student volí jeden předmět stejného zaměření, jaké volil ve skupině volitelných předmětů 1. Doporučeno pro 2/ZS.</w:delText>
              </w:r>
            </w:del>
          </w:p>
          <w:p w:rsidR="00C557F3" w:rsidRPr="00C557F3" w:rsidDel="00B23C6C" w:rsidRDefault="00C557F3" w:rsidP="000132AE">
            <w:pPr>
              <w:jc w:val="both"/>
              <w:rPr>
                <w:del w:id="818" w:author="vopatrilova" w:date="2018-11-16T10:46:00Z"/>
              </w:rPr>
            </w:pPr>
          </w:p>
        </w:tc>
      </w:tr>
      <w:tr w:rsidR="00115741" w:rsidRPr="00C557F3" w:rsidDel="00B23C6C" w:rsidTr="000132AE">
        <w:trPr>
          <w:del w:id="819" w:author="vopatrilova" w:date="2018-11-16T10:46:00Z"/>
        </w:trPr>
        <w:tc>
          <w:tcPr>
            <w:tcW w:w="3509" w:type="dxa"/>
            <w:gridSpan w:val="3"/>
            <w:shd w:val="clear" w:color="auto" w:fill="F7CAAC"/>
          </w:tcPr>
          <w:p w:rsidR="00115741" w:rsidRPr="00C557F3" w:rsidDel="00B23C6C" w:rsidRDefault="00115741" w:rsidP="000132AE">
            <w:pPr>
              <w:jc w:val="both"/>
              <w:rPr>
                <w:del w:id="820" w:author="vopatrilova" w:date="2018-11-16T10:46:00Z"/>
                <w:b/>
              </w:rPr>
            </w:pPr>
            <w:del w:id="821" w:author="vopatrilova" w:date="2018-11-16T10:46:00Z">
              <w:r w:rsidRPr="00C557F3" w:rsidDel="00B23C6C">
                <w:rPr>
                  <w:b/>
                </w:rPr>
                <w:delText xml:space="preserve"> Součásti SZZ a jejich obsah</w:delText>
              </w:r>
            </w:del>
          </w:p>
        </w:tc>
        <w:tc>
          <w:tcPr>
            <w:tcW w:w="7079" w:type="dxa"/>
            <w:gridSpan w:val="8"/>
            <w:tcBorders>
              <w:bottom w:val="nil"/>
            </w:tcBorders>
          </w:tcPr>
          <w:p w:rsidR="00115741" w:rsidRPr="00C557F3" w:rsidDel="00B23C6C" w:rsidRDefault="00115741" w:rsidP="000132AE">
            <w:pPr>
              <w:jc w:val="both"/>
              <w:rPr>
                <w:del w:id="822" w:author="vopatrilova" w:date="2018-11-16T10:46:00Z"/>
              </w:rPr>
            </w:pPr>
          </w:p>
        </w:tc>
      </w:tr>
      <w:tr w:rsidR="00115741" w:rsidRPr="00C557F3" w:rsidDel="00B23C6C" w:rsidTr="000132AE">
        <w:trPr>
          <w:trHeight w:val="1370"/>
          <w:del w:id="823" w:author="vopatrilova" w:date="2018-11-16T10:46:00Z"/>
        </w:trPr>
        <w:tc>
          <w:tcPr>
            <w:tcW w:w="10588" w:type="dxa"/>
            <w:gridSpan w:val="11"/>
            <w:tcBorders>
              <w:top w:val="nil"/>
            </w:tcBorders>
          </w:tcPr>
          <w:p w:rsidR="00115741" w:rsidRPr="00C30C26" w:rsidDel="0095450B" w:rsidRDefault="00115741" w:rsidP="000132AE">
            <w:pPr>
              <w:jc w:val="both"/>
              <w:rPr>
                <w:del w:id="824" w:author="vopatrilova" w:date="2018-11-13T12:59:00Z"/>
              </w:rPr>
            </w:pPr>
            <w:del w:id="825" w:author="vopatrilova" w:date="2018-11-13T12:59:00Z">
              <w:r w:rsidRPr="00C30C26" w:rsidDel="0095450B">
                <w:delText>Závěrečné zkoušky se skládají z obhajoby diplomové práce a ze státní zkoušky ze tří předmětů. Tyto předměty jsou průřezové a zahrnují v sobě tématiku vždy několika dílčích studijních předmětů. Z těchto tří předmětů jsou dva povinné a jeden povinně-volitelný.</w:delText>
              </w:r>
            </w:del>
          </w:p>
          <w:p w:rsidR="00115741" w:rsidRPr="00C30C26" w:rsidDel="0095450B" w:rsidRDefault="00115741" w:rsidP="000132AE">
            <w:pPr>
              <w:jc w:val="both"/>
              <w:rPr>
                <w:del w:id="826" w:author="vopatrilova" w:date="2018-11-13T12:59:00Z"/>
              </w:rPr>
            </w:pPr>
            <w:del w:id="827" w:author="vopatrilova" w:date="2018-11-13T12:59:00Z">
              <w:r w:rsidRPr="00C30C26" w:rsidDel="0095450B">
                <w:delText>Povinné předměty:</w:delText>
              </w:r>
            </w:del>
          </w:p>
          <w:p w:rsidR="00115741" w:rsidRPr="00C30C26" w:rsidDel="00B23C6C" w:rsidRDefault="00115741" w:rsidP="000132AE">
            <w:pPr>
              <w:pStyle w:val="Odstavecseseznamem"/>
              <w:numPr>
                <w:ilvl w:val="0"/>
                <w:numId w:val="11"/>
              </w:numPr>
              <w:rPr>
                <w:del w:id="828" w:author="vopatrilova" w:date="2018-11-16T10:46:00Z"/>
                <w:rFonts w:cs="Times New Roman"/>
                <w:szCs w:val="20"/>
              </w:rPr>
            </w:pPr>
            <w:del w:id="829" w:author="vopatrilova" w:date="2018-11-16T10:46:00Z">
              <w:r w:rsidRPr="00C30C26" w:rsidDel="00B23C6C">
                <w:rPr>
                  <w:rFonts w:cs="Times New Roman"/>
                  <w:b/>
                  <w:szCs w:val="20"/>
                </w:rPr>
                <w:delText>Theory of automatic control.</w:delText>
              </w:r>
              <w:r w:rsidRPr="00C30C26" w:rsidDel="00B23C6C">
                <w:rPr>
                  <w:rFonts w:cs="Times New Roman"/>
                  <w:szCs w:val="20"/>
                </w:rPr>
                <w:delText xml:space="preserve"> </w:delText>
              </w:r>
            </w:del>
            <w:del w:id="830" w:author="vopatrilova" w:date="2018-11-15T16:14:00Z">
              <w:r w:rsidRPr="00C30C26" w:rsidDel="00E3381D">
                <w:rPr>
                  <w:rFonts w:cs="Times New Roman"/>
                  <w:szCs w:val="20"/>
                </w:rPr>
                <w:delText xml:space="preserve">Tento státnicový předmět v sobě zahrnuje dílčí problematiky, které jsou obsahem dílčích předmětů: </w:delText>
              </w:r>
            </w:del>
            <w:del w:id="831" w:author="vopatrilova" w:date="2018-11-16T10:46:00Z">
              <w:r w:rsidRPr="00C30C26" w:rsidDel="00B23C6C">
                <w:rPr>
                  <w:rFonts w:cs="Times New Roman"/>
                  <w:i/>
                  <w:szCs w:val="20"/>
                </w:rPr>
                <w:delText>Discrete control, Systems identification, State and algebraic control theory.</w:delText>
              </w:r>
            </w:del>
          </w:p>
          <w:p w:rsidR="00115741" w:rsidRPr="00C30C26" w:rsidDel="00B23C6C" w:rsidRDefault="00115741" w:rsidP="000132AE">
            <w:pPr>
              <w:pStyle w:val="Odstavecseseznamem"/>
              <w:numPr>
                <w:ilvl w:val="0"/>
                <w:numId w:val="11"/>
              </w:numPr>
              <w:rPr>
                <w:del w:id="832" w:author="vopatrilova" w:date="2018-11-16T10:46:00Z"/>
                <w:szCs w:val="20"/>
              </w:rPr>
            </w:pPr>
            <w:del w:id="833" w:author="vopatrilova" w:date="2018-11-16T10:46:00Z">
              <w:r w:rsidRPr="00C30C26" w:rsidDel="00B23C6C">
                <w:rPr>
                  <w:rFonts w:cs="Times New Roman"/>
                  <w:b/>
                  <w:szCs w:val="20"/>
                </w:rPr>
                <w:delText>Technical means of automation.</w:delText>
              </w:r>
              <w:r w:rsidRPr="00C30C26" w:rsidDel="00B23C6C">
                <w:rPr>
                  <w:rFonts w:cs="Times New Roman"/>
                  <w:szCs w:val="20"/>
                </w:rPr>
                <w:delText xml:space="preserve"> </w:delText>
              </w:r>
            </w:del>
            <w:del w:id="834" w:author="vopatrilova" w:date="2018-11-15T16:14:00Z">
              <w:r w:rsidRPr="00C30C26" w:rsidDel="00E3381D">
                <w:rPr>
                  <w:rFonts w:cs="Times New Roman"/>
                  <w:szCs w:val="20"/>
                </w:rPr>
                <w:delText xml:space="preserve">Tento státnicový předmět v sobě zahrnuje dílčí problematiky, které jsou obsahem dílčích předmětů: </w:delText>
              </w:r>
            </w:del>
            <w:del w:id="835" w:author="vopatrilova" w:date="2018-11-16T10:46:00Z">
              <w:r w:rsidRPr="00C30C26" w:rsidDel="00B23C6C">
                <w:rPr>
                  <w:rFonts w:cs="Times New Roman"/>
                  <w:i/>
                  <w:szCs w:val="20"/>
                </w:rPr>
                <w:delText>Real proces control, Proje</w:delText>
              </w:r>
              <w:r w:rsidR="00C829A0" w:rsidRPr="00C30C26" w:rsidDel="00B23C6C">
                <w:rPr>
                  <w:rFonts w:cs="Times New Roman"/>
                  <w:i/>
                  <w:szCs w:val="20"/>
                </w:rPr>
                <w:delText>ct</w:delText>
              </w:r>
              <w:r w:rsidRPr="00C30C26" w:rsidDel="00B23C6C">
                <w:rPr>
                  <w:rFonts w:cs="Times New Roman"/>
                  <w:szCs w:val="20"/>
                </w:rPr>
                <w:delText xml:space="preserve"> </w:delText>
              </w:r>
              <w:r w:rsidR="00C829A0" w:rsidRPr="00C30C26" w:rsidDel="00B23C6C">
                <w:rPr>
                  <w:rFonts w:cs="Times New Roman"/>
                  <w:i/>
                  <w:szCs w:val="20"/>
                </w:rPr>
                <w:delText>Designing real control systems</w:delText>
              </w:r>
              <w:r w:rsidRPr="00C30C26" w:rsidDel="00B23C6C">
                <w:rPr>
                  <w:rFonts w:cs="Times New Roman"/>
                  <w:i/>
                  <w:szCs w:val="20"/>
                </w:rPr>
                <w:delText xml:space="preserve"> </w:delText>
              </w:r>
            </w:del>
          </w:p>
          <w:p w:rsidR="00115741" w:rsidRPr="00C30C26" w:rsidDel="00B23C6C" w:rsidRDefault="00115741" w:rsidP="000132AE">
            <w:pPr>
              <w:jc w:val="both"/>
              <w:rPr>
                <w:del w:id="836" w:author="vopatrilova" w:date="2018-11-16T10:46:00Z"/>
              </w:rPr>
            </w:pPr>
            <w:del w:id="837" w:author="vopatrilova" w:date="2018-11-16T10:46:00Z">
              <w:r w:rsidRPr="00C30C26" w:rsidDel="00B23C6C">
                <w:delText xml:space="preserve">Povinně volitelné </w:delText>
              </w:r>
            </w:del>
            <w:del w:id="838" w:author="vopatrilova" w:date="2018-11-13T12:59:00Z">
              <w:r w:rsidRPr="00C30C26" w:rsidDel="0095450B">
                <w:delText>předměty</w:delText>
              </w:r>
            </w:del>
            <w:del w:id="839" w:author="vopatrilova" w:date="2018-11-16T10:46:00Z">
              <w:r w:rsidRPr="00C30C26" w:rsidDel="00B23C6C">
                <w:delText>:</w:delText>
              </w:r>
            </w:del>
          </w:p>
          <w:p w:rsidR="00115741" w:rsidRPr="00C30C26" w:rsidDel="00B23C6C" w:rsidRDefault="00115741" w:rsidP="000132AE">
            <w:pPr>
              <w:pStyle w:val="Odstavecseseznamem"/>
              <w:numPr>
                <w:ilvl w:val="0"/>
                <w:numId w:val="12"/>
              </w:numPr>
              <w:rPr>
                <w:del w:id="840" w:author="vopatrilova" w:date="2018-11-16T10:46:00Z"/>
                <w:rFonts w:cs="Times New Roman"/>
                <w:szCs w:val="20"/>
              </w:rPr>
            </w:pPr>
            <w:del w:id="841" w:author="vopatrilova" w:date="2018-11-16T10:46:00Z">
              <w:r w:rsidRPr="00C30C26" w:rsidDel="00B23C6C">
                <w:rPr>
                  <w:rFonts w:cs="Times New Roman"/>
                  <w:b/>
                  <w:szCs w:val="20"/>
                </w:rPr>
                <w:delText>Modelling and simulation of  technical systems.</w:delText>
              </w:r>
              <w:r w:rsidRPr="00C30C26" w:rsidDel="00B23C6C">
                <w:rPr>
                  <w:rFonts w:cs="Times New Roman"/>
                  <w:szCs w:val="20"/>
                </w:rPr>
                <w:delText xml:space="preserve"> </w:delText>
              </w:r>
            </w:del>
            <w:del w:id="842" w:author="vopatrilova" w:date="2018-11-15T16:14:00Z">
              <w:r w:rsidRPr="00C30C26" w:rsidDel="00E3381D">
                <w:rPr>
                  <w:rFonts w:cs="Times New Roman"/>
                  <w:szCs w:val="20"/>
                </w:rPr>
                <w:delText xml:space="preserve">Tento státnicový předmět v sobě zahrnuje dílčí problematiky, které jsou obsahem dílčích předmětů: </w:delText>
              </w:r>
            </w:del>
            <w:del w:id="843" w:author="vopatrilova" w:date="2018-11-16T10:46:00Z">
              <w:r w:rsidRPr="00C30C26" w:rsidDel="00B23C6C">
                <w:rPr>
                  <w:rFonts w:cs="Times New Roman"/>
                  <w:i/>
                  <w:szCs w:val="20"/>
                </w:rPr>
                <w:delText xml:space="preserve">Process modeling in manufacturing technologies, </w:delText>
              </w:r>
              <w:r w:rsidRPr="00C30C26" w:rsidDel="00B23C6C">
                <w:rPr>
                  <w:rStyle w:val="shorttext"/>
                  <w:rFonts w:cs="Times New Roman"/>
                  <w:i/>
                  <w:color w:val="222222"/>
                  <w:szCs w:val="20"/>
                </w:rPr>
                <w:delText>Models of continuous systems and their simulation</w:delText>
              </w:r>
              <w:r w:rsidRPr="00C30C26" w:rsidDel="00B23C6C">
                <w:rPr>
                  <w:rFonts w:cs="Times New Roman"/>
                  <w:i/>
                  <w:szCs w:val="20"/>
                </w:rPr>
                <w:delText>, Planning and simulation of production processes, Optimisation</w:delText>
              </w:r>
              <w:r w:rsidRPr="00C30C26" w:rsidDel="00B23C6C">
                <w:rPr>
                  <w:rFonts w:cs="Times New Roman"/>
                  <w:szCs w:val="20"/>
                </w:rPr>
                <w:delText>.</w:delText>
              </w:r>
            </w:del>
          </w:p>
          <w:p w:rsidR="00115741" w:rsidRPr="00C30C26" w:rsidDel="00B23C6C" w:rsidRDefault="00115741" w:rsidP="000132AE">
            <w:pPr>
              <w:pStyle w:val="Odstavecseseznamem"/>
              <w:numPr>
                <w:ilvl w:val="0"/>
                <w:numId w:val="12"/>
              </w:numPr>
              <w:rPr>
                <w:del w:id="844" w:author="vopatrilova" w:date="2018-11-16T10:46:00Z"/>
                <w:rFonts w:cs="Times New Roman"/>
                <w:i/>
                <w:szCs w:val="20"/>
              </w:rPr>
            </w:pPr>
            <w:del w:id="845" w:author="vopatrilova" w:date="2018-11-16T10:46:00Z">
              <w:r w:rsidRPr="00C30C26" w:rsidDel="00B23C6C">
                <w:rPr>
                  <w:rFonts w:cs="Times New Roman"/>
                  <w:b/>
                  <w:szCs w:val="20"/>
                </w:rPr>
                <w:delText xml:space="preserve">Robotic systems. </w:delText>
              </w:r>
            </w:del>
            <w:del w:id="846" w:author="vopatrilova" w:date="2018-11-15T16:14:00Z">
              <w:r w:rsidRPr="00C30C26" w:rsidDel="00E3381D">
                <w:rPr>
                  <w:rFonts w:cs="Times New Roman"/>
                  <w:szCs w:val="20"/>
                </w:rPr>
                <w:delText xml:space="preserve">Tento státnicový předmět v sobě zahrnuje dílčí problematiky, které jsou obsahem dílčích předmětů: </w:delText>
              </w:r>
            </w:del>
            <w:del w:id="847" w:author="vopatrilova" w:date="2018-11-16T10:46:00Z">
              <w:r w:rsidRPr="00C30C26" w:rsidDel="00B23C6C">
                <w:rPr>
                  <w:rFonts w:cs="Times New Roman"/>
                  <w:i/>
                  <w:szCs w:val="20"/>
                </w:rPr>
                <w:delText>Kinematics and dynamics of mechatronic systems, Motion control, Machine vision.</w:delText>
              </w:r>
            </w:del>
          </w:p>
          <w:p w:rsidR="00115741" w:rsidRPr="00C30C26" w:rsidDel="00B23C6C" w:rsidRDefault="00115741" w:rsidP="000132AE">
            <w:pPr>
              <w:pStyle w:val="Odstavecseseznamem"/>
              <w:numPr>
                <w:ilvl w:val="0"/>
                <w:numId w:val="12"/>
              </w:numPr>
              <w:rPr>
                <w:del w:id="848" w:author="vopatrilova" w:date="2018-11-16T10:46:00Z"/>
                <w:rFonts w:cs="Times New Roman"/>
                <w:i/>
                <w:szCs w:val="20"/>
              </w:rPr>
            </w:pPr>
            <w:del w:id="849" w:author="vopatrilova" w:date="2018-11-16T10:46:00Z">
              <w:r w:rsidRPr="00C30C26" w:rsidDel="00B23C6C">
                <w:rPr>
                  <w:rFonts w:cs="Times New Roman"/>
                  <w:b/>
                  <w:szCs w:val="20"/>
                </w:rPr>
                <w:delText xml:space="preserve">Advanced computer technologies and applications in technological process control. </w:delText>
              </w:r>
            </w:del>
            <w:del w:id="850" w:author="vopatrilova" w:date="2018-11-15T16:15:00Z">
              <w:r w:rsidRPr="00C30C26" w:rsidDel="00E3381D">
                <w:rPr>
                  <w:rFonts w:cs="Times New Roman"/>
                  <w:szCs w:val="20"/>
                </w:rPr>
                <w:delText xml:space="preserve">Tento státnicový předmět v sobě zahrnuje dílčí problematiky, které jsou obsahem dílčích předmětů: </w:delText>
              </w:r>
            </w:del>
            <w:del w:id="851" w:author="vopatrilova" w:date="2018-11-16T10:46:00Z">
              <w:r w:rsidRPr="00C30C26" w:rsidDel="00B23C6C">
                <w:rPr>
                  <w:rFonts w:cs="Times New Roman"/>
                  <w:i/>
                  <w:szCs w:val="20"/>
                </w:rPr>
                <w:delText xml:space="preserve">Industry 4.0, Softcomputing in </w:delText>
              </w:r>
            </w:del>
            <w:del w:id="852" w:author="vopatrilova" w:date="2018-11-12T10:34:00Z">
              <w:r w:rsidRPr="00C30C26" w:rsidDel="007C0A83">
                <w:rPr>
                  <w:rFonts w:cs="Times New Roman"/>
                  <w:i/>
                  <w:szCs w:val="20"/>
                </w:rPr>
                <w:delText xml:space="preserve">automnation </w:delText>
              </w:r>
            </w:del>
            <w:del w:id="853" w:author="vopatrilova" w:date="2018-11-16T10:46:00Z">
              <w:r w:rsidRPr="00C30C26" w:rsidDel="00B23C6C">
                <w:rPr>
                  <w:rFonts w:cs="Times New Roman"/>
                  <w:i/>
                  <w:szCs w:val="20"/>
                </w:rPr>
                <w:delText>control, Datamining.</w:delText>
              </w:r>
            </w:del>
          </w:p>
          <w:p w:rsidR="00115741" w:rsidRPr="00C557F3" w:rsidDel="00B23C6C" w:rsidRDefault="00115741" w:rsidP="000132AE">
            <w:pPr>
              <w:rPr>
                <w:del w:id="854" w:author="vopatrilova" w:date="2018-11-16T10:46:00Z"/>
                <w:i/>
              </w:rPr>
            </w:pPr>
            <w:del w:id="855" w:author="vopatrilova" w:date="2018-11-16T10:46:00Z">
              <w:r w:rsidRPr="00C557F3" w:rsidDel="00B23C6C">
                <w:delText xml:space="preserve">Studentům jsou vždy předem oznámeny okruhy témat, ze kterých budou zkoušeni. </w:delText>
              </w:r>
            </w:del>
          </w:p>
        </w:tc>
      </w:tr>
      <w:tr w:rsidR="00115741" w:rsidRPr="00C557F3" w:rsidDel="00B23C6C" w:rsidTr="000132AE">
        <w:trPr>
          <w:del w:id="856" w:author="vopatrilova" w:date="2018-11-16T10:46:00Z"/>
        </w:trPr>
        <w:tc>
          <w:tcPr>
            <w:tcW w:w="3509" w:type="dxa"/>
            <w:gridSpan w:val="3"/>
            <w:shd w:val="clear" w:color="auto" w:fill="F7CAAC"/>
          </w:tcPr>
          <w:p w:rsidR="00115741" w:rsidRPr="00C557F3" w:rsidDel="00B23C6C" w:rsidRDefault="00115741" w:rsidP="000132AE">
            <w:pPr>
              <w:jc w:val="both"/>
              <w:rPr>
                <w:del w:id="857" w:author="vopatrilova" w:date="2018-11-16T10:46:00Z"/>
                <w:b/>
              </w:rPr>
            </w:pPr>
            <w:del w:id="858" w:author="vopatrilova" w:date="2018-11-16T10:46:00Z">
              <w:r w:rsidRPr="00C557F3" w:rsidDel="00B23C6C">
                <w:rPr>
                  <w:b/>
                </w:rPr>
                <w:delText>Další studijní povinnosti</w:delText>
              </w:r>
            </w:del>
          </w:p>
        </w:tc>
        <w:tc>
          <w:tcPr>
            <w:tcW w:w="7079" w:type="dxa"/>
            <w:gridSpan w:val="8"/>
            <w:tcBorders>
              <w:bottom w:val="nil"/>
            </w:tcBorders>
          </w:tcPr>
          <w:p w:rsidR="00115741" w:rsidRPr="00C557F3" w:rsidDel="00B23C6C" w:rsidRDefault="00115741" w:rsidP="000132AE">
            <w:pPr>
              <w:jc w:val="both"/>
              <w:rPr>
                <w:del w:id="859" w:author="vopatrilova" w:date="2018-11-16T10:46:00Z"/>
              </w:rPr>
            </w:pPr>
          </w:p>
        </w:tc>
      </w:tr>
      <w:tr w:rsidR="00115741" w:rsidRPr="00C557F3" w:rsidDel="00B23C6C" w:rsidTr="000132AE">
        <w:trPr>
          <w:trHeight w:val="677"/>
          <w:del w:id="860" w:author="vopatrilova" w:date="2018-11-16T10:46:00Z"/>
        </w:trPr>
        <w:tc>
          <w:tcPr>
            <w:tcW w:w="10588" w:type="dxa"/>
            <w:gridSpan w:val="11"/>
            <w:tcBorders>
              <w:top w:val="nil"/>
            </w:tcBorders>
          </w:tcPr>
          <w:p w:rsidR="00115741" w:rsidRPr="00C557F3" w:rsidDel="00B23C6C" w:rsidRDefault="00115741" w:rsidP="000132AE">
            <w:pPr>
              <w:jc w:val="both"/>
              <w:rPr>
                <w:del w:id="861" w:author="vopatrilova" w:date="2018-11-16T10:46:00Z"/>
              </w:rPr>
            </w:pPr>
            <w:del w:id="862" w:author="vopatrilova" w:date="2018-11-16T10:46:00Z">
              <w:r w:rsidRPr="00C557F3" w:rsidDel="00B23C6C">
                <w:delText>Odborná praxe je uskutečňována v navazujícím magisterském stupni studia v rozsahu min. 120 hodin. Může být studentem realizována kdykoliv v průběhu navazujícího magisterského studia. Podmínkou je, že musí být realizována ve studovaném oboru a je schvalována garantem oboru. O vykonání praxe student zpracovává protokol. Zavedení „Odborné praxe“ vychází z požadavku firem na konkurenceschopnost a uplatnitelnost absolventů magisterského studia.</w:delText>
              </w:r>
            </w:del>
          </w:p>
          <w:p w:rsidR="00115741" w:rsidRPr="00C557F3" w:rsidDel="00B23C6C" w:rsidRDefault="00115741" w:rsidP="000132AE">
            <w:pPr>
              <w:jc w:val="both"/>
              <w:rPr>
                <w:del w:id="863" w:author="vopatrilova" w:date="2018-11-16T10:46:00Z"/>
              </w:rPr>
            </w:pPr>
          </w:p>
        </w:tc>
      </w:tr>
      <w:tr w:rsidR="00115741" w:rsidRPr="00C557F3" w:rsidDel="00B23C6C" w:rsidTr="000132AE">
        <w:trPr>
          <w:del w:id="864" w:author="vopatrilova" w:date="2018-11-16T10:46:00Z"/>
        </w:trPr>
        <w:tc>
          <w:tcPr>
            <w:tcW w:w="3509" w:type="dxa"/>
            <w:gridSpan w:val="3"/>
            <w:shd w:val="clear" w:color="auto" w:fill="F7CAAC"/>
          </w:tcPr>
          <w:p w:rsidR="00115741" w:rsidRPr="00C557F3" w:rsidDel="00B23C6C" w:rsidRDefault="00115741" w:rsidP="000132AE">
            <w:pPr>
              <w:rPr>
                <w:del w:id="865" w:author="vopatrilova" w:date="2018-11-16T10:46:00Z"/>
                <w:b/>
              </w:rPr>
            </w:pPr>
            <w:del w:id="866" w:author="vopatrilova" w:date="2018-11-16T10:46:00Z">
              <w:r w:rsidRPr="00C557F3" w:rsidDel="00B23C6C">
                <w:rPr>
                  <w:b/>
                </w:rPr>
                <w:delText>Návrh témat kvalifikačních prací a témata obhájených prací</w:delText>
              </w:r>
            </w:del>
          </w:p>
        </w:tc>
        <w:tc>
          <w:tcPr>
            <w:tcW w:w="7079" w:type="dxa"/>
            <w:gridSpan w:val="8"/>
            <w:tcBorders>
              <w:bottom w:val="nil"/>
            </w:tcBorders>
          </w:tcPr>
          <w:p w:rsidR="00115741" w:rsidRPr="00C557F3" w:rsidDel="00B23C6C" w:rsidRDefault="00115741" w:rsidP="000132AE">
            <w:pPr>
              <w:jc w:val="both"/>
              <w:rPr>
                <w:del w:id="867" w:author="vopatrilova" w:date="2018-11-16T10:46:00Z"/>
              </w:rPr>
            </w:pPr>
          </w:p>
        </w:tc>
      </w:tr>
      <w:tr w:rsidR="00115741" w:rsidRPr="00C557F3" w:rsidDel="00B23C6C" w:rsidTr="000132AE">
        <w:trPr>
          <w:trHeight w:val="842"/>
          <w:del w:id="868" w:author="vopatrilova" w:date="2018-11-16T10:46:00Z"/>
        </w:trPr>
        <w:tc>
          <w:tcPr>
            <w:tcW w:w="10588" w:type="dxa"/>
            <w:gridSpan w:val="11"/>
            <w:tcBorders>
              <w:top w:val="nil"/>
            </w:tcBorders>
          </w:tcPr>
          <w:p w:rsidR="00A800A9" w:rsidDel="00B23C6C" w:rsidRDefault="00A800A9" w:rsidP="00A800A9">
            <w:pPr>
              <w:rPr>
                <w:del w:id="869" w:author="vopatrilova" w:date="2018-11-16T10:46:00Z"/>
                <w:color w:val="000000"/>
              </w:rPr>
            </w:pPr>
            <w:del w:id="870" w:author="vopatrilova" w:date="2018-11-16T10:46:00Z">
              <w:r w:rsidRPr="00A0537F" w:rsidDel="00B23C6C">
                <w:rPr>
                  <w:color w:val="000000"/>
                </w:rPr>
                <w:delText>Control system design for tire building machine including realization</w:delText>
              </w:r>
            </w:del>
          </w:p>
          <w:p w:rsidR="00A800A9" w:rsidRPr="00A0537F" w:rsidDel="00B23C6C" w:rsidRDefault="00A800A9" w:rsidP="00A800A9">
            <w:pPr>
              <w:rPr>
                <w:del w:id="871" w:author="vopatrilova" w:date="2018-11-16T10:46:00Z"/>
              </w:rPr>
            </w:pPr>
            <w:del w:id="872" w:author="vopatrilova" w:date="2018-11-16T10:46:00Z">
              <w:r w:rsidDel="00B23C6C">
                <w:delText>C</w:delText>
              </w:r>
              <w:r w:rsidRPr="00A0537F" w:rsidDel="00B23C6C">
                <w:delText>omputer-aided Polynomial MIMO Control System Design</w:delText>
              </w:r>
            </w:del>
          </w:p>
          <w:p w:rsidR="00A800A9" w:rsidRPr="00A0537F" w:rsidDel="00B23C6C" w:rsidRDefault="00A800A9" w:rsidP="00A800A9">
            <w:pPr>
              <w:rPr>
                <w:del w:id="873" w:author="vopatrilova" w:date="2018-11-16T10:46:00Z"/>
              </w:rPr>
            </w:pPr>
            <w:del w:id="874" w:author="vopatrilova" w:date="2018-11-16T10:46:00Z">
              <w:r w:rsidRPr="00A0537F" w:rsidDel="00B23C6C">
                <w:delText>Monitoring and Evaluating Safety Events from a PLC</w:delText>
              </w:r>
            </w:del>
          </w:p>
          <w:p w:rsidR="00A800A9" w:rsidRPr="00A0537F" w:rsidDel="00B23C6C" w:rsidRDefault="00A800A9" w:rsidP="00A800A9">
            <w:pPr>
              <w:rPr>
                <w:del w:id="875" w:author="vopatrilova" w:date="2018-11-16T10:46:00Z"/>
              </w:rPr>
            </w:pPr>
            <w:del w:id="876" w:author="vopatrilova" w:date="2018-11-16T10:46:00Z">
              <w:r w:rsidRPr="00A0537F" w:rsidDel="00B23C6C">
                <w:delText>Machine learning a zpracování dat pomocí Microsoft Azure</w:delText>
              </w:r>
            </w:del>
          </w:p>
          <w:p w:rsidR="00A800A9" w:rsidRPr="00A0537F" w:rsidDel="00B23C6C" w:rsidRDefault="00A800A9" w:rsidP="00A800A9">
            <w:pPr>
              <w:rPr>
                <w:del w:id="877" w:author="vopatrilova" w:date="2018-11-16T10:46:00Z"/>
              </w:rPr>
            </w:pPr>
            <w:del w:id="878" w:author="vopatrilova" w:date="2018-11-16T10:46:00Z">
              <w:r w:rsidRPr="00A0537F" w:rsidDel="00B23C6C">
                <w:delText>The Temperature Control of Heating Mantles</w:delText>
              </w:r>
            </w:del>
          </w:p>
          <w:p w:rsidR="00A800A9" w:rsidRPr="00A0537F" w:rsidDel="00B23C6C" w:rsidRDefault="00A800A9" w:rsidP="00A800A9">
            <w:pPr>
              <w:rPr>
                <w:del w:id="879" w:author="vopatrilova" w:date="2018-11-16T10:46:00Z"/>
              </w:rPr>
            </w:pPr>
            <w:del w:id="880" w:author="vopatrilova" w:date="2018-11-16T10:46:00Z">
              <w:r w:rsidRPr="00A0537F" w:rsidDel="00B23C6C">
                <w:delText>Flow control of biogas rising by dry fermentation</w:delText>
              </w:r>
            </w:del>
          </w:p>
          <w:p w:rsidR="00A800A9" w:rsidRPr="00A0537F" w:rsidDel="00B23C6C" w:rsidRDefault="00A800A9" w:rsidP="00A800A9">
            <w:pPr>
              <w:rPr>
                <w:del w:id="881" w:author="vopatrilova" w:date="2018-11-16T10:46:00Z"/>
              </w:rPr>
            </w:pPr>
            <w:del w:id="882" w:author="vopatrilova" w:date="2018-11-16T10:46:00Z">
              <w:r w:rsidRPr="00A0537F" w:rsidDel="00B23C6C">
                <w:delText>Design of robustly stabilizing controllers for interval systems</w:delText>
              </w:r>
            </w:del>
          </w:p>
          <w:p w:rsidR="00115741" w:rsidRPr="00C557F3" w:rsidDel="00B23C6C" w:rsidRDefault="00115741" w:rsidP="000132AE">
            <w:pPr>
              <w:rPr>
                <w:del w:id="883" w:author="vopatrilova" w:date="2018-11-16T10:46:00Z"/>
                <w:color w:val="000000"/>
              </w:rPr>
            </w:pPr>
          </w:p>
          <w:p w:rsidR="00115741" w:rsidRPr="00C557F3" w:rsidDel="00B23C6C" w:rsidRDefault="00115741" w:rsidP="000132AE">
            <w:pPr>
              <w:rPr>
                <w:del w:id="884" w:author="vopatrilova" w:date="2018-11-16T10:46:00Z"/>
                <w:color w:val="000000"/>
              </w:rPr>
            </w:pPr>
            <w:del w:id="885" w:author="vopatrilova" w:date="2018-11-16T10:46:00Z">
              <w:r w:rsidRPr="00C557F3" w:rsidDel="00B23C6C">
                <w:rPr>
                  <w:color w:val="000000"/>
                </w:rPr>
                <w:delText>Všechny obhájené práce jsou umístěny v systému DSpace dostupném na adrese</w:delText>
              </w:r>
            </w:del>
          </w:p>
          <w:p w:rsidR="00115741" w:rsidRPr="00C557F3" w:rsidDel="00B23C6C" w:rsidRDefault="002F5441" w:rsidP="000132AE">
            <w:pPr>
              <w:spacing w:before="100" w:beforeAutospacing="1" w:after="100" w:afterAutospacing="1"/>
              <w:rPr>
                <w:del w:id="886" w:author="vopatrilova" w:date="2018-11-16T10:46:00Z"/>
                <w:sz w:val="24"/>
                <w:szCs w:val="24"/>
              </w:rPr>
            </w:pPr>
            <w:del w:id="887" w:author="vopatrilova" w:date="2018-11-16T10:46:00Z">
              <w:r w:rsidDel="00B23C6C">
                <w:fldChar w:fldCharType="begin"/>
              </w:r>
              <w:r w:rsidR="00FC0D2E" w:rsidDel="00B23C6C">
                <w:delInstrText>HYPERLINK "http://dspace.k.utb.cz"</w:delInstrText>
              </w:r>
              <w:r w:rsidDel="00B23C6C">
                <w:fldChar w:fldCharType="separate"/>
              </w:r>
              <w:r w:rsidR="00115741" w:rsidRPr="00C557F3" w:rsidDel="00B23C6C">
                <w:rPr>
                  <w:rStyle w:val="Hypertextovodkaz"/>
                </w:rPr>
                <w:delText>http://dspace.k.utb.cz</w:delText>
              </w:r>
              <w:r w:rsidDel="00B23C6C">
                <w:fldChar w:fldCharType="end"/>
              </w:r>
              <w:r w:rsidR="00115741" w:rsidRPr="00C557F3" w:rsidDel="00B23C6C">
                <w:rPr>
                  <w:color w:val="000000"/>
                </w:rPr>
                <w:delText xml:space="preserve"> v položce </w:delText>
              </w:r>
              <w:r w:rsidDel="00B23C6C">
                <w:fldChar w:fldCharType="begin"/>
              </w:r>
              <w:r w:rsidR="00FC0D2E" w:rsidDel="00B23C6C">
                <w:delInstrText>HYPERLINK "http://dspace.k.utb.cz/handle/10563/1"</w:delInstrText>
              </w:r>
              <w:r w:rsidDel="00B23C6C">
                <w:fldChar w:fldCharType="separate"/>
              </w:r>
              <w:r w:rsidR="00115741" w:rsidRPr="00C557F3" w:rsidDel="00B23C6C">
                <w:rPr>
                  <w:color w:val="0000FF"/>
                  <w:u w:val="single"/>
                </w:rPr>
                <w:delText>Disertační, diplomové a bakalářské práce UTB od roku 2006</w:delText>
              </w:r>
              <w:r w:rsidDel="00B23C6C">
                <w:fldChar w:fldCharType="end"/>
              </w:r>
              <w:r w:rsidR="00115741" w:rsidRPr="00C557F3" w:rsidDel="00B23C6C">
                <w:rPr>
                  <w:sz w:val="24"/>
                  <w:szCs w:val="24"/>
                </w:rPr>
                <w:delText>.</w:delText>
              </w:r>
            </w:del>
          </w:p>
          <w:p w:rsidR="00115741" w:rsidRPr="00C557F3" w:rsidDel="00B23C6C" w:rsidRDefault="00115741" w:rsidP="000132AE">
            <w:pPr>
              <w:jc w:val="both"/>
              <w:rPr>
                <w:del w:id="888" w:author="vopatrilova" w:date="2018-11-16T10:46:00Z"/>
              </w:rPr>
            </w:pPr>
          </w:p>
        </w:tc>
      </w:tr>
      <w:tr w:rsidR="00115741" w:rsidRPr="00C557F3" w:rsidDel="00B23C6C" w:rsidTr="000132AE">
        <w:trPr>
          <w:del w:id="889" w:author="vopatrilova" w:date="2018-11-16T10:46:00Z"/>
        </w:trPr>
        <w:tc>
          <w:tcPr>
            <w:tcW w:w="3509" w:type="dxa"/>
            <w:gridSpan w:val="3"/>
            <w:shd w:val="clear" w:color="auto" w:fill="F7CAAC"/>
          </w:tcPr>
          <w:p w:rsidR="00115741" w:rsidRPr="00C557F3" w:rsidDel="00B23C6C" w:rsidRDefault="00115741" w:rsidP="000132AE">
            <w:pPr>
              <w:rPr>
                <w:del w:id="890" w:author="vopatrilova" w:date="2018-11-16T10:46:00Z"/>
              </w:rPr>
            </w:pPr>
            <w:del w:id="891" w:author="vopatrilova" w:date="2018-11-16T10:46:00Z">
              <w:r w:rsidRPr="00C557F3" w:rsidDel="00B23C6C">
                <w:rPr>
                  <w:b/>
                </w:rPr>
                <w:delText>Návrh témat rigorózních prací a témata obhájených prací</w:delText>
              </w:r>
            </w:del>
          </w:p>
        </w:tc>
        <w:tc>
          <w:tcPr>
            <w:tcW w:w="7079" w:type="dxa"/>
            <w:gridSpan w:val="8"/>
            <w:tcBorders>
              <w:bottom w:val="nil"/>
            </w:tcBorders>
            <w:shd w:val="clear" w:color="auto" w:fill="FFFFFF"/>
          </w:tcPr>
          <w:p w:rsidR="00115741" w:rsidRPr="00C557F3" w:rsidDel="00B23C6C" w:rsidRDefault="00115741" w:rsidP="000132AE">
            <w:pPr>
              <w:jc w:val="center"/>
              <w:rPr>
                <w:del w:id="892" w:author="vopatrilova" w:date="2018-11-16T10:46:00Z"/>
              </w:rPr>
            </w:pPr>
          </w:p>
        </w:tc>
      </w:tr>
      <w:tr w:rsidR="00115741" w:rsidRPr="00C557F3" w:rsidDel="00B23C6C" w:rsidTr="000132AE">
        <w:trPr>
          <w:trHeight w:val="680"/>
          <w:del w:id="893" w:author="vopatrilova" w:date="2018-11-16T10:46:00Z"/>
        </w:trPr>
        <w:tc>
          <w:tcPr>
            <w:tcW w:w="10588" w:type="dxa"/>
            <w:gridSpan w:val="11"/>
            <w:tcBorders>
              <w:top w:val="nil"/>
            </w:tcBorders>
          </w:tcPr>
          <w:p w:rsidR="00115741" w:rsidRPr="00C557F3" w:rsidDel="00B23C6C" w:rsidRDefault="00115741" w:rsidP="000132AE">
            <w:pPr>
              <w:jc w:val="both"/>
              <w:rPr>
                <w:del w:id="894" w:author="vopatrilova" w:date="2018-11-16T10:46:00Z"/>
              </w:rPr>
            </w:pPr>
            <w:del w:id="895" w:author="vopatrilova" w:date="2018-11-16T10:46:00Z">
              <w:r w:rsidRPr="00C557F3" w:rsidDel="00B23C6C">
                <w:delText>Nerelevantní.</w:delText>
              </w:r>
            </w:del>
          </w:p>
        </w:tc>
      </w:tr>
      <w:tr w:rsidR="00115741" w:rsidRPr="00C557F3" w:rsidDel="00B23C6C" w:rsidTr="000132AE">
        <w:trPr>
          <w:del w:id="896" w:author="vopatrilova" w:date="2018-11-16T10:46:00Z"/>
        </w:trPr>
        <w:tc>
          <w:tcPr>
            <w:tcW w:w="3509" w:type="dxa"/>
            <w:gridSpan w:val="3"/>
            <w:shd w:val="clear" w:color="auto" w:fill="F7CAAC"/>
          </w:tcPr>
          <w:p w:rsidR="00115741" w:rsidRPr="00C557F3" w:rsidDel="00B23C6C" w:rsidRDefault="00115741" w:rsidP="000132AE">
            <w:pPr>
              <w:rPr>
                <w:del w:id="897" w:author="vopatrilova" w:date="2018-11-16T10:46:00Z"/>
              </w:rPr>
            </w:pPr>
            <w:del w:id="898" w:author="vopatrilova" w:date="2018-11-16T10:46:00Z">
              <w:r w:rsidRPr="00C557F3" w:rsidDel="00B23C6C">
                <w:rPr>
                  <w:b/>
                </w:rPr>
                <w:delText xml:space="preserve"> Součásti SRZ a jejich obsah</w:delText>
              </w:r>
            </w:del>
          </w:p>
        </w:tc>
        <w:tc>
          <w:tcPr>
            <w:tcW w:w="7079" w:type="dxa"/>
            <w:gridSpan w:val="8"/>
            <w:tcBorders>
              <w:bottom w:val="nil"/>
            </w:tcBorders>
            <w:shd w:val="clear" w:color="auto" w:fill="FFFFFF"/>
          </w:tcPr>
          <w:p w:rsidR="00115741" w:rsidRPr="00C557F3" w:rsidDel="00B23C6C" w:rsidRDefault="00115741" w:rsidP="000132AE">
            <w:pPr>
              <w:jc w:val="center"/>
              <w:rPr>
                <w:del w:id="899" w:author="vopatrilova" w:date="2018-11-16T10:46:00Z"/>
              </w:rPr>
            </w:pPr>
          </w:p>
        </w:tc>
      </w:tr>
      <w:tr w:rsidR="00115741" w:rsidRPr="00C557F3" w:rsidDel="00B23C6C" w:rsidTr="000132AE">
        <w:trPr>
          <w:trHeight w:val="594"/>
          <w:del w:id="900" w:author="vopatrilova" w:date="2018-11-16T10:46:00Z"/>
        </w:trPr>
        <w:tc>
          <w:tcPr>
            <w:tcW w:w="10588" w:type="dxa"/>
            <w:gridSpan w:val="11"/>
            <w:tcBorders>
              <w:top w:val="nil"/>
            </w:tcBorders>
          </w:tcPr>
          <w:p w:rsidR="00115741" w:rsidRPr="00C557F3" w:rsidDel="00B23C6C" w:rsidRDefault="00115741" w:rsidP="000132AE">
            <w:pPr>
              <w:jc w:val="both"/>
              <w:rPr>
                <w:del w:id="901" w:author="vopatrilova" w:date="2018-11-16T10:46:00Z"/>
              </w:rPr>
            </w:pPr>
            <w:del w:id="902" w:author="vopatrilova" w:date="2018-11-16T10:46:00Z">
              <w:r w:rsidRPr="00C557F3" w:rsidDel="00B23C6C">
                <w:delText>Nerelevantní.</w:delText>
              </w:r>
            </w:del>
          </w:p>
        </w:tc>
      </w:tr>
    </w:tbl>
    <w:p w:rsidR="00115741" w:rsidRPr="00C557F3" w:rsidDel="00B23C6C" w:rsidRDefault="00115741" w:rsidP="00115741">
      <w:pPr>
        <w:rPr>
          <w:del w:id="903" w:author="vopatrilova" w:date="2018-11-16T10:47:00Z"/>
        </w:rPr>
      </w:pPr>
    </w:p>
    <w:p w:rsidR="00115741" w:rsidRPr="00C557F3" w:rsidDel="00B23C6C" w:rsidRDefault="00115741" w:rsidP="00115741">
      <w:pPr>
        <w:spacing w:after="160" w:line="259" w:lineRule="auto"/>
        <w:rPr>
          <w:del w:id="904" w:author="vopatrilova" w:date="2018-11-16T10:47:00Z"/>
        </w:rPr>
      </w:pPr>
      <w:del w:id="905" w:author="vopatrilova" w:date="2018-11-16T10:47:00Z">
        <w:r w:rsidRPr="00C557F3" w:rsidDel="00B23C6C">
          <w:br w:type="page"/>
        </w:r>
      </w:del>
    </w:p>
    <w:tbl>
      <w:tblPr>
        <w:tblW w:w="925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2050"/>
        <w:gridCol w:w="4114"/>
      </w:tblGrid>
      <w:tr w:rsidR="00C557F3" w:rsidRPr="00C557F3" w:rsidTr="000132AE">
        <w:tc>
          <w:tcPr>
            <w:tcW w:w="9250" w:type="dxa"/>
            <w:gridSpan w:val="3"/>
            <w:tcBorders>
              <w:bottom w:val="double" w:sz="4" w:space="0" w:color="auto"/>
            </w:tcBorders>
            <w:shd w:val="clear" w:color="auto" w:fill="BDD6EE"/>
          </w:tcPr>
          <w:p w:rsidR="00C557F3" w:rsidRPr="00C557F3" w:rsidRDefault="00C557F3" w:rsidP="00A800A9">
            <w:pPr>
              <w:tabs>
                <w:tab w:val="right" w:pos="8826"/>
              </w:tabs>
              <w:jc w:val="both"/>
              <w:rPr>
                <w:b/>
                <w:sz w:val="28"/>
              </w:rPr>
            </w:pPr>
            <w:r w:rsidRPr="00C557F3">
              <w:br w:type="page"/>
            </w:r>
            <w:bookmarkStart w:id="906" w:name="BIII"/>
            <w:r w:rsidRPr="00C557F3">
              <w:rPr>
                <w:b/>
                <w:sz w:val="28"/>
              </w:rPr>
              <w:t>Charakteristika studijního předmětu</w:t>
            </w:r>
            <w:bookmarkEnd w:id="906"/>
            <w:r w:rsidRPr="00C557F3">
              <w:rPr>
                <w:b/>
                <w:sz w:val="28"/>
              </w:rPr>
              <w:t xml:space="preserve"> - přehled</w:t>
            </w:r>
            <w:r w:rsidR="00A800A9">
              <w:rPr>
                <w:b/>
                <w:sz w:val="28"/>
              </w:rPr>
              <w:tab/>
            </w:r>
            <w:r w:rsidR="00757911">
              <w:fldChar w:fldCharType="begin"/>
            </w:r>
            <w:r w:rsidR="00757911">
              <w:instrText xml:space="preserve"> REF aobsah \h  \* MERGEFORMAT </w:instrText>
            </w:r>
            <w:r w:rsidR="00757911">
              <w:fldChar w:fldCharType="separate"/>
            </w:r>
            <w:ins w:id="907" w:author="vopatrilova" w:date="2018-11-17T11:32:00Z">
              <w:r w:rsidR="002F5441" w:rsidRPr="002F5441">
                <w:rPr>
                  <w:rStyle w:val="Odkazintenzivn"/>
                  <w:rPrChange w:id="908" w:author="vopatrilova" w:date="2018-11-17T11:32:00Z">
                    <w:rPr>
                      <w:color w:val="0000FF" w:themeColor="hyperlink"/>
                      <w:sz w:val="36"/>
                      <w:u w:val="single"/>
                    </w:rPr>
                  </w:rPrChange>
                </w:rPr>
                <w:t>Obsah žádosti</w:t>
              </w:r>
            </w:ins>
            <w:del w:id="909" w:author="vopatrilova" w:date="2018-11-12T10:19:00Z">
              <w:r w:rsidR="00606ACA" w:rsidRPr="00606ACA" w:rsidDel="002515BC">
                <w:rPr>
                  <w:rStyle w:val="Odkazintenzivn"/>
                </w:rPr>
                <w:delText>Obsah žádosti</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Vysoká škola</w:t>
            </w:r>
          </w:p>
        </w:tc>
        <w:tc>
          <w:tcPr>
            <w:tcW w:w="6164" w:type="dxa"/>
            <w:gridSpan w:val="2"/>
            <w:tcBorders>
              <w:top w:val="double" w:sz="4" w:space="0" w:color="auto"/>
            </w:tcBorders>
          </w:tcPr>
          <w:p w:rsidR="00C557F3" w:rsidRPr="00C557F3" w:rsidRDefault="00C557F3" w:rsidP="000132AE">
            <w:pPr>
              <w:jc w:val="both"/>
            </w:pPr>
            <w:r w:rsidRPr="00C557F3">
              <w:t>Univerzita Tomáše Bati ve Zlíně</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Součást vysoké školy</w:t>
            </w:r>
          </w:p>
        </w:tc>
        <w:tc>
          <w:tcPr>
            <w:tcW w:w="6164" w:type="dxa"/>
            <w:gridSpan w:val="2"/>
          </w:tcPr>
          <w:p w:rsidR="00C557F3" w:rsidRPr="00C557F3" w:rsidRDefault="00C557F3" w:rsidP="000132AE">
            <w:pPr>
              <w:jc w:val="both"/>
            </w:pPr>
            <w:r w:rsidRPr="00C557F3">
              <w:t>Fakulta aplikované informatiky</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Název studijního programu</w:t>
            </w:r>
          </w:p>
        </w:tc>
        <w:tc>
          <w:tcPr>
            <w:tcW w:w="6164" w:type="dxa"/>
            <w:gridSpan w:val="2"/>
          </w:tcPr>
          <w:p w:rsidR="00C557F3" w:rsidRPr="00C557F3" w:rsidRDefault="00C557F3" w:rsidP="000132AE">
            <w:pPr>
              <w:jc w:val="both"/>
            </w:pPr>
            <w:del w:id="910" w:author="vopatrilova" w:date="2018-11-20T16:13:00Z">
              <w:r w:rsidRPr="00C557F3" w:rsidDel="00DA0318">
                <w:delText>Automatické řízení a informatika</w:delText>
              </w:r>
            </w:del>
            <w:ins w:id="911" w:author="vopatrilova" w:date="2018-11-20T16:13:00Z">
              <w:r w:rsidR="00DA0318">
                <w:t>Automatické řízení a informatika v konceptu „Průmysl 4.0“</w:t>
              </w:r>
            </w:ins>
          </w:p>
        </w:tc>
      </w:tr>
      <w:tr w:rsidR="00C557F3" w:rsidRPr="00C557F3" w:rsidTr="000132AE">
        <w:tc>
          <w:tcPr>
            <w:tcW w:w="9250" w:type="dxa"/>
            <w:gridSpan w:val="3"/>
            <w:shd w:val="clear" w:color="auto" w:fill="F7CAAC"/>
            <w:vAlign w:val="center"/>
          </w:tcPr>
          <w:p w:rsidR="00C557F3" w:rsidRPr="00C557F3" w:rsidRDefault="00C557F3" w:rsidP="000132AE">
            <w:pPr>
              <w:jc w:val="center"/>
              <w:rPr>
                <w:b/>
              </w:rPr>
            </w:pPr>
            <w:bookmarkStart w:id="912" w:name="aaSeznamB"/>
            <w:r w:rsidRPr="00C557F3">
              <w:rPr>
                <w:b/>
              </w:rPr>
              <w:t>Abecední seznam</w:t>
            </w:r>
            <w:bookmarkEnd w:id="912"/>
          </w:p>
        </w:tc>
      </w:tr>
      <w:tr w:rsidR="00C557F3" w:rsidRPr="00C557F3" w:rsidTr="000132AE">
        <w:tc>
          <w:tcPr>
            <w:tcW w:w="5136" w:type="dxa"/>
            <w:gridSpan w:val="2"/>
            <w:shd w:val="clear" w:color="auto" w:fill="F7CAAC"/>
          </w:tcPr>
          <w:p w:rsidR="00C557F3" w:rsidRPr="00C557F3" w:rsidRDefault="00C557F3" w:rsidP="000132AE">
            <w:pPr>
              <w:jc w:val="center"/>
              <w:rPr>
                <w:b/>
              </w:rPr>
            </w:pPr>
            <w:r w:rsidRPr="00C557F3">
              <w:rPr>
                <w:b/>
              </w:rPr>
              <w:t>Název předmětu</w:t>
            </w:r>
          </w:p>
        </w:tc>
        <w:tc>
          <w:tcPr>
            <w:tcW w:w="4114" w:type="dxa"/>
            <w:shd w:val="clear" w:color="auto" w:fill="F7CAAC"/>
          </w:tcPr>
          <w:p w:rsidR="00C557F3" w:rsidRPr="00C557F3" w:rsidRDefault="00C557F3" w:rsidP="000132AE">
            <w:pPr>
              <w:jc w:val="center"/>
              <w:rPr>
                <w:b/>
              </w:rPr>
            </w:pPr>
            <w:r w:rsidRPr="00C557F3">
              <w:rPr>
                <w:b/>
              </w:rPr>
              <w:t>Ročník/Semestr</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datamining \h  \* MERGEFORMAT </w:instrText>
            </w:r>
            <w:r>
              <w:fldChar w:fldCharType="separate"/>
            </w:r>
            <w:r w:rsidR="002F5441" w:rsidRPr="002F5441">
              <w:rPr>
                <w:rStyle w:val="Odkazintenzivn"/>
                <w:sz w:val="22"/>
                <w:szCs w:val="22"/>
                <w:rPrChange w:id="913" w:author="vopatrilova" w:date="2018-11-17T11:32:00Z">
                  <w:rPr>
                    <w:color w:val="0000FF" w:themeColor="hyperlink"/>
                    <w:u w:val="single"/>
                  </w:rPr>
                </w:rPrChange>
              </w:rPr>
              <w:t>Datamining</w:t>
            </w:r>
            <w:r>
              <w:fldChar w:fldCharType="end"/>
            </w:r>
          </w:p>
        </w:tc>
        <w:tc>
          <w:tcPr>
            <w:tcW w:w="4114" w:type="dxa"/>
            <w:shd w:val="clear" w:color="auto" w:fill="auto"/>
          </w:tcPr>
          <w:p w:rsidR="00C557F3" w:rsidRPr="00C557F3" w:rsidRDefault="00C557F3" w:rsidP="000132AE">
            <w:pPr>
              <w:spacing w:before="40" w:after="40"/>
              <w:rPr>
                <w:sz w:val="22"/>
                <w:szCs w:val="22"/>
              </w:rPr>
            </w:pPr>
            <w:r w:rsidRPr="00C557F3">
              <w:rPr>
                <w:sz w:val="22"/>
                <w:szCs w:val="22"/>
              </w:rPr>
              <w:t>2/Z</w:t>
            </w:r>
          </w:p>
        </w:tc>
      </w:tr>
      <w:tr w:rsidR="00C557F3" w:rsidRPr="00C557F3" w:rsidTr="000132AE">
        <w:tc>
          <w:tcPr>
            <w:tcW w:w="5136" w:type="dxa"/>
            <w:gridSpan w:val="2"/>
            <w:shd w:val="clear" w:color="auto" w:fill="auto"/>
          </w:tcPr>
          <w:p w:rsidR="00F44B9D" w:rsidRDefault="00757911">
            <w:pPr>
              <w:spacing w:before="40" w:after="40"/>
              <w:rPr>
                <w:rStyle w:val="Odkazintenzivn"/>
                <w:sz w:val="22"/>
                <w:szCs w:val="22"/>
              </w:rPr>
            </w:pPr>
            <w:r>
              <w:fldChar w:fldCharType="begin"/>
            </w:r>
            <w:r>
              <w:instrText xml:space="preserve"> REF DP \h  \* MERGEFORMAT </w:instrText>
            </w:r>
            <w:r>
              <w:fldChar w:fldCharType="separate"/>
            </w:r>
            <w:r w:rsidR="002F5441" w:rsidRPr="002F5441">
              <w:rPr>
                <w:rStyle w:val="Odkazintenzivn"/>
                <w:sz w:val="22"/>
                <w:szCs w:val="22"/>
                <w:rPrChange w:id="914" w:author="vopatrilova" w:date="2018-11-17T11:32:00Z">
                  <w:rPr>
                    <w:color w:val="0000FF" w:themeColor="hyperlink"/>
                    <w:u w:val="single"/>
                  </w:rPr>
                </w:rPrChange>
              </w:rPr>
              <w:t xml:space="preserve">Diplomová práce </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2/L</w:t>
            </w:r>
          </w:p>
        </w:tc>
      </w:tr>
      <w:tr w:rsidR="00C557F3" w:rsidRPr="00C557F3" w:rsidTr="000132AE">
        <w:tc>
          <w:tcPr>
            <w:tcW w:w="5136" w:type="dxa"/>
            <w:gridSpan w:val="2"/>
            <w:shd w:val="clear" w:color="auto" w:fill="auto"/>
          </w:tcPr>
          <w:p w:rsidR="00F44B9D" w:rsidRDefault="00757911">
            <w:pPr>
              <w:spacing w:before="40" w:after="40"/>
              <w:rPr>
                <w:rStyle w:val="Odkazintenzivn"/>
                <w:sz w:val="22"/>
                <w:szCs w:val="22"/>
              </w:rPr>
            </w:pPr>
            <w:r>
              <w:fldChar w:fldCharType="begin"/>
            </w:r>
            <w:r>
              <w:instrText xml:space="preserve"> REF diskretniRizeni \h  \* MERGEFORMAT </w:instrText>
            </w:r>
            <w:r>
              <w:fldChar w:fldCharType="separate"/>
            </w:r>
            <w:r w:rsidR="002F5441" w:rsidRPr="002F5441">
              <w:rPr>
                <w:rStyle w:val="Odkazintenzivn"/>
                <w:sz w:val="22"/>
                <w:szCs w:val="22"/>
                <w:rPrChange w:id="915" w:author="vopatrilova" w:date="2018-11-17T11:32:00Z">
                  <w:rPr>
                    <w:color w:val="0000FF" w:themeColor="hyperlink"/>
                    <w:u w:val="single"/>
                  </w:rPr>
                </w:rPrChange>
              </w:rPr>
              <w:t xml:space="preserve">Diskrétní řízení </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1/Z</w:t>
            </w:r>
          </w:p>
        </w:tc>
      </w:tr>
      <w:tr w:rsidR="00C557F3" w:rsidRPr="00C557F3" w:rsidTr="000132AE">
        <w:tc>
          <w:tcPr>
            <w:tcW w:w="5136" w:type="dxa"/>
            <w:gridSpan w:val="2"/>
            <w:shd w:val="clear" w:color="auto" w:fill="auto"/>
          </w:tcPr>
          <w:p w:rsidR="00F44B9D" w:rsidRDefault="00757911">
            <w:pPr>
              <w:spacing w:before="40" w:after="40"/>
              <w:rPr>
                <w:rStyle w:val="Odkazintenzivn"/>
                <w:sz w:val="22"/>
                <w:szCs w:val="22"/>
              </w:rPr>
            </w:pPr>
            <w:r>
              <w:fldChar w:fldCharType="begin"/>
            </w:r>
            <w:r>
              <w:instrText xml:space="preserve"> REF EMC \h  \* MERGEFORMAT </w:instrText>
            </w:r>
            <w:r>
              <w:fldChar w:fldCharType="separate"/>
            </w:r>
            <w:r w:rsidR="002F5441" w:rsidRPr="002F5441">
              <w:rPr>
                <w:rStyle w:val="Odkazintenzivn"/>
                <w:sz w:val="22"/>
                <w:szCs w:val="22"/>
                <w:rPrChange w:id="916" w:author="vopatrilova" w:date="2018-11-17T11:32:00Z">
                  <w:rPr>
                    <w:rStyle w:val="shorttext"/>
                    <w:rFonts w:eastAsiaTheme="majorEastAsia"/>
                    <w:color w:val="222222"/>
                  </w:rPr>
                </w:rPrChange>
              </w:rPr>
              <w:t xml:space="preserve">Elektromagnetická kompatibilita </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2/L</w:t>
            </w:r>
          </w:p>
        </w:tc>
      </w:tr>
      <w:tr w:rsidR="00C557F3" w:rsidRPr="00C557F3" w:rsidTr="000132AE">
        <w:tc>
          <w:tcPr>
            <w:tcW w:w="5136" w:type="dxa"/>
            <w:gridSpan w:val="2"/>
            <w:shd w:val="clear" w:color="auto" w:fill="auto"/>
          </w:tcPr>
          <w:p w:rsidR="00F44B9D" w:rsidRDefault="00757911">
            <w:pPr>
              <w:spacing w:before="40" w:after="40"/>
              <w:rPr>
                <w:rStyle w:val="Odkazintenzivn"/>
                <w:sz w:val="22"/>
                <w:szCs w:val="22"/>
              </w:rPr>
            </w:pPr>
            <w:r>
              <w:fldChar w:fldCharType="begin"/>
            </w:r>
            <w:r>
              <w:instrText xml:space="preserve"> REF identifikaceSystemu \h  \* MERGEFORMAT </w:instrText>
            </w:r>
            <w:r>
              <w:fldChar w:fldCharType="separate"/>
            </w:r>
            <w:r w:rsidR="002F5441" w:rsidRPr="002F5441">
              <w:rPr>
                <w:rStyle w:val="Odkazintenzivn"/>
                <w:sz w:val="22"/>
                <w:szCs w:val="22"/>
                <w:rPrChange w:id="917" w:author="vopatrilova" w:date="2018-11-17T11:32:00Z">
                  <w:rPr>
                    <w:rStyle w:val="shorttext"/>
                    <w:rFonts w:eastAsiaTheme="majorEastAsia"/>
                    <w:color w:val="222222"/>
                  </w:rPr>
                </w:rPrChange>
              </w:rPr>
              <w:t xml:space="preserve">Identifikace systémů </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kinematikaAdynamika \h  \* MERGEFORMAT </w:instrText>
            </w:r>
            <w:r>
              <w:fldChar w:fldCharType="separate"/>
            </w:r>
            <w:r w:rsidR="002F5441" w:rsidRPr="002F5441">
              <w:rPr>
                <w:rStyle w:val="Odkazintenzivn"/>
                <w:sz w:val="22"/>
                <w:szCs w:val="22"/>
                <w:rPrChange w:id="918" w:author="vopatrilova" w:date="2018-11-17T11:32:00Z">
                  <w:rPr/>
                </w:rPrChange>
              </w:rPr>
              <w:t>Kinematika a dynamika mechatronických systémů</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modelovani \h  \* MERGEFORMAT </w:instrText>
            </w:r>
            <w:r>
              <w:fldChar w:fldCharType="separate"/>
            </w:r>
            <w:r w:rsidR="002F5441" w:rsidRPr="002F5441">
              <w:rPr>
                <w:rStyle w:val="Odkazintenzivn"/>
                <w:sz w:val="22"/>
                <w:szCs w:val="22"/>
                <w:rPrChange w:id="919" w:author="vopatrilova" w:date="2018-11-17T11:32:00Z">
                  <w:rPr/>
                </w:rPrChange>
              </w:rPr>
              <w:t>Modelování procesů ve výrobních technologiích</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modelySpojitychSystemu \h  \* MERGEFORMAT </w:instrText>
            </w:r>
            <w:r>
              <w:fldChar w:fldCharType="separate"/>
            </w:r>
            <w:r w:rsidR="002F5441" w:rsidRPr="002F5441">
              <w:rPr>
                <w:rStyle w:val="Odkazintenzivn"/>
                <w:sz w:val="22"/>
                <w:szCs w:val="22"/>
                <w:rPrChange w:id="920" w:author="vopatrilova" w:date="2018-11-17T11:32:00Z">
                  <w:rPr/>
                </w:rPrChange>
              </w:rPr>
              <w:t>Modely spojitých systémů a jejich simulace</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oa1 \h  \* MERGEFORMAT </w:instrText>
            </w:r>
            <w:r>
              <w:fldChar w:fldCharType="separate"/>
            </w:r>
            <w:r w:rsidR="002F5441" w:rsidRPr="002F5441">
              <w:rPr>
                <w:rStyle w:val="Odkazintenzivn"/>
                <w:sz w:val="22"/>
                <w:szCs w:val="22"/>
                <w:rPrChange w:id="921" w:author="vopatrilova" w:date="2018-11-17T11:32:00Z">
                  <w:rPr/>
                </w:rPrChange>
              </w:rPr>
              <w:t>Odborná angličtina 1</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oa2 \h  \* MERGEFORMAT </w:instrText>
            </w:r>
            <w:r>
              <w:fldChar w:fldCharType="separate"/>
            </w:r>
            <w:r w:rsidR="002F5441" w:rsidRPr="002F5441">
              <w:rPr>
                <w:rStyle w:val="Odkazintenzivn"/>
                <w:sz w:val="22"/>
                <w:szCs w:val="22"/>
                <w:rPrChange w:id="922" w:author="vopatrilova" w:date="2018-11-17T11:32:00Z">
                  <w:rPr/>
                </w:rPrChange>
              </w:rPr>
              <w:t>Odborná angličtina 2</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odbornaPraxe \h  \* MERGEFORMAT </w:instrText>
            </w:r>
            <w:r>
              <w:fldChar w:fldCharType="separate"/>
            </w:r>
            <w:r w:rsidR="002F5441" w:rsidRPr="002F5441">
              <w:rPr>
                <w:rStyle w:val="Odkazintenzivn"/>
                <w:sz w:val="22"/>
                <w:szCs w:val="22"/>
                <w:rPrChange w:id="923" w:author="vopatrilova" w:date="2018-11-17T11:32:00Z">
                  <w:rPr/>
                </w:rPrChange>
              </w:rPr>
              <w:t>Odborná praxe</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Průběžně během studia</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optimalizace \h  \* MERGEFORMAT </w:instrText>
            </w:r>
            <w:r>
              <w:fldChar w:fldCharType="separate"/>
            </w:r>
            <w:r w:rsidR="002F5441" w:rsidRPr="002F5441">
              <w:rPr>
                <w:rStyle w:val="Odkazintenzivn"/>
                <w:sz w:val="22"/>
                <w:szCs w:val="22"/>
                <w:rPrChange w:id="924" w:author="vopatrilova" w:date="2018-11-17T11:32:00Z">
                  <w:rPr/>
                </w:rPrChange>
              </w:rPr>
              <w:t>Optimalizace</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planovaniAsimulaceVyrobnichPostupu \h  \* MERGEFORMAT </w:instrText>
            </w:r>
            <w:r>
              <w:fldChar w:fldCharType="separate"/>
            </w:r>
            <w:r w:rsidR="002F5441" w:rsidRPr="002F5441">
              <w:rPr>
                <w:rStyle w:val="Odkazintenzivn"/>
                <w:sz w:val="22"/>
                <w:szCs w:val="22"/>
                <w:rPrChange w:id="925" w:author="vopatrilova" w:date="2018-11-17T11:32:00Z">
                  <w:rPr/>
                </w:rPrChange>
              </w:rPr>
              <w:t>Plánování a simulace výrobních postupů</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pokrocileMetodyRizeni \h  \* MERGEFORMAT </w:instrText>
            </w:r>
            <w:r>
              <w:fldChar w:fldCharType="separate"/>
            </w:r>
            <w:r w:rsidR="002F5441" w:rsidRPr="002F5441">
              <w:rPr>
                <w:rStyle w:val="Odkazintenzivn"/>
                <w:sz w:val="22"/>
                <w:szCs w:val="22"/>
                <w:rPrChange w:id="926" w:author="vopatrilova" w:date="2018-11-17T11:32:00Z">
                  <w:rPr/>
                </w:rPrChange>
              </w:rPr>
              <w:t>Pokročilé metody automatického řízení</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projektovaniRealnychSystemu \h  \* MERGEFORMAT </w:instrText>
            </w:r>
            <w:r>
              <w:fldChar w:fldCharType="separate"/>
            </w:r>
            <w:r w:rsidR="002F5441" w:rsidRPr="002F5441">
              <w:rPr>
                <w:rStyle w:val="Odkazintenzivn"/>
                <w:sz w:val="22"/>
                <w:szCs w:val="22"/>
                <w:rPrChange w:id="927" w:author="vopatrilova" w:date="2018-11-17T11:32:00Z">
                  <w:rPr/>
                </w:rPrChange>
              </w:rPr>
              <w:t>Projektování reálných řídicích systémů</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prumysl4 \h  \* MERGEFORMAT </w:instrText>
            </w:r>
            <w:r>
              <w:fldChar w:fldCharType="separate"/>
            </w:r>
            <w:r w:rsidR="002F5441" w:rsidRPr="002F5441">
              <w:rPr>
                <w:rStyle w:val="Odkazintenzivn"/>
                <w:sz w:val="22"/>
                <w:szCs w:val="22"/>
                <w:rPrChange w:id="928" w:author="vopatrilova" w:date="2018-11-17T11:32:00Z">
                  <w:rPr/>
                </w:rPrChange>
              </w:rPr>
              <w:t>Průmysl 4.0</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rocnikovy_projekt \h  \* MERGEFORMAT </w:instrText>
            </w:r>
            <w:r>
              <w:fldChar w:fldCharType="separate"/>
            </w:r>
            <w:r w:rsidR="002F5441" w:rsidRPr="002F5441">
              <w:rPr>
                <w:rStyle w:val="Odkazintenzivn"/>
                <w:sz w:val="22"/>
                <w:szCs w:val="22"/>
                <w:rPrChange w:id="929" w:author="vopatrilova" w:date="2018-11-17T11:32:00Z">
                  <w:rPr/>
                </w:rPrChange>
              </w:rPr>
              <w:t>Ročníkový projekt</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rizeniPohybu \h  \* MERGEFORMAT </w:instrText>
            </w:r>
            <w:r>
              <w:fldChar w:fldCharType="separate"/>
            </w:r>
            <w:r w:rsidR="002F5441" w:rsidRPr="002F5441">
              <w:rPr>
                <w:rStyle w:val="Odkazintenzivn"/>
                <w:sz w:val="22"/>
                <w:szCs w:val="22"/>
                <w:rPrChange w:id="930" w:author="vopatrilova" w:date="2018-11-17T11:32:00Z">
                  <w:rPr/>
                </w:rPrChange>
              </w:rPr>
              <w:t>Řízení pohybu</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rizeniRealnychProcesu \h  \* MERGEFORMAT </w:instrText>
            </w:r>
            <w:r>
              <w:fldChar w:fldCharType="separate"/>
            </w:r>
            <w:r w:rsidR="002F5441" w:rsidRPr="002F5441">
              <w:rPr>
                <w:rStyle w:val="Odkazintenzivn"/>
                <w:sz w:val="22"/>
                <w:szCs w:val="22"/>
                <w:rPrChange w:id="931" w:author="vopatrilova" w:date="2018-11-17T11:32:00Z">
                  <w:rPr/>
                </w:rPrChange>
              </w:rPr>
              <w:t>Řízení reálných procesů</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softcomputing \h  \* MERGEFORMAT </w:instrText>
            </w:r>
            <w:r>
              <w:fldChar w:fldCharType="separate"/>
            </w:r>
            <w:r w:rsidR="002F5441" w:rsidRPr="002F5441">
              <w:rPr>
                <w:rStyle w:val="Odkazintenzivn"/>
                <w:sz w:val="22"/>
                <w:szCs w:val="22"/>
                <w:rPrChange w:id="932" w:author="vopatrilova" w:date="2018-11-17T11:32:00Z">
                  <w:rPr/>
                </w:rPrChange>
              </w:rPr>
              <w:t>Softcomputing v automatickém řízení</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stavovaAalgebraickáTeorieRizeni \h  \* MERGEFORMAT </w:instrText>
            </w:r>
            <w:r>
              <w:fldChar w:fldCharType="separate"/>
            </w:r>
            <w:r w:rsidR="002F5441" w:rsidRPr="002F5441">
              <w:rPr>
                <w:rStyle w:val="Odkazintenzivn"/>
                <w:sz w:val="22"/>
                <w:szCs w:val="22"/>
                <w:rPrChange w:id="933" w:author="vopatrilova" w:date="2018-11-17T11:32:00Z">
                  <w:rPr/>
                </w:rPrChange>
              </w:rPr>
              <w:t>Stavová a algebraická teorie řízení</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strojoveVideni \h  \* MERGEFORMAT </w:instrText>
            </w:r>
            <w:r>
              <w:fldChar w:fldCharType="separate"/>
            </w:r>
            <w:r w:rsidR="002F5441" w:rsidRPr="002F5441">
              <w:rPr>
                <w:rStyle w:val="Odkazintenzivn"/>
                <w:sz w:val="22"/>
                <w:szCs w:val="22"/>
                <w:rPrChange w:id="934" w:author="vopatrilova" w:date="2018-11-17T11:32:00Z">
                  <w:rPr/>
                </w:rPrChange>
              </w:rPr>
              <w:t>Strojové vidění</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2/Z</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TechnologiePrumyslovychIS \h  \* MERGEFORMAT </w:instrText>
            </w:r>
            <w:r>
              <w:fldChar w:fldCharType="separate"/>
            </w:r>
            <w:r w:rsidR="002F5441" w:rsidRPr="002F5441">
              <w:rPr>
                <w:rStyle w:val="Odkazintenzivn"/>
                <w:sz w:val="22"/>
                <w:szCs w:val="22"/>
                <w:rPrChange w:id="935" w:author="vopatrilova" w:date="2018-11-17T11:32:00Z">
                  <w:rPr/>
                </w:rPrChange>
              </w:rPr>
              <w:t>Technologie průmyslových informačních systémů</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zakladyPodnikatelstvi \h  \* MERGEFORMAT </w:instrText>
            </w:r>
            <w:r>
              <w:fldChar w:fldCharType="separate"/>
            </w:r>
            <w:r w:rsidR="002F5441" w:rsidRPr="002F5441">
              <w:rPr>
                <w:rStyle w:val="Odkazintenzivn"/>
                <w:sz w:val="22"/>
                <w:szCs w:val="22"/>
                <w:rPrChange w:id="936" w:author="vopatrilova" w:date="2018-11-17T11:32:00Z">
                  <w:rPr/>
                </w:rPrChange>
              </w:rPr>
              <w:t>Základy podnikatelství</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zakladyPrvniPomoci \h  \* MERGEFORMAT </w:instrText>
            </w:r>
            <w:r>
              <w:fldChar w:fldCharType="separate"/>
            </w:r>
            <w:r w:rsidR="002F5441" w:rsidRPr="002F5441">
              <w:rPr>
                <w:rStyle w:val="Odkazintenzivn"/>
                <w:sz w:val="22"/>
                <w:szCs w:val="22"/>
                <w:rPrChange w:id="937" w:author="vopatrilova" w:date="2018-11-17T11:32:00Z">
                  <w:rPr/>
                </w:rPrChange>
              </w:rPr>
              <w:t>Základy první pomoci</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2/L</w:t>
            </w:r>
          </w:p>
        </w:tc>
      </w:tr>
      <w:tr w:rsidR="00C557F3" w:rsidRPr="00C557F3" w:rsidTr="000132AE">
        <w:tc>
          <w:tcPr>
            <w:tcW w:w="5136" w:type="dxa"/>
            <w:gridSpan w:val="2"/>
            <w:shd w:val="clear" w:color="auto" w:fill="auto"/>
          </w:tcPr>
          <w:p w:rsidR="00C557F3" w:rsidRPr="00C557F3" w:rsidRDefault="00757911" w:rsidP="000132AE">
            <w:pPr>
              <w:spacing w:before="40" w:after="40"/>
              <w:rPr>
                <w:rStyle w:val="Odkazintenzivn"/>
                <w:sz w:val="22"/>
                <w:szCs w:val="22"/>
              </w:rPr>
            </w:pPr>
            <w:r>
              <w:fldChar w:fldCharType="begin"/>
            </w:r>
            <w:r>
              <w:instrText xml:space="preserve"> REF zpracovaniSignalu \h  \* MERGEFORMAT </w:instrText>
            </w:r>
            <w:r>
              <w:fldChar w:fldCharType="separate"/>
            </w:r>
            <w:r w:rsidR="002F5441" w:rsidRPr="002F5441">
              <w:rPr>
                <w:rStyle w:val="Odkazintenzivn"/>
                <w:sz w:val="22"/>
                <w:szCs w:val="22"/>
                <w:rPrChange w:id="938" w:author="vopatrilova" w:date="2018-11-17T11:32:00Z">
                  <w:rPr/>
                </w:rPrChange>
              </w:rPr>
              <w:t>Zpracování signálů</w:t>
            </w:r>
            <w:r>
              <w:fldChar w:fldCharType="end"/>
            </w:r>
          </w:p>
        </w:tc>
        <w:tc>
          <w:tcPr>
            <w:tcW w:w="4114" w:type="dxa"/>
            <w:shd w:val="clear" w:color="auto" w:fill="auto"/>
          </w:tcPr>
          <w:p w:rsidR="00C557F3" w:rsidRPr="00C557F3" w:rsidRDefault="00C557F3" w:rsidP="000132AE">
            <w:pPr>
              <w:spacing w:before="40" w:after="40"/>
              <w:rPr>
                <w:i/>
                <w:sz w:val="22"/>
                <w:szCs w:val="22"/>
              </w:rPr>
            </w:pPr>
            <w:r w:rsidRPr="00C557F3">
              <w:rPr>
                <w:sz w:val="22"/>
                <w:szCs w:val="22"/>
              </w:rPr>
              <w:t>1/L</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62"/>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r w:rsidR="002F5441" w:rsidRPr="002F5441">
              <w:rPr>
                <w:rStyle w:val="Odkazintenzivn"/>
                <w:rPrChange w:id="939" w:author="vopatrilova" w:date="2018-11-17T11:32:00Z">
                  <w:rPr>
                    <w:b/>
                  </w:rPr>
                </w:rPrChange>
              </w:rPr>
              <w:t>Abecední seznam</w:t>
            </w:r>
            <w:del w:id="940"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C557F3" w:rsidRPr="00C557F3" w:rsidRDefault="00C557F3" w:rsidP="000132AE">
            <w:pPr>
              <w:jc w:val="both"/>
            </w:pPr>
            <w:bookmarkStart w:id="941" w:name="datamining"/>
            <w:r w:rsidRPr="00C557F3">
              <w:t>Datamining</w:t>
            </w:r>
            <w:bookmarkEnd w:id="941"/>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w:t>
            </w:r>
          </w:p>
          <w:p w:rsidR="00C557F3" w:rsidRPr="00C557F3" w:rsidRDefault="00C557F3" w:rsidP="000132AE">
            <w:pPr>
              <w:jc w:val="both"/>
            </w:pPr>
            <w:r w:rsidRPr="00C557F3">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r w:rsidRPr="00C557F3">
              <w:t xml:space="preserve">Pro udělení zápočtu je požadováno: </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povinná a aktivní účast na jednotlivých cvičeních (80% účast na cvičení).</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úspěšné a samostatné vypracování všech zadaných úloh v průběhu semestru.</w:t>
            </w:r>
          </w:p>
          <w:p w:rsidR="00C557F3" w:rsidRPr="00C557F3" w:rsidRDefault="00C557F3" w:rsidP="000132AE">
            <w:pPr>
              <w:ind w:left="60"/>
            </w:pPr>
            <w:r w:rsidRPr="00C557F3">
              <w:t>Pro úspěšné absolvování zkoušky je požadováno:</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splnění požadavků zápočtu</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teoretické a praktické zvládnutí základní problematiky a jednotlivých témat.</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 xml:space="preserve">prokázání úspěšného zvládnutí probírané tématiky při ústním a písemné zkoušce. </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Ing. Roman Šenkeřík,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vedení přednášek.</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Ing. Roman Šenkeřík, Ph.D. (přednášky 100 %)</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rPr>
                <w:noProof/>
                <w:sz w:val="22"/>
                <w:szCs w:val="22"/>
                <w:lang w:val="en-GB"/>
              </w:rPr>
            </w:pPr>
            <w:r w:rsidRPr="00C557F3">
              <w:rPr>
                <w:noProof/>
                <w:sz w:val="22"/>
                <w:szCs w:val="22"/>
                <w:lang w:val="en-GB"/>
              </w:rPr>
              <w:t xml:space="preserve">Cílem kurzu je získání poznatků z dataminingu a přidružených specifických oblastí softcomputingu (výpočetní inteligence). Student získá znalosti o </w:t>
            </w:r>
            <w:r w:rsidRPr="00C557F3">
              <w:rPr>
                <w:noProof/>
                <w:sz w:val="22"/>
                <w:szCs w:val="22"/>
              </w:rPr>
              <w:t xml:space="preserve">základní klasifikaci metod, algoritmů a postupů, včetně vybraných reálných aplikací. Z oblasti techniky dobývání znalostí (dataminingu), jsou probírány </w:t>
            </w:r>
            <w:r w:rsidRPr="00C557F3">
              <w:rPr>
                <w:noProof/>
                <w:sz w:val="22"/>
                <w:szCs w:val="22"/>
                <w:lang w:val="en-GB"/>
              </w:rPr>
              <w:t>principy jednotlivých nejpoužívanějších algoritmů a možností aplikací, jako např. klasifikace, predikce, clustering (shlukování), apod. Studenti se dále seznámí s oblastmi aplikačně blízkými k automatickému řízení – tedy dolování asociací, dolování z časových řad (včetně diskrétních), dolování z data streamů a také velkých (Big) dat, vše s ohledem na moderní přístupy nastupujících trendů Industry 4.0 a smart senzorových sítí poskytujících vel</w:t>
            </w:r>
            <w:del w:id="942" w:author="vopatrilova" w:date="2018-11-16T08:45:00Z">
              <w:r w:rsidRPr="00C557F3" w:rsidDel="00012249">
                <w:rPr>
                  <w:noProof/>
                  <w:sz w:val="22"/>
                  <w:szCs w:val="22"/>
                  <w:lang w:val="en-GB"/>
                </w:rPr>
                <w:delText>e</w:delText>
              </w:r>
            </w:del>
            <w:r w:rsidRPr="00C557F3">
              <w:rPr>
                <w:noProof/>
                <w:sz w:val="22"/>
                <w:szCs w:val="22"/>
                <w:lang w:val="en-GB"/>
              </w:rPr>
              <w:t xml:space="preserve">ké množství provotních dat. </w:t>
            </w:r>
            <w:del w:id="943" w:author="vopatrilova" w:date="2018-11-16T08:45:00Z">
              <w:r w:rsidRPr="00C557F3" w:rsidDel="00012249">
                <w:rPr>
                  <w:noProof/>
                  <w:sz w:val="22"/>
                  <w:szCs w:val="22"/>
                  <w:lang w:val="en-GB"/>
                </w:rPr>
                <w:delText xml:space="preserve">Nakonec </w:delText>
              </w:r>
            </w:del>
            <w:ins w:id="944" w:author="vopatrilova" w:date="2018-11-16T08:45:00Z">
              <w:r w:rsidR="00012249">
                <w:rPr>
                  <w:noProof/>
                  <w:sz w:val="22"/>
                  <w:szCs w:val="22"/>
                  <w:lang w:val="en-GB"/>
                </w:rPr>
                <w:t xml:space="preserve">Student </w:t>
              </w:r>
            </w:ins>
            <w:r w:rsidRPr="00C557F3">
              <w:rPr>
                <w:noProof/>
                <w:sz w:val="22"/>
                <w:szCs w:val="22"/>
                <w:lang w:val="en-GB"/>
              </w:rPr>
              <w:t xml:space="preserve">získá </w:t>
            </w:r>
            <w:del w:id="945" w:author="vopatrilova" w:date="2018-11-16T08:45:00Z">
              <w:r w:rsidRPr="00C557F3" w:rsidDel="00012249">
                <w:rPr>
                  <w:noProof/>
                  <w:sz w:val="22"/>
                  <w:szCs w:val="22"/>
                  <w:lang w:val="en-GB"/>
                </w:rPr>
                <w:delText xml:space="preserve">student </w:delText>
              </w:r>
            </w:del>
            <w:r w:rsidRPr="00C557F3">
              <w:rPr>
                <w:noProof/>
                <w:sz w:val="22"/>
                <w:szCs w:val="22"/>
                <w:lang w:val="en-GB"/>
              </w:rPr>
              <w:t>znalosti také o</w:t>
            </w:r>
            <w:r w:rsidRPr="00C557F3">
              <w:rPr>
                <w:noProof/>
                <w:sz w:val="22"/>
                <w:szCs w:val="22"/>
              </w:rPr>
              <w:t xml:space="preserve"> pravděpodobnostním počítání, strojovém učení (Machine learningu</w:t>
            </w:r>
            <w:ins w:id="946" w:author="vopatrilova" w:date="2018-11-16T08:45:00Z">
              <w:r w:rsidR="00012249">
                <w:rPr>
                  <w:noProof/>
                  <w:sz w:val="22"/>
                  <w:szCs w:val="22"/>
                </w:rPr>
                <w:t>)</w:t>
              </w:r>
            </w:ins>
            <w:r w:rsidRPr="00C557F3">
              <w:rPr>
                <w:noProof/>
                <w:sz w:val="22"/>
                <w:szCs w:val="22"/>
              </w:rPr>
              <w:t xml:space="preserve"> a rozhodování na základě získaných (vydolovaných) dat</w:t>
            </w:r>
            <w:r w:rsidRPr="00C557F3">
              <w:rPr>
                <w:noProof/>
                <w:sz w:val="22"/>
                <w:szCs w:val="22"/>
                <w:lang w:val="en-GB"/>
              </w:rPr>
              <w:t>. </w:t>
            </w:r>
          </w:p>
          <w:p w:rsidR="00C557F3" w:rsidRPr="00C557F3" w:rsidRDefault="00C557F3" w:rsidP="000132AE">
            <w:pPr>
              <w:jc w:val="both"/>
              <w:rPr>
                <w:noProof/>
                <w:sz w:val="22"/>
                <w:szCs w:val="22"/>
                <w:lang w:val="en-GB"/>
              </w:rPr>
            </w:pPr>
          </w:p>
          <w:p w:rsidR="00C557F3" w:rsidRPr="00C557F3" w:rsidRDefault="00C557F3" w:rsidP="000132AE">
            <w:pPr>
              <w:rPr>
                <w:sz w:val="22"/>
                <w:szCs w:val="22"/>
              </w:rPr>
            </w:pPr>
            <w:r w:rsidRPr="00C557F3">
              <w:rPr>
                <w:sz w:val="22"/>
                <w:szCs w:val="22"/>
              </w:rPr>
              <w:t>Témata:</w:t>
            </w:r>
          </w:p>
          <w:p w:rsidR="00C557F3" w:rsidRPr="00C557F3" w:rsidRDefault="00C557F3" w:rsidP="00C557F3">
            <w:pPr>
              <w:numPr>
                <w:ilvl w:val="0"/>
                <w:numId w:val="13"/>
              </w:numPr>
              <w:rPr>
                <w:sz w:val="22"/>
                <w:szCs w:val="22"/>
                <w:lang w:val="en-GB"/>
              </w:rPr>
            </w:pPr>
            <w:r w:rsidRPr="00C557F3">
              <w:rPr>
                <w:sz w:val="22"/>
                <w:szCs w:val="22"/>
                <w:lang w:val="en-GB"/>
              </w:rPr>
              <w:t>Úvod do dataminingu – historie, principy a postupy, aplikace.</w:t>
            </w:r>
          </w:p>
          <w:p w:rsidR="00C557F3" w:rsidRPr="00C557F3" w:rsidRDefault="00C557F3" w:rsidP="00C557F3">
            <w:pPr>
              <w:numPr>
                <w:ilvl w:val="0"/>
                <w:numId w:val="13"/>
              </w:numPr>
              <w:rPr>
                <w:sz w:val="22"/>
                <w:szCs w:val="22"/>
                <w:lang w:val="en-GB"/>
              </w:rPr>
            </w:pPr>
            <w:r w:rsidRPr="00C557F3">
              <w:rPr>
                <w:sz w:val="22"/>
                <w:szCs w:val="22"/>
                <w:lang w:val="en-GB"/>
              </w:rPr>
              <w:t>Redukce dimensionality – PCA algoritmus. Feature extraction a feature selection. Rankovací algoritmy – PageRank.</w:t>
            </w:r>
          </w:p>
          <w:p w:rsidR="00C557F3" w:rsidRPr="00C557F3" w:rsidRDefault="00C557F3" w:rsidP="00C557F3">
            <w:pPr>
              <w:numPr>
                <w:ilvl w:val="0"/>
                <w:numId w:val="13"/>
              </w:numPr>
              <w:rPr>
                <w:sz w:val="22"/>
                <w:szCs w:val="22"/>
                <w:lang w:val="en-GB"/>
              </w:rPr>
            </w:pPr>
            <w:r w:rsidRPr="00C557F3">
              <w:rPr>
                <w:sz w:val="22"/>
                <w:szCs w:val="22"/>
                <w:lang w:val="en-GB"/>
              </w:rPr>
              <w:t>Clusteringové algoritmy - K-means, Fuzzy cMeans a další.</w:t>
            </w:r>
          </w:p>
          <w:p w:rsidR="00C557F3" w:rsidRPr="00C557F3" w:rsidRDefault="00C557F3" w:rsidP="00C557F3">
            <w:pPr>
              <w:numPr>
                <w:ilvl w:val="0"/>
                <w:numId w:val="13"/>
              </w:numPr>
              <w:rPr>
                <w:sz w:val="22"/>
                <w:szCs w:val="22"/>
                <w:lang w:val="en-GB"/>
              </w:rPr>
            </w:pPr>
            <w:r w:rsidRPr="00C557F3">
              <w:rPr>
                <w:sz w:val="22"/>
                <w:szCs w:val="22"/>
                <w:lang w:val="en-GB"/>
              </w:rPr>
              <w:t>DBSCAN, EM algoritmus.</w:t>
            </w:r>
          </w:p>
          <w:p w:rsidR="00C557F3" w:rsidRPr="00C557F3" w:rsidRDefault="00C557F3" w:rsidP="00C557F3">
            <w:pPr>
              <w:numPr>
                <w:ilvl w:val="0"/>
                <w:numId w:val="13"/>
              </w:numPr>
              <w:rPr>
                <w:sz w:val="22"/>
                <w:szCs w:val="22"/>
                <w:lang w:val="en-GB"/>
              </w:rPr>
            </w:pPr>
            <w:r w:rsidRPr="00C557F3">
              <w:rPr>
                <w:sz w:val="22"/>
                <w:szCs w:val="22"/>
                <w:lang w:val="en-GB"/>
              </w:rPr>
              <w:t>Dolování dat z časových řad.</w:t>
            </w:r>
          </w:p>
          <w:p w:rsidR="00C557F3" w:rsidRPr="00C557F3" w:rsidRDefault="00C557F3" w:rsidP="00C557F3">
            <w:pPr>
              <w:numPr>
                <w:ilvl w:val="0"/>
                <w:numId w:val="13"/>
              </w:numPr>
              <w:rPr>
                <w:sz w:val="22"/>
                <w:szCs w:val="22"/>
                <w:lang w:val="en-GB"/>
              </w:rPr>
            </w:pPr>
            <w:r w:rsidRPr="00C557F3">
              <w:rPr>
                <w:sz w:val="22"/>
                <w:szCs w:val="22"/>
                <w:lang w:val="en-GB"/>
              </w:rPr>
              <w:t>Dolování proudu dat (data streams) a Big Dat.</w:t>
            </w:r>
          </w:p>
          <w:p w:rsidR="00C557F3" w:rsidRPr="00C557F3" w:rsidRDefault="00C557F3" w:rsidP="00C557F3">
            <w:pPr>
              <w:numPr>
                <w:ilvl w:val="0"/>
                <w:numId w:val="13"/>
              </w:numPr>
              <w:rPr>
                <w:sz w:val="22"/>
                <w:szCs w:val="22"/>
                <w:lang w:val="en-GB"/>
              </w:rPr>
            </w:pPr>
            <w:r w:rsidRPr="00C557F3">
              <w:rPr>
                <w:sz w:val="22"/>
                <w:szCs w:val="22"/>
                <w:lang w:val="en-GB"/>
              </w:rPr>
              <w:t>Dolování asociačních vzorů.</w:t>
            </w:r>
          </w:p>
          <w:p w:rsidR="00C557F3" w:rsidRPr="00C557F3" w:rsidRDefault="00C557F3" w:rsidP="00C557F3">
            <w:pPr>
              <w:numPr>
                <w:ilvl w:val="0"/>
                <w:numId w:val="13"/>
              </w:numPr>
              <w:rPr>
                <w:sz w:val="22"/>
                <w:szCs w:val="22"/>
                <w:lang w:val="en-GB"/>
              </w:rPr>
            </w:pPr>
            <w:r w:rsidRPr="00C557F3">
              <w:rPr>
                <w:sz w:val="22"/>
                <w:szCs w:val="22"/>
                <w:lang w:val="en-GB"/>
              </w:rPr>
              <w:t>Dolování diskrétních sekvencí.</w:t>
            </w:r>
          </w:p>
          <w:p w:rsidR="00C557F3" w:rsidRPr="00C557F3" w:rsidRDefault="00C557F3" w:rsidP="00C557F3">
            <w:pPr>
              <w:numPr>
                <w:ilvl w:val="0"/>
                <w:numId w:val="13"/>
              </w:numPr>
              <w:rPr>
                <w:sz w:val="22"/>
                <w:szCs w:val="22"/>
                <w:lang w:val="en-GB"/>
              </w:rPr>
            </w:pPr>
            <w:r w:rsidRPr="00C557F3">
              <w:rPr>
                <w:sz w:val="22"/>
                <w:szCs w:val="22"/>
                <w:lang w:val="en-GB"/>
              </w:rPr>
              <w:t>Big data mining (dolování z velkých dat).</w:t>
            </w:r>
          </w:p>
          <w:p w:rsidR="00C557F3" w:rsidRPr="00C557F3" w:rsidRDefault="00C557F3" w:rsidP="00C557F3">
            <w:pPr>
              <w:numPr>
                <w:ilvl w:val="0"/>
                <w:numId w:val="13"/>
              </w:numPr>
              <w:rPr>
                <w:sz w:val="22"/>
                <w:szCs w:val="22"/>
                <w:lang w:val="en-GB"/>
              </w:rPr>
            </w:pPr>
            <w:r w:rsidRPr="00C557F3">
              <w:rPr>
                <w:sz w:val="22"/>
                <w:szCs w:val="22"/>
                <w:lang w:val="en-GB"/>
              </w:rPr>
              <w:t>Statistické učení, naivní bayesovský klasifikátor, Bayesovské sítě.</w:t>
            </w:r>
          </w:p>
          <w:p w:rsidR="00C557F3" w:rsidRPr="00C557F3" w:rsidRDefault="00C557F3" w:rsidP="00C557F3">
            <w:pPr>
              <w:numPr>
                <w:ilvl w:val="0"/>
                <w:numId w:val="13"/>
              </w:numPr>
              <w:rPr>
                <w:sz w:val="22"/>
                <w:szCs w:val="22"/>
                <w:lang w:val="en-GB"/>
              </w:rPr>
            </w:pPr>
            <w:r w:rsidRPr="00C557F3">
              <w:rPr>
                <w:sz w:val="22"/>
                <w:szCs w:val="22"/>
                <w:lang w:val="en-GB"/>
              </w:rPr>
              <w:t>Support vector machines.</w:t>
            </w:r>
          </w:p>
          <w:p w:rsidR="00C557F3" w:rsidRPr="00C557F3" w:rsidRDefault="00C557F3" w:rsidP="00C557F3">
            <w:pPr>
              <w:numPr>
                <w:ilvl w:val="0"/>
                <w:numId w:val="13"/>
              </w:numPr>
              <w:rPr>
                <w:sz w:val="22"/>
                <w:szCs w:val="22"/>
                <w:lang w:val="en-GB"/>
              </w:rPr>
            </w:pPr>
            <w:r w:rsidRPr="00C557F3">
              <w:rPr>
                <w:sz w:val="22"/>
                <w:szCs w:val="22"/>
                <w:lang w:val="en-GB"/>
              </w:rPr>
              <w:t>Rozhodovací stromy. Random forest.</w:t>
            </w:r>
          </w:p>
          <w:p w:rsidR="00C557F3" w:rsidRPr="00C557F3" w:rsidRDefault="00C557F3" w:rsidP="00C557F3">
            <w:pPr>
              <w:numPr>
                <w:ilvl w:val="0"/>
                <w:numId w:val="13"/>
              </w:numPr>
              <w:rPr>
                <w:sz w:val="22"/>
                <w:szCs w:val="22"/>
                <w:lang w:val="en-GB"/>
              </w:rPr>
            </w:pPr>
            <w:r w:rsidRPr="00C557F3">
              <w:rPr>
                <w:sz w:val="22"/>
                <w:szCs w:val="22"/>
                <w:lang w:val="en-GB"/>
              </w:rPr>
              <w:t>Vícekriteriální rozhodovací analýza.</w:t>
            </w:r>
          </w:p>
          <w:p w:rsidR="00C557F3" w:rsidRDefault="00C557F3" w:rsidP="00C557F3">
            <w:pPr>
              <w:numPr>
                <w:ilvl w:val="0"/>
                <w:numId w:val="13"/>
              </w:numPr>
              <w:rPr>
                <w:ins w:id="947" w:author="vopatrilova" w:date="2018-11-22T12:40:00Z"/>
                <w:sz w:val="22"/>
                <w:szCs w:val="22"/>
              </w:rPr>
            </w:pPr>
            <w:r w:rsidRPr="00C557F3">
              <w:rPr>
                <w:sz w:val="22"/>
                <w:szCs w:val="22"/>
              </w:rPr>
              <w:t>Zápočtový týden, konzultační hodina, probrání témat ke zkoušce.</w:t>
            </w:r>
          </w:p>
          <w:p w:rsidR="009A2C94" w:rsidRDefault="009A2C94">
            <w:pPr>
              <w:ind w:left="720"/>
              <w:rPr>
                <w:ins w:id="948" w:author="vopatrilova" w:date="2018-11-22T12:40:00Z"/>
                <w:sz w:val="22"/>
                <w:szCs w:val="22"/>
              </w:rPr>
              <w:pPrChange w:id="949" w:author="vopatrilova" w:date="2018-11-22T12:40:00Z">
                <w:pPr>
                  <w:numPr>
                    <w:numId w:val="13"/>
                  </w:numPr>
                  <w:tabs>
                    <w:tab w:val="num" w:pos="720"/>
                  </w:tabs>
                  <w:ind w:left="720" w:hanging="360"/>
                </w:pPr>
              </w:pPrChange>
            </w:pPr>
          </w:p>
          <w:p w:rsidR="009A2C94" w:rsidRDefault="009A2C94">
            <w:pPr>
              <w:rPr>
                <w:ins w:id="950" w:author="vopatrilova" w:date="2018-11-22T12:40:00Z"/>
                <w:sz w:val="22"/>
                <w:szCs w:val="22"/>
              </w:rPr>
              <w:pPrChange w:id="951" w:author="vopatrilova" w:date="2018-11-22T12:40:00Z">
                <w:pPr>
                  <w:numPr>
                    <w:numId w:val="13"/>
                  </w:numPr>
                  <w:tabs>
                    <w:tab w:val="num" w:pos="720"/>
                  </w:tabs>
                  <w:ind w:left="720" w:hanging="360"/>
                </w:pPr>
              </w:pPrChange>
            </w:pPr>
          </w:p>
          <w:p w:rsidR="009A2C94" w:rsidRDefault="009A2C94">
            <w:pPr>
              <w:rPr>
                <w:ins w:id="952" w:author="vopatrilova" w:date="2018-11-22T12:40:00Z"/>
                <w:sz w:val="22"/>
                <w:szCs w:val="22"/>
              </w:rPr>
              <w:pPrChange w:id="953" w:author="vopatrilova" w:date="2018-11-22T12:40:00Z">
                <w:pPr>
                  <w:numPr>
                    <w:numId w:val="13"/>
                  </w:numPr>
                  <w:tabs>
                    <w:tab w:val="num" w:pos="720"/>
                  </w:tabs>
                  <w:ind w:left="720" w:hanging="360"/>
                </w:pPr>
              </w:pPrChange>
            </w:pPr>
          </w:p>
          <w:p w:rsidR="009A2C94" w:rsidRPr="00C557F3" w:rsidRDefault="009A2C94">
            <w:pPr>
              <w:rPr>
                <w:sz w:val="22"/>
                <w:szCs w:val="22"/>
              </w:rPr>
              <w:pPrChange w:id="954" w:author="vopatrilova" w:date="2018-11-22T12:40:00Z">
                <w:pPr>
                  <w:numPr>
                    <w:numId w:val="13"/>
                  </w:numPr>
                  <w:tabs>
                    <w:tab w:val="num" w:pos="720"/>
                  </w:tabs>
                  <w:ind w:left="720" w:hanging="360"/>
                </w:pPr>
              </w:pPrChange>
            </w:pPr>
          </w:p>
          <w:p w:rsidR="00C557F3" w:rsidRPr="00C557F3" w:rsidRDefault="00C557F3" w:rsidP="000132AE">
            <w:pPr>
              <w:jc w:val="both"/>
            </w:pP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E79CC" w:rsidRDefault="00602FE7" w:rsidP="000132AE">
            <w:pPr>
              <w:jc w:val="both"/>
              <w:rPr>
                <w:b/>
                <w:bCs/>
              </w:rPr>
            </w:pPr>
            <w:r>
              <w:rPr>
                <w:b/>
                <w:bCs/>
              </w:rPr>
              <w:lastRenderedPageBreak/>
              <w:t>Povinná literatura:</w:t>
            </w:r>
          </w:p>
          <w:p w:rsidR="00C557F3" w:rsidRPr="00CE79CC" w:rsidRDefault="00602FE7" w:rsidP="000132AE">
            <w:pPr>
              <w:jc w:val="both"/>
            </w:pPr>
            <w:r>
              <w:t>PETR, P</w:t>
            </w:r>
            <w:del w:id="955" w:author="Jiří Vojtěšek" w:date="2018-11-24T21:13:00Z">
              <w:r w:rsidDel="00757911">
                <w:delText>avel</w:delText>
              </w:r>
            </w:del>
            <w:r>
              <w:t xml:space="preserve">. </w:t>
            </w:r>
            <w:r>
              <w:rPr>
                <w:i/>
                <w:iCs/>
              </w:rPr>
              <w:t>Data Mining</w:t>
            </w:r>
            <w:r>
              <w:t>. Díl 1. Vyd. 2. Pardubice: Univerzita Pardubice, 2008. ISBN 978-80-7395-098-9.</w:t>
            </w:r>
          </w:p>
          <w:p w:rsidR="00C557F3" w:rsidRPr="00CE79CC" w:rsidRDefault="00602FE7" w:rsidP="000132AE">
            <w:pPr>
              <w:jc w:val="both"/>
            </w:pPr>
            <w:r>
              <w:t xml:space="preserve">AGGARWAL, </w:t>
            </w:r>
            <w:del w:id="956" w:author="Jiří Vojtěšek" w:date="2018-11-24T21:13:00Z">
              <w:r w:rsidDel="00757911">
                <w:delText xml:space="preserve">Charu </w:delText>
              </w:r>
            </w:del>
            <w:ins w:id="957" w:author="Jiří Vojtěšek" w:date="2018-11-24T21:13:00Z">
              <w:r w:rsidR="00757911">
                <w:t xml:space="preserve">Ch. </w:t>
              </w:r>
            </w:ins>
            <w:r>
              <w:t xml:space="preserve">C. </w:t>
            </w:r>
            <w:r>
              <w:rPr>
                <w:i/>
                <w:iCs/>
              </w:rPr>
              <w:t>Data mining: the textbook</w:t>
            </w:r>
            <w:r>
              <w:t>. Cham: Springer, [2015], xxix, 734. ISBN 978-3-319-14141-1.</w:t>
            </w:r>
          </w:p>
          <w:p w:rsidR="00C557F3" w:rsidRPr="00CE79CC" w:rsidRDefault="00602FE7" w:rsidP="000132AE">
            <w:pPr>
              <w:jc w:val="both"/>
            </w:pPr>
            <w:r>
              <w:t xml:space="preserve">HAN, </w:t>
            </w:r>
            <w:del w:id="958" w:author="Jiří Vojtěšek" w:date="2018-11-24T21:13:00Z">
              <w:r w:rsidDel="00757911">
                <w:delText>Jiawei</w:delText>
              </w:r>
            </w:del>
            <w:ins w:id="959" w:author="Jiří Vojtěšek" w:date="2018-11-24T21:13:00Z">
              <w:r w:rsidR="00757911">
                <w:t>J.</w:t>
              </w:r>
            </w:ins>
            <w:r>
              <w:t xml:space="preserve">, </w:t>
            </w:r>
            <w:del w:id="960" w:author="Jiří Vojtěšek" w:date="2018-11-24T21:13:00Z">
              <w:r w:rsidDel="00757911">
                <w:delText xml:space="preserve">Micheline </w:delText>
              </w:r>
            </w:del>
            <w:ins w:id="961" w:author="Jiří Vojtěšek" w:date="2018-11-24T21:13:00Z">
              <w:r w:rsidR="00757911">
                <w:t xml:space="preserve">M. </w:t>
              </w:r>
            </w:ins>
            <w:r>
              <w:t xml:space="preserve">KAMBER a </w:t>
            </w:r>
            <w:del w:id="962" w:author="Jiří Vojtěšek" w:date="2018-11-24T21:13:00Z">
              <w:r w:rsidDel="00757911">
                <w:delText xml:space="preserve">Jian </w:delText>
              </w:r>
            </w:del>
            <w:ins w:id="963" w:author="Jiří Vojtěšek" w:date="2018-11-24T21:13:00Z">
              <w:r w:rsidR="00757911">
                <w:t xml:space="preserve">J. </w:t>
              </w:r>
            </w:ins>
            <w:r>
              <w:t xml:space="preserve">PEI. </w:t>
            </w:r>
            <w:r>
              <w:rPr>
                <w:i/>
                <w:iCs/>
              </w:rPr>
              <w:t>Data mining: concepts and techniques</w:t>
            </w:r>
            <w:r>
              <w:t>. 3rd ed. Waltham: Elsevier, c2012, xxxv, 703 s. The Morgan Kaufmann series in data management systems. ISBN 978-0-12-381479-1.</w:t>
            </w:r>
          </w:p>
          <w:p w:rsidR="00C557F3" w:rsidRPr="00CE79CC" w:rsidRDefault="00602FE7" w:rsidP="000132AE">
            <w:pPr>
              <w:jc w:val="both"/>
            </w:pPr>
            <w:r>
              <w:t xml:space="preserve">ALIEV, R. A. a R. R. ALIEV. </w:t>
            </w:r>
            <w:r>
              <w:rPr>
                <w:i/>
                <w:iCs/>
              </w:rPr>
              <w:t>Soft computing and its applications</w:t>
            </w:r>
            <w:r>
              <w:t>. Singapore: World Scientific, 2001, xv, 444 s. ISBN 981-02-4700-1.</w:t>
            </w:r>
          </w:p>
          <w:p w:rsidR="00C557F3" w:rsidRPr="00CE79CC" w:rsidRDefault="00602FE7" w:rsidP="000132AE">
            <w:pPr>
              <w:jc w:val="both"/>
              <w:rPr>
                <w:b/>
              </w:rPr>
            </w:pPr>
            <w:r>
              <w:rPr>
                <w:b/>
              </w:rPr>
              <w:t>Doporučená literatura:</w:t>
            </w:r>
          </w:p>
          <w:p w:rsidR="00C557F3" w:rsidRPr="00CE79CC" w:rsidRDefault="00602FE7" w:rsidP="000132AE">
            <w:r>
              <w:t>CUESTA, H</w:t>
            </w:r>
            <w:del w:id="964" w:author="Jiří Vojtěšek" w:date="2018-11-24T21:14:00Z">
              <w:r w:rsidDel="00BF57D1">
                <w:delText>ector</w:delText>
              </w:r>
            </w:del>
            <w:r>
              <w:t xml:space="preserve">. </w:t>
            </w:r>
            <w:r>
              <w:rPr>
                <w:i/>
                <w:iCs/>
              </w:rPr>
              <w:t>Analýza dat v praxi</w:t>
            </w:r>
            <w:r>
              <w:t>. V Brně: Computer Press, 2015. ISBN 978-80-251-4361-2.</w:t>
            </w:r>
          </w:p>
          <w:p w:rsidR="00C557F3" w:rsidRPr="00CE79CC" w:rsidRDefault="00602FE7" w:rsidP="000132AE">
            <w:pPr>
              <w:jc w:val="both"/>
            </w:pPr>
            <w:r>
              <w:t xml:space="preserve">ROKACH, </w:t>
            </w:r>
            <w:del w:id="965" w:author="Jiří Vojtěšek" w:date="2018-11-24T21:14:00Z">
              <w:r w:rsidDel="00BF57D1">
                <w:delText xml:space="preserve">Lior </w:delText>
              </w:r>
            </w:del>
            <w:ins w:id="966" w:author="Jiří Vojtěšek" w:date="2018-11-24T21:14:00Z">
              <w:r w:rsidR="00BF57D1">
                <w:t xml:space="preserve">L. </w:t>
              </w:r>
            </w:ins>
            <w:r>
              <w:t xml:space="preserve">a </w:t>
            </w:r>
            <w:del w:id="967" w:author="Jiří Vojtěšek" w:date="2018-11-24T21:14:00Z">
              <w:r w:rsidDel="00BF57D1">
                <w:delText xml:space="preserve">Oded </w:delText>
              </w:r>
            </w:del>
            <w:ins w:id="968" w:author="Jiří Vojtěšek" w:date="2018-11-24T21:14:00Z">
              <w:r w:rsidR="00BF57D1">
                <w:t xml:space="preserve">O. </w:t>
              </w:r>
            </w:ins>
            <w:r>
              <w:t xml:space="preserve">Z. MAIMON. </w:t>
            </w:r>
            <w:r>
              <w:rPr>
                <w:i/>
                <w:iCs/>
              </w:rPr>
              <w:t>Data mining with decision trees: theory and applications</w:t>
            </w:r>
            <w:r>
              <w:t>. Second edition. Hackensack, New Jersey: World Scientific, [2015], xxi, 305. Series in machine perception and artifical intelligence. ISBN 978-981-4590-07-5.</w:t>
            </w:r>
          </w:p>
          <w:p w:rsidR="00C557F3" w:rsidRPr="00CE79CC" w:rsidRDefault="00602FE7" w:rsidP="000132AE">
            <w:r>
              <w:t>ALPAYDIN, E</w:t>
            </w:r>
            <w:del w:id="969" w:author="Jiří Vojtěšek" w:date="2018-11-24T21:14:00Z">
              <w:r w:rsidDel="00BF57D1">
                <w:delText>them</w:delText>
              </w:r>
            </w:del>
            <w:r>
              <w:t xml:space="preserve">. </w:t>
            </w:r>
            <w:r>
              <w:rPr>
                <w:i/>
                <w:iCs/>
              </w:rPr>
              <w:t>Introduction to machine learning</w:t>
            </w:r>
            <w:r>
              <w:t>. Third edition. Cambridge, Massachusetts: The MIT Press, [2014], 1 online zdroj (xxii, 613 pages). Adaptive computation and machine learning. ISBN 9780262325745. Dostupné také z: http://ieeexplore.ieee.org/servlet/opac?bknumber=6895440</w:t>
            </w:r>
          </w:p>
          <w:p w:rsidR="00C557F3" w:rsidRPr="00CE79CC" w:rsidRDefault="00602FE7" w:rsidP="00BF57D1">
            <w:proofErr w:type="gramStart"/>
            <w:r>
              <w:t xml:space="preserve">MARZ, </w:t>
            </w:r>
            <w:del w:id="970" w:author="Jiří Vojtěšek" w:date="2018-11-24T21:14:00Z">
              <w:r w:rsidDel="00BF57D1">
                <w:delText xml:space="preserve">Nathan </w:delText>
              </w:r>
            </w:del>
            <w:ins w:id="971" w:author="Jiří Vojtěšek" w:date="2018-11-24T21:14:00Z">
              <w:r w:rsidR="00BF57D1">
                <w:t xml:space="preserve">N. </w:t>
              </w:r>
            </w:ins>
            <w:r>
              <w:t xml:space="preserve">a </w:t>
            </w:r>
            <w:del w:id="972" w:author="Jiří Vojtěšek" w:date="2018-11-24T21:14:00Z">
              <w:r w:rsidDel="00BF57D1">
                <w:delText xml:space="preserve">James </w:delText>
              </w:r>
            </w:del>
            <w:ins w:id="973" w:author="Jiří Vojtěšek" w:date="2018-11-24T21:14:00Z">
              <w:r w:rsidR="00BF57D1">
                <w:t>J.</w:t>
              </w:r>
              <w:proofErr w:type="gramEnd"/>
              <w:r w:rsidR="00BF57D1">
                <w:t xml:space="preserve"> </w:t>
              </w:r>
            </w:ins>
            <w:r>
              <w:t xml:space="preserve">WARREN. </w:t>
            </w:r>
            <w:r>
              <w:rPr>
                <w:i/>
                <w:iCs/>
              </w:rPr>
              <w:t>Big data: principles and best practices of scalable real-time data systems</w:t>
            </w:r>
            <w:r>
              <w:t>. Shelter Island: Manning, [2015], xx, 308. ISBN 978-1-617290-34-3.</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18</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1373"/>
        </w:trPr>
        <w:tc>
          <w:tcPr>
            <w:tcW w:w="9855" w:type="dxa"/>
            <w:gridSpan w:val="8"/>
          </w:tcPr>
          <w:p w:rsidR="00C557F3" w:rsidRPr="00C557F3" w:rsidRDefault="00C557F3" w:rsidP="000132AE">
            <w:pPr>
              <w:jc w:val="both"/>
            </w:pPr>
            <w:r w:rsidRPr="00C557F3">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t xml:space="preserve"> </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974" w:author="vopatrilova" w:date="2018-11-17T11:32:00Z">
              <w:r w:rsidR="002F5441" w:rsidRPr="002F5441">
                <w:rPr>
                  <w:rStyle w:val="Odkazintenzivn"/>
                  <w:rPrChange w:id="975" w:author="vopatrilova" w:date="2018-11-17T11:32:00Z">
                    <w:rPr>
                      <w:b/>
                    </w:rPr>
                  </w:rPrChange>
                </w:rPr>
                <w:t>Abecední seznam</w:t>
              </w:r>
            </w:ins>
            <w:del w:id="976" w:author="vopatrilova" w:date="2018-11-12T10:19:00Z">
              <w:r w:rsidR="00606ACA" w:rsidRPr="00606ACA" w:rsidDel="002515BC">
                <w:rPr>
                  <w:rStyle w:val="Odkazintenzivn"/>
                </w:rPr>
                <w:delText>Abecední seznam</w:delText>
              </w:r>
            </w:del>
            <w:r w:rsidR="00757911">
              <w:fldChar w:fldCharType="end"/>
            </w:r>
          </w:p>
        </w:tc>
      </w:tr>
      <w:tr w:rsidR="002E49BE" w:rsidRPr="00C557F3" w:rsidTr="000132AE">
        <w:tc>
          <w:tcPr>
            <w:tcW w:w="3086" w:type="dxa"/>
            <w:tcBorders>
              <w:top w:val="double" w:sz="4" w:space="0" w:color="auto"/>
            </w:tcBorders>
            <w:shd w:val="clear" w:color="auto" w:fill="F7CAAC"/>
          </w:tcPr>
          <w:p w:rsidR="002E49BE" w:rsidRPr="00C557F3" w:rsidRDefault="002E49BE" w:rsidP="000132AE">
            <w:pPr>
              <w:jc w:val="both"/>
              <w:rPr>
                <w:b/>
              </w:rPr>
            </w:pPr>
            <w:r w:rsidRPr="00C557F3">
              <w:rPr>
                <w:b/>
              </w:rPr>
              <w:t>Název studijního předmětu</w:t>
            </w:r>
          </w:p>
        </w:tc>
        <w:tc>
          <w:tcPr>
            <w:tcW w:w="6769" w:type="dxa"/>
            <w:gridSpan w:val="7"/>
            <w:tcBorders>
              <w:top w:val="double" w:sz="4" w:space="0" w:color="auto"/>
            </w:tcBorders>
          </w:tcPr>
          <w:p w:rsidR="00977522" w:rsidRDefault="002E49BE">
            <w:pPr>
              <w:jc w:val="both"/>
            </w:pPr>
            <w:bookmarkStart w:id="977" w:name="DP"/>
            <w:ins w:id="978" w:author="vopatrilova" w:date="2018-11-09T08:57:00Z">
              <w:r>
                <w:t>Diplomová práce</w:t>
              </w:r>
            </w:ins>
            <w:ins w:id="979" w:author="vopatrilova" w:date="2018-11-16T10:49:00Z">
              <w:r w:rsidR="00B23C6C" w:rsidRPr="00C557F3" w:rsidDel="00156DFB">
                <w:t xml:space="preserve"> </w:t>
              </w:r>
            </w:ins>
            <w:del w:id="980" w:author="vopatrilova" w:date="2018-11-09T08:57:00Z">
              <w:r w:rsidRPr="00C557F3" w:rsidDel="00156DFB">
                <w:delText>Diplomová práce</w:delText>
              </w:r>
            </w:del>
            <w:bookmarkEnd w:id="977"/>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Typ předmětu</w:t>
            </w:r>
          </w:p>
        </w:tc>
        <w:tc>
          <w:tcPr>
            <w:tcW w:w="3406" w:type="dxa"/>
            <w:gridSpan w:val="4"/>
          </w:tcPr>
          <w:p w:rsidR="002E49BE" w:rsidRPr="00C557F3" w:rsidRDefault="002E49BE" w:rsidP="000132AE">
            <w:pPr>
              <w:jc w:val="both"/>
            </w:pPr>
            <w:r w:rsidRPr="00C557F3">
              <w:t xml:space="preserve">Povinný </w:t>
            </w:r>
          </w:p>
        </w:tc>
        <w:tc>
          <w:tcPr>
            <w:tcW w:w="2695" w:type="dxa"/>
            <w:gridSpan w:val="2"/>
            <w:shd w:val="clear" w:color="auto" w:fill="F7CAAC"/>
          </w:tcPr>
          <w:p w:rsidR="002E49BE" w:rsidRPr="00C557F3" w:rsidRDefault="002E49BE" w:rsidP="000132AE">
            <w:pPr>
              <w:jc w:val="both"/>
            </w:pPr>
            <w:r w:rsidRPr="00C557F3">
              <w:rPr>
                <w:b/>
              </w:rPr>
              <w:t>doporučený ročník / semestr</w:t>
            </w:r>
          </w:p>
        </w:tc>
        <w:tc>
          <w:tcPr>
            <w:tcW w:w="668" w:type="dxa"/>
          </w:tcPr>
          <w:p w:rsidR="002E49BE" w:rsidRPr="00C557F3" w:rsidRDefault="002E49BE" w:rsidP="000132AE">
            <w:pPr>
              <w:jc w:val="both"/>
            </w:pPr>
            <w:r w:rsidRPr="00C557F3">
              <w:t>2/L</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Rozsah studijního předmětu</w:t>
            </w:r>
          </w:p>
        </w:tc>
        <w:tc>
          <w:tcPr>
            <w:tcW w:w="1701" w:type="dxa"/>
            <w:gridSpan w:val="2"/>
          </w:tcPr>
          <w:p w:rsidR="002E49BE" w:rsidRPr="00C557F3" w:rsidRDefault="002E49BE" w:rsidP="000132AE">
            <w:pPr>
              <w:jc w:val="both"/>
            </w:pPr>
            <w:r>
              <w:t>12</w:t>
            </w:r>
            <w:r w:rsidRPr="00C557F3">
              <w:t>s</w:t>
            </w:r>
          </w:p>
        </w:tc>
        <w:tc>
          <w:tcPr>
            <w:tcW w:w="889" w:type="dxa"/>
            <w:shd w:val="clear" w:color="auto" w:fill="F7CAAC"/>
          </w:tcPr>
          <w:p w:rsidR="002E49BE" w:rsidRPr="00C557F3" w:rsidRDefault="002E49BE" w:rsidP="000132AE">
            <w:pPr>
              <w:jc w:val="both"/>
              <w:rPr>
                <w:b/>
              </w:rPr>
            </w:pPr>
            <w:r w:rsidRPr="00C557F3">
              <w:rPr>
                <w:b/>
              </w:rPr>
              <w:t xml:space="preserve">hod. </w:t>
            </w:r>
          </w:p>
        </w:tc>
        <w:tc>
          <w:tcPr>
            <w:tcW w:w="816" w:type="dxa"/>
          </w:tcPr>
          <w:p w:rsidR="002E49BE" w:rsidRPr="00C557F3" w:rsidRDefault="002E49BE" w:rsidP="000132AE">
            <w:pPr>
              <w:jc w:val="both"/>
            </w:pPr>
          </w:p>
        </w:tc>
        <w:tc>
          <w:tcPr>
            <w:tcW w:w="2156" w:type="dxa"/>
            <w:shd w:val="clear" w:color="auto" w:fill="F7CAAC"/>
          </w:tcPr>
          <w:p w:rsidR="002E49BE" w:rsidRPr="00C557F3" w:rsidRDefault="002E49BE" w:rsidP="000132AE">
            <w:pPr>
              <w:jc w:val="both"/>
              <w:rPr>
                <w:b/>
              </w:rPr>
            </w:pPr>
            <w:r w:rsidRPr="00C557F3">
              <w:rPr>
                <w:b/>
              </w:rPr>
              <w:t>kreditů</w:t>
            </w:r>
          </w:p>
        </w:tc>
        <w:tc>
          <w:tcPr>
            <w:tcW w:w="1207" w:type="dxa"/>
            <w:gridSpan w:val="2"/>
          </w:tcPr>
          <w:p w:rsidR="002E49BE" w:rsidRPr="00C557F3" w:rsidRDefault="002E49BE" w:rsidP="000132AE">
            <w:pPr>
              <w:jc w:val="both"/>
            </w:pPr>
            <w:r w:rsidRPr="00C557F3">
              <w:t>14</w:t>
            </w:r>
          </w:p>
        </w:tc>
      </w:tr>
      <w:tr w:rsidR="002E49BE" w:rsidRPr="00C557F3" w:rsidTr="000132AE">
        <w:tc>
          <w:tcPr>
            <w:tcW w:w="3086" w:type="dxa"/>
            <w:shd w:val="clear" w:color="auto" w:fill="F7CAAC"/>
          </w:tcPr>
          <w:p w:rsidR="002E49BE" w:rsidRPr="00C557F3" w:rsidRDefault="002E49BE" w:rsidP="000132AE">
            <w:pPr>
              <w:rPr>
                <w:b/>
                <w:sz w:val="22"/>
              </w:rPr>
            </w:pPr>
            <w:r w:rsidRPr="00C557F3">
              <w:rPr>
                <w:b/>
              </w:rPr>
              <w:t>Prerekvizity, korekvizity, ekvivalence</w:t>
            </w:r>
          </w:p>
        </w:tc>
        <w:tc>
          <w:tcPr>
            <w:tcW w:w="6769" w:type="dxa"/>
            <w:gridSpan w:val="7"/>
          </w:tcPr>
          <w:p w:rsidR="002E49BE" w:rsidRPr="00C557F3" w:rsidRDefault="002E49BE" w:rsidP="00392FEA">
            <w:pPr>
              <w:snapToGrid w:val="0"/>
              <w:jc w:val="both"/>
            </w:pPr>
            <w:r>
              <w:t>Převzetí oficiálního zadání Diplomové</w:t>
            </w:r>
            <w:r w:rsidRPr="00C557F3">
              <w:t xml:space="preserve"> práce.</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Způsob ověření studijních výsledků</w:t>
            </w:r>
          </w:p>
        </w:tc>
        <w:tc>
          <w:tcPr>
            <w:tcW w:w="3406" w:type="dxa"/>
            <w:gridSpan w:val="4"/>
          </w:tcPr>
          <w:p w:rsidR="002E49BE" w:rsidRPr="00C557F3" w:rsidRDefault="002E49BE" w:rsidP="000132AE">
            <w:pPr>
              <w:jc w:val="both"/>
            </w:pPr>
            <w:r w:rsidRPr="00C557F3">
              <w:t>Zápočet, obhajoba</w:t>
            </w:r>
          </w:p>
        </w:tc>
        <w:tc>
          <w:tcPr>
            <w:tcW w:w="2156" w:type="dxa"/>
            <w:shd w:val="clear" w:color="auto" w:fill="F7CAAC"/>
          </w:tcPr>
          <w:p w:rsidR="002E49BE" w:rsidRPr="00C557F3" w:rsidRDefault="002E49BE" w:rsidP="000132AE">
            <w:pPr>
              <w:jc w:val="both"/>
              <w:rPr>
                <w:b/>
              </w:rPr>
            </w:pPr>
            <w:r w:rsidRPr="00C557F3">
              <w:rPr>
                <w:b/>
              </w:rPr>
              <w:t>Forma výuky</w:t>
            </w:r>
          </w:p>
        </w:tc>
        <w:tc>
          <w:tcPr>
            <w:tcW w:w="1207" w:type="dxa"/>
            <w:gridSpan w:val="2"/>
          </w:tcPr>
          <w:p w:rsidR="002E49BE" w:rsidRPr="00C557F3" w:rsidRDefault="002E49BE" w:rsidP="000132AE">
            <w:pPr>
              <w:jc w:val="both"/>
            </w:pPr>
            <w:r w:rsidRPr="00C557F3">
              <w:t>Seminář</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2E49BE" w:rsidRPr="00C557F3" w:rsidRDefault="002E49BE" w:rsidP="000132AE">
            <w:pPr>
              <w:snapToGrid w:val="0"/>
              <w:jc w:val="both"/>
            </w:pPr>
            <w:r w:rsidRPr="00C557F3">
              <w:t xml:space="preserve">1. Povinná a aktivní účast na všech níže uvedených blocích výuky. </w:t>
            </w:r>
          </w:p>
          <w:p w:rsidR="002E49BE" w:rsidRPr="00C557F3" w:rsidRDefault="002E49BE" w:rsidP="000132AE">
            <w:pPr>
              <w:snapToGrid w:val="0"/>
              <w:jc w:val="both"/>
            </w:pPr>
            <w:r w:rsidRPr="00C557F3">
              <w:t>2. Individuální práce studenta pod vedením vedoucího Diplomové práce.</w:t>
            </w:r>
          </w:p>
          <w:p w:rsidR="002E49BE" w:rsidRPr="00C557F3" w:rsidRDefault="002E49BE" w:rsidP="000132AE">
            <w:pPr>
              <w:jc w:val="both"/>
            </w:pPr>
            <w:r w:rsidRPr="00C557F3">
              <w:t>3. Odevzdání zpracované Diplomové práce.</w:t>
            </w:r>
          </w:p>
        </w:tc>
      </w:tr>
      <w:tr w:rsidR="002E49BE" w:rsidRPr="00C557F3" w:rsidTr="000132AE">
        <w:trPr>
          <w:trHeight w:val="554"/>
        </w:trPr>
        <w:tc>
          <w:tcPr>
            <w:tcW w:w="9855" w:type="dxa"/>
            <w:gridSpan w:val="8"/>
            <w:tcBorders>
              <w:top w:val="nil"/>
            </w:tcBorders>
          </w:tcPr>
          <w:p w:rsidR="002E49BE" w:rsidRPr="00C557F3" w:rsidRDefault="002E49BE" w:rsidP="000132AE">
            <w:pPr>
              <w:jc w:val="both"/>
            </w:pPr>
          </w:p>
        </w:tc>
      </w:tr>
      <w:tr w:rsidR="002E49BE" w:rsidRPr="00C557F3" w:rsidTr="000132AE">
        <w:trPr>
          <w:trHeight w:val="197"/>
        </w:trPr>
        <w:tc>
          <w:tcPr>
            <w:tcW w:w="3086" w:type="dxa"/>
            <w:tcBorders>
              <w:top w:val="nil"/>
            </w:tcBorders>
            <w:shd w:val="clear" w:color="auto" w:fill="F7CAAC"/>
          </w:tcPr>
          <w:p w:rsidR="002E49BE" w:rsidRPr="00C557F3" w:rsidRDefault="002E49BE" w:rsidP="000132AE">
            <w:pPr>
              <w:jc w:val="both"/>
              <w:rPr>
                <w:b/>
              </w:rPr>
            </w:pPr>
            <w:r w:rsidRPr="00C557F3">
              <w:rPr>
                <w:b/>
              </w:rPr>
              <w:t>Garant předmětu</w:t>
            </w:r>
          </w:p>
        </w:tc>
        <w:tc>
          <w:tcPr>
            <w:tcW w:w="6769" w:type="dxa"/>
            <w:gridSpan w:val="7"/>
            <w:tcBorders>
              <w:top w:val="nil"/>
            </w:tcBorders>
          </w:tcPr>
          <w:p w:rsidR="002E49BE" w:rsidRPr="00C557F3" w:rsidRDefault="002E49BE" w:rsidP="000132AE">
            <w:pPr>
              <w:jc w:val="both"/>
              <w:rPr>
                <w:highlight w:val="yellow"/>
              </w:rPr>
            </w:pPr>
            <w:r w:rsidRPr="00C557F3">
              <w:t>prof. Ing. Vladimír Vašek, CSc.</w:t>
            </w:r>
          </w:p>
        </w:tc>
      </w:tr>
      <w:tr w:rsidR="002E49BE" w:rsidRPr="00C557F3" w:rsidTr="000132AE">
        <w:trPr>
          <w:trHeight w:val="243"/>
        </w:trPr>
        <w:tc>
          <w:tcPr>
            <w:tcW w:w="3086" w:type="dxa"/>
            <w:tcBorders>
              <w:top w:val="nil"/>
            </w:tcBorders>
            <w:shd w:val="clear" w:color="auto" w:fill="F7CAAC"/>
          </w:tcPr>
          <w:p w:rsidR="002E49BE" w:rsidRPr="00C557F3" w:rsidRDefault="002E49BE" w:rsidP="000132AE">
            <w:pPr>
              <w:jc w:val="both"/>
              <w:rPr>
                <w:b/>
              </w:rPr>
            </w:pPr>
            <w:r w:rsidRPr="00C557F3">
              <w:rPr>
                <w:b/>
              </w:rPr>
              <w:t>Zapojení garanta do výuky předmětu</w:t>
            </w:r>
          </w:p>
        </w:tc>
        <w:tc>
          <w:tcPr>
            <w:tcW w:w="6769" w:type="dxa"/>
            <w:gridSpan w:val="7"/>
            <w:tcBorders>
              <w:top w:val="nil"/>
            </w:tcBorders>
          </w:tcPr>
          <w:p w:rsidR="002E49BE" w:rsidRPr="00C557F3" w:rsidRDefault="002E49BE" w:rsidP="000132AE">
            <w:pPr>
              <w:jc w:val="both"/>
              <w:rPr>
                <w:highlight w:val="yellow"/>
              </w:rPr>
            </w:pPr>
            <w:r w:rsidRPr="00C557F3">
              <w:t xml:space="preserve">Metodicky, vede semináře </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Vyučující</w:t>
            </w:r>
          </w:p>
        </w:tc>
        <w:tc>
          <w:tcPr>
            <w:tcW w:w="6769" w:type="dxa"/>
            <w:gridSpan w:val="7"/>
            <w:tcBorders>
              <w:bottom w:val="nil"/>
            </w:tcBorders>
          </w:tcPr>
          <w:p w:rsidR="002E49BE" w:rsidRPr="00C557F3" w:rsidRDefault="002E49BE" w:rsidP="000132AE">
            <w:pPr>
              <w:jc w:val="both"/>
            </w:pPr>
            <w:r w:rsidRPr="00C557F3">
              <w:t>prof. Ing. Vladimír Vašek, CSc. (seminář 100%)</w:t>
            </w:r>
          </w:p>
        </w:tc>
      </w:tr>
      <w:tr w:rsidR="002E49BE" w:rsidRPr="00C557F3" w:rsidTr="000132AE">
        <w:trPr>
          <w:trHeight w:val="554"/>
        </w:trPr>
        <w:tc>
          <w:tcPr>
            <w:tcW w:w="9855" w:type="dxa"/>
            <w:gridSpan w:val="8"/>
            <w:tcBorders>
              <w:top w:val="nil"/>
            </w:tcBorders>
          </w:tcPr>
          <w:p w:rsidR="002E49BE" w:rsidRPr="00C557F3" w:rsidRDefault="002E49BE" w:rsidP="000132AE">
            <w:pPr>
              <w:jc w:val="both"/>
            </w:pP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Stručná anotace předmětu</w:t>
            </w:r>
          </w:p>
        </w:tc>
        <w:tc>
          <w:tcPr>
            <w:tcW w:w="6769" w:type="dxa"/>
            <w:gridSpan w:val="7"/>
            <w:tcBorders>
              <w:bottom w:val="nil"/>
            </w:tcBorders>
          </w:tcPr>
          <w:p w:rsidR="002E49BE" w:rsidRPr="00C557F3" w:rsidRDefault="002E49BE" w:rsidP="000132AE">
            <w:pPr>
              <w:jc w:val="both"/>
            </w:pPr>
          </w:p>
        </w:tc>
      </w:tr>
      <w:tr w:rsidR="002E49BE" w:rsidRPr="00C557F3" w:rsidTr="000132AE">
        <w:trPr>
          <w:trHeight w:val="3938"/>
        </w:trPr>
        <w:tc>
          <w:tcPr>
            <w:tcW w:w="9855" w:type="dxa"/>
            <w:gridSpan w:val="8"/>
            <w:tcBorders>
              <w:top w:val="nil"/>
              <w:bottom w:val="single" w:sz="12" w:space="0" w:color="auto"/>
            </w:tcBorders>
          </w:tcPr>
          <w:p w:rsidR="002E49BE" w:rsidRPr="00C557F3" w:rsidRDefault="002E49BE" w:rsidP="000132AE">
            <w:pPr>
              <w:suppressAutoHyphens/>
              <w:jc w:val="both"/>
            </w:pPr>
            <w:r w:rsidRPr="00C557F3">
              <w:t>V rámci Diplomové práce je řešeno samostatné zadání konkrétní problematiky z okruhu aplikací řídicích, robotických a  informačních technologií do výrobních procesů v celé šíři významu tohoto termínu, včetně okruhu technických prostředků k tomu používaných. Výstupem práce studenta je závěrečná Diplomová práce obhajovaná před komisí pro Státní závěrečné zkoušky.</w:t>
            </w:r>
          </w:p>
          <w:p w:rsidR="002E49BE" w:rsidRPr="00C557F3" w:rsidRDefault="002E49BE" w:rsidP="000132AE">
            <w:pPr>
              <w:suppressAutoHyphens/>
              <w:jc w:val="both"/>
            </w:pPr>
            <w:r w:rsidRPr="00C557F3">
              <w:t>Součástí předmětu je vedle individuální práce studentů i organizovaná výuka v rozsahu celkem 14 hod/semestr v následujícím členění na 3 výukové bloky:</w:t>
            </w:r>
          </w:p>
          <w:p w:rsidR="002E49BE" w:rsidRPr="00C557F3" w:rsidRDefault="002E49BE" w:rsidP="00C557F3">
            <w:pPr>
              <w:numPr>
                <w:ilvl w:val="0"/>
                <w:numId w:val="15"/>
              </w:numPr>
              <w:suppressAutoHyphens/>
              <w:jc w:val="both"/>
            </w:pPr>
            <w:r w:rsidRPr="00C557F3">
              <w:t>blok: 6 hodin – 7. týden semestru – prezentace studentů, představující stav řešení DP za účasti vedoucích DP</w:t>
            </w:r>
          </w:p>
          <w:p w:rsidR="002E49BE" w:rsidRPr="00C557F3" w:rsidRDefault="002E49BE" w:rsidP="00C557F3">
            <w:pPr>
              <w:numPr>
                <w:ilvl w:val="0"/>
                <w:numId w:val="15"/>
              </w:numPr>
              <w:suppressAutoHyphens/>
              <w:jc w:val="both"/>
            </w:pPr>
            <w:r w:rsidRPr="00C557F3">
              <w:t>blok: 2 hodiny – 9. týden semestru – schválení osnovy DP, odborné i formální náležitosti písemné DP, informace o možnostech pomoci fakulty při hledání zaměstnání</w:t>
            </w:r>
          </w:p>
          <w:p w:rsidR="002E49BE" w:rsidRPr="00C557F3" w:rsidRDefault="002E49BE" w:rsidP="00C557F3">
            <w:pPr>
              <w:numPr>
                <w:ilvl w:val="0"/>
                <w:numId w:val="15"/>
              </w:numPr>
              <w:suppressAutoHyphens/>
              <w:jc w:val="both"/>
            </w:pPr>
            <w:r w:rsidRPr="00C557F3">
              <w:t>blok: 6 hodin – 11. až 12. týden semestru – prezentace studentů za účasti vedoucích DP, představující téměř hotovou Diplomovou práci.</w:t>
            </w:r>
          </w:p>
        </w:tc>
      </w:tr>
      <w:tr w:rsidR="002E49BE" w:rsidRPr="00C557F3" w:rsidTr="000132AE">
        <w:trPr>
          <w:trHeight w:val="265"/>
        </w:trPr>
        <w:tc>
          <w:tcPr>
            <w:tcW w:w="3653" w:type="dxa"/>
            <w:gridSpan w:val="2"/>
            <w:tcBorders>
              <w:top w:val="nil"/>
            </w:tcBorders>
            <w:shd w:val="clear" w:color="auto" w:fill="F7CAAC"/>
          </w:tcPr>
          <w:p w:rsidR="002E49BE" w:rsidRPr="00C557F3" w:rsidRDefault="002E49BE" w:rsidP="000132AE">
            <w:pPr>
              <w:jc w:val="both"/>
            </w:pPr>
            <w:r w:rsidRPr="00C557F3">
              <w:rPr>
                <w:b/>
              </w:rPr>
              <w:t>Studijní literatura a studijní pomůcky</w:t>
            </w:r>
          </w:p>
        </w:tc>
        <w:tc>
          <w:tcPr>
            <w:tcW w:w="6202" w:type="dxa"/>
            <w:gridSpan w:val="6"/>
            <w:tcBorders>
              <w:top w:val="nil"/>
              <w:bottom w:val="nil"/>
            </w:tcBorders>
          </w:tcPr>
          <w:p w:rsidR="002E49BE" w:rsidRPr="00C557F3" w:rsidRDefault="002E49BE" w:rsidP="000132AE">
            <w:pPr>
              <w:jc w:val="both"/>
            </w:pPr>
          </w:p>
        </w:tc>
      </w:tr>
      <w:tr w:rsidR="002E49BE" w:rsidRPr="00C557F3" w:rsidTr="000132AE">
        <w:trPr>
          <w:trHeight w:val="1497"/>
        </w:trPr>
        <w:tc>
          <w:tcPr>
            <w:tcW w:w="9855" w:type="dxa"/>
            <w:gridSpan w:val="8"/>
            <w:tcBorders>
              <w:top w:val="nil"/>
            </w:tcBorders>
          </w:tcPr>
          <w:p w:rsidR="002E49BE" w:rsidRPr="00C557F3" w:rsidRDefault="002E49BE" w:rsidP="000132AE">
            <w:pPr>
              <w:pStyle w:val="Bezmezer"/>
              <w:rPr>
                <w:rFonts w:ascii="Times New Roman" w:hAnsi="Times New Roman" w:cs="Times New Roman"/>
              </w:rPr>
            </w:pPr>
            <w:r w:rsidRPr="00C557F3">
              <w:rPr>
                <w:rFonts w:ascii="Times New Roman" w:hAnsi="Times New Roman" w:cs="Times New Roman"/>
              </w:rPr>
              <w:t>Odborná literatura bude určena podle náplně Diplomové práce jejím vedoucím.</w:t>
            </w:r>
          </w:p>
          <w:p w:rsidR="002E49BE" w:rsidRPr="00C557F3" w:rsidRDefault="002E49BE" w:rsidP="000132AE">
            <w:pPr>
              <w:pStyle w:val="Bezmezer"/>
              <w:rPr>
                <w:rFonts w:ascii="Times New Roman" w:hAnsi="Times New Roman" w:cs="Times New Roman"/>
                <w:color w:val="000000"/>
                <w:sz w:val="20"/>
                <w:szCs w:val="20"/>
                <w:lang w:eastAsia="cs-CZ"/>
              </w:rPr>
            </w:pPr>
            <w:r w:rsidRPr="00C557F3">
              <w:rPr>
                <w:rFonts w:ascii="Times New Roman" w:hAnsi="Times New Roman" w:cs="Times New Roman"/>
              </w:rPr>
              <w:t xml:space="preserve">ČSN ISO 690 (01 0197) </w:t>
            </w:r>
            <w:r w:rsidRPr="00C557F3">
              <w:rPr>
                <w:rFonts w:ascii="Times New Roman" w:hAnsi="Times New Roman" w:cs="Times New Roman"/>
                <w:iCs/>
              </w:rPr>
              <w:t>Bibliografické citace</w:t>
            </w:r>
            <w:r w:rsidRPr="00C557F3">
              <w:rPr>
                <w:rFonts w:ascii="Times New Roman" w:hAnsi="Times New Roman" w:cs="Times New Roman"/>
              </w:rPr>
              <w:t>.</w:t>
            </w:r>
          </w:p>
        </w:tc>
      </w:tr>
      <w:tr w:rsidR="002E49BE"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49BE" w:rsidRPr="00C557F3" w:rsidRDefault="002E49BE" w:rsidP="000132AE">
            <w:pPr>
              <w:jc w:val="center"/>
              <w:rPr>
                <w:b/>
              </w:rPr>
            </w:pPr>
            <w:r w:rsidRPr="00C557F3">
              <w:rPr>
                <w:b/>
              </w:rPr>
              <w:t>Informace ke kombinované nebo distanční formě</w:t>
            </w:r>
          </w:p>
        </w:tc>
      </w:tr>
      <w:tr w:rsidR="002E49BE" w:rsidRPr="00C557F3" w:rsidTr="000132AE">
        <w:tc>
          <w:tcPr>
            <w:tcW w:w="4787" w:type="dxa"/>
            <w:gridSpan w:val="3"/>
            <w:tcBorders>
              <w:top w:val="single" w:sz="2" w:space="0" w:color="auto"/>
            </w:tcBorders>
            <w:shd w:val="clear" w:color="auto" w:fill="F7CAAC"/>
          </w:tcPr>
          <w:p w:rsidR="002E49BE" w:rsidRPr="00C557F3" w:rsidRDefault="002E49BE" w:rsidP="000132AE">
            <w:pPr>
              <w:jc w:val="both"/>
            </w:pPr>
            <w:r w:rsidRPr="00C557F3">
              <w:rPr>
                <w:b/>
              </w:rPr>
              <w:t>Rozsah konzultací (soustředění)</w:t>
            </w:r>
          </w:p>
        </w:tc>
        <w:tc>
          <w:tcPr>
            <w:tcW w:w="889" w:type="dxa"/>
            <w:tcBorders>
              <w:top w:val="single" w:sz="2" w:space="0" w:color="auto"/>
            </w:tcBorders>
          </w:tcPr>
          <w:p w:rsidR="002E49BE" w:rsidRPr="00C557F3" w:rsidRDefault="002E49BE" w:rsidP="000132AE">
            <w:pPr>
              <w:jc w:val="center"/>
            </w:pPr>
            <w:r>
              <w:t>48</w:t>
            </w:r>
          </w:p>
        </w:tc>
        <w:tc>
          <w:tcPr>
            <w:tcW w:w="4179" w:type="dxa"/>
            <w:gridSpan w:val="4"/>
            <w:tcBorders>
              <w:top w:val="single" w:sz="2" w:space="0" w:color="auto"/>
            </w:tcBorders>
            <w:shd w:val="clear" w:color="auto" w:fill="F7CAAC"/>
          </w:tcPr>
          <w:p w:rsidR="002E49BE" w:rsidRPr="00C557F3" w:rsidRDefault="002E49BE" w:rsidP="000132AE">
            <w:pPr>
              <w:jc w:val="both"/>
              <w:rPr>
                <w:b/>
              </w:rPr>
            </w:pPr>
            <w:r w:rsidRPr="00C557F3">
              <w:rPr>
                <w:b/>
              </w:rPr>
              <w:t xml:space="preserve">hodin </w:t>
            </w:r>
          </w:p>
        </w:tc>
      </w:tr>
      <w:tr w:rsidR="002E49BE" w:rsidRPr="00C557F3" w:rsidTr="000132AE">
        <w:tc>
          <w:tcPr>
            <w:tcW w:w="9855" w:type="dxa"/>
            <w:gridSpan w:val="8"/>
            <w:shd w:val="clear" w:color="auto" w:fill="F7CAAC"/>
          </w:tcPr>
          <w:p w:rsidR="002E49BE" w:rsidRPr="00C557F3" w:rsidRDefault="002E49BE" w:rsidP="000132AE">
            <w:pPr>
              <w:jc w:val="both"/>
              <w:rPr>
                <w:b/>
              </w:rPr>
            </w:pPr>
            <w:r w:rsidRPr="00C557F3">
              <w:rPr>
                <w:b/>
              </w:rPr>
              <w:t>Informace o způsobu kontaktu s vyučujícím</w:t>
            </w:r>
          </w:p>
        </w:tc>
      </w:tr>
      <w:tr w:rsidR="002E49BE" w:rsidRPr="00C557F3" w:rsidTr="000132AE">
        <w:trPr>
          <w:trHeight w:val="1373"/>
        </w:trPr>
        <w:tc>
          <w:tcPr>
            <w:tcW w:w="9855" w:type="dxa"/>
            <w:gridSpan w:val="8"/>
          </w:tcPr>
          <w:p w:rsidR="002E49BE" w:rsidRPr="00C557F3" w:rsidRDefault="002E49BE" w:rsidP="000132AE">
            <w:pPr>
              <w:jc w:val="both"/>
            </w:pPr>
            <w:r w:rsidRPr="00C557F3">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t xml:space="preserve"> </w:t>
            </w:r>
          </w:p>
        </w:tc>
      </w:tr>
    </w:tbl>
    <w:p w:rsidR="00C557F3" w:rsidRPr="00C557F3" w:rsidRDefault="00C557F3" w:rsidP="00C557F3"/>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981" w:author="vopatrilova" w:date="2018-11-17T11:32:00Z">
              <w:r w:rsidR="002F5441" w:rsidRPr="002F5441">
                <w:rPr>
                  <w:rStyle w:val="Odkazintenzivn"/>
                  <w:rPrChange w:id="982" w:author="vopatrilova" w:date="2018-11-17T11:32:00Z">
                    <w:rPr>
                      <w:b/>
                    </w:rPr>
                  </w:rPrChange>
                </w:rPr>
                <w:t>Abecední seznam</w:t>
              </w:r>
            </w:ins>
            <w:del w:id="983" w:author="vopatrilova" w:date="2018-11-12T10:19:00Z">
              <w:r w:rsidR="00606ACA" w:rsidRPr="00606ACA" w:rsidDel="002515BC">
                <w:rPr>
                  <w:rStyle w:val="Odkazintenzivn"/>
                </w:rPr>
                <w:delText>Abecední seznam</w:delText>
              </w:r>
            </w:del>
            <w:r w:rsidR="00757911">
              <w:fldChar w:fldCharType="end"/>
            </w:r>
          </w:p>
        </w:tc>
      </w:tr>
      <w:tr w:rsidR="002E49BE" w:rsidRPr="00C557F3" w:rsidTr="000132AE">
        <w:tc>
          <w:tcPr>
            <w:tcW w:w="3086" w:type="dxa"/>
            <w:tcBorders>
              <w:top w:val="double" w:sz="4" w:space="0" w:color="auto"/>
            </w:tcBorders>
            <w:shd w:val="clear" w:color="auto" w:fill="F7CAAC"/>
          </w:tcPr>
          <w:p w:rsidR="002E49BE" w:rsidRPr="00C557F3" w:rsidRDefault="002E49BE" w:rsidP="000132AE">
            <w:pPr>
              <w:jc w:val="both"/>
              <w:rPr>
                <w:b/>
              </w:rPr>
            </w:pPr>
            <w:r w:rsidRPr="00C557F3">
              <w:rPr>
                <w:b/>
              </w:rPr>
              <w:t>Název studijního předmětu</w:t>
            </w:r>
          </w:p>
        </w:tc>
        <w:tc>
          <w:tcPr>
            <w:tcW w:w="6769" w:type="dxa"/>
            <w:gridSpan w:val="7"/>
            <w:tcBorders>
              <w:top w:val="double" w:sz="4" w:space="0" w:color="auto"/>
            </w:tcBorders>
          </w:tcPr>
          <w:p w:rsidR="00977522" w:rsidRDefault="002E49BE">
            <w:pPr>
              <w:jc w:val="both"/>
            </w:pPr>
            <w:bookmarkStart w:id="984" w:name="diskretniRizeni"/>
            <w:ins w:id="985" w:author="vopatrilova" w:date="2018-11-09T08:58:00Z">
              <w:r>
                <w:t>Diskrétní řízení</w:t>
              </w:r>
            </w:ins>
            <w:ins w:id="986" w:author="vopatrilova" w:date="2018-11-16T10:49:00Z">
              <w:r w:rsidR="00B23C6C" w:rsidRPr="00C557F3" w:rsidDel="00B876A1">
                <w:t xml:space="preserve"> </w:t>
              </w:r>
            </w:ins>
            <w:del w:id="987" w:author="vopatrilova" w:date="2018-11-09T08:58:00Z">
              <w:r w:rsidRPr="00C557F3" w:rsidDel="00B876A1">
                <w:delText>Diskrétní řízení</w:delText>
              </w:r>
            </w:del>
            <w:bookmarkEnd w:id="984"/>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Typ předmětu</w:t>
            </w:r>
          </w:p>
        </w:tc>
        <w:tc>
          <w:tcPr>
            <w:tcW w:w="3406" w:type="dxa"/>
            <w:gridSpan w:val="4"/>
          </w:tcPr>
          <w:p w:rsidR="002E49BE" w:rsidRPr="00C557F3" w:rsidRDefault="002E49BE" w:rsidP="000132AE">
            <w:pPr>
              <w:jc w:val="both"/>
            </w:pPr>
            <w:r w:rsidRPr="00C557F3">
              <w:t>Povinný „</w:t>
            </w:r>
            <w:ins w:id="988" w:author="vopatrilova" w:date="2018-11-12T10:36:00Z">
              <w:r w:rsidR="007C0A83">
                <w:t>ZT</w:t>
              </w:r>
            </w:ins>
            <w:del w:id="989" w:author="vopatrilova" w:date="2018-11-12T10:36:00Z">
              <w:r w:rsidRPr="00C557F3" w:rsidDel="007C0A83">
                <w:delText>PZ</w:delText>
              </w:r>
            </w:del>
            <w:r w:rsidRPr="00C557F3">
              <w:t>“</w:t>
            </w:r>
          </w:p>
        </w:tc>
        <w:tc>
          <w:tcPr>
            <w:tcW w:w="2695" w:type="dxa"/>
            <w:gridSpan w:val="2"/>
            <w:shd w:val="clear" w:color="auto" w:fill="F7CAAC"/>
          </w:tcPr>
          <w:p w:rsidR="002E49BE" w:rsidRPr="00C557F3" w:rsidRDefault="002E49BE" w:rsidP="000132AE">
            <w:pPr>
              <w:jc w:val="both"/>
            </w:pPr>
            <w:r w:rsidRPr="00C557F3">
              <w:rPr>
                <w:b/>
              </w:rPr>
              <w:t>doporučený ročník / semestr</w:t>
            </w:r>
          </w:p>
        </w:tc>
        <w:tc>
          <w:tcPr>
            <w:tcW w:w="668" w:type="dxa"/>
          </w:tcPr>
          <w:p w:rsidR="002E49BE" w:rsidRPr="00C557F3" w:rsidRDefault="002E49BE" w:rsidP="000132AE">
            <w:pPr>
              <w:jc w:val="both"/>
            </w:pPr>
            <w:r w:rsidRPr="00C557F3">
              <w:t>1/Z</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Rozsah studijního předmětu</w:t>
            </w:r>
          </w:p>
        </w:tc>
        <w:tc>
          <w:tcPr>
            <w:tcW w:w="1701" w:type="dxa"/>
            <w:gridSpan w:val="2"/>
          </w:tcPr>
          <w:p w:rsidR="002E49BE" w:rsidRPr="00C557F3" w:rsidRDefault="002E49BE" w:rsidP="000132AE">
            <w:pPr>
              <w:jc w:val="both"/>
            </w:pPr>
            <w:r w:rsidRPr="00C557F3">
              <w:t>28p+14s+28c</w:t>
            </w:r>
          </w:p>
        </w:tc>
        <w:tc>
          <w:tcPr>
            <w:tcW w:w="889" w:type="dxa"/>
            <w:shd w:val="clear" w:color="auto" w:fill="F7CAAC"/>
          </w:tcPr>
          <w:p w:rsidR="002E49BE" w:rsidRPr="00C557F3" w:rsidRDefault="002E49BE" w:rsidP="000132AE">
            <w:pPr>
              <w:jc w:val="both"/>
              <w:rPr>
                <w:b/>
              </w:rPr>
            </w:pPr>
            <w:r w:rsidRPr="00C557F3">
              <w:rPr>
                <w:b/>
              </w:rPr>
              <w:t xml:space="preserve">hod. </w:t>
            </w:r>
          </w:p>
        </w:tc>
        <w:tc>
          <w:tcPr>
            <w:tcW w:w="816" w:type="dxa"/>
          </w:tcPr>
          <w:p w:rsidR="002E49BE" w:rsidRPr="00C557F3" w:rsidRDefault="002E49BE" w:rsidP="000132AE">
            <w:pPr>
              <w:jc w:val="both"/>
            </w:pPr>
          </w:p>
        </w:tc>
        <w:tc>
          <w:tcPr>
            <w:tcW w:w="2156" w:type="dxa"/>
            <w:shd w:val="clear" w:color="auto" w:fill="F7CAAC"/>
          </w:tcPr>
          <w:p w:rsidR="002E49BE" w:rsidRPr="00C557F3" w:rsidRDefault="002E49BE" w:rsidP="000132AE">
            <w:pPr>
              <w:jc w:val="both"/>
              <w:rPr>
                <w:b/>
              </w:rPr>
            </w:pPr>
            <w:r w:rsidRPr="00C557F3">
              <w:rPr>
                <w:b/>
              </w:rPr>
              <w:t>kreditů</w:t>
            </w:r>
          </w:p>
        </w:tc>
        <w:tc>
          <w:tcPr>
            <w:tcW w:w="1207" w:type="dxa"/>
            <w:gridSpan w:val="2"/>
          </w:tcPr>
          <w:p w:rsidR="002E49BE" w:rsidRPr="00C557F3" w:rsidRDefault="002E49BE" w:rsidP="000132AE">
            <w:pPr>
              <w:jc w:val="both"/>
            </w:pPr>
            <w:r w:rsidRPr="00C557F3">
              <w:t>6</w:t>
            </w:r>
          </w:p>
        </w:tc>
      </w:tr>
      <w:tr w:rsidR="002E49BE" w:rsidRPr="00C557F3" w:rsidTr="000132AE">
        <w:tc>
          <w:tcPr>
            <w:tcW w:w="3086" w:type="dxa"/>
            <w:shd w:val="clear" w:color="auto" w:fill="F7CAAC"/>
          </w:tcPr>
          <w:p w:rsidR="002E49BE" w:rsidRPr="00C557F3" w:rsidRDefault="002E49BE" w:rsidP="000132AE">
            <w:pPr>
              <w:rPr>
                <w:b/>
                <w:sz w:val="22"/>
              </w:rPr>
            </w:pPr>
            <w:r w:rsidRPr="00C557F3">
              <w:rPr>
                <w:b/>
              </w:rPr>
              <w:t>Prerekvizity, korekvizity, ekvivalence</w:t>
            </w:r>
          </w:p>
        </w:tc>
        <w:tc>
          <w:tcPr>
            <w:tcW w:w="6769" w:type="dxa"/>
            <w:gridSpan w:val="7"/>
          </w:tcPr>
          <w:p w:rsidR="002E49BE" w:rsidRPr="00C557F3" w:rsidRDefault="002E49BE" w:rsidP="000132AE">
            <w:pPr>
              <w:jc w:val="both"/>
            </w:pPr>
            <w:r w:rsidRPr="00C557F3">
              <w:t>Absolvování kurzu základů automatického řízení spojitých systémů.</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Způsob ověření studijních výsledků</w:t>
            </w:r>
          </w:p>
        </w:tc>
        <w:tc>
          <w:tcPr>
            <w:tcW w:w="3406" w:type="dxa"/>
            <w:gridSpan w:val="4"/>
          </w:tcPr>
          <w:p w:rsidR="002E49BE" w:rsidRPr="00C557F3" w:rsidRDefault="002E49BE" w:rsidP="000132AE">
            <w:pPr>
              <w:jc w:val="both"/>
            </w:pPr>
            <w:r w:rsidRPr="00C557F3">
              <w:t>Zápočet, zkouška.</w:t>
            </w:r>
          </w:p>
        </w:tc>
        <w:tc>
          <w:tcPr>
            <w:tcW w:w="2156" w:type="dxa"/>
            <w:shd w:val="clear" w:color="auto" w:fill="F7CAAC"/>
          </w:tcPr>
          <w:p w:rsidR="002E49BE" w:rsidRPr="00C557F3" w:rsidRDefault="002E49BE" w:rsidP="000132AE">
            <w:pPr>
              <w:jc w:val="both"/>
              <w:rPr>
                <w:b/>
              </w:rPr>
            </w:pPr>
            <w:r w:rsidRPr="00C557F3">
              <w:rPr>
                <w:b/>
              </w:rPr>
              <w:t>Forma výuky</w:t>
            </w:r>
          </w:p>
        </w:tc>
        <w:tc>
          <w:tcPr>
            <w:tcW w:w="1207" w:type="dxa"/>
            <w:gridSpan w:val="2"/>
          </w:tcPr>
          <w:p w:rsidR="002E49BE" w:rsidRPr="00C557F3" w:rsidRDefault="002E49BE" w:rsidP="000132AE">
            <w:pPr>
              <w:jc w:val="both"/>
            </w:pPr>
            <w:r w:rsidRPr="00C557F3">
              <w:t>Přednáška, seminář,  cvičení</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2E49BE" w:rsidRPr="00C557F3" w:rsidRDefault="002E49BE" w:rsidP="000132AE">
            <w:pPr>
              <w:jc w:val="both"/>
            </w:pPr>
            <w:r w:rsidRPr="00C557F3">
              <w:t>Písemná i ústní forma</w:t>
            </w:r>
          </w:p>
          <w:p w:rsidR="002E49BE" w:rsidRPr="00C557F3" w:rsidRDefault="002E49BE" w:rsidP="000132AE">
            <w:pPr>
              <w:jc w:val="both"/>
            </w:pPr>
            <w:r w:rsidRPr="00C557F3">
              <w:t xml:space="preserve">1. Povinná a aktivní účast na jednotlivých cvičeních (80% účast na cvičení). </w:t>
            </w:r>
          </w:p>
          <w:p w:rsidR="002E49BE" w:rsidRPr="00C557F3" w:rsidRDefault="002E49BE" w:rsidP="000132AE">
            <w:pPr>
              <w:jc w:val="both"/>
            </w:pPr>
            <w:r w:rsidRPr="00C557F3">
              <w:t xml:space="preserve">2. Úspěšné a samostatné vypracování všech zadaných úloh v průběhu semestru. </w:t>
            </w:r>
          </w:p>
          <w:p w:rsidR="002E49BE" w:rsidRPr="00C557F3" w:rsidRDefault="002E49BE" w:rsidP="000132AE">
            <w:pPr>
              <w:jc w:val="both"/>
            </w:pPr>
            <w:r w:rsidRPr="00C557F3">
              <w:t xml:space="preserve">3. Úspěšné absolvování písemné části zkoušky – test a příklady. </w:t>
            </w:r>
          </w:p>
          <w:p w:rsidR="002E49BE" w:rsidRPr="00C557F3" w:rsidRDefault="002E49BE" w:rsidP="000132AE">
            <w:pPr>
              <w:jc w:val="both"/>
            </w:pPr>
            <w:r w:rsidRPr="00C557F3">
              <w:t>4. Úspěšné absolvování ústní části zkoušky.</w:t>
            </w:r>
          </w:p>
          <w:p w:rsidR="002E49BE" w:rsidRPr="00C557F3" w:rsidRDefault="002E49BE" w:rsidP="000132AE">
            <w:pPr>
              <w:jc w:val="both"/>
            </w:pP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rPr>
          <w:trHeight w:val="197"/>
        </w:trPr>
        <w:tc>
          <w:tcPr>
            <w:tcW w:w="3086" w:type="dxa"/>
            <w:tcBorders>
              <w:top w:val="nil"/>
            </w:tcBorders>
            <w:shd w:val="clear" w:color="auto" w:fill="F7CAAC"/>
          </w:tcPr>
          <w:p w:rsidR="002E49BE" w:rsidRPr="00C557F3" w:rsidRDefault="002E49BE" w:rsidP="000132AE">
            <w:pPr>
              <w:jc w:val="both"/>
              <w:rPr>
                <w:b/>
              </w:rPr>
            </w:pPr>
            <w:r w:rsidRPr="00C557F3">
              <w:rPr>
                <w:b/>
              </w:rPr>
              <w:t>Garant předmětu</w:t>
            </w:r>
          </w:p>
        </w:tc>
        <w:tc>
          <w:tcPr>
            <w:tcW w:w="6769" w:type="dxa"/>
            <w:gridSpan w:val="7"/>
            <w:tcBorders>
              <w:top w:val="nil"/>
            </w:tcBorders>
          </w:tcPr>
          <w:p w:rsidR="002E49BE" w:rsidRPr="00C557F3" w:rsidRDefault="002E49BE" w:rsidP="000132AE">
            <w:pPr>
              <w:jc w:val="both"/>
            </w:pPr>
            <w:r w:rsidRPr="00C557F3">
              <w:t>prof. Ing. Vladimír Vašek, CSc.</w:t>
            </w:r>
          </w:p>
        </w:tc>
      </w:tr>
      <w:tr w:rsidR="002E49BE" w:rsidRPr="00C557F3" w:rsidTr="000132AE">
        <w:trPr>
          <w:trHeight w:val="243"/>
        </w:trPr>
        <w:tc>
          <w:tcPr>
            <w:tcW w:w="3086" w:type="dxa"/>
            <w:tcBorders>
              <w:top w:val="nil"/>
            </w:tcBorders>
            <w:shd w:val="clear" w:color="auto" w:fill="F7CAAC"/>
          </w:tcPr>
          <w:p w:rsidR="002E49BE" w:rsidRPr="00C557F3" w:rsidRDefault="002E49BE" w:rsidP="000132AE">
            <w:pPr>
              <w:jc w:val="both"/>
              <w:rPr>
                <w:b/>
              </w:rPr>
            </w:pPr>
            <w:r w:rsidRPr="00C557F3">
              <w:rPr>
                <w:b/>
              </w:rPr>
              <w:t>Zapojení garanta do výuky předmětu</w:t>
            </w:r>
          </w:p>
        </w:tc>
        <w:tc>
          <w:tcPr>
            <w:tcW w:w="6769" w:type="dxa"/>
            <w:gridSpan w:val="7"/>
            <w:tcBorders>
              <w:top w:val="nil"/>
            </w:tcBorders>
          </w:tcPr>
          <w:p w:rsidR="002E49BE" w:rsidRPr="00C557F3" w:rsidRDefault="002E49BE" w:rsidP="000132AE">
            <w:pPr>
              <w:jc w:val="both"/>
            </w:pPr>
            <w:r w:rsidRPr="00C557F3">
              <w:t>Metodicky, vede přednášky</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Vyučující</w:t>
            </w:r>
          </w:p>
        </w:tc>
        <w:tc>
          <w:tcPr>
            <w:tcW w:w="6769" w:type="dxa"/>
            <w:gridSpan w:val="7"/>
            <w:tcBorders>
              <w:bottom w:val="nil"/>
            </w:tcBorders>
          </w:tcPr>
          <w:p w:rsidR="002E49BE" w:rsidRPr="00C557F3" w:rsidRDefault="002E49BE" w:rsidP="000132AE">
            <w:pPr>
              <w:jc w:val="both"/>
            </w:pPr>
            <w:r w:rsidRPr="00C557F3">
              <w:t>prof. Ing. Vladimír Vašek, CSc. (přednášky 75%), doc. Ing. Radek Matušů, Ph.D. (přednášky 25%).</w:t>
            </w: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Stručná anotace předmětu</w:t>
            </w:r>
          </w:p>
        </w:tc>
        <w:tc>
          <w:tcPr>
            <w:tcW w:w="6769" w:type="dxa"/>
            <w:gridSpan w:val="7"/>
            <w:tcBorders>
              <w:bottom w:val="nil"/>
            </w:tcBorders>
          </w:tcPr>
          <w:p w:rsidR="002E49BE" w:rsidRPr="00C557F3" w:rsidRDefault="002E49BE" w:rsidP="000132AE">
            <w:pPr>
              <w:jc w:val="both"/>
            </w:pPr>
          </w:p>
        </w:tc>
      </w:tr>
      <w:tr w:rsidR="002E49BE" w:rsidRPr="00C557F3" w:rsidTr="000132AE">
        <w:trPr>
          <w:trHeight w:val="2183"/>
        </w:trPr>
        <w:tc>
          <w:tcPr>
            <w:tcW w:w="9855" w:type="dxa"/>
            <w:gridSpan w:val="8"/>
            <w:tcBorders>
              <w:top w:val="nil"/>
              <w:bottom w:val="single" w:sz="12" w:space="0" w:color="auto"/>
            </w:tcBorders>
          </w:tcPr>
          <w:p w:rsidR="002E49BE" w:rsidRPr="00C557F3" w:rsidRDefault="002E49BE" w:rsidP="000132AE">
            <w:r w:rsidRPr="00C557F3">
              <w:t>Témata:</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Popis diskrétního regulačního obvodu, rozbor vlastností jednotlivých členů, tvarovací člen, vzorkovací člen, </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 xml:space="preserve">Z-transformace. </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Modifikovaná Z-transformace, spojitá část diskrétního regulačního obvodu, její Z-přenos, lineární diferenční rovnice a její řešení, Z-přenos diskrétního členu, způsoby jeho programování, impulsní charakteristika, váhová matice.</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 xml:space="preserve">Algebra Z-přenosů, přenosy a signály v uzavřeném diskrétním regulačním obvodu, charakteristický polynom, pseudocharakteristický polynom, charakteristická rovnice, fyzikální realizovatelnost, ustálená regulační odchylka. </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 xml:space="preserve">Pojem stability diskrétního regulačního obvodu, podmínky stability, použití standardních kritérií stability pro spojité systémy, bilineární transformace, kritéria stability vycházející z charakteristické rovnice diskrétního obvodu, modifikované Routh-Schurovo kritérium, Schurovo algebraické kritérium.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Syntéza diskrétního regulačního obvodu, podmínky, předpoklady, regulátory s pevně danou strukturou, dvou a třípolohový regulátor s penalizací akčního zásahu, polohový a přírůstkový PSD regulátor, způsoby náhrady integrace a derivace u PSD regulátorů.</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 P, PD, PS, PSD regulátor, podmínky kompatibility s příslušnými spojitými regulátory, modifikace PSD regulátorů (odstranění vlivu změn žádané veličiny - Takahashiův PSD regulátor, průměrná diference, tlumení diferenčního členu setrvačností, řešení vlivu omezení akční veličiny - wind-up efekt, zapojení s dopřednou regulací).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Volba periody vzorkování diskrétního regulačního obvodu. Seřízení PSD regulátorů. Určení parametrů PSD regulátoru z přechodové charakteristiky, seřízení regulátoru metodou Ziegler-Nicholse pro proporcionální soustavy se setrvačností 1. řádu.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Seřízení regulátoru metodou Ziegler-Nicholse pro proporcionální soustavy se </w:t>
            </w:r>
            <w:proofErr w:type="gramStart"/>
            <w:r w:rsidRPr="00C557F3">
              <w:rPr>
                <w:rFonts w:cs="Times New Roman"/>
              </w:rPr>
              <w:t>setrvačností 2.řádu</w:t>
            </w:r>
            <w:proofErr w:type="gramEnd"/>
            <w:r w:rsidRPr="00C557F3">
              <w:rPr>
                <w:rFonts w:cs="Times New Roman"/>
              </w:rPr>
              <w:t xml:space="preserve">. Seřízení PSD regulátorů metodou Inverze dynamiky, určení parametrů PSD regulátoru na základě požadavku na rozmístění pólů, metoda hodnotového přizpůsobení.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Obecný lineární regulátor, přímovazební řízení, zpětnovazební řízení - regulátor navržený z podmínky fyzikální realizovatelnosti a z podmínky stability.</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 Obecný lineární regulátor pro regulaci s konečným počtem kroků regulace, řešení omezení akční veličiny, diskrétní regulační obvod s měřenou poruchovou veličinou.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Algebraická teorie diskrétního lineárního řízení, okruhy, tělesa, polynomy, základní a speciální operace s polynomy.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Diofantická rovnice, její řešení, speciální metody řešení diofantické rovnice. BIBO stabilita, odvození podmínky stability algebraickou metodou, syntéza stabilního časově optimálního řízení.</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 Syntéza konečného časově optimálního řízení, časově optimálního řízení s omezenou velikostí akční veličiny.</w:t>
            </w:r>
          </w:p>
        </w:tc>
      </w:tr>
      <w:tr w:rsidR="002E49BE" w:rsidRPr="00C557F3" w:rsidTr="000132AE">
        <w:trPr>
          <w:trHeight w:val="265"/>
        </w:trPr>
        <w:tc>
          <w:tcPr>
            <w:tcW w:w="3653" w:type="dxa"/>
            <w:gridSpan w:val="2"/>
            <w:tcBorders>
              <w:top w:val="nil"/>
            </w:tcBorders>
            <w:shd w:val="clear" w:color="auto" w:fill="F7CAAC"/>
          </w:tcPr>
          <w:p w:rsidR="002E49BE" w:rsidRPr="00C557F3" w:rsidRDefault="002E49BE" w:rsidP="000132AE">
            <w:pPr>
              <w:jc w:val="both"/>
            </w:pPr>
            <w:r w:rsidRPr="00C557F3">
              <w:rPr>
                <w:b/>
              </w:rPr>
              <w:t>Studijní literatura a studijní pomůcky</w:t>
            </w:r>
          </w:p>
        </w:tc>
        <w:tc>
          <w:tcPr>
            <w:tcW w:w="6202" w:type="dxa"/>
            <w:gridSpan w:val="6"/>
            <w:tcBorders>
              <w:top w:val="nil"/>
              <w:bottom w:val="nil"/>
            </w:tcBorders>
          </w:tcPr>
          <w:p w:rsidR="002E49BE" w:rsidRPr="00C557F3" w:rsidRDefault="002E49BE" w:rsidP="000132AE">
            <w:pPr>
              <w:jc w:val="both"/>
            </w:pPr>
          </w:p>
        </w:tc>
      </w:tr>
      <w:tr w:rsidR="002E49BE" w:rsidRPr="00C557F3" w:rsidTr="000132AE">
        <w:trPr>
          <w:trHeight w:val="1497"/>
        </w:trPr>
        <w:tc>
          <w:tcPr>
            <w:tcW w:w="9855" w:type="dxa"/>
            <w:gridSpan w:val="8"/>
            <w:tcBorders>
              <w:top w:val="nil"/>
            </w:tcBorders>
          </w:tcPr>
          <w:p w:rsidR="002E49BE" w:rsidRPr="00CE79CC" w:rsidRDefault="00602FE7" w:rsidP="000132AE">
            <w:pPr>
              <w:jc w:val="both"/>
              <w:rPr>
                <w:b/>
              </w:rPr>
            </w:pPr>
            <w:r>
              <w:rPr>
                <w:b/>
              </w:rPr>
              <w:lastRenderedPageBreak/>
              <w:t>Povinná literatura:</w:t>
            </w:r>
          </w:p>
          <w:p w:rsidR="002E49BE" w:rsidRPr="00CE79CC" w:rsidRDefault="00602FE7" w:rsidP="000132AE">
            <w:r>
              <w:t xml:space="preserve">VAŠEK, V. </w:t>
            </w:r>
            <w:r>
              <w:rPr>
                <w:i/>
              </w:rPr>
              <w:t>Teorie automatického řízení II</w:t>
            </w:r>
            <w:r>
              <w:t xml:space="preserve">. </w:t>
            </w:r>
            <w:proofErr w:type="gramStart"/>
            <w:r>
              <w:t>Brno : VUT</w:t>
            </w:r>
            <w:proofErr w:type="gramEnd"/>
            <w:r>
              <w:t xml:space="preserve">, 1990. ISBN 80-214-0115-X. </w:t>
            </w:r>
          </w:p>
          <w:p w:rsidR="002E49BE" w:rsidRPr="00CE79CC" w:rsidRDefault="00602FE7" w:rsidP="000132AE">
            <w:r>
              <w:t xml:space="preserve">KUČERA, V. </w:t>
            </w:r>
            <w:r>
              <w:rPr>
                <w:i/>
              </w:rPr>
              <w:t>Algebraická teorie diskrétního lineárního řízení</w:t>
            </w:r>
            <w:r>
              <w:t xml:space="preserve">. 1. vyd. </w:t>
            </w:r>
            <w:proofErr w:type="gramStart"/>
            <w:r>
              <w:t>Praha : Academia</w:t>
            </w:r>
            <w:proofErr w:type="gramEnd"/>
            <w:r>
              <w:t xml:space="preserve">, 1978. </w:t>
            </w:r>
          </w:p>
          <w:p w:rsidR="002E49BE" w:rsidRPr="00CE79CC" w:rsidRDefault="00602FE7" w:rsidP="000132AE">
            <w:r>
              <w:t xml:space="preserve">FRANTIŠEK T. </w:t>
            </w:r>
            <w:r>
              <w:rPr>
                <w:i/>
              </w:rPr>
              <w:t>Automatické řízení 2, diskrétní systémy, logické systémy, nelineární systémy, fuzzy systémy</w:t>
            </w:r>
            <w:r>
              <w:t>.     Západočeská univerzita, Fakulta aplikovaných věd, Plzeň, 2000</w:t>
            </w:r>
          </w:p>
          <w:p w:rsidR="002E49BE" w:rsidRPr="00CE79CC" w:rsidRDefault="00602FE7" w:rsidP="000132AE">
            <w:r>
              <w:t xml:space="preserve">DOSTÁL, P., MATUŠŮ, R.: </w:t>
            </w:r>
            <w:r>
              <w:rPr>
                <w:i/>
              </w:rPr>
              <w:t>Stavová a algebraická teorie řízení</w:t>
            </w:r>
            <w:r>
              <w:t>. Univerzita Tomáše Bati ve Zlíně, 2010, 90 s. ISBN 978-80-7318-991-4. Dostupné také z: http://hdl.handle.net/10563/18580</w:t>
            </w:r>
          </w:p>
          <w:p w:rsidR="002E49BE" w:rsidRPr="00CE79CC" w:rsidRDefault="00602FE7" w:rsidP="000132AE">
            <w:pPr>
              <w:rPr>
                <w:b/>
              </w:rPr>
            </w:pPr>
            <w:r>
              <w:rPr>
                <w:b/>
              </w:rPr>
              <w:t>Doporučená literatura:</w:t>
            </w:r>
          </w:p>
          <w:p w:rsidR="002E49BE" w:rsidRPr="00CE79CC" w:rsidRDefault="00602FE7" w:rsidP="000132AE">
            <w:r>
              <w:t xml:space="preserve">KUČERA, V. The Algebraic Approach to Control Systém Design. In: </w:t>
            </w:r>
            <w:r>
              <w:rPr>
                <w:i/>
              </w:rPr>
              <w:t>Polynomial Methods in Optimal Control and Filtering</w:t>
            </w:r>
            <w:r>
              <w:t xml:space="preserve"> (K. J. Hunt, Ed.). . London, 1993. </w:t>
            </w:r>
          </w:p>
          <w:p w:rsidR="002E49BE" w:rsidRPr="00CE79CC" w:rsidRDefault="00602FE7" w:rsidP="000132AE">
            <w:r>
              <w:t xml:space="preserve">CORRIOU, Jean-Pierre. </w:t>
            </w:r>
            <w:r>
              <w:rPr>
                <w:i/>
              </w:rPr>
              <w:t>Process control: theory and applications</w:t>
            </w:r>
            <w:r>
              <w:t>. London: Springer, 2010, 758 s. ISBN 978-1-84996-911-6.</w:t>
            </w:r>
          </w:p>
          <w:p w:rsidR="002E49BE" w:rsidRPr="00CE79CC" w:rsidRDefault="00602FE7" w:rsidP="000132AE">
            <w:r>
              <w:t xml:space="preserve">ŠULC, B., VÍTEČKOVÁ, M. </w:t>
            </w:r>
            <w:r>
              <w:rPr>
                <w:i/>
              </w:rPr>
              <w:t>Teorie a praxe návrhu regulačních obvodů</w:t>
            </w:r>
            <w:r>
              <w:t xml:space="preserve">. Praha, 2004. </w:t>
            </w:r>
          </w:p>
          <w:p w:rsidR="002E49BE" w:rsidRPr="00CE79CC" w:rsidRDefault="00602FE7" w:rsidP="000132AE">
            <w:pPr>
              <w:rPr>
                <w:ins w:id="990" w:author="vopatrilova" w:date="2018-11-13T13:01:00Z"/>
              </w:rPr>
            </w:pPr>
            <w:r>
              <w:t xml:space="preserve">FRANCLIN, G. F. </w:t>
            </w:r>
            <w:r>
              <w:rPr>
                <w:i/>
              </w:rPr>
              <w:t>Feedback Control of Dynamics Systems</w:t>
            </w:r>
            <w:r>
              <w:t>. London, 2006.</w:t>
            </w:r>
          </w:p>
          <w:p w:rsidR="003B74BF" w:rsidRPr="00CE79CC" w:rsidRDefault="00602FE7" w:rsidP="000132AE">
            <w:pPr>
              <w:rPr>
                <w:ins w:id="991" w:author="vopatrilova" w:date="2018-11-17T10:23:00Z"/>
              </w:rPr>
            </w:pPr>
            <w:ins w:id="992" w:author="vopatrilova" w:date="2018-11-13T13:01:00Z">
              <w:r>
                <w:t>VÍTEČEK, A., CEDRO</w:t>
              </w:r>
            </w:ins>
            <w:ins w:id="993" w:author="vopatrilova" w:date="2018-11-13T13:02:00Z">
              <w:r>
                <w:t>,</w:t>
              </w:r>
            </w:ins>
            <w:ins w:id="994" w:author="vopatrilova" w:date="2018-11-13T13:01:00Z">
              <w:r>
                <w:t xml:space="preserve"> L.</w:t>
              </w:r>
            </w:ins>
            <w:ins w:id="995" w:author="vopatrilova" w:date="2018-11-13T13:02:00Z">
              <w:r>
                <w:t>, FARANA, R., VITEČKOVÁ, M.</w:t>
              </w:r>
            </w:ins>
            <w:ins w:id="996" w:author="vopatrilova" w:date="2018-11-13T13:03:00Z">
              <w:r>
                <w:t xml:space="preserve">: </w:t>
              </w:r>
              <w:r>
                <w:rPr>
                  <w:i/>
                </w:rPr>
                <w:t xml:space="preserve">The fundamentals of mathematical modelling. </w:t>
              </w:r>
            </w:ins>
            <w:ins w:id="997" w:author="vopatrilova" w:date="2018-11-13T13:04:00Z">
              <w:r>
                <w:t>Politechnika Swietokrzyska, Kielce, 2018.</w:t>
              </w:r>
            </w:ins>
          </w:p>
          <w:p w:rsidR="000B702F" w:rsidRPr="00CE79CC" w:rsidRDefault="00602FE7" w:rsidP="000132AE">
            <w:pPr>
              <w:rPr>
                <w:ins w:id="998" w:author="vopatrilova" w:date="2018-11-17T10:23:00Z"/>
                <w:rPrChange w:id="999" w:author="vopatrilova" w:date="2018-11-21T13:28:00Z">
                  <w:rPr>
                    <w:ins w:id="1000" w:author="vopatrilova" w:date="2018-11-17T10:23:00Z"/>
                    <w:rFonts w:ascii="Arial" w:hAnsi="Arial" w:cs="Arial"/>
                    <w:color w:val="0000FF"/>
                    <w:sz w:val="24"/>
                    <w:szCs w:val="24"/>
                  </w:rPr>
                </w:rPrChange>
              </w:rPr>
            </w:pPr>
            <w:ins w:id="1001" w:author="vopatrilova" w:date="2018-11-17T10:24:00Z">
              <w:r>
                <w:t>ŠEBEK</w:t>
              </w:r>
            </w:ins>
            <w:ins w:id="1002" w:author="vopatrilova" w:date="2018-11-17T10:23:00Z">
              <w:r w:rsidR="002F5441" w:rsidRPr="002F5441">
                <w:rPr>
                  <w:rPrChange w:id="1003" w:author="vopatrilova" w:date="2018-11-21T13:28:00Z">
                    <w:rPr>
                      <w:rFonts w:ascii="Arial" w:hAnsi="Arial" w:cs="Arial"/>
                      <w:color w:val="0000FF"/>
                      <w:sz w:val="24"/>
                      <w:szCs w:val="24"/>
                    </w:rPr>
                  </w:rPrChange>
                </w:rPr>
                <w:t xml:space="preserve">, M.: </w:t>
              </w:r>
              <w:r w:rsidR="002F5441" w:rsidRPr="00BF57D1">
                <w:rPr>
                  <w:i/>
                  <w:rPrChange w:id="1004" w:author="Jiří Vojtěšek" w:date="2018-11-24T21:14:00Z">
                    <w:rPr>
                      <w:rFonts w:ascii="Arial" w:hAnsi="Arial" w:cs="Arial"/>
                      <w:color w:val="0000FF"/>
                      <w:sz w:val="24"/>
                      <w:szCs w:val="24"/>
                    </w:rPr>
                  </w:rPrChange>
                </w:rPr>
                <w:t>Exercises for lectures 24 – Discrete control</w:t>
              </w:r>
              <w:r w:rsidR="002F5441" w:rsidRPr="002F5441">
                <w:rPr>
                  <w:rPrChange w:id="1005" w:author="vopatrilova" w:date="2018-11-21T13:28:00Z">
                    <w:rPr>
                      <w:rFonts w:ascii="Arial" w:hAnsi="Arial" w:cs="Arial"/>
                      <w:color w:val="0000FF"/>
                      <w:sz w:val="24"/>
                      <w:szCs w:val="24"/>
                    </w:rPr>
                  </w:rPrChange>
                </w:rPr>
                <w:t xml:space="preserve">, FEL ČVUT, dostupné z </w:t>
              </w:r>
              <w:r w:rsidR="002F5441" w:rsidRPr="002F5441">
                <w:rPr>
                  <w:rPrChange w:id="1006" w:author="vopatrilova" w:date="2018-11-21T13:28:00Z">
                    <w:rPr>
                      <w:rFonts w:ascii="Arial" w:hAnsi="Arial" w:cs="Arial"/>
                      <w:color w:val="0000FF"/>
                      <w:sz w:val="24"/>
                      <w:szCs w:val="24"/>
                      <w:u w:val="single"/>
                    </w:rPr>
                  </w:rPrChange>
                </w:rPr>
                <w:fldChar w:fldCharType="begin"/>
              </w:r>
              <w:r w:rsidR="002F5441" w:rsidRPr="002F5441">
                <w:rPr>
                  <w:rPrChange w:id="1007" w:author="vopatrilova" w:date="2018-11-21T13:28:00Z">
                    <w:rPr>
                      <w:rFonts w:ascii="Arial" w:hAnsi="Arial" w:cs="Arial"/>
                      <w:color w:val="0000FF"/>
                      <w:sz w:val="24"/>
                      <w:szCs w:val="24"/>
                    </w:rPr>
                  </w:rPrChange>
                </w:rPr>
                <w:instrText xml:space="preserve"> HYPERLINK "https://moodle.fel.cvut.cz/pluginfile.php/86666/mod.../Pr-ARI-EN-24-Dt-control.pdf" </w:instrText>
              </w:r>
              <w:r w:rsidR="002F5441" w:rsidRPr="002F5441">
                <w:rPr>
                  <w:rPrChange w:id="1008" w:author="vopatrilova" w:date="2018-11-21T13:28:00Z">
                    <w:rPr>
                      <w:rFonts w:ascii="Arial" w:hAnsi="Arial" w:cs="Arial"/>
                      <w:color w:val="0000FF"/>
                      <w:sz w:val="24"/>
                      <w:szCs w:val="24"/>
                      <w:u w:val="single"/>
                    </w:rPr>
                  </w:rPrChange>
                </w:rPr>
                <w:fldChar w:fldCharType="separate"/>
              </w:r>
              <w:r w:rsidR="002F5441" w:rsidRPr="002F5441">
                <w:rPr>
                  <w:rStyle w:val="Hypertextovodkaz"/>
                  <w:color w:val="auto"/>
                  <w:rPrChange w:id="1009" w:author="vopatrilova" w:date="2018-11-21T13:28:00Z">
                    <w:rPr>
                      <w:rStyle w:val="Hypertextovodkaz"/>
                      <w:rFonts w:ascii="Arial" w:hAnsi="Arial" w:cs="Arial"/>
                      <w:sz w:val="24"/>
                      <w:szCs w:val="24"/>
                    </w:rPr>
                  </w:rPrChange>
                </w:rPr>
                <w:t>https://moodle.fel.cvut.cz/pluginfile.php/86666/mod.../Pr-ARI-EN-24-Dt-control.pdf</w:t>
              </w:r>
              <w:r w:rsidR="002F5441" w:rsidRPr="002F5441">
                <w:rPr>
                  <w:rPrChange w:id="1010" w:author="vopatrilova" w:date="2018-11-21T13:28:00Z">
                    <w:rPr>
                      <w:rFonts w:ascii="Arial" w:hAnsi="Arial" w:cs="Arial"/>
                      <w:color w:val="0000FF"/>
                      <w:sz w:val="24"/>
                      <w:szCs w:val="24"/>
                      <w:u w:val="single"/>
                    </w:rPr>
                  </w:rPrChange>
                </w:rPr>
                <w:fldChar w:fldCharType="end"/>
              </w:r>
            </w:ins>
          </w:p>
          <w:p w:rsidR="00AD4F96" w:rsidRPr="00CE79CC" w:rsidRDefault="002F5441">
            <w:ins w:id="1011" w:author="vopatrilova" w:date="2018-11-17T10:23:00Z">
              <w:r w:rsidRPr="002F5441">
                <w:rPr>
                  <w:rPrChange w:id="1012" w:author="vopatrilova" w:date="2018-11-21T13:28:00Z">
                    <w:rPr>
                      <w:color w:val="0000FF" w:themeColor="hyperlink"/>
                      <w:u w:val="single"/>
                    </w:rPr>
                  </w:rPrChange>
                </w:rPr>
                <w:t>B</w:t>
              </w:r>
            </w:ins>
            <w:ins w:id="1013" w:author="vopatrilova" w:date="2018-11-17T10:24:00Z">
              <w:r w:rsidRPr="002F5441">
                <w:rPr>
                  <w:rPrChange w:id="1014" w:author="vopatrilova" w:date="2018-11-21T13:28:00Z">
                    <w:rPr>
                      <w:color w:val="0000FF" w:themeColor="hyperlink"/>
                      <w:u w:val="single"/>
                    </w:rPr>
                  </w:rPrChange>
                </w:rPr>
                <w:t>EMPORAD</w:t>
              </w:r>
            </w:ins>
            <w:ins w:id="1015" w:author="vopatrilova" w:date="2018-11-17T10:23:00Z">
              <w:r w:rsidRPr="002F5441">
                <w:rPr>
                  <w:rPrChange w:id="1016" w:author="vopatrilova" w:date="2018-11-21T13:28:00Z">
                    <w:rPr>
                      <w:color w:val="0000FF" w:themeColor="hyperlink"/>
                      <w:u w:val="single"/>
                    </w:rPr>
                  </w:rPrChange>
                </w:rPr>
                <w:t xml:space="preserve">, A.: </w:t>
              </w:r>
              <w:r w:rsidRPr="00BF57D1">
                <w:rPr>
                  <w:i/>
                  <w:rPrChange w:id="1017" w:author="Jiří Vojtěšek" w:date="2018-11-24T21:14:00Z">
                    <w:rPr>
                      <w:color w:val="0000FF" w:themeColor="hyperlink"/>
                      <w:u w:val="single"/>
                    </w:rPr>
                  </w:rPrChange>
                </w:rPr>
                <w:t>Automatic Control 1 - Discrete-time linear systems</w:t>
              </w:r>
              <w:r w:rsidRPr="002F5441">
                <w:rPr>
                  <w:rPrChange w:id="1018" w:author="vopatrilova" w:date="2018-11-21T13:28:00Z">
                    <w:rPr>
                      <w:color w:val="0000FF" w:themeColor="hyperlink"/>
                      <w:u w:val="single"/>
                    </w:rPr>
                  </w:rPrChange>
                </w:rPr>
                <w:t xml:space="preserve"> - SYSMA@IMT Lucca, University of Trento dostupné z cse.lab.imtlucca.it/~bemporad/teaching/ac/pdf/04a-TD_sys.pdf</w:t>
              </w:r>
            </w:ins>
          </w:p>
        </w:tc>
      </w:tr>
      <w:tr w:rsidR="002E49BE"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49BE" w:rsidRPr="00C557F3" w:rsidRDefault="002E49BE" w:rsidP="000132AE">
            <w:pPr>
              <w:jc w:val="center"/>
              <w:rPr>
                <w:b/>
              </w:rPr>
            </w:pPr>
            <w:r w:rsidRPr="00C557F3">
              <w:rPr>
                <w:b/>
              </w:rPr>
              <w:t>Informace ke kombinované nebo distanční formě</w:t>
            </w:r>
          </w:p>
        </w:tc>
      </w:tr>
      <w:tr w:rsidR="002E49BE" w:rsidRPr="00C557F3" w:rsidTr="000132AE">
        <w:tc>
          <w:tcPr>
            <w:tcW w:w="4787" w:type="dxa"/>
            <w:gridSpan w:val="3"/>
            <w:tcBorders>
              <w:top w:val="single" w:sz="2" w:space="0" w:color="auto"/>
            </w:tcBorders>
            <w:shd w:val="clear" w:color="auto" w:fill="F7CAAC"/>
          </w:tcPr>
          <w:p w:rsidR="002E49BE" w:rsidRPr="00C557F3" w:rsidRDefault="002E49BE" w:rsidP="000132AE">
            <w:pPr>
              <w:jc w:val="both"/>
            </w:pPr>
            <w:r w:rsidRPr="00C557F3">
              <w:rPr>
                <w:b/>
              </w:rPr>
              <w:t>Rozsah konzultací (soustředění)</w:t>
            </w:r>
          </w:p>
        </w:tc>
        <w:tc>
          <w:tcPr>
            <w:tcW w:w="889" w:type="dxa"/>
            <w:tcBorders>
              <w:top w:val="single" w:sz="2" w:space="0" w:color="auto"/>
            </w:tcBorders>
          </w:tcPr>
          <w:p w:rsidR="002E49BE" w:rsidRPr="00C557F3" w:rsidRDefault="002E49BE" w:rsidP="000132AE">
            <w:pPr>
              <w:jc w:val="center"/>
            </w:pPr>
            <w:r w:rsidRPr="00C557F3">
              <w:t>20</w:t>
            </w:r>
          </w:p>
        </w:tc>
        <w:tc>
          <w:tcPr>
            <w:tcW w:w="4179" w:type="dxa"/>
            <w:gridSpan w:val="4"/>
            <w:tcBorders>
              <w:top w:val="single" w:sz="2" w:space="0" w:color="auto"/>
            </w:tcBorders>
            <w:shd w:val="clear" w:color="auto" w:fill="F7CAAC"/>
          </w:tcPr>
          <w:p w:rsidR="002E49BE" w:rsidRPr="00C557F3" w:rsidRDefault="002E49BE" w:rsidP="000132AE">
            <w:pPr>
              <w:jc w:val="both"/>
              <w:rPr>
                <w:b/>
              </w:rPr>
            </w:pPr>
            <w:r w:rsidRPr="00C557F3">
              <w:rPr>
                <w:b/>
              </w:rPr>
              <w:t xml:space="preserve">hodin </w:t>
            </w:r>
          </w:p>
        </w:tc>
      </w:tr>
      <w:tr w:rsidR="002E49BE" w:rsidRPr="00C557F3" w:rsidTr="000132AE">
        <w:tc>
          <w:tcPr>
            <w:tcW w:w="9855" w:type="dxa"/>
            <w:gridSpan w:val="8"/>
            <w:shd w:val="clear" w:color="auto" w:fill="F7CAAC"/>
          </w:tcPr>
          <w:p w:rsidR="002E49BE" w:rsidRPr="00C557F3" w:rsidRDefault="002E49BE" w:rsidP="000132AE">
            <w:pPr>
              <w:jc w:val="both"/>
              <w:rPr>
                <w:b/>
              </w:rPr>
            </w:pPr>
            <w:r w:rsidRPr="00C557F3">
              <w:rPr>
                <w:b/>
              </w:rPr>
              <w:t>Informace o způsobu kontaktu s vyučujícím</w:t>
            </w:r>
          </w:p>
        </w:tc>
      </w:tr>
      <w:tr w:rsidR="002E49BE" w:rsidRPr="00C557F3" w:rsidTr="000132AE">
        <w:trPr>
          <w:trHeight w:val="1373"/>
        </w:trPr>
        <w:tc>
          <w:tcPr>
            <w:tcW w:w="9855" w:type="dxa"/>
            <w:gridSpan w:val="8"/>
          </w:tcPr>
          <w:p w:rsidR="002E49BE" w:rsidRPr="00C557F3" w:rsidRDefault="002E49BE" w:rsidP="000132AE">
            <w:pPr>
              <w:jc w:val="both"/>
            </w:pPr>
            <w:r w:rsidRPr="00C557F3">
              <w:rPr>
                <w:sz w:val="22"/>
                <w:szCs w:val="22"/>
              </w:rPr>
              <w:t>Vyučující na FAI mají trvale vypsány a zveřejněny konzultace minimálně 2h/týden v rámci kterých mají možnosti konzultovat podrobněji probíranou látku. Dále mohou studenti komunikovat s vyučujícím pomocí e-mailu.</w:t>
            </w:r>
            <w:r w:rsidRPr="00C557F3">
              <w:t xml:space="preserve"> </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576"/>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019" w:author="vopatrilova" w:date="2018-11-17T11:32:00Z">
              <w:r w:rsidR="002F5441" w:rsidRPr="002F5441">
                <w:rPr>
                  <w:rStyle w:val="Odkazintenzivn"/>
                  <w:rPrChange w:id="1020" w:author="vopatrilova" w:date="2018-11-17T11:32:00Z">
                    <w:rPr>
                      <w:b/>
                      <w:color w:val="0000FF" w:themeColor="hyperlink"/>
                      <w:u w:val="single"/>
                    </w:rPr>
                  </w:rPrChange>
                </w:rPr>
                <w:t>Abecední seznam</w:t>
              </w:r>
            </w:ins>
            <w:del w:id="1021" w:author="vopatrilova" w:date="2018-11-12T10:19:00Z">
              <w:r w:rsidR="00606ACA" w:rsidRPr="00606ACA" w:rsidDel="002515BC">
                <w:rPr>
                  <w:rStyle w:val="Odkazintenzivn"/>
                </w:rPr>
                <w:delText>Abecední seznam</w:delText>
              </w:r>
            </w:del>
            <w:r w:rsidR="00757911">
              <w:fldChar w:fldCharType="end"/>
            </w:r>
          </w:p>
        </w:tc>
      </w:tr>
      <w:tr w:rsidR="002E49BE" w:rsidRPr="00C557F3" w:rsidTr="000132AE">
        <w:tc>
          <w:tcPr>
            <w:tcW w:w="3086" w:type="dxa"/>
            <w:tcBorders>
              <w:top w:val="double" w:sz="4" w:space="0" w:color="auto"/>
            </w:tcBorders>
            <w:shd w:val="clear" w:color="auto" w:fill="F7CAAC"/>
          </w:tcPr>
          <w:p w:rsidR="002E49BE" w:rsidRPr="00C557F3" w:rsidRDefault="002E49BE" w:rsidP="000132AE">
            <w:pPr>
              <w:jc w:val="both"/>
              <w:rPr>
                <w:b/>
              </w:rPr>
            </w:pPr>
            <w:r w:rsidRPr="00C557F3">
              <w:rPr>
                <w:b/>
              </w:rPr>
              <w:t>Název studijního předmětu</w:t>
            </w:r>
          </w:p>
        </w:tc>
        <w:tc>
          <w:tcPr>
            <w:tcW w:w="6769" w:type="dxa"/>
            <w:gridSpan w:val="7"/>
            <w:tcBorders>
              <w:top w:val="double" w:sz="4" w:space="0" w:color="auto"/>
            </w:tcBorders>
          </w:tcPr>
          <w:p w:rsidR="00977522" w:rsidRDefault="002E49BE">
            <w:pPr>
              <w:jc w:val="both"/>
            </w:pPr>
            <w:bookmarkStart w:id="1022" w:name="EMC"/>
            <w:ins w:id="1023" w:author="vopatrilova" w:date="2018-11-09T09:00:00Z">
              <w:r>
                <w:rPr>
                  <w:rStyle w:val="shorttext"/>
                  <w:rFonts w:eastAsiaTheme="majorEastAsia"/>
                  <w:color w:val="222222"/>
                </w:rPr>
                <w:t>Elektromagnetická kompatibilita</w:t>
              </w:r>
            </w:ins>
            <w:ins w:id="1024" w:author="vopatrilova" w:date="2018-11-16T10:49:00Z">
              <w:r w:rsidR="00B23C6C" w:rsidRPr="00C557F3" w:rsidDel="00797F4C">
                <w:t xml:space="preserve"> </w:t>
              </w:r>
            </w:ins>
            <w:del w:id="1025" w:author="vopatrilova" w:date="2018-11-09T09:00:00Z">
              <w:r w:rsidRPr="00C557F3" w:rsidDel="00797F4C">
                <w:delText>Elektromagnetická kompatibilita</w:delText>
              </w:r>
            </w:del>
            <w:bookmarkEnd w:id="1022"/>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Typ předmětu</w:t>
            </w:r>
          </w:p>
        </w:tc>
        <w:tc>
          <w:tcPr>
            <w:tcW w:w="3406" w:type="dxa"/>
            <w:gridSpan w:val="4"/>
          </w:tcPr>
          <w:p w:rsidR="007C0A83" w:rsidRDefault="002E49BE">
            <w:pPr>
              <w:jc w:val="both"/>
            </w:pPr>
            <w:r w:rsidRPr="00C557F3">
              <w:t xml:space="preserve">Povinně volitelný </w:t>
            </w:r>
            <w:del w:id="1026" w:author="vopatrilova" w:date="2018-11-09T09:01:00Z">
              <w:r w:rsidRPr="00C557F3" w:rsidDel="002E49BE">
                <w:delText>„PZ“</w:delText>
              </w:r>
            </w:del>
          </w:p>
        </w:tc>
        <w:tc>
          <w:tcPr>
            <w:tcW w:w="2695" w:type="dxa"/>
            <w:gridSpan w:val="2"/>
            <w:shd w:val="clear" w:color="auto" w:fill="F7CAAC"/>
          </w:tcPr>
          <w:p w:rsidR="002E49BE" w:rsidRPr="00C557F3" w:rsidRDefault="002E49BE" w:rsidP="000132AE">
            <w:pPr>
              <w:jc w:val="both"/>
            </w:pPr>
            <w:r w:rsidRPr="00C557F3">
              <w:rPr>
                <w:b/>
              </w:rPr>
              <w:t>doporučený ročník / semestr</w:t>
            </w:r>
          </w:p>
        </w:tc>
        <w:tc>
          <w:tcPr>
            <w:tcW w:w="668" w:type="dxa"/>
          </w:tcPr>
          <w:p w:rsidR="002E49BE" w:rsidRPr="00C557F3" w:rsidRDefault="002E49BE" w:rsidP="000132AE">
            <w:pPr>
              <w:jc w:val="both"/>
            </w:pPr>
            <w:r w:rsidRPr="00C557F3">
              <w:t>1/L</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Rozsah studijního předmětu</w:t>
            </w:r>
          </w:p>
        </w:tc>
        <w:tc>
          <w:tcPr>
            <w:tcW w:w="1701" w:type="dxa"/>
            <w:gridSpan w:val="2"/>
          </w:tcPr>
          <w:p w:rsidR="002E49BE" w:rsidRPr="00C557F3" w:rsidRDefault="002E49BE" w:rsidP="000132AE">
            <w:pPr>
              <w:jc w:val="both"/>
            </w:pPr>
            <w:r w:rsidRPr="00C557F3">
              <w:t>28p+28c</w:t>
            </w:r>
          </w:p>
        </w:tc>
        <w:tc>
          <w:tcPr>
            <w:tcW w:w="889" w:type="dxa"/>
            <w:shd w:val="clear" w:color="auto" w:fill="F7CAAC"/>
          </w:tcPr>
          <w:p w:rsidR="002E49BE" w:rsidRPr="00C557F3" w:rsidRDefault="002E49BE" w:rsidP="000132AE">
            <w:pPr>
              <w:jc w:val="both"/>
              <w:rPr>
                <w:b/>
              </w:rPr>
            </w:pPr>
            <w:r w:rsidRPr="00C557F3">
              <w:rPr>
                <w:b/>
              </w:rPr>
              <w:t xml:space="preserve">hod. </w:t>
            </w:r>
          </w:p>
        </w:tc>
        <w:tc>
          <w:tcPr>
            <w:tcW w:w="816" w:type="dxa"/>
          </w:tcPr>
          <w:p w:rsidR="002E49BE" w:rsidRPr="00C557F3" w:rsidRDefault="002E49BE" w:rsidP="000132AE">
            <w:pPr>
              <w:jc w:val="both"/>
            </w:pPr>
          </w:p>
        </w:tc>
        <w:tc>
          <w:tcPr>
            <w:tcW w:w="2156" w:type="dxa"/>
            <w:shd w:val="clear" w:color="auto" w:fill="F7CAAC"/>
          </w:tcPr>
          <w:p w:rsidR="002E49BE" w:rsidRPr="00C557F3" w:rsidRDefault="002E49BE" w:rsidP="000132AE">
            <w:pPr>
              <w:jc w:val="both"/>
              <w:rPr>
                <w:b/>
              </w:rPr>
            </w:pPr>
            <w:r w:rsidRPr="00C557F3">
              <w:rPr>
                <w:b/>
              </w:rPr>
              <w:t>kreditů</w:t>
            </w:r>
          </w:p>
        </w:tc>
        <w:tc>
          <w:tcPr>
            <w:tcW w:w="1207" w:type="dxa"/>
            <w:gridSpan w:val="2"/>
          </w:tcPr>
          <w:p w:rsidR="002E49BE" w:rsidRPr="00C557F3" w:rsidRDefault="002E49BE" w:rsidP="000132AE">
            <w:pPr>
              <w:jc w:val="both"/>
            </w:pPr>
            <w:r w:rsidRPr="00C557F3">
              <w:t>5</w:t>
            </w:r>
          </w:p>
        </w:tc>
      </w:tr>
      <w:tr w:rsidR="002E49BE" w:rsidRPr="00C557F3" w:rsidTr="000132AE">
        <w:tc>
          <w:tcPr>
            <w:tcW w:w="3086" w:type="dxa"/>
            <w:shd w:val="clear" w:color="auto" w:fill="F7CAAC"/>
          </w:tcPr>
          <w:p w:rsidR="002E49BE" w:rsidRPr="00C557F3" w:rsidRDefault="002E49BE" w:rsidP="000132AE">
            <w:pPr>
              <w:jc w:val="both"/>
              <w:rPr>
                <w:b/>
                <w:sz w:val="22"/>
              </w:rPr>
            </w:pPr>
            <w:r w:rsidRPr="00C557F3">
              <w:rPr>
                <w:b/>
              </w:rPr>
              <w:t>Prerekvizity, korekvizity, ekvivalence</w:t>
            </w:r>
          </w:p>
        </w:tc>
        <w:tc>
          <w:tcPr>
            <w:tcW w:w="6769" w:type="dxa"/>
            <w:gridSpan w:val="7"/>
          </w:tcPr>
          <w:p w:rsidR="002E49BE" w:rsidRPr="00C557F3" w:rsidRDefault="002E49BE" w:rsidP="000132AE">
            <w:pPr>
              <w:jc w:val="both"/>
            </w:pPr>
            <w:r w:rsidRPr="00C557F3">
              <w:t>nejsou</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Způsob ověření studijních výsledků</w:t>
            </w:r>
          </w:p>
        </w:tc>
        <w:tc>
          <w:tcPr>
            <w:tcW w:w="3406" w:type="dxa"/>
            <w:gridSpan w:val="4"/>
          </w:tcPr>
          <w:p w:rsidR="002E49BE" w:rsidRPr="00C557F3" w:rsidRDefault="002E49BE" w:rsidP="000132AE">
            <w:pPr>
              <w:jc w:val="both"/>
            </w:pPr>
            <w:r w:rsidRPr="00C557F3">
              <w:t>Zápočet, zkouška</w:t>
            </w:r>
          </w:p>
        </w:tc>
        <w:tc>
          <w:tcPr>
            <w:tcW w:w="2156" w:type="dxa"/>
            <w:shd w:val="clear" w:color="auto" w:fill="F7CAAC"/>
          </w:tcPr>
          <w:p w:rsidR="002E49BE" w:rsidRPr="00C557F3" w:rsidRDefault="002E49BE" w:rsidP="000132AE">
            <w:pPr>
              <w:jc w:val="both"/>
              <w:rPr>
                <w:b/>
              </w:rPr>
            </w:pPr>
            <w:r w:rsidRPr="00C557F3">
              <w:rPr>
                <w:b/>
              </w:rPr>
              <w:t>Forma výuky</w:t>
            </w:r>
          </w:p>
        </w:tc>
        <w:tc>
          <w:tcPr>
            <w:tcW w:w="1207" w:type="dxa"/>
            <w:gridSpan w:val="2"/>
          </w:tcPr>
          <w:p w:rsidR="002E49BE" w:rsidRPr="00C557F3" w:rsidRDefault="002E49BE" w:rsidP="000132AE">
            <w:pPr>
              <w:jc w:val="both"/>
            </w:pPr>
            <w:r w:rsidRPr="00C557F3">
              <w:t>Přednáška, cvičení</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2E49BE" w:rsidRPr="00C557F3" w:rsidRDefault="002E49BE" w:rsidP="000132AE">
            <w:pPr>
              <w:jc w:val="both"/>
            </w:pPr>
            <w:r w:rsidRPr="00C557F3">
              <w:t>Pásemná i ústní forma</w:t>
            </w:r>
          </w:p>
          <w:p w:rsidR="002E49BE" w:rsidRPr="00C557F3" w:rsidRDefault="002E49BE" w:rsidP="000132AE">
            <w:pPr>
              <w:jc w:val="both"/>
            </w:pPr>
            <w:r w:rsidRPr="00C557F3">
              <w:t xml:space="preserve">1. Povinná a aktivní účast na laboratorních praktikách (80% účast). </w:t>
            </w:r>
          </w:p>
          <w:p w:rsidR="002E49BE" w:rsidRPr="00C557F3" w:rsidRDefault="002E49BE" w:rsidP="000132AE">
            <w:pPr>
              <w:jc w:val="both"/>
            </w:pPr>
            <w:r w:rsidRPr="00C557F3">
              <w:t xml:space="preserve">2. Teoretické a praktické zvládnutí základní problematiky a jednotlivých témat. </w:t>
            </w:r>
          </w:p>
          <w:p w:rsidR="002E49BE" w:rsidRPr="00C557F3" w:rsidRDefault="002E49BE" w:rsidP="000132AE">
            <w:pPr>
              <w:jc w:val="both"/>
            </w:pPr>
            <w:r w:rsidRPr="00C557F3">
              <w:t xml:space="preserve">3. Úspěšné a samostatné vypracování všech zadaných úloh v průběhu semestru. </w:t>
            </w:r>
          </w:p>
          <w:p w:rsidR="002E49BE" w:rsidRPr="00C557F3" w:rsidRDefault="002E49BE" w:rsidP="000132AE">
            <w:pPr>
              <w:jc w:val="both"/>
            </w:pPr>
            <w:r w:rsidRPr="00C557F3">
              <w:t>4. Prokázání úspěšného zvládnutí probírané tématiky při ústním pohovoru s vyučujícím.</w:t>
            </w: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rPr>
          <w:trHeight w:val="197"/>
        </w:trPr>
        <w:tc>
          <w:tcPr>
            <w:tcW w:w="3086" w:type="dxa"/>
            <w:tcBorders>
              <w:top w:val="nil"/>
            </w:tcBorders>
            <w:shd w:val="clear" w:color="auto" w:fill="F7CAAC"/>
          </w:tcPr>
          <w:p w:rsidR="002E49BE" w:rsidRPr="00C557F3" w:rsidRDefault="002E49BE" w:rsidP="000132AE">
            <w:pPr>
              <w:jc w:val="both"/>
              <w:rPr>
                <w:b/>
              </w:rPr>
            </w:pPr>
            <w:r w:rsidRPr="00C557F3">
              <w:rPr>
                <w:b/>
              </w:rPr>
              <w:t>Garant předmětu</w:t>
            </w:r>
          </w:p>
        </w:tc>
        <w:tc>
          <w:tcPr>
            <w:tcW w:w="6769" w:type="dxa"/>
            <w:gridSpan w:val="7"/>
            <w:tcBorders>
              <w:top w:val="nil"/>
            </w:tcBorders>
          </w:tcPr>
          <w:p w:rsidR="002E49BE" w:rsidRPr="00C557F3" w:rsidRDefault="002E49BE" w:rsidP="000132AE">
            <w:pPr>
              <w:jc w:val="both"/>
            </w:pPr>
            <w:r w:rsidRPr="00C557F3">
              <w:t>Ing. Martin Pospíšilík, Ph.D.</w:t>
            </w:r>
          </w:p>
        </w:tc>
      </w:tr>
      <w:tr w:rsidR="002E49BE" w:rsidRPr="00C557F3" w:rsidTr="000132AE">
        <w:trPr>
          <w:trHeight w:val="243"/>
        </w:trPr>
        <w:tc>
          <w:tcPr>
            <w:tcW w:w="3086" w:type="dxa"/>
            <w:tcBorders>
              <w:top w:val="nil"/>
            </w:tcBorders>
            <w:shd w:val="clear" w:color="auto" w:fill="F7CAAC"/>
          </w:tcPr>
          <w:p w:rsidR="002E49BE" w:rsidRPr="00C557F3" w:rsidRDefault="002E49BE" w:rsidP="000132AE">
            <w:pPr>
              <w:jc w:val="both"/>
              <w:rPr>
                <w:b/>
              </w:rPr>
            </w:pPr>
            <w:r w:rsidRPr="00C557F3">
              <w:rPr>
                <w:b/>
              </w:rPr>
              <w:t>Zapojení garanta do výuky předmětu</w:t>
            </w:r>
          </w:p>
        </w:tc>
        <w:tc>
          <w:tcPr>
            <w:tcW w:w="6769" w:type="dxa"/>
            <w:gridSpan w:val="7"/>
            <w:tcBorders>
              <w:top w:val="nil"/>
            </w:tcBorders>
          </w:tcPr>
          <w:p w:rsidR="002E49BE" w:rsidRPr="00C557F3" w:rsidRDefault="002E49BE" w:rsidP="000132AE">
            <w:pPr>
              <w:jc w:val="both"/>
            </w:pPr>
            <w:r w:rsidRPr="00C557F3">
              <w:t>Metodicky, přednáší a vede cvičení</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Vyučující</w:t>
            </w:r>
          </w:p>
        </w:tc>
        <w:tc>
          <w:tcPr>
            <w:tcW w:w="6769" w:type="dxa"/>
            <w:gridSpan w:val="7"/>
            <w:tcBorders>
              <w:bottom w:val="nil"/>
            </w:tcBorders>
          </w:tcPr>
          <w:p w:rsidR="002E49BE" w:rsidRPr="00C557F3" w:rsidRDefault="002E49BE" w:rsidP="000132AE">
            <w:pPr>
              <w:jc w:val="both"/>
            </w:pPr>
            <w:r w:rsidRPr="00C557F3">
              <w:t>Ing. Martin Pospíšilik, Ph.D. (přednášky 100%)</w:t>
            </w: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Stručná anotace předmětu</w:t>
            </w:r>
          </w:p>
        </w:tc>
        <w:tc>
          <w:tcPr>
            <w:tcW w:w="6769" w:type="dxa"/>
            <w:gridSpan w:val="7"/>
            <w:tcBorders>
              <w:bottom w:val="nil"/>
            </w:tcBorders>
          </w:tcPr>
          <w:p w:rsidR="002E49BE" w:rsidRPr="00C557F3" w:rsidRDefault="002E49BE" w:rsidP="000132AE">
            <w:pPr>
              <w:jc w:val="both"/>
            </w:pPr>
          </w:p>
        </w:tc>
      </w:tr>
      <w:tr w:rsidR="002E49BE" w:rsidRPr="00C557F3" w:rsidTr="000132AE">
        <w:trPr>
          <w:trHeight w:val="3938"/>
        </w:trPr>
        <w:tc>
          <w:tcPr>
            <w:tcW w:w="9855" w:type="dxa"/>
            <w:gridSpan w:val="8"/>
            <w:tcBorders>
              <w:top w:val="nil"/>
              <w:bottom w:val="single" w:sz="12" w:space="0" w:color="auto"/>
            </w:tcBorders>
          </w:tcPr>
          <w:p w:rsidR="002E49BE" w:rsidRPr="00C557F3" w:rsidRDefault="002E49BE" w:rsidP="000132AE">
            <w:pPr>
              <w:jc w:val="both"/>
              <w:rPr>
                <w:noProof/>
                <w:sz w:val="22"/>
                <w:szCs w:val="22"/>
              </w:rPr>
            </w:pPr>
            <w:r w:rsidRPr="00C557F3">
              <w:rPr>
                <w:noProof/>
                <w:sz w:val="22"/>
                <w:szCs w:val="22"/>
              </w:rPr>
              <w:t>Cílem předmětu je uvést studenty do problematiky elektromagnetické kompatibility jakožto technického oboru, který zasahuje prakticky do všech odvětví průmyslu využívajících elektrickou energii. Výrobky uváděné na trh musí ze zákona splňovat určité požadavky a právě jedním z nich je požadavek na zajištění elektromagnetické kompatibility daného výrobku. V rámci předmětu se studenti seznámí s technickými aspekty problematiky, platnými zákonnými požadavky a způsobem práce v Laboratoři elektromagnetické kompatibility.</w:t>
            </w:r>
          </w:p>
          <w:p w:rsidR="002E49BE" w:rsidRPr="00C557F3" w:rsidRDefault="002E49BE" w:rsidP="000132AE">
            <w:pPr>
              <w:rPr>
                <w:sz w:val="22"/>
                <w:szCs w:val="22"/>
              </w:rPr>
            </w:pPr>
            <w:r w:rsidRPr="00C557F3">
              <w:rPr>
                <w:sz w:val="22"/>
                <w:szCs w:val="22"/>
              </w:rPr>
              <w:t>Témata:</w:t>
            </w:r>
          </w:p>
          <w:p w:rsidR="002E49BE" w:rsidRPr="00C557F3" w:rsidRDefault="002E49BE" w:rsidP="00C557F3">
            <w:pPr>
              <w:numPr>
                <w:ilvl w:val="0"/>
                <w:numId w:val="17"/>
              </w:numPr>
              <w:rPr>
                <w:sz w:val="22"/>
                <w:szCs w:val="22"/>
              </w:rPr>
            </w:pPr>
            <w:bookmarkStart w:id="1027" w:name="OLE_LINK14"/>
            <w:bookmarkStart w:id="1028" w:name="OLE_LINK15"/>
            <w:r w:rsidRPr="00C557F3">
              <w:rPr>
                <w:sz w:val="22"/>
                <w:szCs w:val="22"/>
              </w:rPr>
              <w:t xml:space="preserve">Motivace - dopady problematiky elektromagnetické kompatibility na technické aplikace, zejména průmysl a vojenskou techniku. </w:t>
            </w:r>
          </w:p>
          <w:p w:rsidR="002E49BE" w:rsidRPr="00C557F3" w:rsidRDefault="002E49BE" w:rsidP="00C557F3">
            <w:pPr>
              <w:numPr>
                <w:ilvl w:val="0"/>
                <w:numId w:val="17"/>
              </w:numPr>
              <w:rPr>
                <w:sz w:val="22"/>
                <w:szCs w:val="22"/>
              </w:rPr>
            </w:pPr>
            <w:r w:rsidRPr="00C557F3">
              <w:rPr>
                <w:sz w:val="22"/>
                <w:szCs w:val="22"/>
              </w:rPr>
              <w:t xml:space="preserve">Základní vlastnosti elektromagnetického pole vzhledem k problematice elektromagnetické kompatibility. </w:t>
            </w:r>
          </w:p>
          <w:p w:rsidR="002E49BE" w:rsidRPr="00C557F3" w:rsidRDefault="002E49BE" w:rsidP="00C557F3">
            <w:pPr>
              <w:numPr>
                <w:ilvl w:val="0"/>
                <w:numId w:val="17"/>
              </w:numPr>
              <w:rPr>
                <w:sz w:val="22"/>
                <w:szCs w:val="22"/>
              </w:rPr>
            </w:pPr>
            <w:r w:rsidRPr="00C557F3">
              <w:rPr>
                <w:sz w:val="22"/>
                <w:szCs w:val="22"/>
              </w:rPr>
              <w:t xml:space="preserve">Analýza rušivých signálů. </w:t>
            </w:r>
          </w:p>
          <w:p w:rsidR="002E49BE" w:rsidRPr="00C557F3" w:rsidRDefault="002E49BE" w:rsidP="00C557F3">
            <w:pPr>
              <w:numPr>
                <w:ilvl w:val="0"/>
                <w:numId w:val="17"/>
              </w:numPr>
              <w:rPr>
                <w:sz w:val="22"/>
                <w:szCs w:val="22"/>
              </w:rPr>
            </w:pPr>
            <w:r w:rsidRPr="00C557F3">
              <w:rPr>
                <w:sz w:val="22"/>
                <w:szCs w:val="22"/>
              </w:rPr>
              <w:t xml:space="preserve">Mechanismy vazeb umožňujících šíření rušení. </w:t>
            </w:r>
          </w:p>
          <w:p w:rsidR="002E49BE" w:rsidRPr="00C557F3" w:rsidRDefault="002E49BE" w:rsidP="00C557F3">
            <w:pPr>
              <w:numPr>
                <w:ilvl w:val="0"/>
                <w:numId w:val="17"/>
              </w:numPr>
              <w:rPr>
                <w:sz w:val="22"/>
                <w:szCs w:val="22"/>
              </w:rPr>
            </w:pPr>
            <w:r w:rsidRPr="00C557F3">
              <w:rPr>
                <w:sz w:val="22"/>
                <w:szCs w:val="22"/>
              </w:rPr>
              <w:t xml:space="preserve"> Normalizace v oblasti EMC. </w:t>
            </w:r>
          </w:p>
          <w:p w:rsidR="002E49BE" w:rsidRPr="00C557F3" w:rsidRDefault="002E49BE" w:rsidP="00C557F3">
            <w:pPr>
              <w:numPr>
                <w:ilvl w:val="0"/>
                <w:numId w:val="17"/>
              </w:numPr>
              <w:rPr>
                <w:sz w:val="22"/>
                <w:szCs w:val="22"/>
              </w:rPr>
            </w:pPr>
            <w:r w:rsidRPr="00C557F3">
              <w:rPr>
                <w:sz w:val="22"/>
                <w:szCs w:val="22"/>
              </w:rPr>
              <w:t xml:space="preserve"> Elektromagnetická interference - přehled měřicí techniky. </w:t>
            </w:r>
          </w:p>
          <w:p w:rsidR="002E49BE" w:rsidRPr="00C557F3" w:rsidRDefault="002E49BE" w:rsidP="00C557F3">
            <w:pPr>
              <w:numPr>
                <w:ilvl w:val="0"/>
                <w:numId w:val="17"/>
              </w:numPr>
              <w:rPr>
                <w:sz w:val="22"/>
                <w:szCs w:val="22"/>
              </w:rPr>
            </w:pPr>
            <w:r w:rsidRPr="00C557F3">
              <w:rPr>
                <w:sz w:val="22"/>
                <w:szCs w:val="22"/>
              </w:rPr>
              <w:t xml:space="preserve"> Elektromagnetická interference - měření rušení šířených po vedení. </w:t>
            </w:r>
          </w:p>
          <w:p w:rsidR="002E49BE" w:rsidRPr="00C557F3" w:rsidRDefault="002E49BE" w:rsidP="00C557F3">
            <w:pPr>
              <w:numPr>
                <w:ilvl w:val="0"/>
                <w:numId w:val="17"/>
              </w:numPr>
              <w:rPr>
                <w:sz w:val="22"/>
                <w:szCs w:val="22"/>
              </w:rPr>
            </w:pPr>
            <w:r w:rsidRPr="00C557F3">
              <w:rPr>
                <w:sz w:val="22"/>
                <w:szCs w:val="22"/>
              </w:rPr>
              <w:t xml:space="preserve"> Elektromagnetická interference - měření rušivého vyzařování elektromagnetickým polem. </w:t>
            </w:r>
          </w:p>
          <w:p w:rsidR="002E49BE" w:rsidRPr="00C557F3" w:rsidRDefault="002E49BE" w:rsidP="00C557F3">
            <w:pPr>
              <w:numPr>
                <w:ilvl w:val="0"/>
                <w:numId w:val="17"/>
              </w:numPr>
              <w:rPr>
                <w:sz w:val="22"/>
                <w:szCs w:val="22"/>
              </w:rPr>
            </w:pPr>
            <w:r w:rsidRPr="00C557F3">
              <w:rPr>
                <w:sz w:val="22"/>
                <w:szCs w:val="22"/>
              </w:rPr>
              <w:t xml:space="preserve"> Elektromagnetická susceptibilita - elektrostatický výboj. </w:t>
            </w:r>
          </w:p>
          <w:p w:rsidR="002E49BE" w:rsidRPr="00C557F3" w:rsidRDefault="002E49BE" w:rsidP="00C557F3">
            <w:pPr>
              <w:numPr>
                <w:ilvl w:val="0"/>
                <w:numId w:val="17"/>
              </w:numPr>
              <w:rPr>
                <w:sz w:val="22"/>
                <w:szCs w:val="22"/>
              </w:rPr>
            </w:pPr>
            <w:r w:rsidRPr="00C557F3">
              <w:rPr>
                <w:sz w:val="22"/>
                <w:szCs w:val="22"/>
              </w:rPr>
              <w:t xml:space="preserve"> Elektromagnetická susceptibilita - rušení šířená po vedení. </w:t>
            </w:r>
          </w:p>
          <w:p w:rsidR="002E49BE" w:rsidRPr="00C557F3" w:rsidRDefault="002E49BE" w:rsidP="00C557F3">
            <w:pPr>
              <w:numPr>
                <w:ilvl w:val="0"/>
                <w:numId w:val="17"/>
              </w:numPr>
              <w:rPr>
                <w:sz w:val="22"/>
                <w:szCs w:val="22"/>
              </w:rPr>
            </w:pPr>
            <w:r w:rsidRPr="00C557F3">
              <w:rPr>
                <w:sz w:val="22"/>
                <w:szCs w:val="22"/>
              </w:rPr>
              <w:t xml:space="preserve"> Elektromagnetická susceptibilita - rušení vnějším elektromagnetickým polem. </w:t>
            </w:r>
          </w:p>
          <w:p w:rsidR="002E49BE" w:rsidRPr="00C557F3" w:rsidRDefault="002E49BE" w:rsidP="00C557F3">
            <w:pPr>
              <w:numPr>
                <w:ilvl w:val="0"/>
                <w:numId w:val="17"/>
              </w:numPr>
              <w:rPr>
                <w:sz w:val="22"/>
                <w:szCs w:val="22"/>
              </w:rPr>
            </w:pPr>
            <w:r w:rsidRPr="00C557F3">
              <w:rPr>
                <w:sz w:val="22"/>
                <w:szCs w:val="22"/>
              </w:rPr>
              <w:t xml:space="preserve"> Jiná měření realizovatelná v semianechoické komoře, vyzařovací diagramy. </w:t>
            </w:r>
          </w:p>
          <w:p w:rsidR="002E49BE" w:rsidRPr="00C557F3" w:rsidRDefault="002E49BE" w:rsidP="00C557F3">
            <w:pPr>
              <w:numPr>
                <w:ilvl w:val="0"/>
                <w:numId w:val="17"/>
              </w:numPr>
              <w:rPr>
                <w:sz w:val="22"/>
                <w:szCs w:val="22"/>
              </w:rPr>
            </w:pPr>
            <w:r w:rsidRPr="00C557F3">
              <w:rPr>
                <w:sz w:val="22"/>
                <w:szCs w:val="22"/>
              </w:rPr>
              <w:t xml:space="preserve"> Stínění, měření stínicí účinnosti. </w:t>
            </w:r>
            <w:bookmarkEnd w:id="1027"/>
            <w:bookmarkEnd w:id="1028"/>
          </w:p>
          <w:p w:rsidR="002E49BE" w:rsidRPr="00C557F3" w:rsidRDefault="002E49BE" w:rsidP="000132AE">
            <w:pPr>
              <w:ind w:left="605" w:hanging="283"/>
              <w:jc w:val="both"/>
            </w:pPr>
            <w:r w:rsidRPr="00C557F3">
              <w:rPr>
                <w:sz w:val="22"/>
                <w:szCs w:val="22"/>
              </w:rPr>
              <w:t xml:space="preserve"> 14. Konstrukční zásady při navrhování zařízení s ohledem na problematiku EMC a možnosti úniku informace. </w:t>
            </w:r>
          </w:p>
        </w:tc>
      </w:tr>
      <w:tr w:rsidR="002E49BE" w:rsidRPr="00C557F3" w:rsidTr="000132AE">
        <w:trPr>
          <w:trHeight w:val="265"/>
        </w:trPr>
        <w:tc>
          <w:tcPr>
            <w:tcW w:w="3653" w:type="dxa"/>
            <w:gridSpan w:val="2"/>
            <w:tcBorders>
              <w:top w:val="nil"/>
            </w:tcBorders>
            <w:shd w:val="clear" w:color="auto" w:fill="F7CAAC"/>
          </w:tcPr>
          <w:p w:rsidR="002E49BE" w:rsidRPr="00C557F3" w:rsidRDefault="002E49BE" w:rsidP="000132AE">
            <w:pPr>
              <w:jc w:val="both"/>
            </w:pPr>
            <w:r w:rsidRPr="00C557F3">
              <w:rPr>
                <w:b/>
              </w:rPr>
              <w:t>Studijní literatura a studijní pomůcky</w:t>
            </w:r>
          </w:p>
        </w:tc>
        <w:tc>
          <w:tcPr>
            <w:tcW w:w="6202" w:type="dxa"/>
            <w:gridSpan w:val="6"/>
            <w:tcBorders>
              <w:top w:val="nil"/>
              <w:bottom w:val="nil"/>
            </w:tcBorders>
          </w:tcPr>
          <w:p w:rsidR="002E49BE" w:rsidRPr="00C557F3" w:rsidRDefault="002E49BE" w:rsidP="000132AE">
            <w:pPr>
              <w:jc w:val="both"/>
            </w:pPr>
          </w:p>
        </w:tc>
      </w:tr>
      <w:tr w:rsidR="002E49BE" w:rsidRPr="00C557F3" w:rsidTr="000132AE">
        <w:trPr>
          <w:trHeight w:val="1497"/>
        </w:trPr>
        <w:tc>
          <w:tcPr>
            <w:tcW w:w="9855" w:type="dxa"/>
            <w:gridSpan w:val="8"/>
            <w:tcBorders>
              <w:top w:val="nil"/>
            </w:tcBorders>
          </w:tcPr>
          <w:p w:rsidR="002E49BE" w:rsidRPr="009A2C94" w:rsidRDefault="002F5441" w:rsidP="000132AE">
            <w:pPr>
              <w:jc w:val="both"/>
              <w:rPr>
                <w:b/>
                <w:bCs/>
              </w:rPr>
            </w:pPr>
            <w:r w:rsidRPr="009A2C94">
              <w:rPr>
                <w:b/>
                <w:bCs/>
                <w:rPrChange w:id="1029" w:author="vopatrilova" w:date="2018-11-22T12:41:00Z">
                  <w:rPr>
                    <w:b/>
                    <w:bCs/>
                    <w:color w:val="0000FF" w:themeColor="hyperlink"/>
                    <w:u w:val="single"/>
                  </w:rPr>
                </w:rPrChange>
              </w:rPr>
              <w:t>Povinná literatura:</w:t>
            </w:r>
          </w:p>
          <w:p w:rsidR="002E49BE" w:rsidRPr="009A2C94" w:rsidRDefault="002F5441" w:rsidP="000132AE">
            <w:pPr>
              <w:jc w:val="both"/>
              <w:rPr>
                <w:ins w:id="1030" w:author="vopatrilova" w:date="2018-11-16T14:46:00Z"/>
                <w:bCs/>
              </w:rPr>
            </w:pPr>
            <w:r w:rsidRPr="009A2C94">
              <w:rPr>
                <w:bCs/>
                <w:rPrChange w:id="1031" w:author="vopatrilova" w:date="2018-11-22T12:41:00Z">
                  <w:rPr>
                    <w:bCs/>
                    <w:color w:val="0000FF" w:themeColor="hyperlink"/>
                    <w:u w:val="single"/>
                  </w:rPr>
                </w:rPrChange>
              </w:rPr>
              <w:t xml:space="preserve">SVAČINA, J. </w:t>
            </w:r>
            <w:r w:rsidRPr="00BF57D1">
              <w:rPr>
                <w:bCs/>
                <w:i/>
                <w:u w:val="single"/>
                <w:rPrChange w:id="1032" w:author="Jiří Vojtěšek" w:date="2018-11-24T21:15:00Z">
                  <w:rPr>
                    <w:bCs/>
                    <w:color w:val="0000FF" w:themeColor="hyperlink"/>
                    <w:u w:val="single"/>
                  </w:rPr>
                </w:rPrChange>
              </w:rPr>
              <w:t>Elektromagnetická kompatibilita</w:t>
            </w:r>
            <w:r w:rsidRPr="009A2C94">
              <w:rPr>
                <w:bCs/>
                <w:rPrChange w:id="1033" w:author="vopatrilova" w:date="2018-11-22T12:41:00Z">
                  <w:rPr>
                    <w:bCs/>
                    <w:color w:val="0000FF" w:themeColor="hyperlink"/>
                    <w:u w:val="single"/>
                  </w:rPr>
                </w:rPrChange>
              </w:rPr>
              <w:t>. Brno: Vydavatelství VUT. 2002.</w:t>
            </w:r>
          </w:p>
          <w:p w:rsidR="00977522" w:rsidRPr="009A2C94" w:rsidRDefault="002F5441" w:rsidP="00977522">
            <w:pPr>
              <w:jc w:val="both"/>
            </w:pPr>
            <w:moveToRangeStart w:id="1034" w:author="vopatrilova" w:date="2018-11-16T14:47:00Z" w:name="move530142959"/>
            <w:proofErr w:type="gramStart"/>
            <w:moveTo w:id="1035" w:author="vopatrilova" w:date="2018-11-16T14:47:00Z">
              <w:r w:rsidRPr="009A2C94">
                <w:rPr>
                  <w:rPrChange w:id="1036" w:author="vopatrilova" w:date="2018-11-22T12:41:00Z">
                    <w:rPr>
                      <w:color w:val="0000FF" w:themeColor="hyperlink"/>
                      <w:u w:val="single"/>
                    </w:rPr>
                  </w:rPrChange>
                </w:rPr>
                <w:t>VACULÍKOVÁ, P</w:t>
              </w:r>
              <w:del w:id="1037" w:author="Jiří Vojtěšek" w:date="2018-11-24T21:15:00Z">
                <w:r w:rsidRPr="009A2C94" w:rsidDel="00BF57D1">
                  <w:rPr>
                    <w:rPrChange w:id="1038" w:author="vopatrilova" w:date="2018-11-22T12:41:00Z">
                      <w:rPr>
                        <w:color w:val="0000FF" w:themeColor="hyperlink"/>
                        <w:u w:val="single"/>
                      </w:rPr>
                    </w:rPrChange>
                  </w:rPr>
                  <w:delText>olina</w:delText>
                </w:r>
              </w:del>
            </w:moveTo>
            <w:ins w:id="1039" w:author="Jiří Vojtěšek" w:date="2018-11-24T21:15:00Z">
              <w:r w:rsidR="00BF57D1">
                <w:t>.</w:t>
              </w:r>
            </w:ins>
            <w:moveTo w:id="1040" w:author="vopatrilova" w:date="2018-11-16T14:47:00Z">
              <w:r w:rsidRPr="009A2C94">
                <w:rPr>
                  <w:rPrChange w:id="1041" w:author="vopatrilova" w:date="2018-11-22T12:41:00Z">
                    <w:rPr>
                      <w:color w:val="0000FF" w:themeColor="hyperlink"/>
                      <w:u w:val="single"/>
                    </w:rPr>
                  </w:rPrChange>
                </w:rPr>
                <w:t xml:space="preserve"> a E</w:t>
              </w:r>
              <w:del w:id="1042" w:author="Jiří Vojtěšek" w:date="2018-11-24T21:15:00Z">
                <w:r w:rsidRPr="009A2C94" w:rsidDel="00BF57D1">
                  <w:rPr>
                    <w:rPrChange w:id="1043" w:author="vopatrilova" w:date="2018-11-22T12:41:00Z">
                      <w:rPr>
                        <w:color w:val="0000FF" w:themeColor="hyperlink"/>
                        <w:u w:val="single"/>
                      </w:rPr>
                    </w:rPrChange>
                  </w:rPr>
                  <w:delText>mil</w:delText>
                </w:r>
              </w:del>
            </w:moveTo>
            <w:ins w:id="1044" w:author="Jiří Vojtěšek" w:date="2018-11-24T21:15:00Z">
              <w:r w:rsidR="00BF57D1">
                <w:t>.</w:t>
              </w:r>
            </w:ins>
            <w:moveTo w:id="1045" w:author="vopatrilova" w:date="2018-11-16T14:47:00Z">
              <w:r w:rsidRPr="009A2C94">
                <w:rPr>
                  <w:rPrChange w:id="1046" w:author="vopatrilova" w:date="2018-11-22T12:41:00Z">
                    <w:rPr>
                      <w:color w:val="0000FF" w:themeColor="hyperlink"/>
                      <w:u w:val="single"/>
                    </w:rPr>
                  </w:rPrChange>
                </w:rPr>
                <w:t xml:space="preserve"> VACULÍK</w:t>
              </w:r>
              <w:proofErr w:type="gramEnd"/>
              <w:r w:rsidRPr="009A2C94">
                <w:rPr>
                  <w:rPrChange w:id="1047" w:author="vopatrilova" w:date="2018-11-22T12:41:00Z">
                    <w:rPr>
                      <w:color w:val="0000FF" w:themeColor="hyperlink"/>
                      <w:u w:val="single"/>
                    </w:rPr>
                  </w:rPrChange>
                </w:rPr>
                <w:t xml:space="preserve">. </w:t>
              </w:r>
              <w:r w:rsidRPr="00BF57D1">
                <w:rPr>
                  <w:i/>
                  <w:rPrChange w:id="1048" w:author="Jiří Vojtěšek" w:date="2018-11-24T21:15:00Z">
                    <w:rPr>
                      <w:color w:val="0000FF" w:themeColor="hyperlink"/>
                      <w:u w:val="single"/>
                    </w:rPr>
                  </w:rPrChange>
                </w:rPr>
                <w:t>Elektromagnetická kompatibilita elektrotechnických systémů: praktický průvodce techniky omezení elektromagnetického vf rušení</w:t>
              </w:r>
              <w:r w:rsidRPr="009A2C94">
                <w:rPr>
                  <w:rPrChange w:id="1049" w:author="vopatrilova" w:date="2018-11-22T12:41:00Z">
                    <w:rPr>
                      <w:color w:val="0000FF" w:themeColor="hyperlink"/>
                      <w:u w:val="single"/>
                    </w:rPr>
                  </w:rPrChange>
                </w:rPr>
                <w:t>. Praha: Grada, 1998, 487 s. ISBN 8071695688.</w:t>
              </w:r>
            </w:moveTo>
          </w:p>
          <w:moveToRangeEnd w:id="1034"/>
          <w:p w:rsidR="00977522" w:rsidRPr="009A2C94" w:rsidRDefault="00977522" w:rsidP="000132AE">
            <w:pPr>
              <w:jc w:val="both"/>
            </w:pPr>
          </w:p>
          <w:p w:rsidR="002E49BE" w:rsidRPr="009A2C94" w:rsidRDefault="002F5441" w:rsidP="000132AE">
            <w:pPr>
              <w:jc w:val="both"/>
              <w:rPr>
                <w:b/>
              </w:rPr>
            </w:pPr>
            <w:r w:rsidRPr="009A2C94">
              <w:rPr>
                <w:b/>
                <w:rPrChange w:id="1050" w:author="vopatrilova" w:date="2018-11-22T12:41:00Z">
                  <w:rPr>
                    <w:b/>
                    <w:color w:val="0000FF" w:themeColor="hyperlink"/>
                    <w:u w:val="single"/>
                  </w:rPr>
                </w:rPrChange>
              </w:rPr>
              <w:t>Doporučená literatura:</w:t>
            </w:r>
          </w:p>
          <w:p w:rsidR="002E49BE" w:rsidRPr="009A2C94" w:rsidDel="009A2C94" w:rsidRDefault="002F5441" w:rsidP="000132AE">
            <w:pPr>
              <w:jc w:val="both"/>
              <w:rPr>
                <w:del w:id="1051" w:author="vopatrilova" w:date="2018-11-22T12:41:00Z"/>
              </w:rPr>
            </w:pPr>
            <w:moveFromRangeStart w:id="1052" w:author="vopatrilova" w:date="2018-11-16T14:47:00Z" w:name="move530142959"/>
            <w:moveFrom w:id="1053" w:author="vopatrilova" w:date="2018-11-16T14:47:00Z">
              <w:r w:rsidRPr="009A2C94">
                <w:rPr>
                  <w:rPrChange w:id="1054" w:author="vopatrilova" w:date="2018-11-22T12:41:00Z">
                    <w:rPr>
                      <w:color w:val="0000FF" w:themeColor="hyperlink"/>
                      <w:u w:val="single"/>
                    </w:rPr>
                  </w:rPrChange>
                </w:rPr>
                <w:t>VACULÍKOVÁ, Polina a Emil VACULÍK. Elektromagnetická kompatibilita elektrotechnických systémů: praktický průvodce techniky omezení elektromagnetického vf rušení. Praha: Grada, 1998, 487 s. ISBN 8071695688.</w:t>
              </w:r>
            </w:moveFrom>
          </w:p>
          <w:moveFromRangeEnd w:id="1052"/>
          <w:p w:rsidR="002E49BE" w:rsidRPr="009A2C94" w:rsidRDefault="002F5441" w:rsidP="000132AE">
            <w:pPr>
              <w:jc w:val="both"/>
            </w:pPr>
            <w:r w:rsidRPr="009A2C94">
              <w:rPr>
                <w:rPrChange w:id="1055" w:author="vopatrilova" w:date="2018-11-22T12:41:00Z">
                  <w:rPr>
                    <w:color w:val="0000FF" w:themeColor="hyperlink"/>
                    <w:u w:val="single"/>
                  </w:rPr>
                </w:rPrChange>
              </w:rPr>
              <w:t>MYSLÍK, J</w:t>
            </w:r>
            <w:del w:id="1056" w:author="Jiří Vojtěšek" w:date="2018-11-24T21:15:00Z">
              <w:r w:rsidRPr="009A2C94" w:rsidDel="00BF57D1">
                <w:rPr>
                  <w:rPrChange w:id="1057" w:author="vopatrilova" w:date="2018-11-22T12:41:00Z">
                    <w:rPr>
                      <w:color w:val="0000FF" w:themeColor="hyperlink"/>
                      <w:u w:val="single"/>
                    </w:rPr>
                  </w:rPrChange>
                </w:rPr>
                <w:delText>iří</w:delText>
              </w:r>
            </w:del>
            <w:r w:rsidRPr="009A2C94">
              <w:rPr>
                <w:rPrChange w:id="1058" w:author="vopatrilova" w:date="2018-11-22T12:41:00Z">
                  <w:rPr>
                    <w:color w:val="0000FF" w:themeColor="hyperlink"/>
                    <w:u w:val="single"/>
                  </w:rPr>
                </w:rPrChange>
              </w:rPr>
              <w:t xml:space="preserve">. </w:t>
            </w:r>
            <w:r w:rsidRPr="00BF57D1">
              <w:rPr>
                <w:i/>
                <w:rPrChange w:id="1059" w:author="Jiří Vojtěšek" w:date="2018-11-24T21:15:00Z">
                  <w:rPr>
                    <w:color w:val="0000FF" w:themeColor="hyperlink"/>
                    <w:u w:val="single"/>
                  </w:rPr>
                </w:rPrChange>
              </w:rPr>
              <w:t>Elektromagnetické pole: základy teorie</w:t>
            </w:r>
            <w:r w:rsidRPr="009A2C94">
              <w:rPr>
                <w:rPrChange w:id="1060" w:author="vopatrilova" w:date="2018-11-22T12:41:00Z">
                  <w:rPr>
                    <w:color w:val="0000FF" w:themeColor="hyperlink"/>
                    <w:u w:val="single"/>
                  </w:rPr>
                </w:rPrChange>
              </w:rPr>
              <w:t>. Praha: BEN - technická literatura, 1998, 159 s. ISBN 80-86056-43-0.</w:t>
            </w:r>
          </w:p>
          <w:p w:rsidR="002E49BE" w:rsidRPr="009A2C94" w:rsidRDefault="002F5441" w:rsidP="000132AE">
            <w:pPr>
              <w:jc w:val="both"/>
              <w:rPr>
                <w:ins w:id="1061" w:author="vopatrilova" w:date="2018-11-16T14:47:00Z"/>
              </w:rPr>
            </w:pPr>
            <w:r w:rsidRPr="009A2C94">
              <w:rPr>
                <w:rPrChange w:id="1062" w:author="vopatrilova" w:date="2018-11-22T12:41:00Z">
                  <w:rPr>
                    <w:color w:val="0000FF" w:themeColor="hyperlink"/>
                    <w:u w:val="single"/>
                  </w:rPr>
                </w:rPrChange>
              </w:rPr>
              <w:t>SZÁNTÓ, L</w:t>
            </w:r>
            <w:del w:id="1063" w:author="Jiří Vojtěšek" w:date="2018-11-24T21:15:00Z">
              <w:r w:rsidRPr="009A2C94" w:rsidDel="00BF57D1">
                <w:rPr>
                  <w:rPrChange w:id="1064" w:author="vopatrilova" w:date="2018-11-22T12:41:00Z">
                    <w:rPr>
                      <w:color w:val="0000FF" w:themeColor="hyperlink"/>
                      <w:u w:val="single"/>
                    </w:rPr>
                  </w:rPrChange>
                </w:rPr>
                <w:delText>adislav</w:delText>
              </w:r>
            </w:del>
            <w:r w:rsidRPr="009A2C94">
              <w:rPr>
                <w:rPrChange w:id="1065" w:author="vopatrilova" w:date="2018-11-22T12:41:00Z">
                  <w:rPr>
                    <w:color w:val="0000FF" w:themeColor="hyperlink"/>
                    <w:u w:val="single"/>
                  </w:rPr>
                </w:rPrChange>
              </w:rPr>
              <w:t xml:space="preserve">. </w:t>
            </w:r>
            <w:r w:rsidRPr="00BF57D1">
              <w:rPr>
                <w:i/>
                <w:rPrChange w:id="1066" w:author="Jiří Vojtěšek" w:date="2018-11-24T21:15:00Z">
                  <w:rPr>
                    <w:color w:val="0000FF" w:themeColor="hyperlink"/>
                    <w:u w:val="single"/>
                  </w:rPr>
                </w:rPrChange>
              </w:rPr>
              <w:t>Maxwellovy rovnice</w:t>
            </w:r>
            <w:r w:rsidRPr="009A2C94">
              <w:rPr>
                <w:rPrChange w:id="1067" w:author="vopatrilova" w:date="2018-11-22T12:41:00Z">
                  <w:rPr>
                    <w:color w:val="0000FF" w:themeColor="hyperlink"/>
                    <w:u w:val="single"/>
                  </w:rPr>
                </w:rPrChange>
              </w:rPr>
              <w:t>. Praha: BEN - technická literatura, 2003, 111 s. ISBN 80-7300-096-2.</w:t>
            </w:r>
          </w:p>
          <w:p w:rsidR="00977522" w:rsidRPr="009A2C94" w:rsidRDefault="002F5441">
            <w:pPr>
              <w:rPr>
                <w:ins w:id="1068" w:author="vopatrilova" w:date="2018-11-16T14:47:00Z"/>
                <w:rPrChange w:id="1069" w:author="vopatrilova" w:date="2018-11-22T12:41:00Z">
                  <w:rPr>
                    <w:ins w:id="1070" w:author="vopatrilova" w:date="2018-11-16T14:47:00Z"/>
                    <w:color w:val="1F497D"/>
                  </w:rPr>
                </w:rPrChange>
              </w:rPr>
              <w:pPrChange w:id="1071" w:author="vopatrilova" w:date="2018-11-22T12:41:00Z">
                <w:pPr>
                  <w:pStyle w:val="Odstavecseseznamem"/>
                  <w:numPr>
                    <w:numId w:val="49"/>
                  </w:numPr>
                  <w:spacing w:line="240" w:lineRule="auto"/>
                  <w:ind w:hanging="360"/>
                  <w:contextualSpacing w:val="0"/>
                </w:pPr>
              </w:pPrChange>
            </w:pPr>
            <w:ins w:id="1072" w:author="vopatrilova" w:date="2018-11-16T14:47:00Z">
              <w:r w:rsidRPr="009A2C94">
                <w:rPr>
                  <w:rPrChange w:id="1073" w:author="vopatrilova" w:date="2018-11-22T12:41:00Z">
                    <w:rPr>
                      <w:color w:val="1F497D"/>
                      <w:u w:val="single"/>
                    </w:rPr>
                  </w:rPrChange>
                </w:rPr>
                <w:t>CLAYTON, P</w:t>
              </w:r>
              <w:del w:id="1074" w:author="Jiří Vojtěšek" w:date="2018-11-24T21:15:00Z">
                <w:r w:rsidRPr="009A2C94" w:rsidDel="00BF57D1">
                  <w:rPr>
                    <w:rPrChange w:id="1075" w:author="vopatrilova" w:date="2018-11-22T12:41:00Z">
                      <w:rPr>
                        <w:color w:val="1F497D"/>
                        <w:u w:val="single"/>
                      </w:rPr>
                    </w:rPrChange>
                  </w:rPr>
                  <w:delText>aul</w:delText>
                </w:r>
              </w:del>
              <w:r w:rsidRPr="009A2C94">
                <w:rPr>
                  <w:rPrChange w:id="1076" w:author="vopatrilova" w:date="2018-11-22T12:41:00Z">
                    <w:rPr>
                      <w:color w:val="1F497D"/>
                      <w:u w:val="single"/>
                    </w:rPr>
                  </w:rPrChange>
                </w:rPr>
                <w:t xml:space="preserve">. </w:t>
              </w:r>
              <w:r w:rsidRPr="00BF57D1">
                <w:rPr>
                  <w:i/>
                  <w:rPrChange w:id="1077" w:author="Jiří Vojtěšek" w:date="2018-11-24T21:16:00Z">
                    <w:rPr>
                      <w:color w:val="1F497D"/>
                      <w:u w:val="single"/>
                    </w:rPr>
                  </w:rPrChange>
                </w:rPr>
                <w:t>Introduction to electromagnetic compatibility</w:t>
              </w:r>
              <w:r w:rsidRPr="009A2C94">
                <w:rPr>
                  <w:rPrChange w:id="1078" w:author="vopatrilova" w:date="2018-11-22T12:41:00Z">
                    <w:rPr>
                      <w:color w:val="1F497D"/>
                      <w:u w:val="single"/>
                    </w:rPr>
                  </w:rPrChange>
                </w:rPr>
                <w:t>. USA: Wiley. 2006. ISBN-13: 978-0-471-75500-5.</w:t>
              </w:r>
            </w:ins>
          </w:p>
          <w:p w:rsidR="00977522" w:rsidRPr="009A2C94" w:rsidRDefault="002F5441">
            <w:pPr>
              <w:rPr>
                <w:ins w:id="1079" w:author="vopatrilova" w:date="2018-11-16T14:47:00Z"/>
                <w:rPrChange w:id="1080" w:author="vopatrilova" w:date="2018-11-22T12:41:00Z">
                  <w:rPr>
                    <w:ins w:id="1081" w:author="vopatrilova" w:date="2018-11-16T14:47:00Z"/>
                    <w:color w:val="1F497D"/>
                  </w:rPr>
                </w:rPrChange>
              </w:rPr>
              <w:pPrChange w:id="1082" w:author="vopatrilova" w:date="2018-11-22T12:41:00Z">
                <w:pPr>
                  <w:pStyle w:val="Odstavecseseznamem"/>
                  <w:numPr>
                    <w:numId w:val="49"/>
                  </w:numPr>
                  <w:spacing w:line="240" w:lineRule="auto"/>
                  <w:ind w:hanging="360"/>
                  <w:contextualSpacing w:val="0"/>
                </w:pPr>
              </w:pPrChange>
            </w:pPr>
            <w:ins w:id="1083" w:author="vopatrilova" w:date="2018-11-16T14:47:00Z">
              <w:r w:rsidRPr="009A2C94">
                <w:rPr>
                  <w:rPrChange w:id="1084" w:author="vopatrilova" w:date="2018-11-22T12:41:00Z">
                    <w:rPr>
                      <w:color w:val="1F497D"/>
                      <w:u w:val="single"/>
                    </w:rPr>
                  </w:rPrChange>
                </w:rPr>
                <w:t xml:space="preserve">MASSACHUSETTS INSTITUTE OF TECHNOLOGY. Electromagnetic Energy: From Motors to Lasers, Lecture Notes. Dostupné z: </w:t>
              </w:r>
              <w:r w:rsidRPr="009A2C94">
                <w:rPr>
                  <w:rPrChange w:id="1085" w:author="vopatrilova" w:date="2018-11-22T12:41:00Z">
                    <w:rPr>
                      <w:color w:val="1F497D"/>
                      <w:u w:val="single"/>
                    </w:rPr>
                  </w:rPrChange>
                </w:rPr>
                <w:fldChar w:fldCharType="begin"/>
              </w:r>
              <w:r w:rsidRPr="009A2C94">
                <w:rPr>
                  <w:rPrChange w:id="1086" w:author="vopatrilova" w:date="2018-11-22T12:41:00Z">
                    <w:rPr>
                      <w:color w:val="1F497D"/>
                      <w:u w:val="single"/>
                    </w:rPr>
                  </w:rPrChange>
                </w:rPr>
                <w:instrText xml:space="preserve"> HYPERLINK "https://ocw.mit.edu/courses/electrical-engineering-and-computer-science/6-007-electromagnetic-energy-from-motors-to-lasers-spring-2011/lecture-notes/" </w:instrText>
              </w:r>
              <w:r w:rsidRPr="009A2C94">
                <w:rPr>
                  <w:rPrChange w:id="1087" w:author="vopatrilova" w:date="2018-11-22T12:41:00Z">
                    <w:rPr>
                      <w:color w:val="1F497D"/>
                      <w:u w:val="single"/>
                    </w:rPr>
                  </w:rPrChange>
                </w:rPr>
                <w:fldChar w:fldCharType="separate"/>
              </w:r>
              <w:r w:rsidR="00602FE7" w:rsidRPr="009A2C94">
                <w:rPr>
                  <w:rStyle w:val="Hypertextovodkaz"/>
                  <w:color w:val="auto"/>
                  <w:rPrChange w:id="1088" w:author="vopatrilova" w:date="2018-11-22T12:41:00Z">
                    <w:rPr>
                      <w:rStyle w:val="Hypertextovodkaz"/>
                      <w:color w:val="1F497D"/>
                    </w:rPr>
                  </w:rPrChange>
                </w:rPr>
                <w:t>https://ocw.mit.edu/courses/electrical-engineering-and-computer-science/6-007-electromagnetic-energy-from-motors-to-lasers-spring-2011/lecture-notes/</w:t>
              </w:r>
              <w:r w:rsidRPr="009A2C94">
                <w:rPr>
                  <w:rPrChange w:id="1089" w:author="vopatrilova" w:date="2018-11-22T12:41:00Z">
                    <w:rPr>
                      <w:color w:val="1F497D"/>
                      <w:u w:val="single"/>
                    </w:rPr>
                  </w:rPrChange>
                </w:rPr>
                <w:fldChar w:fldCharType="end"/>
              </w:r>
            </w:ins>
          </w:p>
          <w:p w:rsidR="00977522" w:rsidRPr="009A2C94" w:rsidRDefault="002F5441">
            <w:pPr>
              <w:jc w:val="both"/>
            </w:pPr>
            <w:ins w:id="1090" w:author="vopatrilova" w:date="2018-11-16T14:47:00Z">
              <w:r w:rsidRPr="009A2C94">
                <w:rPr>
                  <w:rPrChange w:id="1091" w:author="vopatrilova" w:date="2018-11-22T12:41:00Z">
                    <w:rPr>
                      <w:rFonts w:ascii="Calibri" w:hAnsi="Calibri"/>
                      <w:color w:val="1F497D"/>
                      <w:sz w:val="22"/>
                      <w:szCs w:val="22"/>
                      <w:u w:val="single"/>
                    </w:rPr>
                  </w:rPrChange>
                </w:rPr>
                <w:t>REINALDO P</w:t>
              </w:r>
              <w:del w:id="1092" w:author="Jiří Vojtěšek" w:date="2018-11-24T21:16:00Z">
                <w:r w:rsidRPr="00BF57D1" w:rsidDel="00BF57D1">
                  <w:rPr>
                    <w:i/>
                    <w:rPrChange w:id="1093" w:author="Jiří Vojtěšek" w:date="2018-11-24T21:16:00Z">
                      <w:rPr>
                        <w:rFonts w:ascii="Calibri" w:hAnsi="Calibri"/>
                        <w:color w:val="1F497D"/>
                        <w:sz w:val="22"/>
                        <w:szCs w:val="22"/>
                        <w:u w:val="single"/>
                      </w:rPr>
                    </w:rPrChange>
                  </w:rPr>
                  <w:delText>erez</w:delText>
                </w:r>
              </w:del>
            </w:ins>
            <w:ins w:id="1094" w:author="Jiří Vojtěšek" w:date="2018-11-24T21:16:00Z">
              <w:r w:rsidR="00BF57D1" w:rsidRPr="00BF57D1">
                <w:rPr>
                  <w:i/>
                  <w:rPrChange w:id="1095" w:author="Jiří Vojtěšek" w:date="2018-11-24T21:16:00Z">
                    <w:rPr/>
                  </w:rPrChange>
                </w:rPr>
                <w:t>.</w:t>
              </w:r>
            </w:ins>
            <w:ins w:id="1096" w:author="vopatrilova" w:date="2018-11-16T14:47:00Z">
              <w:del w:id="1097" w:author="Jiří Vojtěšek" w:date="2018-11-24T21:16:00Z">
                <w:r w:rsidRPr="00BF57D1" w:rsidDel="00BF57D1">
                  <w:rPr>
                    <w:i/>
                    <w:rPrChange w:id="1098" w:author="Jiří Vojtěšek" w:date="2018-11-24T21:16:00Z">
                      <w:rPr>
                        <w:rFonts w:ascii="Calibri" w:hAnsi="Calibri"/>
                        <w:color w:val="1F497D"/>
                        <w:sz w:val="22"/>
                        <w:szCs w:val="22"/>
                        <w:u w:val="single"/>
                      </w:rPr>
                    </w:rPrChange>
                  </w:rPr>
                  <w:delText>,</w:delText>
                </w:r>
              </w:del>
              <w:r w:rsidRPr="00BF57D1">
                <w:rPr>
                  <w:i/>
                  <w:rPrChange w:id="1099" w:author="Jiří Vojtěšek" w:date="2018-11-24T21:16:00Z">
                    <w:rPr>
                      <w:rFonts w:ascii="Calibri" w:hAnsi="Calibri"/>
                      <w:color w:val="1F497D"/>
                      <w:sz w:val="22"/>
                      <w:szCs w:val="22"/>
                      <w:u w:val="single"/>
                    </w:rPr>
                  </w:rPrChange>
                </w:rPr>
                <w:t xml:space="preserve"> Handbook of Electromagnetic Compatibility</w:t>
              </w:r>
              <w:r w:rsidRPr="009A2C94">
                <w:rPr>
                  <w:rPrChange w:id="1100" w:author="vopatrilova" w:date="2018-11-22T12:41:00Z">
                    <w:rPr>
                      <w:rFonts w:ascii="Calibri" w:hAnsi="Calibri"/>
                      <w:color w:val="1F497D"/>
                      <w:sz w:val="22"/>
                      <w:szCs w:val="22"/>
                      <w:u w:val="single"/>
                    </w:rPr>
                  </w:rPrChange>
                </w:rPr>
                <w:t>. Academic Press, 2013. ISBN 9781483288970</w:t>
              </w:r>
            </w:ins>
          </w:p>
        </w:tc>
      </w:tr>
      <w:tr w:rsidR="002E49BE"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49BE" w:rsidRPr="00C557F3" w:rsidRDefault="002E49BE" w:rsidP="000132AE">
            <w:pPr>
              <w:jc w:val="center"/>
              <w:rPr>
                <w:b/>
              </w:rPr>
            </w:pPr>
            <w:r w:rsidRPr="00C557F3">
              <w:rPr>
                <w:b/>
              </w:rPr>
              <w:t>Informace ke kombinované nebo distanční formě</w:t>
            </w:r>
          </w:p>
        </w:tc>
      </w:tr>
      <w:tr w:rsidR="002E49BE" w:rsidRPr="00C557F3" w:rsidTr="000132AE">
        <w:tc>
          <w:tcPr>
            <w:tcW w:w="4787" w:type="dxa"/>
            <w:gridSpan w:val="3"/>
            <w:tcBorders>
              <w:top w:val="single" w:sz="2" w:space="0" w:color="auto"/>
            </w:tcBorders>
            <w:shd w:val="clear" w:color="auto" w:fill="F7CAAC"/>
          </w:tcPr>
          <w:p w:rsidR="002E49BE" w:rsidRPr="00C557F3" w:rsidRDefault="002E49BE" w:rsidP="000132AE">
            <w:pPr>
              <w:jc w:val="both"/>
            </w:pPr>
            <w:r w:rsidRPr="00C557F3">
              <w:rPr>
                <w:b/>
              </w:rPr>
              <w:t>Rozsah konzultací (soustředění)</w:t>
            </w:r>
          </w:p>
        </w:tc>
        <w:tc>
          <w:tcPr>
            <w:tcW w:w="889" w:type="dxa"/>
            <w:tcBorders>
              <w:top w:val="single" w:sz="2" w:space="0" w:color="auto"/>
            </w:tcBorders>
          </w:tcPr>
          <w:p w:rsidR="002E49BE" w:rsidRPr="00C557F3" w:rsidRDefault="002E49BE" w:rsidP="000132AE">
            <w:pPr>
              <w:jc w:val="center"/>
            </w:pPr>
            <w:r w:rsidRPr="00C557F3">
              <w:t>25</w:t>
            </w:r>
          </w:p>
        </w:tc>
        <w:tc>
          <w:tcPr>
            <w:tcW w:w="4179" w:type="dxa"/>
            <w:gridSpan w:val="4"/>
            <w:tcBorders>
              <w:top w:val="single" w:sz="2" w:space="0" w:color="auto"/>
            </w:tcBorders>
            <w:shd w:val="clear" w:color="auto" w:fill="F7CAAC"/>
          </w:tcPr>
          <w:p w:rsidR="002E49BE" w:rsidRPr="00C557F3" w:rsidRDefault="002E49BE" w:rsidP="000132AE">
            <w:pPr>
              <w:jc w:val="both"/>
              <w:rPr>
                <w:b/>
              </w:rPr>
            </w:pPr>
            <w:r w:rsidRPr="00C557F3">
              <w:rPr>
                <w:b/>
              </w:rPr>
              <w:t xml:space="preserve">hodin </w:t>
            </w:r>
          </w:p>
        </w:tc>
      </w:tr>
      <w:tr w:rsidR="002E49BE" w:rsidRPr="00C557F3" w:rsidTr="000132AE">
        <w:tc>
          <w:tcPr>
            <w:tcW w:w="9855" w:type="dxa"/>
            <w:gridSpan w:val="8"/>
            <w:shd w:val="clear" w:color="auto" w:fill="F7CAAC"/>
          </w:tcPr>
          <w:p w:rsidR="002E49BE" w:rsidRPr="00C557F3" w:rsidRDefault="002E49BE" w:rsidP="000132AE">
            <w:pPr>
              <w:jc w:val="both"/>
              <w:rPr>
                <w:b/>
              </w:rPr>
            </w:pPr>
            <w:r w:rsidRPr="00C557F3">
              <w:rPr>
                <w:b/>
              </w:rPr>
              <w:lastRenderedPageBreak/>
              <w:t>Informace o způsobu kontaktu s vyučujícím</w:t>
            </w:r>
          </w:p>
        </w:tc>
      </w:tr>
      <w:tr w:rsidR="002E49BE" w:rsidRPr="00C557F3" w:rsidTr="000132AE">
        <w:trPr>
          <w:trHeight w:val="960"/>
        </w:trPr>
        <w:tc>
          <w:tcPr>
            <w:tcW w:w="9855" w:type="dxa"/>
            <w:gridSpan w:val="8"/>
          </w:tcPr>
          <w:p w:rsidR="002E49BE" w:rsidRPr="00C557F3" w:rsidRDefault="002E49BE" w:rsidP="000132AE">
            <w:pPr>
              <w:jc w:val="both"/>
            </w:pPr>
            <w:r w:rsidRPr="00C557F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t xml:space="preserve"> </w:t>
            </w:r>
          </w:p>
        </w:tc>
      </w:tr>
    </w:tbl>
    <w:p w:rsidR="00C557F3" w:rsidRPr="00C557F3" w:rsidRDefault="00C557F3" w:rsidP="00C557F3"/>
    <w:p w:rsidR="00C557F3" w:rsidRDefault="00C557F3" w:rsidP="00C557F3">
      <w:pPr>
        <w:rPr>
          <w:ins w:id="1101" w:author="vopatrilova" w:date="2018-11-17T10:25:00Z"/>
        </w:rPr>
      </w:pPr>
    </w:p>
    <w:p w:rsidR="00853EAB" w:rsidRDefault="00853EAB" w:rsidP="00C557F3">
      <w:pPr>
        <w:rPr>
          <w:ins w:id="1102" w:author="vopatrilova" w:date="2018-11-17T10:25:00Z"/>
        </w:rPr>
      </w:pPr>
    </w:p>
    <w:p w:rsidR="00853EAB" w:rsidRDefault="00853EAB" w:rsidP="00C557F3">
      <w:pPr>
        <w:rPr>
          <w:ins w:id="1103" w:author="vopatrilova" w:date="2018-11-17T10:25:00Z"/>
        </w:rPr>
      </w:pPr>
    </w:p>
    <w:p w:rsidR="00853EAB" w:rsidRDefault="00853EAB" w:rsidP="00C557F3">
      <w:pPr>
        <w:rPr>
          <w:ins w:id="1104" w:author="vopatrilova" w:date="2018-11-17T10:25:00Z"/>
        </w:rPr>
      </w:pPr>
    </w:p>
    <w:p w:rsidR="00853EAB" w:rsidRDefault="00853EAB" w:rsidP="00C557F3">
      <w:pPr>
        <w:rPr>
          <w:ins w:id="1105" w:author="vopatrilova" w:date="2018-11-17T10:25:00Z"/>
        </w:rPr>
      </w:pPr>
    </w:p>
    <w:p w:rsidR="00853EAB" w:rsidRDefault="00853EAB" w:rsidP="00C557F3">
      <w:pPr>
        <w:rPr>
          <w:ins w:id="1106" w:author="vopatrilova" w:date="2018-11-17T10:25:00Z"/>
        </w:rPr>
      </w:pPr>
    </w:p>
    <w:p w:rsidR="00853EAB" w:rsidRDefault="00853EAB" w:rsidP="00C557F3">
      <w:pPr>
        <w:rPr>
          <w:ins w:id="1107" w:author="vopatrilova" w:date="2018-11-17T10:25:00Z"/>
        </w:rPr>
      </w:pPr>
    </w:p>
    <w:p w:rsidR="00853EAB" w:rsidRDefault="00853EAB" w:rsidP="00C557F3">
      <w:pPr>
        <w:rPr>
          <w:ins w:id="1108" w:author="vopatrilova" w:date="2018-11-17T10:25:00Z"/>
        </w:rPr>
      </w:pPr>
    </w:p>
    <w:p w:rsidR="00853EAB" w:rsidRDefault="00853EAB" w:rsidP="00C557F3">
      <w:pPr>
        <w:rPr>
          <w:ins w:id="1109" w:author="vopatrilova" w:date="2018-11-17T10:25:00Z"/>
        </w:rPr>
      </w:pPr>
    </w:p>
    <w:p w:rsidR="00853EAB" w:rsidRDefault="00853EAB" w:rsidP="00C557F3">
      <w:pPr>
        <w:rPr>
          <w:ins w:id="1110" w:author="vopatrilova" w:date="2018-11-17T10:25:00Z"/>
        </w:rPr>
      </w:pPr>
    </w:p>
    <w:p w:rsidR="00853EAB" w:rsidRDefault="00853EAB" w:rsidP="00C557F3">
      <w:pPr>
        <w:rPr>
          <w:ins w:id="1111" w:author="vopatrilova" w:date="2018-11-17T10:25:00Z"/>
        </w:rPr>
      </w:pPr>
    </w:p>
    <w:p w:rsidR="00853EAB" w:rsidRDefault="00853EAB" w:rsidP="00C557F3">
      <w:pPr>
        <w:rPr>
          <w:ins w:id="1112" w:author="vopatrilova" w:date="2018-11-17T10:25:00Z"/>
        </w:rPr>
      </w:pPr>
    </w:p>
    <w:p w:rsidR="00853EAB" w:rsidRDefault="00853EAB" w:rsidP="00C557F3">
      <w:pPr>
        <w:rPr>
          <w:ins w:id="1113" w:author="vopatrilova" w:date="2018-11-17T10:25:00Z"/>
        </w:rPr>
      </w:pPr>
    </w:p>
    <w:p w:rsidR="00853EAB" w:rsidRDefault="00853EAB" w:rsidP="00C557F3">
      <w:pPr>
        <w:rPr>
          <w:ins w:id="1114" w:author="vopatrilova" w:date="2018-11-17T10:25:00Z"/>
        </w:rPr>
      </w:pPr>
    </w:p>
    <w:p w:rsidR="00853EAB" w:rsidRDefault="00853EAB" w:rsidP="00C557F3">
      <w:pPr>
        <w:rPr>
          <w:ins w:id="1115" w:author="vopatrilova" w:date="2018-11-17T10:25:00Z"/>
        </w:rPr>
      </w:pPr>
    </w:p>
    <w:p w:rsidR="00853EAB" w:rsidRDefault="00853EAB" w:rsidP="00C557F3">
      <w:pPr>
        <w:rPr>
          <w:ins w:id="1116" w:author="vopatrilova" w:date="2018-11-17T10:25:00Z"/>
        </w:rPr>
      </w:pPr>
    </w:p>
    <w:p w:rsidR="00853EAB" w:rsidRDefault="00853EAB" w:rsidP="00C557F3">
      <w:pPr>
        <w:rPr>
          <w:ins w:id="1117" w:author="vopatrilova" w:date="2018-11-17T10:25:00Z"/>
        </w:rPr>
      </w:pPr>
    </w:p>
    <w:p w:rsidR="00853EAB" w:rsidRDefault="00853EAB" w:rsidP="00C557F3">
      <w:pPr>
        <w:rPr>
          <w:ins w:id="1118" w:author="vopatrilova" w:date="2018-11-17T10:25:00Z"/>
        </w:rPr>
      </w:pPr>
    </w:p>
    <w:p w:rsidR="00853EAB" w:rsidRDefault="00853EAB" w:rsidP="00C557F3">
      <w:pPr>
        <w:rPr>
          <w:ins w:id="1119" w:author="vopatrilova" w:date="2018-11-17T10:25:00Z"/>
        </w:rPr>
      </w:pPr>
    </w:p>
    <w:p w:rsidR="00853EAB" w:rsidRDefault="00853EAB" w:rsidP="00C557F3">
      <w:pPr>
        <w:rPr>
          <w:ins w:id="1120" w:author="vopatrilova" w:date="2018-11-17T10:25:00Z"/>
        </w:rPr>
      </w:pPr>
    </w:p>
    <w:p w:rsidR="00853EAB" w:rsidRDefault="00853EAB" w:rsidP="00C557F3">
      <w:pPr>
        <w:rPr>
          <w:ins w:id="1121" w:author="vopatrilova" w:date="2018-11-17T10:25:00Z"/>
        </w:rPr>
      </w:pPr>
    </w:p>
    <w:p w:rsidR="00853EAB" w:rsidRDefault="00853EAB" w:rsidP="00C557F3">
      <w:pPr>
        <w:rPr>
          <w:ins w:id="1122" w:author="vopatrilova" w:date="2018-11-17T10:25:00Z"/>
        </w:rPr>
      </w:pPr>
    </w:p>
    <w:p w:rsidR="00853EAB" w:rsidRDefault="00853EAB" w:rsidP="00C557F3">
      <w:pPr>
        <w:rPr>
          <w:ins w:id="1123" w:author="vopatrilova" w:date="2018-11-17T10:25:00Z"/>
        </w:rPr>
      </w:pPr>
    </w:p>
    <w:p w:rsidR="00853EAB" w:rsidRDefault="00853EAB" w:rsidP="00C557F3">
      <w:pPr>
        <w:rPr>
          <w:ins w:id="1124" w:author="vopatrilova" w:date="2018-11-17T10:25:00Z"/>
        </w:rPr>
      </w:pPr>
    </w:p>
    <w:p w:rsidR="00853EAB" w:rsidRDefault="00853EAB" w:rsidP="00C557F3">
      <w:pPr>
        <w:rPr>
          <w:ins w:id="1125" w:author="vopatrilova" w:date="2018-11-17T10:25:00Z"/>
        </w:rPr>
      </w:pPr>
    </w:p>
    <w:p w:rsidR="00853EAB" w:rsidRDefault="00853EAB" w:rsidP="00C557F3">
      <w:pPr>
        <w:rPr>
          <w:ins w:id="1126" w:author="vopatrilova" w:date="2018-11-17T10:25:00Z"/>
        </w:rPr>
      </w:pPr>
    </w:p>
    <w:p w:rsidR="00853EAB" w:rsidRDefault="00853EAB" w:rsidP="00C557F3">
      <w:pPr>
        <w:rPr>
          <w:ins w:id="1127" w:author="vopatrilova" w:date="2018-11-17T10:25:00Z"/>
        </w:rPr>
      </w:pPr>
    </w:p>
    <w:p w:rsidR="00853EAB" w:rsidRDefault="00853EAB" w:rsidP="00C557F3">
      <w:pPr>
        <w:rPr>
          <w:ins w:id="1128" w:author="vopatrilova" w:date="2018-11-17T10:25:00Z"/>
        </w:rPr>
      </w:pPr>
    </w:p>
    <w:p w:rsidR="00853EAB" w:rsidRDefault="00853EAB" w:rsidP="00C557F3">
      <w:pPr>
        <w:rPr>
          <w:ins w:id="1129" w:author="vopatrilova" w:date="2018-11-17T10:25:00Z"/>
        </w:rPr>
      </w:pPr>
    </w:p>
    <w:p w:rsidR="00853EAB" w:rsidRDefault="00853EAB" w:rsidP="00C557F3">
      <w:pPr>
        <w:rPr>
          <w:ins w:id="1130" w:author="vopatrilova" w:date="2018-11-17T10:25:00Z"/>
        </w:rPr>
      </w:pPr>
    </w:p>
    <w:p w:rsidR="00853EAB" w:rsidRDefault="00853EAB" w:rsidP="00C557F3">
      <w:pPr>
        <w:rPr>
          <w:ins w:id="1131" w:author="vopatrilova" w:date="2018-11-17T10:25:00Z"/>
        </w:rPr>
      </w:pPr>
    </w:p>
    <w:p w:rsidR="00853EAB" w:rsidRDefault="00853EAB" w:rsidP="00C557F3">
      <w:pPr>
        <w:rPr>
          <w:ins w:id="1132" w:author="vopatrilova" w:date="2018-11-17T10:25:00Z"/>
        </w:rPr>
      </w:pPr>
    </w:p>
    <w:p w:rsidR="00853EAB" w:rsidRDefault="00853EAB" w:rsidP="00C557F3">
      <w:pPr>
        <w:rPr>
          <w:ins w:id="1133" w:author="vopatrilova" w:date="2018-11-17T10:25:00Z"/>
        </w:rPr>
      </w:pPr>
    </w:p>
    <w:p w:rsidR="00853EAB" w:rsidRDefault="00853EAB" w:rsidP="00C557F3">
      <w:pPr>
        <w:rPr>
          <w:ins w:id="1134" w:author="vopatrilova" w:date="2018-11-17T10:25:00Z"/>
        </w:rPr>
      </w:pPr>
    </w:p>
    <w:p w:rsidR="00853EAB" w:rsidRDefault="00853EAB" w:rsidP="00C557F3">
      <w:pPr>
        <w:rPr>
          <w:ins w:id="1135" w:author="vopatrilova" w:date="2018-11-17T10:25:00Z"/>
        </w:rPr>
      </w:pPr>
    </w:p>
    <w:p w:rsidR="00853EAB" w:rsidRDefault="00853EAB" w:rsidP="00C557F3">
      <w:pPr>
        <w:rPr>
          <w:ins w:id="1136" w:author="vopatrilova" w:date="2018-11-17T10:25:00Z"/>
        </w:rPr>
      </w:pPr>
    </w:p>
    <w:p w:rsidR="00853EAB" w:rsidRDefault="00853EAB" w:rsidP="00C557F3">
      <w:pPr>
        <w:rPr>
          <w:ins w:id="1137" w:author="vopatrilova" w:date="2018-11-17T10:25:00Z"/>
        </w:rPr>
      </w:pPr>
    </w:p>
    <w:p w:rsidR="00853EAB" w:rsidRDefault="00853EAB" w:rsidP="00C557F3">
      <w:pPr>
        <w:rPr>
          <w:ins w:id="1138" w:author="vopatrilova" w:date="2018-11-17T10:25:00Z"/>
        </w:rPr>
      </w:pPr>
    </w:p>
    <w:p w:rsidR="00853EAB" w:rsidRDefault="00853EAB" w:rsidP="00C557F3">
      <w:pPr>
        <w:rPr>
          <w:ins w:id="1139" w:author="vopatrilova" w:date="2018-11-17T10:25:00Z"/>
        </w:rPr>
      </w:pPr>
    </w:p>
    <w:p w:rsidR="00853EAB" w:rsidRDefault="00853EAB" w:rsidP="00C557F3">
      <w:pPr>
        <w:rPr>
          <w:ins w:id="1140" w:author="vopatrilova" w:date="2018-11-17T10:25:00Z"/>
        </w:rPr>
      </w:pPr>
    </w:p>
    <w:p w:rsidR="00853EAB" w:rsidRDefault="00853EAB" w:rsidP="00C557F3">
      <w:pPr>
        <w:rPr>
          <w:ins w:id="1141" w:author="vopatrilova" w:date="2018-11-17T10:25:00Z"/>
        </w:rPr>
      </w:pPr>
    </w:p>
    <w:p w:rsidR="00853EAB" w:rsidRDefault="00853EAB" w:rsidP="00C557F3">
      <w:pPr>
        <w:rPr>
          <w:ins w:id="1142" w:author="vopatrilova" w:date="2018-11-17T10:25:00Z"/>
        </w:rPr>
      </w:pPr>
    </w:p>
    <w:p w:rsidR="00853EAB" w:rsidRDefault="00853EAB" w:rsidP="00C557F3">
      <w:pPr>
        <w:rPr>
          <w:ins w:id="1143" w:author="vopatrilova" w:date="2018-11-17T10:25:00Z"/>
        </w:rPr>
      </w:pPr>
    </w:p>
    <w:p w:rsidR="00853EAB" w:rsidRDefault="00853EAB" w:rsidP="00C557F3">
      <w:pPr>
        <w:rPr>
          <w:ins w:id="1144" w:author="vopatrilova" w:date="2018-11-17T10:25:00Z"/>
        </w:rPr>
      </w:pPr>
    </w:p>
    <w:p w:rsidR="00853EAB" w:rsidRDefault="00853EAB" w:rsidP="00C557F3">
      <w:pPr>
        <w:rPr>
          <w:ins w:id="1145" w:author="vopatrilova" w:date="2018-11-17T10:25:00Z"/>
        </w:rPr>
      </w:pPr>
    </w:p>
    <w:p w:rsidR="00853EAB" w:rsidRDefault="00853EAB" w:rsidP="00C557F3">
      <w:pPr>
        <w:rPr>
          <w:ins w:id="1146" w:author="vopatrilova" w:date="2018-11-17T10:25:00Z"/>
        </w:rPr>
      </w:pPr>
    </w:p>
    <w:p w:rsidR="00853EAB" w:rsidRDefault="00853EAB" w:rsidP="00C557F3">
      <w:pPr>
        <w:rPr>
          <w:ins w:id="1147" w:author="vopatrilova" w:date="2018-11-17T10:25:00Z"/>
        </w:rPr>
      </w:pPr>
    </w:p>
    <w:p w:rsidR="00853EAB" w:rsidRDefault="00853EAB" w:rsidP="00C557F3">
      <w:pPr>
        <w:rPr>
          <w:ins w:id="1148" w:author="vopatrilova" w:date="2018-11-22T12:41:00Z"/>
        </w:rPr>
      </w:pPr>
    </w:p>
    <w:p w:rsidR="009A2C94" w:rsidRDefault="009A2C94" w:rsidP="00C557F3">
      <w:pPr>
        <w:rPr>
          <w:ins w:id="1149" w:author="vopatrilova" w:date="2018-11-22T12:41:00Z"/>
        </w:rPr>
      </w:pPr>
    </w:p>
    <w:p w:rsidR="009A2C94" w:rsidRDefault="009A2C94" w:rsidP="00C557F3">
      <w:pPr>
        <w:rPr>
          <w:ins w:id="1150" w:author="vopatrilova" w:date="2018-11-22T12:41:00Z"/>
        </w:rPr>
      </w:pPr>
    </w:p>
    <w:p w:rsidR="009A2C94" w:rsidRDefault="009A2C94" w:rsidP="00C557F3">
      <w:pPr>
        <w:rPr>
          <w:ins w:id="1151" w:author="vopatrilova" w:date="2018-11-22T12:41:00Z"/>
        </w:rPr>
      </w:pPr>
    </w:p>
    <w:p w:rsidR="009A2C94" w:rsidRDefault="009A2C94" w:rsidP="00C557F3">
      <w:pPr>
        <w:rPr>
          <w:ins w:id="1152" w:author="vopatrilova" w:date="2018-11-22T12:41:00Z"/>
        </w:rPr>
      </w:pPr>
    </w:p>
    <w:p w:rsidR="009A2C94" w:rsidRDefault="009A2C94" w:rsidP="00C557F3">
      <w:pPr>
        <w:rPr>
          <w:ins w:id="1153" w:author="vopatrilova" w:date="2018-11-22T12:41:00Z"/>
        </w:rPr>
      </w:pPr>
    </w:p>
    <w:p w:rsidR="009A2C94" w:rsidRDefault="009A2C94" w:rsidP="00C557F3">
      <w:pPr>
        <w:rPr>
          <w:ins w:id="1154" w:author="vopatrilova" w:date="2018-11-22T12:41:00Z"/>
        </w:rPr>
      </w:pPr>
    </w:p>
    <w:p w:rsidR="009A2C94" w:rsidRDefault="009A2C94" w:rsidP="00C557F3">
      <w:pPr>
        <w:rPr>
          <w:ins w:id="1155" w:author="vopatrilova" w:date="2018-11-17T10:25:00Z"/>
        </w:rPr>
      </w:pPr>
    </w:p>
    <w:p w:rsidR="00853EAB" w:rsidRDefault="00853EAB" w:rsidP="00C557F3">
      <w:pPr>
        <w:rPr>
          <w:ins w:id="1156" w:author="vopatrilova" w:date="2018-11-17T10:25:00Z"/>
        </w:rPr>
      </w:pPr>
    </w:p>
    <w:p w:rsidR="00853EAB" w:rsidRDefault="00853EAB" w:rsidP="00C557F3">
      <w:pPr>
        <w:rPr>
          <w:ins w:id="1157" w:author="vopatrilova" w:date="2018-11-17T10:25:00Z"/>
        </w:rPr>
      </w:pPr>
    </w:p>
    <w:p w:rsidR="00853EAB" w:rsidRPr="00C557F3" w:rsidRDefault="00853EAB" w:rsidP="00C557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32"/>
              </w:tabs>
              <w:jc w:val="both"/>
              <w:rPr>
                <w:b/>
                <w:sz w:val="28"/>
              </w:rPr>
            </w:pPr>
            <w:r w:rsidRPr="00C557F3">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158" w:author="vopatrilova" w:date="2018-11-17T11:32:00Z">
              <w:r w:rsidR="002F5441" w:rsidRPr="002F5441">
                <w:rPr>
                  <w:rStyle w:val="Odkazintenzivn"/>
                  <w:rPrChange w:id="1159" w:author="vopatrilova" w:date="2018-11-17T11:32:00Z">
                    <w:rPr>
                      <w:b/>
                      <w:color w:val="0000FF" w:themeColor="hyperlink"/>
                      <w:u w:val="single"/>
                    </w:rPr>
                  </w:rPrChange>
                </w:rPr>
                <w:t>Abecední seznam</w:t>
              </w:r>
            </w:ins>
            <w:del w:id="1160" w:author="vopatrilova" w:date="2018-11-12T10:19:00Z">
              <w:r w:rsidR="00606ACA" w:rsidRPr="00606ACA" w:rsidDel="002515BC">
                <w:rPr>
                  <w:rStyle w:val="Odkazintenzivn"/>
                </w:rPr>
                <w:delText>Abecední seznam</w:delText>
              </w:r>
            </w:del>
            <w:r w:rsidR="00757911">
              <w:fldChar w:fldCharType="end"/>
            </w:r>
          </w:p>
        </w:tc>
      </w:tr>
      <w:tr w:rsidR="0050115F" w:rsidRPr="00C557F3" w:rsidTr="000132AE">
        <w:tc>
          <w:tcPr>
            <w:tcW w:w="3086" w:type="dxa"/>
            <w:tcBorders>
              <w:top w:val="double" w:sz="4" w:space="0" w:color="auto"/>
            </w:tcBorders>
            <w:shd w:val="clear" w:color="auto" w:fill="F7CAAC"/>
          </w:tcPr>
          <w:p w:rsidR="0050115F" w:rsidRPr="00C557F3" w:rsidRDefault="0050115F" w:rsidP="000132AE">
            <w:pPr>
              <w:jc w:val="both"/>
              <w:rPr>
                <w:b/>
              </w:rPr>
            </w:pPr>
            <w:r w:rsidRPr="00C557F3">
              <w:rPr>
                <w:b/>
              </w:rPr>
              <w:lastRenderedPageBreak/>
              <w:t>Název studijního předmětu</w:t>
            </w:r>
          </w:p>
        </w:tc>
        <w:tc>
          <w:tcPr>
            <w:tcW w:w="6769" w:type="dxa"/>
            <w:gridSpan w:val="7"/>
            <w:tcBorders>
              <w:top w:val="double" w:sz="4" w:space="0" w:color="auto"/>
            </w:tcBorders>
          </w:tcPr>
          <w:p w:rsidR="00977522" w:rsidRDefault="0050115F">
            <w:pPr>
              <w:jc w:val="both"/>
            </w:pPr>
            <w:bookmarkStart w:id="1161" w:name="identifikaceSystemu"/>
            <w:ins w:id="1162" w:author="vopatrilova" w:date="2018-11-09T09:19:00Z">
              <w:r>
                <w:rPr>
                  <w:rStyle w:val="shorttext"/>
                  <w:rFonts w:eastAsiaTheme="majorEastAsia"/>
                  <w:color w:val="222222"/>
                </w:rPr>
                <w:t>Identifikace systémů</w:t>
              </w:r>
            </w:ins>
            <w:ins w:id="1163" w:author="vopatrilova" w:date="2018-11-16T10:49:00Z">
              <w:r w:rsidR="00B23C6C" w:rsidRPr="00C557F3" w:rsidDel="003D3AAF">
                <w:rPr>
                  <w:bCs/>
                </w:rPr>
                <w:t xml:space="preserve"> </w:t>
              </w:r>
            </w:ins>
            <w:del w:id="1164" w:author="vopatrilova" w:date="2018-11-09T09:19:00Z">
              <w:r w:rsidRPr="00C557F3" w:rsidDel="003D3AAF">
                <w:rPr>
                  <w:bCs/>
                </w:rPr>
                <w:delText>Identifikace systémů</w:delText>
              </w:r>
            </w:del>
            <w:bookmarkEnd w:id="1161"/>
          </w:p>
        </w:tc>
      </w:tr>
      <w:tr w:rsidR="0050115F" w:rsidRPr="00C557F3" w:rsidTr="000132AE">
        <w:tc>
          <w:tcPr>
            <w:tcW w:w="3086" w:type="dxa"/>
            <w:shd w:val="clear" w:color="auto" w:fill="F7CAAC"/>
          </w:tcPr>
          <w:p w:rsidR="0050115F" w:rsidRPr="00C557F3" w:rsidRDefault="0050115F" w:rsidP="000132AE">
            <w:pPr>
              <w:jc w:val="both"/>
              <w:rPr>
                <w:b/>
              </w:rPr>
            </w:pPr>
            <w:r w:rsidRPr="00C557F3">
              <w:rPr>
                <w:b/>
              </w:rPr>
              <w:t>Typ předmětu</w:t>
            </w:r>
          </w:p>
        </w:tc>
        <w:tc>
          <w:tcPr>
            <w:tcW w:w="3406" w:type="dxa"/>
            <w:gridSpan w:val="4"/>
          </w:tcPr>
          <w:p w:rsidR="0050115F" w:rsidRPr="00C557F3" w:rsidRDefault="0050115F" w:rsidP="000132AE">
            <w:pPr>
              <w:jc w:val="both"/>
            </w:pPr>
            <w:r w:rsidRPr="00C557F3">
              <w:t>Povinný „</w:t>
            </w:r>
            <w:ins w:id="1165" w:author="vopatrilova" w:date="2018-11-12T10:36:00Z">
              <w:r w:rsidR="007C0A83">
                <w:t>ZT</w:t>
              </w:r>
            </w:ins>
            <w:del w:id="1166" w:author="vopatrilova" w:date="2018-11-12T10:36:00Z">
              <w:r w:rsidRPr="00C557F3" w:rsidDel="007C0A83">
                <w:delText>PZ</w:delText>
              </w:r>
            </w:del>
            <w:r w:rsidRPr="00C557F3">
              <w:t>“</w:t>
            </w:r>
          </w:p>
        </w:tc>
        <w:tc>
          <w:tcPr>
            <w:tcW w:w="2695" w:type="dxa"/>
            <w:gridSpan w:val="2"/>
            <w:shd w:val="clear" w:color="auto" w:fill="F7CAAC"/>
          </w:tcPr>
          <w:p w:rsidR="0050115F" w:rsidRPr="00C557F3" w:rsidRDefault="0050115F" w:rsidP="000132AE">
            <w:pPr>
              <w:jc w:val="both"/>
            </w:pPr>
            <w:r w:rsidRPr="00C557F3">
              <w:rPr>
                <w:b/>
              </w:rPr>
              <w:t>doporučený ročník / semestr</w:t>
            </w:r>
          </w:p>
        </w:tc>
        <w:tc>
          <w:tcPr>
            <w:tcW w:w="668" w:type="dxa"/>
          </w:tcPr>
          <w:p w:rsidR="0050115F" w:rsidRPr="00C557F3" w:rsidRDefault="0050115F" w:rsidP="000132AE">
            <w:pPr>
              <w:jc w:val="both"/>
            </w:pPr>
            <w:r w:rsidRPr="00C557F3">
              <w:t>1/ZS</w:t>
            </w:r>
          </w:p>
        </w:tc>
      </w:tr>
      <w:tr w:rsidR="0050115F" w:rsidRPr="00C557F3" w:rsidTr="000132AE">
        <w:tc>
          <w:tcPr>
            <w:tcW w:w="3086" w:type="dxa"/>
            <w:shd w:val="clear" w:color="auto" w:fill="F7CAAC"/>
          </w:tcPr>
          <w:p w:rsidR="0050115F" w:rsidRPr="00C557F3" w:rsidRDefault="0050115F" w:rsidP="000132AE">
            <w:pPr>
              <w:jc w:val="both"/>
              <w:rPr>
                <w:b/>
              </w:rPr>
            </w:pPr>
            <w:r w:rsidRPr="00C557F3">
              <w:rPr>
                <w:b/>
              </w:rPr>
              <w:t>Rozsah studijního předmětu</w:t>
            </w:r>
          </w:p>
        </w:tc>
        <w:tc>
          <w:tcPr>
            <w:tcW w:w="1701" w:type="dxa"/>
            <w:gridSpan w:val="2"/>
          </w:tcPr>
          <w:p w:rsidR="0050115F" w:rsidRPr="00C557F3" w:rsidRDefault="0050115F" w:rsidP="000132AE">
            <w:pPr>
              <w:jc w:val="both"/>
            </w:pPr>
            <w:r w:rsidRPr="00C557F3">
              <w:t>28</w:t>
            </w:r>
            <w:r w:rsidRPr="00C557F3">
              <w:rPr>
                <w:bCs/>
              </w:rPr>
              <w:t>p</w:t>
            </w:r>
            <w:r w:rsidRPr="00C557F3">
              <w:t>+14</w:t>
            </w:r>
            <w:r w:rsidRPr="00C557F3">
              <w:rPr>
                <w:bCs/>
              </w:rPr>
              <w:t>s</w:t>
            </w:r>
            <w:r w:rsidRPr="00C557F3">
              <w:t>+28c</w:t>
            </w:r>
          </w:p>
        </w:tc>
        <w:tc>
          <w:tcPr>
            <w:tcW w:w="889" w:type="dxa"/>
            <w:shd w:val="clear" w:color="auto" w:fill="F7CAAC"/>
          </w:tcPr>
          <w:p w:rsidR="0050115F" w:rsidRPr="00C557F3" w:rsidRDefault="0050115F" w:rsidP="000132AE">
            <w:pPr>
              <w:jc w:val="both"/>
              <w:rPr>
                <w:b/>
              </w:rPr>
            </w:pPr>
            <w:r w:rsidRPr="00C557F3">
              <w:rPr>
                <w:b/>
              </w:rPr>
              <w:t xml:space="preserve">hod. </w:t>
            </w:r>
          </w:p>
        </w:tc>
        <w:tc>
          <w:tcPr>
            <w:tcW w:w="816" w:type="dxa"/>
          </w:tcPr>
          <w:p w:rsidR="0050115F" w:rsidRPr="00C557F3" w:rsidRDefault="0050115F" w:rsidP="000132AE">
            <w:pPr>
              <w:jc w:val="both"/>
            </w:pPr>
            <w:r w:rsidRPr="00C557F3">
              <w:t xml:space="preserve">týdně </w:t>
            </w:r>
          </w:p>
        </w:tc>
        <w:tc>
          <w:tcPr>
            <w:tcW w:w="2156" w:type="dxa"/>
            <w:shd w:val="clear" w:color="auto" w:fill="F7CAAC"/>
          </w:tcPr>
          <w:p w:rsidR="0050115F" w:rsidRPr="00C557F3" w:rsidRDefault="0050115F" w:rsidP="000132AE">
            <w:pPr>
              <w:jc w:val="both"/>
              <w:rPr>
                <w:b/>
              </w:rPr>
            </w:pPr>
            <w:r w:rsidRPr="00C557F3">
              <w:rPr>
                <w:b/>
              </w:rPr>
              <w:t>kreditů</w:t>
            </w:r>
          </w:p>
        </w:tc>
        <w:tc>
          <w:tcPr>
            <w:tcW w:w="1207" w:type="dxa"/>
            <w:gridSpan w:val="2"/>
          </w:tcPr>
          <w:p w:rsidR="0050115F" w:rsidRPr="00C557F3" w:rsidRDefault="0050115F" w:rsidP="000132AE">
            <w:pPr>
              <w:jc w:val="both"/>
            </w:pPr>
            <w:r w:rsidRPr="00C557F3">
              <w:t>6</w:t>
            </w:r>
          </w:p>
        </w:tc>
      </w:tr>
      <w:tr w:rsidR="0050115F" w:rsidRPr="00C557F3" w:rsidTr="000132AE">
        <w:tc>
          <w:tcPr>
            <w:tcW w:w="3086" w:type="dxa"/>
            <w:shd w:val="clear" w:color="auto" w:fill="F7CAAC"/>
          </w:tcPr>
          <w:p w:rsidR="0050115F" w:rsidRPr="00C557F3" w:rsidRDefault="0050115F" w:rsidP="000132AE">
            <w:pPr>
              <w:jc w:val="both"/>
              <w:rPr>
                <w:b/>
                <w:sz w:val="22"/>
              </w:rPr>
            </w:pPr>
            <w:r w:rsidRPr="00C557F3">
              <w:rPr>
                <w:b/>
              </w:rPr>
              <w:t>Prerekvizity, korekvizity, ekvivalence</w:t>
            </w:r>
          </w:p>
        </w:tc>
        <w:tc>
          <w:tcPr>
            <w:tcW w:w="6769" w:type="dxa"/>
            <w:gridSpan w:val="7"/>
          </w:tcPr>
          <w:p w:rsidR="0050115F" w:rsidRPr="00C557F3" w:rsidRDefault="0050115F" w:rsidP="000132AE">
            <w:pPr>
              <w:jc w:val="both"/>
            </w:pPr>
            <w:r w:rsidRPr="00C557F3">
              <w:t>nejsou</w:t>
            </w:r>
          </w:p>
        </w:tc>
      </w:tr>
      <w:tr w:rsidR="0050115F" w:rsidRPr="00C557F3" w:rsidTr="000132AE">
        <w:tc>
          <w:tcPr>
            <w:tcW w:w="3086" w:type="dxa"/>
            <w:shd w:val="clear" w:color="auto" w:fill="F7CAAC"/>
          </w:tcPr>
          <w:p w:rsidR="0050115F" w:rsidRPr="00C557F3" w:rsidRDefault="0050115F" w:rsidP="000132AE">
            <w:pPr>
              <w:jc w:val="both"/>
              <w:rPr>
                <w:b/>
              </w:rPr>
            </w:pPr>
            <w:r w:rsidRPr="00C557F3">
              <w:rPr>
                <w:b/>
              </w:rPr>
              <w:t>Způsob ověření studijních výsledků</w:t>
            </w:r>
          </w:p>
        </w:tc>
        <w:tc>
          <w:tcPr>
            <w:tcW w:w="3406" w:type="dxa"/>
            <w:gridSpan w:val="4"/>
          </w:tcPr>
          <w:p w:rsidR="0050115F" w:rsidRPr="00C557F3" w:rsidRDefault="0050115F" w:rsidP="000132AE">
            <w:pPr>
              <w:jc w:val="both"/>
            </w:pPr>
            <w:r w:rsidRPr="00C557F3">
              <w:t>Zápočet, zkouška</w:t>
            </w:r>
          </w:p>
        </w:tc>
        <w:tc>
          <w:tcPr>
            <w:tcW w:w="2156" w:type="dxa"/>
            <w:shd w:val="clear" w:color="auto" w:fill="F7CAAC"/>
          </w:tcPr>
          <w:p w:rsidR="0050115F" w:rsidRPr="00C557F3" w:rsidRDefault="0050115F" w:rsidP="000132AE">
            <w:pPr>
              <w:jc w:val="both"/>
              <w:rPr>
                <w:b/>
              </w:rPr>
            </w:pPr>
            <w:r w:rsidRPr="00C557F3">
              <w:rPr>
                <w:b/>
              </w:rPr>
              <w:t>Forma výuky</w:t>
            </w:r>
          </w:p>
        </w:tc>
        <w:tc>
          <w:tcPr>
            <w:tcW w:w="1207" w:type="dxa"/>
            <w:gridSpan w:val="2"/>
          </w:tcPr>
          <w:p w:rsidR="0050115F" w:rsidRPr="00C557F3" w:rsidRDefault="0050115F" w:rsidP="000132AE">
            <w:pPr>
              <w:jc w:val="both"/>
            </w:pPr>
            <w:r w:rsidRPr="00C557F3">
              <w:t>Přednáška, seminář, cvičení</w:t>
            </w:r>
          </w:p>
        </w:tc>
      </w:tr>
      <w:tr w:rsidR="0050115F" w:rsidRPr="00C557F3" w:rsidTr="000132AE">
        <w:tc>
          <w:tcPr>
            <w:tcW w:w="3086" w:type="dxa"/>
            <w:shd w:val="clear" w:color="auto" w:fill="F7CAAC"/>
          </w:tcPr>
          <w:p w:rsidR="0050115F" w:rsidRPr="00C557F3" w:rsidRDefault="0050115F"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50115F" w:rsidRPr="00C557F3" w:rsidRDefault="0050115F" w:rsidP="000132AE">
            <w:pPr>
              <w:jc w:val="both"/>
            </w:pPr>
            <w:r w:rsidRPr="00C557F3">
              <w:t>Pásemná i ústní forma</w:t>
            </w:r>
          </w:p>
          <w:p w:rsidR="0050115F" w:rsidRPr="00C557F3" w:rsidRDefault="0050115F" w:rsidP="000132AE">
            <w:pPr>
              <w:jc w:val="both"/>
            </w:pPr>
            <w:r w:rsidRPr="00C557F3">
              <w:t xml:space="preserve">1. Povinná a aktivní účast na jednotlivých cvičeních (80% účast na cvičení). </w:t>
            </w:r>
          </w:p>
          <w:p w:rsidR="0050115F" w:rsidRPr="00C557F3" w:rsidRDefault="0050115F" w:rsidP="000132AE">
            <w:pPr>
              <w:jc w:val="both"/>
            </w:pPr>
            <w:r w:rsidRPr="00C557F3">
              <w:t xml:space="preserve">2. Teoretické a praktické zvládnutí základní problematiky a jednotlivých témat. </w:t>
            </w:r>
          </w:p>
          <w:p w:rsidR="0050115F" w:rsidRPr="00C557F3" w:rsidRDefault="0050115F" w:rsidP="000132AE">
            <w:pPr>
              <w:jc w:val="both"/>
            </w:pPr>
            <w:r w:rsidRPr="00C557F3">
              <w:t xml:space="preserve">3. Úspěšné a samostatné vypracování všech zadaných úloh v průběhu semestru. </w:t>
            </w:r>
          </w:p>
          <w:p w:rsidR="0050115F" w:rsidRPr="00C557F3" w:rsidRDefault="0050115F" w:rsidP="000132AE">
            <w:pPr>
              <w:jc w:val="both"/>
            </w:pPr>
            <w:r w:rsidRPr="00C557F3">
              <w:t>4. Prokázání úspěšného zvládnutí probírané tématiky při ústním pohovoru s vyučujícím.</w:t>
            </w:r>
          </w:p>
        </w:tc>
      </w:tr>
      <w:tr w:rsidR="0050115F" w:rsidRPr="00C557F3" w:rsidTr="000132AE">
        <w:trPr>
          <w:trHeight w:val="554"/>
        </w:trPr>
        <w:tc>
          <w:tcPr>
            <w:tcW w:w="9855" w:type="dxa"/>
            <w:gridSpan w:val="8"/>
            <w:tcBorders>
              <w:top w:val="nil"/>
            </w:tcBorders>
          </w:tcPr>
          <w:p w:rsidR="0050115F" w:rsidRPr="00C557F3" w:rsidRDefault="0050115F" w:rsidP="000132AE">
            <w:pPr>
              <w:jc w:val="both"/>
            </w:pPr>
          </w:p>
        </w:tc>
      </w:tr>
      <w:tr w:rsidR="0050115F" w:rsidRPr="00C557F3" w:rsidTr="000132AE">
        <w:trPr>
          <w:trHeight w:val="197"/>
        </w:trPr>
        <w:tc>
          <w:tcPr>
            <w:tcW w:w="3086" w:type="dxa"/>
            <w:tcBorders>
              <w:top w:val="nil"/>
            </w:tcBorders>
            <w:shd w:val="clear" w:color="auto" w:fill="F7CAAC"/>
          </w:tcPr>
          <w:p w:rsidR="0050115F" w:rsidRPr="00C557F3" w:rsidRDefault="0050115F" w:rsidP="000132AE">
            <w:pPr>
              <w:jc w:val="both"/>
              <w:rPr>
                <w:b/>
              </w:rPr>
            </w:pPr>
            <w:r w:rsidRPr="00C557F3">
              <w:rPr>
                <w:b/>
              </w:rPr>
              <w:t>Garant předmětu</w:t>
            </w:r>
          </w:p>
        </w:tc>
        <w:tc>
          <w:tcPr>
            <w:tcW w:w="6769" w:type="dxa"/>
            <w:gridSpan w:val="7"/>
            <w:tcBorders>
              <w:top w:val="nil"/>
            </w:tcBorders>
          </w:tcPr>
          <w:p w:rsidR="0050115F" w:rsidRPr="00C557F3" w:rsidRDefault="0050115F" w:rsidP="000132AE">
            <w:pPr>
              <w:jc w:val="both"/>
            </w:pPr>
            <w:r w:rsidRPr="00C557F3">
              <w:t xml:space="preserve">prof. Ing. Vladimír Bobál, CSc. </w:t>
            </w:r>
          </w:p>
        </w:tc>
      </w:tr>
      <w:tr w:rsidR="0050115F" w:rsidRPr="00C557F3" w:rsidTr="000132AE">
        <w:trPr>
          <w:trHeight w:val="243"/>
        </w:trPr>
        <w:tc>
          <w:tcPr>
            <w:tcW w:w="3086" w:type="dxa"/>
            <w:tcBorders>
              <w:top w:val="nil"/>
            </w:tcBorders>
            <w:shd w:val="clear" w:color="auto" w:fill="F7CAAC"/>
          </w:tcPr>
          <w:p w:rsidR="0050115F" w:rsidRPr="00C557F3" w:rsidRDefault="0050115F" w:rsidP="000132AE">
            <w:pPr>
              <w:jc w:val="both"/>
              <w:rPr>
                <w:b/>
              </w:rPr>
            </w:pPr>
            <w:r w:rsidRPr="00C557F3">
              <w:rPr>
                <w:b/>
              </w:rPr>
              <w:t>Zapojení garanta do výuky předmětu</w:t>
            </w:r>
          </w:p>
        </w:tc>
        <w:tc>
          <w:tcPr>
            <w:tcW w:w="6769" w:type="dxa"/>
            <w:gridSpan w:val="7"/>
            <w:tcBorders>
              <w:top w:val="nil"/>
            </w:tcBorders>
          </w:tcPr>
          <w:p w:rsidR="0050115F" w:rsidRPr="00C557F3" w:rsidRDefault="0050115F" w:rsidP="000132AE">
            <w:pPr>
              <w:jc w:val="both"/>
            </w:pPr>
            <w:r w:rsidRPr="00C557F3">
              <w:t>Přednášky, vedení seminářů a cvičení</w:t>
            </w:r>
          </w:p>
        </w:tc>
      </w:tr>
      <w:tr w:rsidR="0050115F" w:rsidRPr="00C557F3" w:rsidTr="000132AE">
        <w:tc>
          <w:tcPr>
            <w:tcW w:w="3086" w:type="dxa"/>
            <w:shd w:val="clear" w:color="auto" w:fill="F7CAAC"/>
          </w:tcPr>
          <w:p w:rsidR="0050115F" w:rsidRPr="00C557F3" w:rsidRDefault="0050115F" w:rsidP="000132AE">
            <w:pPr>
              <w:jc w:val="both"/>
              <w:rPr>
                <w:b/>
              </w:rPr>
            </w:pPr>
            <w:r w:rsidRPr="00C557F3">
              <w:rPr>
                <w:b/>
              </w:rPr>
              <w:t>Vyučující</w:t>
            </w:r>
          </w:p>
        </w:tc>
        <w:tc>
          <w:tcPr>
            <w:tcW w:w="6769" w:type="dxa"/>
            <w:gridSpan w:val="7"/>
            <w:tcBorders>
              <w:bottom w:val="nil"/>
            </w:tcBorders>
          </w:tcPr>
          <w:p w:rsidR="0050115F" w:rsidRPr="00C557F3" w:rsidRDefault="0050115F" w:rsidP="000132AE">
            <w:pPr>
              <w:jc w:val="both"/>
            </w:pPr>
            <w:r w:rsidRPr="00C557F3">
              <w:t xml:space="preserve">prof. Ing. Vladimír Bobál, CSc. (přednášky 75%), doc. Ing. Marek Kubalčík, Ph.D. (přednášky 25%) </w:t>
            </w:r>
          </w:p>
        </w:tc>
      </w:tr>
      <w:tr w:rsidR="0050115F" w:rsidRPr="00C557F3" w:rsidTr="000132AE">
        <w:trPr>
          <w:trHeight w:val="554"/>
        </w:trPr>
        <w:tc>
          <w:tcPr>
            <w:tcW w:w="9855" w:type="dxa"/>
            <w:gridSpan w:val="8"/>
            <w:tcBorders>
              <w:top w:val="nil"/>
            </w:tcBorders>
          </w:tcPr>
          <w:p w:rsidR="0050115F" w:rsidRPr="00C557F3" w:rsidRDefault="0050115F" w:rsidP="000132AE">
            <w:pPr>
              <w:jc w:val="both"/>
            </w:pPr>
          </w:p>
        </w:tc>
      </w:tr>
      <w:tr w:rsidR="0050115F" w:rsidRPr="00C557F3" w:rsidTr="000132AE">
        <w:tc>
          <w:tcPr>
            <w:tcW w:w="3086" w:type="dxa"/>
            <w:shd w:val="clear" w:color="auto" w:fill="F7CAAC"/>
          </w:tcPr>
          <w:p w:rsidR="0050115F" w:rsidRPr="00C557F3" w:rsidRDefault="0050115F" w:rsidP="000132AE">
            <w:pPr>
              <w:jc w:val="both"/>
              <w:rPr>
                <w:b/>
              </w:rPr>
            </w:pPr>
            <w:r w:rsidRPr="00C557F3">
              <w:rPr>
                <w:b/>
              </w:rPr>
              <w:t>Stručná anotace předmětu</w:t>
            </w:r>
          </w:p>
        </w:tc>
        <w:tc>
          <w:tcPr>
            <w:tcW w:w="6769" w:type="dxa"/>
            <w:gridSpan w:val="7"/>
            <w:tcBorders>
              <w:bottom w:val="nil"/>
            </w:tcBorders>
          </w:tcPr>
          <w:p w:rsidR="0050115F" w:rsidRPr="00C557F3" w:rsidRDefault="0050115F" w:rsidP="000132AE">
            <w:pPr>
              <w:jc w:val="both"/>
            </w:pPr>
          </w:p>
        </w:tc>
      </w:tr>
      <w:tr w:rsidR="0050115F" w:rsidRPr="00C557F3" w:rsidTr="000132AE">
        <w:trPr>
          <w:trHeight w:val="3938"/>
        </w:trPr>
        <w:tc>
          <w:tcPr>
            <w:tcW w:w="9855" w:type="dxa"/>
            <w:gridSpan w:val="8"/>
            <w:tcBorders>
              <w:top w:val="nil"/>
              <w:bottom w:val="single" w:sz="12" w:space="0" w:color="auto"/>
            </w:tcBorders>
          </w:tcPr>
          <w:p w:rsidR="0050115F" w:rsidRPr="00C557F3" w:rsidRDefault="0050115F" w:rsidP="000132AE">
            <w:r w:rsidRPr="00C557F3">
              <w:t xml:space="preserve">Náplní předmětu jsou teorie, principy a aplikace matematického modelování pro účely návrhu automatického řízení technologických procesů. Předmět je hlavně zaměřen na experimentální identifikační přístupy pro návrhy matematických dynamických modelů. Jednotlivé úlohy jsou podpořeny programovým systémem MATLAB/Simulink.  </w:t>
            </w:r>
          </w:p>
          <w:p w:rsidR="0050115F" w:rsidRPr="00C557F3" w:rsidRDefault="0050115F" w:rsidP="000132AE">
            <w:pPr>
              <w:rPr>
                <w:bCs/>
              </w:rPr>
            </w:pPr>
            <w:r w:rsidRPr="00C557F3">
              <w:rPr>
                <w:bCs/>
              </w:rPr>
              <w:t xml:space="preserve">Témata: </w:t>
            </w:r>
          </w:p>
          <w:p w:rsidR="0050115F" w:rsidRPr="00C557F3" w:rsidRDefault="0050115F" w:rsidP="00C557F3">
            <w:pPr>
              <w:numPr>
                <w:ilvl w:val="0"/>
                <w:numId w:val="18"/>
              </w:numPr>
            </w:pPr>
            <w:r w:rsidRPr="00C557F3">
              <w:t xml:space="preserve">Základní pojmy a problémy identifikace a modelování. </w:t>
            </w:r>
          </w:p>
          <w:p w:rsidR="0050115F" w:rsidRPr="00C557F3" w:rsidRDefault="0050115F" w:rsidP="00C557F3">
            <w:pPr>
              <w:numPr>
                <w:ilvl w:val="0"/>
                <w:numId w:val="18"/>
              </w:numPr>
            </w:pPr>
            <w:r w:rsidRPr="00C557F3">
              <w:t>Klasifikace matematických modelů, základní přístupy k identifikaci procesů.</w:t>
            </w:r>
          </w:p>
          <w:p w:rsidR="0050115F" w:rsidRPr="00C557F3" w:rsidRDefault="0050115F" w:rsidP="00C557F3">
            <w:pPr>
              <w:numPr>
                <w:ilvl w:val="0"/>
                <w:numId w:val="18"/>
              </w:numPr>
            </w:pPr>
            <w:r w:rsidRPr="00C557F3">
              <w:t>Analytické a experimentální metody identifikace.</w:t>
            </w:r>
          </w:p>
          <w:p w:rsidR="0050115F" w:rsidRPr="00C557F3" w:rsidRDefault="0050115F" w:rsidP="00C557F3">
            <w:pPr>
              <w:numPr>
                <w:ilvl w:val="0"/>
                <w:numId w:val="18"/>
              </w:numPr>
            </w:pPr>
            <w:r w:rsidRPr="00C557F3">
              <w:t>Deterministické metody experimentální identifikace.</w:t>
            </w:r>
          </w:p>
          <w:p w:rsidR="0050115F" w:rsidRPr="00C557F3" w:rsidRDefault="0050115F" w:rsidP="00C557F3">
            <w:pPr>
              <w:numPr>
                <w:ilvl w:val="0"/>
                <w:numId w:val="18"/>
              </w:numPr>
            </w:pPr>
            <w:r w:rsidRPr="00C557F3">
              <w:t>Vyhodnocování přechodových charakteristik.</w:t>
            </w:r>
          </w:p>
          <w:p w:rsidR="0050115F" w:rsidRPr="00C557F3" w:rsidRDefault="0050115F" w:rsidP="00C557F3">
            <w:pPr>
              <w:numPr>
                <w:ilvl w:val="0"/>
                <w:numId w:val="18"/>
              </w:numPr>
            </w:pPr>
            <w:r w:rsidRPr="00C557F3">
              <w:t>Vyhodnocování frekvenčních charakteristik.</w:t>
            </w:r>
          </w:p>
          <w:p w:rsidR="0050115F" w:rsidRPr="00C557F3" w:rsidRDefault="0050115F" w:rsidP="00C557F3">
            <w:pPr>
              <w:numPr>
                <w:ilvl w:val="0"/>
                <w:numId w:val="18"/>
              </w:numPr>
            </w:pPr>
            <w:r w:rsidRPr="00C557F3">
              <w:t>Modely a vstupní signály pro experimentální identifikaci.</w:t>
            </w:r>
          </w:p>
          <w:p w:rsidR="0050115F" w:rsidRPr="00C557F3" w:rsidRDefault="0050115F" w:rsidP="00C557F3">
            <w:pPr>
              <w:numPr>
                <w:ilvl w:val="0"/>
                <w:numId w:val="18"/>
              </w:numPr>
            </w:pPr>
            <w:r w:rsidRPr="00C557F3">
              <w:t>Identifikace odezvy na obecný deterministický vstupní signál.</w:t>
            </w:r>
          </w:p>
          <w:p w:rsidR="0050115F" w:rsidRPr="00C557F3" w:rsidRDefault="0050115F" w:rsidP="00C557F3">
            <w:pPr>
              <w:numPr>
                <w:ilvl w:val="0"/>
                <w:numId w:val="18"/>
              </w:numPr>
            </w:pPr>
            <w:r w:rsidRPr="00C557F3">
              <w:t>Statistický a pravděpodobnostní přístup k experimentální identifikaci</w:t>
            </w:r>
          </w:p>
          <w:p w:rsidR="0050115F" w:rsidRPr="00C557F3" w:rsidRDefault="0050115F" w:rsidP="00C557F3">
            <w:pPr>
              <w:numPr>
                <w:ilvl w:val="0"/>
                <w:numId w:val="18"/>
              </w:numPr>
            </w:pPr>
            <w:r w:rsidRPr="00C557F3">
              <w:t>Použití korelačních metod pro experimentální identifikaci.</w:t>
            </w:r>
          </w:p>
          <w:p w:rsidR="0050115F" w:rsidRPr="00C557F3" w:rsidRDefault="0050115F" w:rsidP="00C557F3">
            <w:pPr>
              <w:numPr>
                <w:ilvl w:val="0"/>
                <w:numId w:val="18"/>
              </w:numPr>
            </w:pPr>
            <w:r w:rsidRPr="00C557F3">
              <w:t>Regresní identifikační metody.</w:t>
            </w:r>
          </w:p>
          <w:p w:rsidR="0050115F" w:rsidRPr="00C557F3" w:rsidRDefault="0050115F" w:rsidP="00C557F3">
            <w:pPr>
              <w:numPr>
                <w:ilvl w:val="0"/>
                <w:numId w:val="18"/>
              </w:numPr>
            </w:pPr>
            <w:r w:rsidRPr="00C557F3">
              <w:t xml:space="preserve">Metoda nejmenších čtverců. </w:t>
            </w:r>
          </w:p>
          <w:p w:rsidR="0050115F" w:rsidRPr="00C557F3" w:rsidRDefault="0050115F" w:rsidP="00C557F3">
            <w:pPr>
              <w:numPr>
                <w:ilvl w:val="0"/>
                <w:numId w:val="18"/>
              </w:numPr>
            </w:pPr>
            <w:r w:rsidRPr="00C557F3">
              <w:t>Rekurzivní identifikační metody (metoda nejmenších čtverců, projekční algoritmus).</w:t>
            </w:r>
          </w:p>
          <w:p w:rsidR="0050115F" w:rsidRPr="00C557F3" w:rsidRDefault="0050115F" w:rsidP="00C557F3">
            <w:pPr>
              <w:numPr>
                <w:ilvl w:val="0"/>
                <w:numId w:val="18"/>
              </w:numPr>
            </w:pPr>
            <w:r w:rsidRPr="00C557F3">
              <w:t xml:space="preserve">Selektivní, exponenciální a směrové zapomínání dat při rekurzivní identifikaci.  </w:t>
            </w:r>
          </w:p>
        </w:tc>
      </w:tr>
      <w:tr w:rsidR="0050115F" w:rsidRPr="00C557F3" w:rsidTr="000132AE">
        <w:trPr>
          <w:trHeight w:val="265"/>
        </w:trPr>
        <w:tc>
          <w:tcPr>
            <w:tcW w:w="3653" w:type="dxa"/>
            <w:gridSpan w:val="2"/>
            <w:tcBorders>
              <w:top w:val="nil"/>
            </w:tcBorders>
            <w:shd w:val="clear" w:color="auto" w:fill="F7CAAC"/>
          </w:tcPr>
          <w:p w:rsidR="0050115F" w:rsidRPr="00C557F3" w:rsidRDefault="0050115F" w:rsidP="000132AE">
            <w:pPr>
              <w:jc w:val="both"/>
            </w:pPr>
            <w:r w:rsidRPr="00C557F3">
              <w:rPr>
                <w:b/>
              </w:rPr>
              <w:t>Studijní literatura a studijní pomůcky</w:t>
            </w:r>
          </w:p>
        </w:tc>
        <w:tc>
          <w:tcPr>
            <w:tcW w:w="6202" w:type="dxa"/>
            <w:gridSpan w:val="6"/>
            <w:tcBorders>
              <w:top w:val="nil"/>
              <w:bottom w:val="nil"/>
            </w:tcBorders>
          </w:tcPr>
          <w:p w:rsidR="0050115F" w:rsidRPr="00C557F3" w:rsidRDefault="0050115F" w:rsidP="000132AE">
            <w:pPr>
              <w:jc w:val="both"/>
            </w:pPr>
          </w:p>
        </w:tc>
      </w:tr>
      <w:tr w:rsidR="0050115F" w:rsidRPr="00C557F3" w:rsidTr="000132AE">
        <w:trPr>
          <w:trHeight w:val="1497"/>
        </w:trPr>
        <w:tc>
          <w:tcPr>
            <w:tcW w:w="9855" w:type="dxa"/>
            <w:gridSpan w:val="8"/>
            <w:tcBorders>
              <w:top w:val="nil"/>
            </w:tcBorders>
          </w:tcPr>
          <w:p w:rsidR="0050115F" w:rsidRPr="00CE79CC" w:rsidRDefault="002F5441" w:rsidP="000132AE">
            <w:pPr>
              <w:jc w:val="both"/>
              <w:rPr>
                <w:b/>
              </w:rPr>
            </w:pPr>
            <w:r w:rsidRPr="002F5441">
              <w:rPr>
                <w:b/>
                <w:rPrChange w:id="1167" w:author="vopatrilova" w:date="2018-11-21T13:29:00Z">
                  <w:rPr>
                    <w:b/>
                    <w:color w:val="0000FF" w:themeColor="hyperlink"/>
                    <w:u w:val="single"/>
                  </w:rPr>
                </w:rPrChange>
              </w:rPr>
              <w:t>Povinná literatura:</w:t>
            </w:r>
          </w:p>
          <w:p w:rsidR="0050115F" w:rsidRPr="00CE79CC" w:rsidRDefault="002F5441" w:rsidP="000132AE">
            <w:pPr>
              <w:jc w:val="both"/>
            </w:pPr>
            <w:r w:rsidRPr="002F5441">
              <w:rPr>
                <w:rPrChange w:id="1168" w:author="vopatrilova" w:date="2018-11-21T13:29:00Z">
                  <w:rPr>
                    <w:color w:val="0000FF" w:themeColor="hyperlink"/>
                    <w:u w:val="single"/>
                  </w:rPr>
                </w:rPrChange>
              </w:rPr>
              <w:t xml:space="preserve">BOBÁL, V. </w:t>
            </w:r>
            <w:r w:rsidRPr="002F5441">
              <w:rPr>
                <w:i/>
                <w:rPrChange w:id="1169" w:author="vopatrilova" w:date="2018-11-21T13:29:00Z">
                  <w:rPr>
                    <w:i/>
                    <w:color w:val="0000FF" w:themeColor="hyperlink"/>
                    <w:u w:val="single"/>
                  </w:rPr>
                </w:rPrChange>
              </w:rPr>
              <w:t>Identifikace systémů</w:t>
            </w:r>
            <w:r w:rsidRPr="002F5441">
              <w:rPr>
                <w:rPrChange w:id="1170" w:author="vopatrilova" w:date="2018-11-21T13:29:00Z">
                  <w:rPr>
                    <w:color w:val="0000FF" w:themeColor="hyperlink"/>
                    <w:u w:val="single"/>
                  </w:rPr>
                </w:rPrChange>
              </w:rPr>
              <w:t>. UTB ve Zlíně, Akademické centrum, 2009. ISBN 978-80-7318-888-7.</w:t>
            </w:r>
          </w:p>
          <w:p w:rsidR="0050115F" w:rsidRPr="00CE79CC" w:rsidRDefault="002F5441" w:rsidP="000132AE">
            <w:r w:rsidRPr="002F5441">
              <w:rPr>
                <w:rPrChange w:id="1171" w:author="vopatrilova" w:date="2018-11-21T13:29:00Z">
                  <w:rPr>
                    <w:color w:val="0000FF" w:themeColor="hyperlink"/>
                    <w:u w:val="single"/>
                  </w:rPr>
                </w:rPrChange>
              </w:rPr>
              <w:t xml:space="preserve">KUBALČÍK, M. </w:t>
            </w:r>
            <w:r w:rsidRPr="002F5441">
              <w:rPr>
                <w:i/>
                <w:rPrChange w:id="1172" w:author="vopatrilova" w:date="2018-11-21T13:29:00Z">
                  <w:rPr>
                    <w:i/>
                    <w:color w:val="0000FF" w:themeColor="hyperlink"/>
                    <w:u w:val="single"/>
                  </w:rPr>
                </w:rPrChange>
              </w:rPr>
              <w:t>Cvičení z předmětu Identifikace systémů</w:t>
            </w:r>
            <w:r w:rsidRPr="002F5441">
              <w:rPr>
                <w:rPrChange w:id="1173" w:author="vopatrilova" w:date="2018-11-21T13:29:00Z">
                  <w:rPr>
                    <w:color w:val="0000FF" w:themeColor="hyperlink"/>
                    <w:u w:val="single"/>
                  </w:rPr>
                </w:rPrChange>
              </w:rPr>
              <w:t>. UTB ve Zlíně, Akademické centrum, 2006.</w:t>
            </w:r>
          </w:p>
          <w:p w:rsidR="0050115F" w:rsidRPr="00CE79CC" w:rsidRDefault="002F5441" w:rsidP="000132AE">
            <w:r w:rsidRPr="002F5441">
              <w:rPr>
                <w:rPrChange w:id="1174" w:author="vopatrilova" w:date="2018-11-21T13:29:00Z">
                  <w:rPr>
                    <w:color w:val="0000FF" w:themeColor="hyperlink"/>
                    <w:u w:val="single"/>
                  </w:rPr>
                </w:rPrChange>
              </w:rPr>
              <w:t>ISBN 80-7318-497-4.</w:t>
            </w:r>
          </w:p>
          <w:p w:rsidR="0050115F" w:rsidRPr="00CE79CC" w:rsidRDefault="002F5441" w:rsidP="000132AE">
            <w:pPr>
              <w:jc w:val="both"/>
              <w:rPr>
                <w:b/>
                <w:bCs/>
              </w:rPr>
            </w:pPr>
            <w:r w:rsidRPr="002F5441">
              <w:rPr>
                <w:b/>
                <w:bCs/>
                <w:rPrChange w:id="1175" w:author="vopatrilova" w:date="2018-11-21T13:29:00Z">
                  <w:rPr>
                    <w:b/>
                    <w:bCs/>
                    <w:color w:val="0000FF" w:themeColor="hyperlink"/>
                    <w:u w:val="single"/>
                  </w:rPr>
                </w:rPrChange>
              </w:rPr>
              <w:t>Doporučená literatura:</w:t>
            </w:r>
          </w:p>
          <w:p w:rsidR="0050115F" w:rsidRPr="00CE79CC" w:rsidRDefault="002F5441" w:rsidP="000132AE">
            <w:pPr>
              <w:jc w:val="both"/>
            </w:pPr>
            <w:r w:rsidRPr="002F5441">
              <w:rPr>
                <w:rPrChange w:id="1176" w:author="vopatrilova" w:date="2018-11-21T13:29:00Z">
                  <w:rPr>
                    <w:color w:val="0000FF" w:themeColor="hyperlink"/>
                    <w:u w:val="single"/>
                  </w:rPr>
                </w:rPrChange>
              </w:rPr>
              <w:t xml:space="preserve">LJUNG, L. </w:t>
            </w:r>
            <w:r w:rsidRPr="002F5441">
              <w:rPr>
                <w:i/>
                <w:rPrChange w:id="1177" w:author="vopatrilova" w:date="2018-11-21T13:29:00Z">
                  <w:rPr>
                    <w:i/>
                    <w:color w:val="0000FF" w:themeColor="hyperlink"/>
                    <w:u w:val="single"/>
                  </w:rPr>
                </w:rPrChange>
              </w:rPr>
              <w:t>System Identification – Theory for the User</w:t>
            </w:r>
            <w:r w:rsidRPr="002F5441">
              <w:rPr>
                <w:rPrChange w:id="1178" w:author="vopatrilova" w:date="2018-11-21T13:29:00Z">
                  <w:rPr>
                    <w:color w:val="0000FF" w:themeColor="hyperlink"/>
                    <w:u w:val="single"/>
                  </w:rPr>
                </w:rPrChange>
              </w:rPr>
              <w:t xml:space="preserve">, Prentice-Hall, Englewood Cliffs, </w:t>
            </w:r>
            <w:proofErr w:type="gramStart"/>
            <w:r w:rsidRPr="002F5441">
              <w:rPr>
                <w:rPrChange w:id="1179" w:author="vopatrilova" w:date="2018-11-21T13:29:00Z">
                  <w:rPr>
                    <w:color w:val="0000FF" w:themeColor="hyperlink"/>
                    <w:u w:val="single"/>
                  </w:rPr>
                </w:rPrChange>
              </w:rPr>
              <w:t>N.J.</w:t>
            </w:r>
            <w:proofErr w:type="gramEnd"/>
            <w:r w:rsidRPr="002F5441">
              <w:rPr>
                <w:rPrChange w:id="1180" w:author="vopatrilova" w:date="2018-11-21T13:29:00Z">
                  <w:rPr>
                    <w:color w:val="0000FF" w:themeColor="hyperlink"/>
                    <w:u w:val="single"/>
                  </w:rPr>
                </w:rPrChange>
              </w:rPr>
              <w:t xml:space="preserve"> 1987,                                                       ISBN 0– 13-881-640-9</w:t>
            </w:r>
          </w:p>
          <w:p w:rsidR="0050115F" w:rsidRPr="00CE79CC" w:rsidRDefault="002F5441" w:rsidP="000132AE">
            <w:pPr>
              <w:jc w:val="both"/>
            </w:pPr>
            <w:r w:rsidRPr="002F5441">
              <w:rPr>
                <w:rPrChange w:id="1181" w:author="vopatrilova" w:date="2018-11-21T13:29:00Z">
                  <w:rPr>
                    <w:color w:val="0000FF" w:themeColor="hyperlink"/>
                    <w:u w:val="single"/>
                  </w:rPr>
                </w:rPrChange>
              </w:rPr>
              <w:t xml:space="preserve">KEESMAN, K. J. </w:t>
            </w:r>
            <w:r w:rsidRPr="002F5441">
              <w:rPr>
                <w:i/>
                <w:rPrChange w:id="1182" w:author="vopatrilova" w:date="2018-11-21T13:29:00Z">
                  <w:rPr>
                    <w:i/>
                    <w:color w:val="0000FF" w:themeColor="hyperlink"/>
                    <w:u w:val="single"/>
                  </w:rPr>
                </w:rPrChange>
              </w:rPr>
              <w:t>System Identification. An Introduction</w:t>
            </w:r>
            <w:r w:rsidRPr="002F5441">
              <w:rPr>
                <w:rPrChange w:id="1183" w:author="vopatrilova" w:date="2018-11-21T13:29:00Z">
                  <w:rPr>
                    <w:color w:val="0000FF" w:themeColor="hyperlink"/>
                    <w:u w:val="single"/>
                  </w:rPr>
                </w:rPrChange>
              </w:rPr>
              <w:t>. Springer-Verlag London, 2011, ISBN 978-0-85729-521-7.</w:t>
            </w:r>
          </w:p>
          <w:p w:rsidR="0050115F" w:rsidRPr="00CE79CC" w:rsidRDefault="002F5441" w:rsidP="000132AE">
            <w:pPr>
              <w:jc w:val="both"/>
            </w:pPr>
            <w:r w:rsidRPr="002F5441">
              <w:rPr>
                <w:rPrChange w:id="1184" w:author="vopatrilova" w:date="2018-11-21T13:29:00Z">
                  <w:rPr>
                    <w:color w:val="0000FF" w:themeColor="hyperlink"/>
                    <w:u w:val="single"/>
                  </w:rPr>
                </w:rPrChange>
              </w:rPr>
              <w:t xml:space="preserve">NELLES, O. </w:t>
            </w:r>
            <w:r w:rsidRPr="002F5441">
              <w:rPr>
                <w:i/>
                <w:rPrChange w:id="1185" w:author="vopatrilova" w:date="2018-11-21T13:29:00Z">
                  <w:rPr>
                    <w:i/>
                    <w:color w:val="0000FF" w:themeColor="hyperlink"/>
                    <w:u w:val="single"/>
                  </w:rPr>
                </w:rPrChange>
              </w:rPr>
              <w:t>Nonlinear System Identification</w:t>
            </w:r>
            <w:r w:rsidRPr="002F5441">
              <w:rPr>
                <w:rPrChange w:id="1186" w:author="vopatrilova" w:date="2018-11-21T13:29:00Z">
                  <w:rPr>
                    <w:color w:val="0000FF" w:themeColor="hyperlink"/>
                    <w:u w:val="single"/>
                  </w:rPr>
                </w:rPrChange>
              </w:rPr>
              <w:t>, Springer-Verlag Berlin, 2001, ISBN 3-540-67369-5.</w:t>
            </w:r>
          </w:p>
        </w:tc>
      </w:tr>
      <w:tr w:rsidR="0050115F"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115F" w:rsidRPr="00C557F3" w:rsidRDefault="0050115F" w:rsidP="000132AE">
            <w:pPr>
              <w:jc w:val="center"/>
              <w:rPr>
                <w:b/>
              </w:rPr>
            </w:pPr>
            <w:r w:rsidRPr="00C557F3">
              <w:rPr>
                <w:b/>
              </w:rPr>
              <w:t>Informace ke kombinované nebo distanční formě</w:t>
            </w:r>
          </w:p>
        </w:tc>
      </w:tr>
      <w:tr w:rsidR="0050115F" w:rsidRPr="00C557F3" w:rsidTr="000132AE">
        <w:tc>
          <w:tcPr>
            <w:tcW w:w="4787" w:type="dxa"/>
            <w:gridSpan w:val="3"/>
            <w:tcBorders>
              <w:top w:val="single" w:sz="2" w:space="0" w:color="auto"/>
            </w:tcBorders>
            <w:shd w:val="clear" w:color="auto" w:fill="F7CAAC"/>
          </w:tcPr>
          <w:p w:rsidR="0050115F" w:rsidRPr="00C557F3" w:rsidRDefault="0050115F" w:rsidP="000132AE">
            <w:pPr>
              <w:jc w:val="both"/>
            </w:pPr>
            <w:r w:rsidRPr="00C557F3">
              <w:rPr>
                <w:b/>
              </w:rPr>
              <w:t>Rozsah konzultací (soustředění)</w:t>
            </w:r>
          </w:p>
        </w:tc>
        <w:tc>
          <w:tcPr>
            <w:tcW w:w="889" w:type="dxa"/>
            <w:tcBorders>
              <w:top w:val="single" w:sz="2" w:space="0" w:color="auto"/>
            </w:tcBorders>
          </w:tcPr>
          <w:p w:rsidR="0050115F" w:rsidRPr="00C557F3" w:rsidRDefault="0050115F" w:rsidP="000132AE">
            <w:pPr>
              <w:jc w:val="center"/>
            </w:pPr>
            <w:r w:rsidRPr="00C557F3">
              <w:t>20</w:t>
            </w:r>
          </w:p>
        </w:tc>
        <w:tc>
          <w:tcPr>
            <w:tcW w:w="4179" w:type="dxa"/>
            <w:gridSpan w:val="4"/>
            <w:tcBorders>
              <w:top w:val="single" w:sz="2" w:space="0" w:color="auto"/>
            </w:tcBorders>
            <w:shd w:val="clear" w:color="auto" w:fill="F7CAAC"/>
          </w:tcPr>
          <w:p w:rsidR="0050115F" w:rsidRPr="00C557F3" w:rsidRDefault="0050115F" w:rsidP="000132AE">
            <w:pPr>
              <w:jc w:val="both"/>
              <w:rPr>
                <w:b/>
              </w:rPr>
            </w:pPr>
            <w:r w:rsidRPr="00C557F3">
              <w:rPr>
                <w:b/>
              </w:rPr>
              <w:t xml:space="preserve">hodin </w:t>
            </w:r>
          </w:p>
        </w:tc>
      </w:tr>
      <w:tr w:rsidR="0050115F" w:rsidRPr="00C557F3" w:rsidTr="000132AE">
        <w:tc>
          <w:tcPr>
            <w:tcW w:w="9855" w:type="dxa"/>
            <w:gridSpan w:val="8"/>
            <w:shd w:val="clear" w:color="auto" w:fill="F7CAAC"/>
          </w:tcPr>
          <w:p w:rsidR="0050115F" w:rsidRPr="00C557F3" w:rsidRDefault="0050115F" w:rsidP="000132AE">
            <w:pPr>
              <w:jc w:val="both"/>
              <w:rPr>
                <w:b/>
              </w:rPr>
            </w:pPr>
            <w:r w:rsidRPr="00C557F3">
              <w:rPr>
                <w:b/>
              </w:rPr>
              <w:t>Informace o způsobu kontaktu s vyučujícím</w:t>
            </w:r>
          </w:p>
        </w:tc>
      </w:tr>
      <w:tr w:rsidR="0050115F" w:rsidRPr="00C557F3" w:rsidTr="009937E2">
        <w:trPr>
          <w:trHeight w:val="770"/>
        </w:trPr>
        <w:tc>
          <w:tcPr>
            <w:tcW w:w="9855" w:type="dxa"/>
            <w:gridSpan w:val="8"/>
          </w:tcPr>
          <w:p w:rsidR="0050115F" w:rsidRPr="00C557F3" w:rsidRDefault="0050115F" w:rsidP="000132AE">
            <w:pPr>
              <w:jc w:val="both"/>
            </w:pPr>
            <w:r w:rsidRPr="00C557F3">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rPr>
          <w:trHeight w:val="58"/>
        </w:trPr>
        <w:tc>
          <w:tcPr>
            <w:tcW w:w="9855" w:type="dxa"/>
            <w:gridSpan w:val="8"/>
            <w:tcBorders>
              <w:bottom w:val="double" w:sz="4" w:space="0" w:color="auto"/>
            </w:tcBorders>
            <w:shd w:val="clear" w:color="auto" w:fill="BDD6EE"/>
          </w:tcPr>
          <w:p w:rsidR="00C557F3" w:rsidRPr="00C557F3" w:rsidRDefault="00C557F3" w:rsidP="000132AE">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187" w:author="vopatrilova" w:date="2018-11-17T11:32:00Z">
              <w:r w:rsidR="002F5441" w:rsidRPr="002F5441">
                <w:rPr>
                  <w:rStyle w:val="Odkazintenzivn"/>
                  <w:rPrChange w:id="1188" w:author="vopatrilova" w:date="2018-11-17T11:32:00Z">
                    <w:rPr>
                      <w:b/>
                      <w:color w:val="0000FF" w:themeColor="hyperlink"/>
                      <w:u w:val="single"/>
                    </w:rPr>
                  </w:rPrChange>
                </w:rPr>
                <w:t>Abecední seznam</w:t>
              </w:r>
            </w:ins>
            <w:del w:id="1189"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50115F" w:rsidRDefault="00C557F3" w:rsidP="000132AE">
            <w:pPr>
              <w:jc w:val="both"/>
              <w:rPr>
                <w:ins w:id="1190" w:author="vopatrilova" w:date="2018-11-09T09:20:00Z"/>
                <w:rFonts w:eastAsiaTheme="majorEastAsia"/>
                <w:color w:val="222222"/>
              </w:rPr>
            </w:pPr>
            <w:bookmarkStart w:id="1191" w:name="kinematikaAdynamika"/>
            <w:r w:rsidRPr="00C557F3">
              <w:t>Kinematika a dynamika mechatronických systémů</w:t>
            </w:r>
            <w:bookmarkEnd w:id="1191"/>
          </w:p>
          <w:p w:rsidR="00C557F3" w:rsidRPr="00C557F3" w:rsidRDefault="00C557F3" w:rsidP="000132AE">
            <w:pPr>
              <w:jc w:val="both"/>
              <w:rPr>
                <w:b/>
              </w:rPr>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Povinně volitelný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24p+28c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 xml:space="preserve">Předpokládaná je znalost obsahu předmětů Elektrotechnika, Mechatronické systémy, Automatické řízení. Dále se předpokládá středoškolská znalost vektorového počtu v 2D a 3D. Základní znalosti z mechaniky a lineárních obyčejných diferenciálních rovnic 1. a 2. řádu, získané v průběhu předchozího studia oboru. </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Přednášky,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ind w:left="227" w:hanging="227"/>
              <w:jc w:val="both"/>
            </w:pPr>
            <w:r w:rsidRPr="00C557F3">
              <w:t xml:space="preserve">3. Úspěšné a samostatné vypracování všech zadaných sem. </w:t>
            </w:r>
            <w:proofErr w:type="gramStart"/>
            <w:r w:rsidRPr="00C557F3">
              <w:t>prací</w:t>
            </w:r>
            <w:proofErr w:type="gramEnd"/>
            <w:r w:rsidRPr="00C557F3">
              <w:t xml:space="preserve"> v průběhu semestru. </w:t>
            </w:r>
          </w:p>
          <w:p w:rsidR="00C557F3" w:rsidRPr="00C557F3" w:rsidRDefault="00C557F3" w:rsidP="000132AE">
            <w:pPr>
              <w:ind w:left="213" w:hanging="213"/>
              <w:jc w:val="both"/>
            </w:pPr>
            <w:r w:rsidRPr="00C557F3">
              <w:t>4. Prokázání úspěšného zvládnutí probírané tématiky a výpočtových dovedností při písemném testu.</w:t>
            </w:r>
          </w:p>
        </w:tc>
      </w:tr>
      <w:tr w:rsidR="00C557F3" w:rsidRPr="00C557F3" w:rsidTr="000132AE">
        <w:trPr>
          <w:trHeight w:val="58"/>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RNDr. Ing. Zdeněk Úředníček,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 xml:space="preserve">Metodicky, přednáší, cvičí. </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RNDr. Ing. Zdeněk Úředníček, CSc. (přednášky 100%)</w:t>
            </w:r>
          </w:p>
        </w:tc>
      </w:tr>
      <w:tr w:rsidR="00C557F3" w:rsidRPr="00C557F3" w:rsidTr="000132AE">
        <w:trPr>
          <w:trHeight w:val="109"/>
        </w:trPr>
        <w:tc>
          <w:tcPr>
            <w:tcW w:w="9855" w:type="dxa"/>
            <w:gridSpan w:val="8"/>
            <w:tcBorders>
              <w:top w:val="nil"/>
            </w:tcBorders>
          </w:tcPr>
          <w:p w:rsidR="00C557F3" w:rsidRPr="00C557F3" w:rsidRDefault="00C557F3" w:rsidP="000132AE">
            <w:pPr>
              <w:jc w:val="both"/>
            </w:pPr>
          </w:p>
        </w:tc>
      </w:tr>
      <w:tr w:rsidR="00C557F3" w:rsidRPr="00C557F3" w:rsidTr="000132AE">
        <w:trPr>
          <w:trHeight w:val="58"/>
        </w:trPr>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 w:rsidR="00C557F3" w:rsidRPr="00C557F3" w:rsidRDefault="00C557F3" w:rsidP="000132AE">
            <w:pPr>
              <w:jc w:val="both"/>
              <w:rPr>
                <w:noProof/>
              </w:rPr>
            </w:pPr>
          </w:p>
        </w:tc>
      </w:tr>
      <w:tr w:rsidR="00C557F3" w:rsidRPr="00C557F3" w:rsidTr="000132AE">
        <w:trPr>
          <w:trHeight w:val="2372"/>
        </w:trPr>
        <w:tc>
          <w:tcPr>
            <w:tcW w:w="9855" w:type="dxa"/>
            <w:gridSpan w:val="8"/>
            <w:tcBorders>
              <w:top w:val="nil"/>
              <w:bottom w:val="single" w:sz="12" w:space="0" w:color="auto"/>
            </w:tcBorders>
          </w:tcPr>
          <w:p w:rsidR="00C557F3" w:rsidRPr="00C557F3" w:rsidRDefault="00C557F3" w:rsidP="000132AE">
            <w:pPr>
              <w:rPr>
                <w:color w:val="000000"/>
                <w:shd w:val="clear" w:color="auto" w:fill="F5F5F5"/>
              </w:rPr>
            </w:pPr>
            <w:r w:rsidRPr="00C557F3">
              <w:t>Absolvováním tohoto předmětu získají studenti znalosti a díky řadě řešených příkladů i dovednost</w:t>
            </w:r>
            <w:ins w:id="1192" w:author="vopatrilova" w:date="2018-11-16T08:46:00Z">
              <w:r w:rsidR="00012249">
                <w:t>i</w:t>
              </w:r>
            </w:ins>
            <w:del w:id="1193" w:author="vopatrilova" w:date="2018-11-16T08:46:00Z">
              <w:r w:rsidRPr="00C557F3" w:rsidDel="00012249">
                <w:delText>í</w:delText>
              </w:r>
            </w:del>
            <w:r w:rsidRPr="00C557F3">
              <w:t xml:space="preserve"> z oblasti kinematiky, inverzní kinematiky a dynamiky pohybových systémů průmyslových robotů a manipulačních systémů</w:t>
            </w:r>
            <w:r w:rsidRPr="00C557F3">
              <w:rPr>
                <w:color w:val="000000"/>
                <w:shd w:val="clear" w:color="auto" w:fill="F5F5F5"/>
              </w:rPr>
              <w:t>.</w:t>
            </w:r>
          </w:p>
          <w:p w:rsidR="00C557F3" w:rsidRPr="00C557F3" w:rsidRDefault="00C557F3" w:rsidP="000132AE">
            <w:r w:rsidRPr="00C557F3">
              <w:t>Témata:</w:t>
            </w:r>
          </w:p>
          <w:p w:rsidR="00C557F3" w:rsidRPr="00C557F3" w:rsidRDefault="00C557F3" w:rsidP="00C557F3">
            <w:pPr>
              <w:numPr>
                <w:ilvl w:val="0"/>
                <w:numId w:val="19"/>
              </w:numPr>
              <w:tabs>
                <w:tab w:val="left" w:pos="322"/>
              </w:tabs>
            </w:pPr>
            <w:r w:rsidRPr="00C557F3">
              <w:t>Úvod. Co je kinematika, přímá a inverzní kinematická úloha.</w:t>
            </w:r>
          </w:p>
          <w:p w:rsidR="00C557F3" w:rsidRPr="00C557F3" w:rsidRDefault="00C557F3" w:rsidP="00C557F3">
            <w:pPr>
              <w:numPr>
                <w:ilvl w:val="0"/>
                <w:numId w:val="19"/>
              </w:numPr>
              <w:tabs>
                <w:tab w:val="left" w:pos="322"/>
              </w:tabs>
            </w:pPr>
            <w:r w:rsidRPr="00C557F3">
              <w:t>Analytická geometrie v rovině. Souřadnice, souřadnice v rovině, vzdálenost bodů, střed úsečky, vektory, orientované úsečky, vztah mezi geometrickým významem a algebraickým vektorem, sčítání vektorů, násobení vektorů číslem, skalární součin vektorů, geometrický význam, úhel vektorů, parametrické vyjádření přímky, vzájemná poloha přímek daných parametricky, obecný tvar přímky, polohové úlohy v rovině, metrické úlohy v rovině, směrnicový a úsekový tvar přímky</w:t>
            </w:r>
          </w:p>
          <w:p w:rsidR="00C557F3" w:rsidRPr="00C557F3" w:rsidRDefault="00C557F3" w:rsidP="00C557F3">
            <w:pPr>
              <w:numPr>
                <w:ilvl w:val="0"/>
                <w:numId w:val="19"/>
              </w:numPr>
              <w:tabs>
                <w:tab w:val="left" w:pos="322"/>
              </w:tabs>
            </w:pPr>
            <w:r w:rsidRPr="00C557F3">
              <w:t>Analytická geometrie v 3D prostoru. Báze vektorového prostoru a vektorový součin vektorů. Rovnice přímky, kolmost, příčka mimoběžek.</w:t>
            </w:r>
          </w:p>
          <w:p w:rsidR="00C557F3" w:rsidRPr="00C557F3" w:rsidRDefault="00C557F3" w:rsidP="00C557F3">
            <w:pPr>
              <w:numPr>
                <w:ilvl w:val="0"/>
                <w:numId w:val="19"/>
              </w:numPr>
              <w:tabs>
                <w:tab w:val="left" w:pos="322"/>
              </w:tabs>
            </w:pPr>
            <w:r w:rsidRPr="00C557F3">
              <w:t>Pohyb tělesa v 3D prostoru. Rotační, transformační matice při pohybu okolo globálních a lokálních os.</w:t>
            </w:r>
          </w:p>
          <w:p w:rsidR="00C557F3" w:rsidRPr="00C557F3" w:rsidRDefault="00C557F3" w:rsidP="00C557F3">
            <w:pPr>
              <w:numPr>
                <w:ilvl w:val="0"/>
                <w:numId w:val="19"/>
              </w:numPr>
              <w:tabs>
                <w:tab w:val="left" w:pos="322"/>
              </w:tabs>
            </w:pPr>
            <w:r w:rsidRPr="00C557F3">
              <w:t>Základní pohyby mechanických struktur: Série rotačních pohybů, Eulerova věta.</w:t>
            </w:r>
          </w:p>
          <w:p w:rsidR="00C557F3" w:rsidRPr="00C557F3" w:rsidRDefault="00C557F3" w:rsidP="00C557F3">
            <w:pPr>
              <w:numPr>
                <w:ilvl w:val="0"/>
                <w:numId w:val="19"/>
              </w:numPr>
              <w:tabs>
                <w:tab w:val="left" w:pos="322"/>
              </w:tabs>
            </w:pPr>
            <w:r w:rsidRPr="00C557F3">
              <w:t>Kombinovaný pohyb řetězce tuhých těles. Homogenní matice transformace, homogenní vektor bodu v 3D prostoru. Skládání pohybů.</w:t>
            </w:r>
          </w:p>
          <w:p w:rsidR="00C557F3" w:rsidRPr="00C557F3" w:rsidRDefault="00C557F3" w:rsidP="00C557F3">
            <w:pPr>
              <w:numPr>
                <w:ilvl w:val="0"/>
                <w:numId w:val="19"/>
              </w:numPr>
              <w:tabs>
                <w:tab w:val="left" w:pos="322"/>
              </w:tabs>
            </w:pPr>
            <w:r w:rsidRPr="00C557F3">
              <w:t>Přímá kinematická úloha a její souvislost s vektorovou grafikou v 3D prostoru.</w:t>
            </w:r>
          </w:p>
          <w:p w:rsidR="00C557F3" w:rsidRPr="00C557F3" w:rsidRDefault="00C557F3" w:rsidP="00C557F3">
            <w:pPr>
              <w:numPr>
                <w:ilvl w:val="0"/>
                <w:numId w:val="19"/>
              </w:numPr>
              <w:tabs>
                <w:tab w:val="left" w:pos="322"/>
              </w:tabs>
            </w:pPr>
            <w:r w:rsidRPr="00C557F3">
              <w:t>Inverzní kinematická úloha. Její řešení pro obvyklé typy manipulátorů.</w:t>
            </w:r>
          </w:p>
          <w:p w:rsidR="00C557F3" w:rsidRPr="00C557F3" w:rsidRDefault="00C557F3" w:rsidP="00C557F3">
            <w:pPr>
              <w:numPr>
                <w:ilvl w:val="0"/>
                <w:numId w:val="19"/>
              </w:numPr>
              <w:tabs>
                <w:tab w:val="left" w:pos="322"/>
              </w:tabs>
            </w:pPr>
            <w:r w:rsidRPr="00C557F3">
              <w:t>Matematická formulace inverzní kinematické úlohy a možnosti jejího řešení.</w:t>
            </w:r>
          </w:p>
          <w:p w:rsidR="00C557F3" w:rsidRPr="00C557F3" w:rsidRDefault="00C557F3" w:rsidP="00C557F3">
            <w:pPr>
              <w:numPr>
                <w:ilvl w:val="0"/>
                <w:numId w:val="19"/>
              </w:numPr>
              <w:tabs>
                <w:tab w:val="left" w:pos="322"/>
              </w:tabs>
            </w:pPr>
            <w:r w:rsidRPr="00C557F3">
              <w:t>Obecné principy popisu dynamiky mechatronických soustav. Lagrangeovy rovnice II. druhu. Princip a souvislost s popisem kinematiky</w:t>
            </w:r>
          </w:p>
          <w:p w:rsidR="00C557F3" w:rsidRPr="00C557F3" w:rsidRDefault="00C557F3" w:rsidP="00C557F3">
            <w:pPr>
              <w:numPr>
                <w:ilvl w:val="0"/>
                <w:numId w:val="19"/>
              </w:numPr>
              <w:tabs>
                <w:tab w:val="left" w:pos="322"/>
              </w:tabs>
            </w:pPr>
            <w:r w:rsidRPr="00C557F3">
              <w:t>Případová studie: Určení kinematických transformačních rovnic pro základní typy průmyslových robotů-SCARA</w:t>
            </w:r>
          </w:p>
          <w:p w:rsidR="00C557F3" w:rsidRPr="00C557F3" w:rsidRDefault="00C557F3" w:rsidP="00C557F3">
            <w:pPr>
              <w:numPr>
                <w:ilvl w:val="0"/>
                <w:numId w:val="19"/>
              </w:numPr>
              <w:tabs>
                <w:tab w:val="left" w:pos="322"/>
              </w:tabs>
            </w:pPr>
            <w:r w:rsidRPr="00C557F3">
              <w:t>Případová studie: Určení kinematických transformačních rovnic pro základní typy průmyslových robotů-Antromorfní robot</w:t>
            </w:r>
          </w:p>
          <w:p w:rsidR="00C557F3" w:rsidRPr="00C557F3" w:rsidRDefault="00C557F3" w:rsidP="00C557F3">
            <w:pPr>
              <w:numPr>
                <w:ilvl w:val="0"/>
                <w:numId w:val="19"/>
              </w:numPr>
              <w:tabs>
                <w:tab w:val="left" w:pos="322"/>
              </w:tabs>
            </w:pPr>
            <w:r w:rsidRPr="00C557F3">
              <w:t>Případová studie: Určení dynamických rovnic pro trojkloubovou rovinnou strukturu</w:t>
            </w:r>
          </w:p>
          <w:p w:rsidR="00C557F3" w:rsidRPr="00C557F3" w:rsidRDefault="00C557F3" w:rsidP="00C557F3">
            <w:pPr>
              <w:numPr>
                <w:ilvl w:val="0"/>
                <w:numId w:val="19"/>
              </w:numPr>
              <w:tabs>
                <w:tab w:val="left" w:pos="322"/>
              </w:tabs>
            </w:pPr>
            <w:r w:rsidRPr="00C557F3">
              <w:t>Případová studie: Určení dynamických rovnic pro dvojkloubovou prostorovou strukturu- Cardanovo uložení</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977522" w:rsidRPr="00977522" w:rsidTr="000132AE">
        <w:trPr>
          <w:trHeight w:val="425"/>
        </w:trPr>
        <w:tc>
          <w:tcPr>
            <w:tcW w:w="9855" w:type="dxa"/>
            <w:gridSpan w:val="8"/>
            <w:tcBorders>
              <w:top w:val="nil"/>
            </w:tcBorders>
          </w:tcPr>
          <w:p w:rsidR="00977522" w:rsidRPr="00CE79CC" w:rsidRDefault="002F5441" w:rsidP="00977522">
            <w:pPr>
              <w:jc w:val="both"/>
              <w:rPr>
                <w:ins w:id="1194" w:author="vopatrilova" w:date="2018-11-16T14:50:00Z"/>
                <w:b/>
                <w:bCs/>
              </w:rPr>
            </w:pPr>
            <w:ins w:id="1195" w:author="vopatrilova" w:date="2018-11-16T14:50:00Z">
              <w:r w:rsidRPr="002F5441">
                <w:rPr>
                  <w:b/>
                  <w:bCs/>
                  <w:rPrChange w:id="1196" w:author="vopatrilova" w:date="2018-11-21T13:29:00Z">
                    <w:rPr>
                      <w:b/>
                      <w:bCs/>
                      <w:color w:val="0000FF" w:themeColor="hyperlink"/>
                      <w:u w:val="single"/>
                    </w:rPr>
                  </w:rPrChange>
                </w:rPr>
                <w:t>Povinná literatura:</w:t>
              </w:r>
            </w:ins>
          </w:p>
          <w:p w:rsidR="00977522" w:rsidRPr="009A2C94" w:rsidRDefault="00BF57D1" w:rsidP="00977522">
            <w:pPr>
              <w:ind w:left="1231" w:hanging="1191"/>
              <w:rPr>
                <w:ins w:id="1197" w:author="vopatrilova" w:date="2018-11-16T14:50:00Z"/>
                <w:rPrChange w:id="1198" w:author="vopatrilova" w:date="2018-11-22T12:41:00Z">
                  <w:rPr>
                    <w:ins w:id="1199" w:author="vopatrilova" w:date="2018-11-16T14:50:00Z"/>
                    <w:b/>
                  </w:rPr>
                </w:rPrChange>
              </w:rPr>
            </w:pPr>
            <w:ins w:id="1200" w:author="vopatrilova" w:date="2018-11-16T14:50:00Z">
              <w:r w:rsidRPr="009A2C94">
                <w:t>ÚŘEDNÍČEK</w:t>
              </w:r>
              <w:r w:rsidR="002F5441" w:rsidRPr="009A2C94">
                <w:rPr>
                  <w:rPrChange w:id="1201" w:author="vopatrilova" w:date="2018-11-22T12:41:00Z">
                    <w:rPr>
                      <w:b/>
                      <w:color w:val="0000FF" w:themeColor="hyperlink"/>
                      <w:u w:val="single"/>
                    </w:rPr>
                  </w:rPrChange>
                </w:rPr>
                <w:t xml:space="preserve">, Z.: </w:t>
              </w:r>
              <w:r w:rsidR="002F5441" w:rsidRPr="00BF57D1">
                <w:rPr>
                  <w:i/>
                  <w:rPrChange w:id="1202" w:author="Jiří Vojtěšek" w:date="2018-11-24T21:17:00Z">
                    <w:rPr>
                      <w:b/>
                      <w:color w:val="0000FF" w:themeColor="hyperlink"/>
                      <w:u w:val="single"/>
                    </w:rPr>
                  </w:rPrChange>
                </w:rPr>
                <w:t>Robotika</w:t>
              </w:r>
              <w:r w:rsidR="002F5441" w:rsidRPr="009A2C94">
                <w:rPr>
                  <w:rPrChange w:id="1203" w:author="vopatrilova" w:date="2018-11-22T12:41:00Z">
                    <w:rPr>
                      <w:b/>
                      <w:color w:val="0000FF" w:themeColor="hyperlink"/>
                      <w:u w:val="single"/>
                    </w:rPr>
                  </w:rPrChange>
                </w:rPr>
                <w:t>, skripta UTB ve Zlíně, Zlín 2012, 978–80–7454–223-7</w:t>
              </w:r>
            </w:ins>
          </w:p>
          <w:p w:rsidR="009A2C94" w:rsidRDefault="00BF57D1" w:rsidP="00977522">
            <w:pPr>
              <w:ind w:left="1231" w:hanging="1191"/>
              <w:rPr>
                <w:ins w:id="1204" w:author="vopatrilova" w:date="2018-11-22T12:42:00Z"/>
              </w:rPr>
            </w:pPr>
            <w:ins w:id="1205" w:author="vopatrilova" w:date="2018-11-16T14:50:00Z">
              <w:r w:rsidRPr="009A2C94">
                <w:t>JAZAR</w:t>
              </w:r>
              <w:r w:rsidR="002F5441" w:rsidRPr="009A2C94">
                <w:rPr>
                  <w:rPrChange w:id="1206" w:author="vopatrilova" w:date="2018-11-22T12:41:00Z">
                    <w:rPr>
                      <w:b/>
                      <w:color w:val="0000FF" w:themeColor="hyperlink"/>
                      <w:u w:val="single"/>
                    </w:rPr>
                  </w:rPrChange>
                </w:rPr>
                <w:t xml:space="preserve">, R. N.: </w:t>
              </w:r>
              <w:r w:rsidR="002F5441" w:rsidRPr="00BF57D1">
                <w:rPr>
                  <w:i/>
                  <w:rPrChange w:id="1207" w:author="Jiří Vojtěšek" w:date="2018-11-24T21:17:00Z">
                    <w:rPr>
                      <w:b/>
                      <w:color w:val="0000FF" w:themeColor="hyperlink"/>
                      <w:u w:val="single"/>
                    </w:rPr>
                  </w:rPrChange>
                </w:rPr>
                <w:t>Theory</w:t>
              </w:r>
              <w:r w:rsidR="002F5441" w:rsidRPr="00BF57D1">
                <w:rPr>
                  <w:i/>
                  <w:rPrChange w:id="1208" w:author="Jiří Vojtěšek" w:date="2018-11-24T21:17:00Z">
                    <w:rPr>
                      <w:color w:val="0000FF" w:themeColor="hyperlink"/>
                      <w:u w:val="single"/>
                    </w:rPr>
                  </w:rPrChange>
                </w:rPr>
                <w:t xml:space="preserve"> of Applied Robotic: Kinematics, Dynamics, and Control</w:t>
              </w:r>
              <w:r w:rsidR="002F5441" w:rsidRPr="002F5441">
                <w:rPr>
                  <w:rPrChange w:id="1209" w:author="vopatrilova" w:date="2018-11-21T13:29:00Z">
                    <w:rPr>
                      <w:color w:val="0000FF" w:themeColor="hyperlink"/>
                      <w:u w:val="single"/>
                    </w:rPr>
                  </w:rPrChange>
                </w:rPr>
                <w:t>, Springer</w:t>
              </w:r>
              <w:r w:rsidR="009A2C94">
                <w:t xml:space="preserve"> Science + Business Media,</w:t>
              </w:r>
            </w:ins>
          </w:p>
          <w:p w:rsidR="00977522" w:rsidDel="00BF57D1" w:rsidRDefault="002F5441" w:rsidP="00977522">
            <w:pPr>
              <w:ind w:left="1231" w:hanging="1191"/>
              <w:rPr>
                <w:ins w:id="1210" w:author="vopatrilova" w:date="2018-11-22T12:42:00Z"/>
                <w:del w:id="1211" w:author="Jiří Vojtěšek" w:date="2018-11-24T21:17:00Z"/>
              </w:rPr>
            </w:pPr>
            <w:ins w:id="1212" w:author="vopatrilova" w:date="2018-11-16T14:50:00Z">
              <w:r w:rsidRPr="002F5441">
                <w:rPr>
                  <w:rPrChange w:id="1213" w:author="vopatrilova" w:date="2018-11-21T13:29:00Z">
                    <w:rPr>
                      <w:color w:val="0000FF" w:themeColor="hyperlink"/>
                      <w:u w:val="single"/>
                    </w:rPr>
                  </w:rPrChange>
                </w:rPr>
                <w:t>LLC, New York, 2007, ISBN-13:978-0-387-32475-3</w:t>
              </w:r>
            </w:ins>
          </w:p>
          <w:p w:rsidR="009A2C94" w:rsidRPr="00CE79CC" w:rsidRDefault="009A2C94">
            <w:pPr>
              <w:ind w:left="1231" w:hanging="1191"/>
              <w:rPr>
                <w:ins w:id="1214" w:author="vopatrilova" w:date="2018-11-16T14:50:00Z"/>
              </w:rPr>
            </w:pPr>
          </w:p>
          <w:p w:rsidR="00977522" w:rsidRPr="00CE79CC" w:rsidRDefault="002F5441" w:rsidP="00977522">
            <w:pPr>
              <w:ind w:left="889" w:hanging="889"/>
              <w:rPr>
                <w:ins w:id="1215" w:author="vopatrilova" w:date="2018-11-16T14:50:00Z"/>
                <w:b/>
              </w:rPr>
            </w:pPr>
            <w:ins w:id="1216" w:author="vopatrilova" w:date="2018-11-16T14:50:00Z">
              <w:r w:rsidRPr="002F5441">
                <w:rPr>
                  <w:b/>
                  <w:rPrChange w:id="1217" w:author="vopatrilova" w:date="2018-11-21T13:29:00Z">
                    <w:rPr>
                      <w:b/>
                      <w:color w:val="0000FF" w:themeColor="hyperlink"/>
                      <w:u w:val="single"/>
                    </w:rPr>
                  </w:rPrChange>
                </w:rPr>
                <w:t>Doporučená literatura:</w:t>
              </w:r>
            </w:ins>
          </w:p>
          <w:p w:rsidR="009A2C94" w:rsidRPr="009A2C94" w:rsidRDefault="00BF57D1" w:rsidP="00977522">
            <w:pPr>
              <w:ind w:left="1031" w:hanging="1031"/>
              <w:rPr>
                <w:ins w:id="1218" w:author="vopatrilova" w:date="2018-11-22T12:42:00Z"/>
              </w:rPr>
            </w:pPr>
            <w:ins w:id="1219" w:author="vopatrilova" w:date="2018-11-16T14:50:00Z">
              <w:r w:rsidRPr="009A2C94">
                <w:t>CRAIG</w:t>
              </w:r>
              <w:r w:rsidR="002F5441" w:rsidRPr="009A2C94">
                <w:rPr>
                  <w:rPrChange w:id="1220" w:author="vopatrilova" w:date="2018-11-22T12:42:00Z">
                    <w:rPr>
                      <w:b/>
                      <w:color w:val="0000FF" w:themeColor="hyperlink"/>
                      <w:u w:val="single"/>
                    </w:rPr>
                  </w:rPrChange>
                </w:rPr>
                <w:t xml:space="preserve">, J. J. </w:t>
              </w:r>
              <w:r w:rsidR="002F5441" w:rsidRPr="00BF57D1">
                <w:rPr>
                  <w:i/>
                  <w:rPrChange w:id="1221" w:author="Jiří Vojtěšek" w:date="2018-11-24T21:17:00Z">
                    <w:rPr>
                      <w:b/>
                      <w:color w:val="0000FF" w:themeColor="hyperlink"/>
                      <w:u w:val="single"/>
                    </w:rPr>
                  </w:rPrChange>
                </w:rPr>
                <w:t>Introduction to Robotics, Mechanics and Control</w:t>
              </w:r>
              <w:r w:rsidR="002F5441" w:rsidRPr="009A2C94">
                <w:rPr>
                  <w:rPrChange w:id="1222" w:author="vopatrilova" w:date="2018-11-22T12:42:00Z">
                    <w:rPr>
                      <w:b/>
                      <w:color w:val="0000FF" w:themeColor="hyperlink"/>
                      <w:u w:val="single"/>
                    </w:rPr>
                  </w:rPrChange>
                </w:rPr>
                <w:t>. Reading, Mas. : Addiso</w:t>
              </w:r>
              <w:r w:rsidR="009A2C94" w:rsidRPr="009A2C94">
                <w:t>n-Wessley, 1989. ISBN</w:t>
              </w:r>
            </w:ins>
          </w:p>
          <w:p w:rsidR="00977522" w:rsidRPr="009A2C94" w:rsidRDefault="002F5441" w:rsidP="00977522">
            <w:pPr>
              <w:ind w:left="1031" w:hanging="1031"/>
              <w:rPr>
                <w:ins w:id="1223" w:author="vopatrilova" w:date="2018-11-16T14:50:00Z"/>
              </w:rPr>
            </w:pPr>
            <w:ins w:id="1224" w:author="vopatrilova" w:date="2018-11-16T14:50:00Z">
              <w:r w:rsidRPr="009A2C94">
                <w:rPr>
                  <w:rPrChange w:id="1225" w:author="vopatrilova" w:date="2018-11-22T12:42:00Z">
                    <w:rPr>
                      <w:color w:val="0000FF" w:themeColor="hyperlink"/>
                      <w:u w:val="single"/>
                    </w:rPr>
                  </w:rPrChange>
                </w:rPr>
                <w:t>0201103265</w:t>
              </w:r>
            </w:ins>
          </w:p>
          <w:p w:rsidR="00977522" w:rsidRPr="009A2C94" w:rsidRDefault="00BF57D1" w:rsidP="00977522">
            <w:pPr>
              <w:ind w:left="889" w:hanging="889"/>
              <w:rPr>
                <w:ins w:id="1226" w:author="vopatrilova" w:date="2018-11-16T14:50:00Z"/>
              </w:rPr>
            </w:pPr>
            <w:ins w:id="1227" w:author="vopatrilova" w:date="2018-11-16T14:50:00Z">
              <w:r w:rsidRPr="009A2C94">
                <w:t>CRITCHLOW</w:t>
              </w:r>
              <w:r w:rsidR="002F5441" w:rsidRPr="009A2C94">
                <w:rPr>
                  <w:rPrChange w:id="1228" w:author="vopatrilova" w:date="2018-11-22T12:42:00Z">
                    <w:rPr>
                      <w:b/>
                      <w:color w:val="0000FF" w:themeColor="hyperlink"/>
                      <w:u w:val="single"/>
                    </w:rPr>
                  </w:rPrChange>
                </w:rPr>
                <w:t xml:space="preserve">, A. J. </w:t>
              </w:r>
              <w:r w:rsidR="002F5441" w:rsidRPr="00BF57D1">
                <w:rPr>
                  <w:i/>
                  <w:rPrChange w:id="1229" w:author="Jiří Vojtěšek" w:date="2018-11-24T21:17:00Z">
                    <w:rPr>
                      <w:b/>
                      <w:color w:val="0000FF" w:themeColor="hyperlink"/>
                      <w:u w:val="single"/>
                    </w:rPr>
                  </w:rPrChange>
                </w:rPr>
                <w:t>Introduction to Robotics</w:t>
              </w:r>
              <w:r w:rsidR="002F5441" w:rsidRPr="009A2C94">
                <w:rPr>
                  <w:rPrChange w:id="1230" w:author="vopatrilova" w:date="2018-11-22T12:42:00Z">
                    <w:rPr>
                      <w:b/>
                      <w:color w:val="0000FF" w:themeColor="hyperlink"/>
                      <w:u w:val="single"/>
                    </w:rPr>
                  </w:rPrChange>
                </w:rPr>
                <w:t xml:space="preserve">. New </w:t>
              </w:r>
              <w:proofErr w:type="gramStart"/>
              <w:r w:rsidR="002F5441" w:rsidRPr="009A2C94">
                <w:rPr>
                  <w:rPrChange w:id="1231" w:author="vopatrilova" w:date="2018-11-22T12:42:00Z">
                    <w:rPr>
                      <w:color w:val="0000FF" w:themeColor="hyperlink"/>
                      <w:u w:val="single"/>
                    </w:rPr>
                  </w:rPrChange>
                </w:rPr>
                <w:t>York : Macmillan</w:t>
              </w:r>
              <w:proofErr w:type="gramEnd"/>
              <w:r w:rsidR="002F5441" w:rsidRPr="009A2C94">
                <w:rPr>
                  <w:rPrChange w:id="1232" w:author="vopatrilova" w:date="2018-11-22T12:42:00Z">
                    <w:rPr>
                      <w:color w:val="0000FF" w:themeColor="hyperlink"/>
                      <w:u w:val="single"/>
                    </w:rPr>
                  </w:rPrChange>
                </w:rPr>
                <w:t>, 1985. ISBN 0023255900</w:t>
              </w:r>
            </w:ins>
          </w:p>
          <w:p w:rsidR="00977522" w:rsidRPr="009A2C94" w:rsidRDefault="00BF57D1" w:rsidP="00977522">
            <w:pPr>
              <w:ind w:left="1031" w:hanging="1031"/>
              <w:jc w:val="both"/>
              <w:rPr>
                <w:ins w:id="1233" w:author="vopatrilova" w:date="2018-11-16T14:50:00Z"/>
              </w:rPr>
            </w:pPr>
            <w:ins w:id="1234" w:author="vopatrilova" w:date="2018-11-16T14:50:00Z">
              <w:r w:rsidRPr="009A2C94">
                <w:t xml:space="preserve">SICILIANO </w:t>
              </w:r>
              <w:r w:rsidR="002F5441" w:rsidRPr="009A2C94">
                <w:rPr>
                  <w:rPrChange w:id="1235" w:author="vopatrilova" w:date="2018-11-22T12:42:00Z">
                    <w:rPr>
                      <w:b/>
                      <w:color w:val="0000FF" w:themeColor="hyperlink"/>
                      <w:u w:val="single"/>
                    </w:rPr>
                  </w:rPrChange>
                </w:rPr>
                <w:t xml:space="preserve">B, </w:t>
              </w:r>
              <w:r w:rsidRPr="009A2C94">
                <w:t xml:space="preserve">SCIAVICCO </w:t>
              </w:r>
              <w:r w:rsidR="002F5441" w:rsidRPr="009A2C94">
                <w:rPr>
                  <w:rPrChange w:id="1236" w:author="vopatrilova" w:date="2018-11-22T12:42:00Z">
                    <w:rPr>
                      <w:b/>
                      <w:color w:val="0000FF" w:themeColor="hyperlink"/>
                      <w:u w:val="single"/>
                    </w:rPr>
                  </w:rPrChange>
                </w:rPr>
                <w:t xml:space="preserve">L, </w:t>
              </w:r>
              <w:r w:rsidRPr="009A2C94">
                <w:t xml:space="preserve">VILLANI </w:t>
              </w:r>
              <w:r w:rsidR="002F5441" w:rsidRPr="009A2C94">
                <w:rPr>
                  <w:rPrChange w:id="1237" w:author="vopatrilova" w:date="2018-11-22T12:42:00Z">
                    <w:rPr>
                      <w:b/>
                      <w:color w:val="0000FF" w:themeColor="hyperlink"/>
                      <w:u w:val="single"/>
                    </w:rPr>
                  </w:rPrChange>
                </w:rPr>
                <w:t xml:space="preserve">L, </w:t>
              </w:r>
              <w:r w:rsidRPr="009A2C94">
                <w:t xml:space="preserve">ORIOLO </w:t>
              </w:r>
              <w:r w:rsidR="002F5441" w:rsidRPr="009A2C94">
                <w:rPr>
                  <w:rPrChange w:id="1238" w:author="vopatrilova" w:date="2018-11-22T12:42:00Z">
                    <w:rPr>
                      <w:b/>
                      <w:color w:val="0000FF" w:themeColor="hyperlink"/>
                      <w:u w:val="single"/>
                    </w:rPr>
                  </w:rPrChange>
                </w:rPr>
                <w:t xml:space="preserve">G (2009) </w:t>
              </w:r>
              <w:r w:rsidR="002F5441" w:rsidRPr="00BF57D1">
                <w:rPr>
                  <w:i/>
                  <w:rPrChange w:id="1239" w:author="Jiří Vojtěšek" w:date="2018-11-24T21:17:00Z">
                    <w:rPr>
                      <w:b/>
                      <w:color w:val="0000FF" w:themeColor="hyperlink"/>
                      <w:u w:val="single"/>
                    </w:rPr>
                  </w:rPrChange>
                </w:rPr>
                <w:t>Robotics: Modelling, planning and control</w:t>
              </w:r>
              <w:r w:rsidR="002F5441" w:rsidRPr="009A2C94">
                <w:rPr>
                  <w:rPrChange w:id="1240" w:author="vopatrilova" w:date="2018-11-22T12:42:00Z">
                    <w:rPr>
                      <w:b/>
                      <w:color w:val="0000FF" w:themeColor="hyperlink"/>
                      <w:u w:val="single"/>
                    </w:rPr>
                  </w:rPrChange>
                </w:rPr>
                <w:t>. Springer-</w:t>
              </w:r>
            </w:ins>
          </w:p>
          <w:p w:rsidR="00977522" w:rsidRPr="009A2C94" w:rsidRDefault="002F5441" w:rsidP="00977522">
            <w:pPr>
              <w:ind w:left="1031" w:hanging="1031"/>
              <w:jc w:val="both"/>
              <w:rPr>
                <w:ins w:id="1241" w:author="vopatrilova" w:date="2018-11-16T14:50:00Z"/>
              </w:rPr>
            </w:pPr>
            <w:ins w:id="1242" w:author="vopatrilova" w:date="2018-11-16T14:50:00Z">
              <w:r w:rsidRPr="009A2C94">
                <w:rPr>
                  <w:rPrChange w:id="1243" w:author="vopatrilova" w:date="2018-11-22T12:42:00Z">
                    <w:rPr>
                      <w:color w:val="0000FF" w:themeColor="hyperlink"/>
                      <w:u w:val="single"/>
                    </w:rPr>
                  </w:rPrChange>
                </w:rPr>
                <w:t>Verlag, Berlin Heidelberg</w:t>
              </w:r>
            </w:ins>
          </w:p>
          <w:p w:rsidR="00977522" w:rsidRPr="00CE79CC" w:rsidRDefault="00977522" w:rsidP="00977522">
            <w:pPr>
              <w:ind w:left="1031" w:hanging="1031"/>
              <w:rPr>
                <w:ins w:id="1244" w:author="vopatrilova" w:date="2018-11-16T14:50:00Z"/>
              </w:rPr>
            </w:pPr>
          </w:p>
          <w:p w:rsidR="00977522" w:rsidRPr="00CE79CC" w:rsidDel="000B68BD" w:rsidRDefault="002F5441" w:rsidP="000132AE">
            <w:pPr>
              <w:rPr>
                <w:del w:id="1245" w:author="vopatrilova" w:date="2018-11-16T14:50:00Z"/>
                <w:b/>
                <w:sz w:val="18"/>
              </w:rPr>
            </w:pPr>
            <w:ins w:id="1246" w:author="vopatrilova" w:date="2018-11-16T14:50:00Z">
              <w:r w:rsidRPr="002F5441">
                <w:rPr>
                  <w:rPrChange w:id="1247" w:author="vopatrilova" w:date="2018-11-21T13:29:00Z">
                    <w:rPr>
                      <w:color w:val="0000FF" w:themeColor="hyperlink"/>
                      <w:u w:val="single"/>
                    </w:rPr>
                  </w:rPrChange>
                </w:rPr>
                <w:t>Kompletní systém přednášek ve formátu *.pdf umístěných na LMS systému univerzity (Moodle).</w:t>
              </w:r>
            </w:ins>
            <w:del w:id="1248" w:author="vopatrilova" w:date="2018-11-16T14:50:00Z">
              <w:r w:rsidRPr="002F5441">
                <w:rPr>
                  <w:b/>
                  <w:sz w:val="18"/>
                  <w:rPrChange w:id="1249" w:author="vopatrilova" w:date="2018-11-21T13:29:00Z">
                    <w:rPr>
                      <w:b/>
                      <w:color w:val="0000FF" w:themeColor="hyperlink"/>
                      <w:sz w:val="18"/>
                      <w:u w:val="single"/>
                    </w:rPr>
                  </w:rPrChange>
                </w:rPr>
                <w:delText>Povinná literatura:</w:delText>
              </w:r>
            </w:del>
          </w:p>
          <w:p w:rsidR="00977522" w:rsidRPr="00CE79CC" w:rsidDel="000B68BD" w:rsidRDefault="002F5441" w:rsidP="000132AE">
            <w:pPr>
              <w:rPr>
                <w:del w:id="1250" w:author="vopatrilova" w:date="2018-11-16T14:50:00Z"/>
                <w:sz w:val="18"/>
              </w:rPr>
            </w:pPr>
            <w:del w:id="1251" w:author="vopatrilova" w:date="2018-11-16T14:50:00Z">
              <w:r w:rsidRPr="002F5441">
                <w:rPr>
                  <w:sz w:val="18"/>
                  <w:rPrChange w:id="1252" w:author="vopatrilova" w:date="2018-11-21T13:29:00Z">
                    <w:rPr>
                      <w:color w:val="0000FF" w:themeColor="hyperlink"/>
                      <w:sz w:val="18"/>
                      <w:u w:val="single"/>
                    </w:rPr>
                  </w:rPrChange>
                </w:rPr>
                <w:delText xml:space="preserve">ÚŘEDNÍČEK, Z.: </w:delText>
              </w:r>
              <w:r w:rsidRPr="002F5441">
                <w:rPr>
                  <w:i/>
                  <w:sz w:val="18"/>
                  <w:rPrChange w:id="1253" w:author="vopatrilova" w:date="2018-11-21T13:29:00Z">
                    <w:rPr>
                      <w:i/>
                      <w:color w:val="0000FF" w:themeColor="hyperlink"/>
                      <w:sz w:val="18"/>
                      <w:u w:val="single"/>
                    </w:rPr>
                  </w:rPrChange>
                </w:rPr>
                <w:delText>Robotika</w:delText>
              </w:r>
              <w:r w:rsidRPr="002F5441">
                <w:rPr>
                  <w:sz w:val="18"/>
                  <w:rPrChange w:id="1254" w:author="vopatrilova" w:date="2018-11-21T13:29:00Z">
                    <w:rPr>
                      <w:color w:val="0000FF" w:themeColor="hyperlink"/>
                      <w:sz w:val="18"/>
                      <w:u w:val="single"/>
                    </w:rPr>
                  </w:rPrChange>
                </w:rPr>
                <w:delText>, skripta UTB ve Zlíně, Zlín 2012, 978–80–7454–223-7</w:delText>
              </w:r>
            </w:del>
          </w:p>
          <w:p w:rsidR="00977522" w:rsidRPr="00CE79CC" w:rsidDel="000B68BD" w:rsidRDefault="002F5441" w:rsidP="000132AE">
            <w:pPr>
              <w:rPr>
                <w:del w:id="1255" w:author="vopatrilova" w:date="2018-11-16T14:50:00Z"/>
                <w:sz w:val="18"/>
              </w:rPr>
            </w:pPr>
            <w:del w:id="1256" w:author="vopatrilova" w:date="2018-11-16T14:50:00Z">
              <w:r w:rsidRPr="002F5441">
                <w:rPr>
                  <w:sz w:val="18"/>
                  <w:rPrChange w:id="1257" w:author="vopatrilova" w:date="2018-11-21T13:29:00Z">
                    <w:rPr>
                      <w:color w:val="0000FF" w:themeColor="hyperlink"/>
                      <w:sz w:val="18"/>
                      <w:u w:val="single"/>
                    </w:rPr>
                  </w:rPrChange>
                </w:rPr>
                <w:delText xml:space="preserve">JAZAR, R. N.: </w:delText>
              </w:r>
              <w:r w:rsidRPr="002F5441">
                <w:rPr>
                  <w:i/>
                  <w:sz w:val="18"/>
                  <w:rPrChange w:id="1258" w:author="vopatrilova" w:date="2018-11-21T13:29:00Z">
                    <w:rPr>
                      <w:i/>
                      <w:color w:val="0000FF" w:themeColor="hyperlink"/>
                      <w:sz w:val="18"/>
                      <w:u w:val="single"/>
                    </w:rPr>
                  </w:rPrChange>
                </w:rPr>
                <w:delText>Theory of Applied Robotic: Kinematics, Dynamics, and Control</w:delText>
              </w:r>
              <w:r w:rsidRPr="002F5441">
                <w:rPr>
                  <w:sz w:val="18"/>
                  <w:rPrChange w:id="1259" w:author="vopatrilova" w:date="2018-11-21T13:29:00Z">
                    <w:rPr>
                      <w:color w:val="0000FF" w:themeColor="hyperlink"/>
                      <w:sz w:val="18"/>
                      <w:u w:val="single"/>
                    </w:rPr>
                  </w:rPrChange>
                </w:rPr>
                <w:delText>, Springer Science + Business Media, LLC, New York, 2007, ISBN-13:978-0-387-32475-3</w:delText>
              </w:r>
            </w:del>
          </w:p>
          <w:p w:rsidR="00977522" w:rsidRPr="00CE79CC" w:rsidDel="001E3362" w:rsidRDefault="002F5441" w:rsidP="000132AE">
            <w:pPr>
              <w:rPr>
                <w:del w:id="1260" w:author="vopatrilova" w:date="2018-11-13T14:21:00Z"/>
                <w:sz w:val="18"/>
              </w:rPr>
            </w:pPr>
            <w:del w:id="1261" w:author="vopatrilova" w:date="2018-11-16T14:50:00Z">
              <w:r w:rsidRPr="002F5441">
                <w:rPr>
                  <w:sz w:val="18"/>
                  <w:rPrChange w:id="1262" w:author="vopatrilova" w:date="2018-11-21T13:29:00Z">
                    <w:rPr>
                      <w:color w:val="0000FF" w:themeColor="hyperlink"/>
                      <w:sz w:val="18"/>
                      <w:u w:val="single"/>
                    </w:rPr>
                  </w:rPrChange>
                </w:rPr>
                <w:delText xml:space="preserve">CRITCHLOW, A. J. </w:delText>
              </w:r>
              <w:r w:rsidRPr="002F5441">
                <w:rPr>
                  <w:i/>
                  <w:sz w:val="18"/>
                  <w:rPrChange w:id="1263" w:author="vopatrilova" w:date="2018-11-21T13:29:00Z">
                    <w:rPr>
                      <w:i/>
                      <w:color w:val="0000FF" w:themeColor="hyperlink"/>
                      <w:sz w:val="18"/>
                      <w:u w:val="single"/>
                    </w:rPr>
                  </w:rPrChange>
                </w:rPr>
                <w:delText>Introduction to Robotics</w:delText>
              </w:r>
              <w:r w:rsidRPr="002F5441">
                <w:rPr>
                  <w:sz w:val="18"/>
                  <w:rPrChange w:id="1264" w:author="vopatrilova" w:date="2018-11-21T13:29:00Z">
                    <w:rPr>
                      <w:color w:val="0000FF" w:themeColor="hyperlink"/>
                      <w:sz w:val="18"/>
                      <w:u w:val="single"/>
                    </w:rPr>
                  </w:rPrChange>
                </w:rPr>
                <w:delText>. New York : Macmillan, 1985. ISBN 0023255900</w:delText>
              </w:r>
            </w:del>
          </w:p>
          <w:p w:rsidR="00977522" w:rsidRPr="00CE79CC" w:rsidDel="000B68BD" w:rsidRDefault="002F5441" w:rsidP="000132AE">
            <w:pPr>
              <w:rPr>
                <w:del w:id="1265" w:author="vopatrilova" w:date="2018-11-16T14:50:00Z"/>
                <w:b/>
                <w:sz w:val="18"/>
              </w:rPr>
            </w:pPr>
            <w:del w:id="1266" w:author="vopatrilova" w:date="2018-11-16T14:50:00Z">
              <w:r w:rsidRPr="002F5441">
                <w:rPr>
                  <w:b/>
                  <w:sz w:val="18"/>
                  <w:rPrChange w:id="1267" w:author="vopatrilova" w:date="2018-11-21T13:29:00Z">
                    <w:rPr>
                      <w:b/>
                      <w:color w:val="0000FF" w:themeColor="hyperlink"/>
                      <w:sz w:val="18"/>
                      <w:u w:val="single"/>
                    </w:rPr>
                  </w:rPrChange>
                </w:rPr>
                <w:delText>Doporučená literatura:</w:delText>
              </w:r>
            </w:del>
          </w:p>
          <w:p w:rsidR="00977522" w:rsidRPr="00CE79CC" w:rsidDel="000B68BD" w:rsidRDefault="002F5441" w:rsidP="000132AE">
            <w:pPr>
              <w:rPr>
                <w:del w:id="1268" w:author="vopatrilova" w:date="2018-11-16T14:50:00Z"/>
                <w:sz w:val="18"/>
              </w:rPr>
            </w:pPr>
            <w:del w:id="1269" w:author="vopatrilova" w:date="2018-11-16T14:50:00Z">
              <w:r w:rsidRPr="002F5441">
                <w:rPr>
                  <w:sz w:val="18"/>
                  <w:rPrChange w:id="1270" w:author="vopatrilova" w:date="2018-11-21T13:29:00Z">
                    <w:rPr>
                      <w:color w:val="0000FF" w:themeColor="hyperlink"/>
                      <w:sz w:val="18"/>
                      <w:u w:val="single"/>
                    </w:rPr>
                  </w:rPrChange>
                </w:rPr>
                <w:delText xml:space="preserve">CRAIG, J. J. </w:delText>
              </w:r>
              <w:r w:rsidRPr="002F5441">
                <w:rPr>
                  <w:i/>
                  <w:sz w:val="18"/>
                  <w:rPrChange w:id="1271" w:author="vopatrilova" w:date="2018-11-21T13:29:00Z">
                    <w:rPr>
                      <w:i/>
                      <w:color w:val="0000FF" w:themeColor="hyperlink"/>
                      <w:sz w:val="18"/>
                      <w:u w:val="single"/>
                    </w:rPr>
                  </w:rPrChange>
                </w:rPr>
                <w:delText>Introduction to Robotics</w:delText>
              </w:r>
              <w:r w:rsidRPr="002F5441">
                <w:rPr>
                  <w:sz w:val="18"/>
                  <w:rPrChange w:id="1272" w:author="vopatrilova" w:date="2018-11-21T13:29:00Z">
                    <w:rPr>
                      <w:color w:val="0000FF" w:themeColor="hyperlink"/>
                      <w:sz w:val="18"/>
                      <w:u w:val="single"/>
                    </w:rPr>
                  </w:rPrChange>
                </w:rPr>
                <w:delText>, Mechanics and Control. Reading, Mas.: Addison-Wessley, 1989. ISBN 0201103265</w:delText>
              </w:r>
            </w:del>
          </w:p>
          <w:p w:rsidR="00977522" w:rsidRPr="00CE79CC" w:rsidRDefault="002F5441" w:rsidP="000132AE">
            <w:del w:id="1273" w:author="vopatrilova" w:date="2018-11-16T14:50:00Z">
              <w:r w:rsidRPr="002F5441">
                <w:rPr>
                  <w:sz w:val="18"/>
                  <w:rPrChange w:id="1274" w:author="vopatrilova" w:date="2018-11-21T13:29:00Z">
                    <w:rPr>
                      <w:color w:val="0000FF" w:themeColor="hyperlink"/>
                      <w:sz w:val="18"/>
                      <w:u w:val="single"/>
                    </w:rPr>
                  </w:rPrChange>
                </w:rPr>
                <w:delText>Kompletní systém přednášek ve formátu *.pdf umístěných na LMS systému univerzity (Moodle).</w:delText>
              </w:r>
            </w:del>
          </w:p>
        </w:tc>
      </w:tr>
    </w:tbl>
    <w:p w:rsidR="00C557F3" w:rsidRPr="00C557F3" w:rsidRDefault="00C557F3" w:rsidP="00C557F3">
      <w:del w:id="1275" w:author="vopatrilova" w:date="2018-11-16T09:31:00Z">
        <w:r w:rsidRPr="00C557F3" w:rsidDel="00527739">
          <w:lastRenderedPageBreak/>
          <w:br w:type="page"/>
        </w:r>
      </w:del>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C557F3" w:rsidRPr="00C557F3" w:rsidTr="000132AE">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25</w:t>
            </w:r>
          </w:p>
        </w:tc>
        <w:tc>
          <w:tcPr>
            <w:tcW w:w="4179" w:type="dxa"/>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3"/>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530"/>
        </w:trPr>
        <w:tc>
          <w:tcPr>
            <w:tcW w:w="9855" w:type="dxa"/>
            <w:gridSpan w:val="3"/>
          </w:tcPr>
          <w:p w:rsidR="00C557F3" w:rsidRPr="00C557F3" w:rsidRDefault="00C557F3" w:rsidP="000132AE">
            <w:r w:rsidRPr="00C557F3">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504"/>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276" w:author="vopatrilova" w:date="2018-11-17T11:32:00Z">
              <w:r w:rsidR="002F5441" w:rsidRPr="002F5441">
                <w:rPr>
                  <w:rStyle w:val="Odkazintenzivn"/>
                  <w:rPrChange w:id="1277" w:author="vopatrilova" w:date="2018-11-17T11:32:00Z">
                    <w:rPr>
                      <w:b/>
                      <w:color w:val="0000FF" w:themeColor="hyperlink"/>
                      <w:u w:val="single"/>
                    </w:rPr>
                  </w:rPrChange>
                </w:rPr>
                <w:t>Abecední seznam</w:t>
              </w:r>
            </w:ins>
            <w:del w:id="1278"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C557F3" w:rsidRDefault="00C557F3" w:rsidP="000132AE">
            <w:pPr>
              <w:jc w:val="both"/>
              <w:rPr>
                <w:ins w:id="1279" w:author="vopatrilova" w:date="2018-11-09T09:21:00Z"/>
              </w:rPr>
            </w:pPr>
            <w:bookmarkStart w:id="1280" w:name="modelovani"/>
            <w:r w:rsidRPr="00C557F3">
              <w:t>Modelování procesů ve výrobních technologiích</w:t>
            </w:r>
            <w:bookmarkEnd w:id="1280"/>
          </w:p>
          <w:p w:rsidR="0050115F" w:rsidRPr="00C557F3" w:rsidRDefault="0050115F"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42p+42s+14c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7</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přednášky,</w:t>
            </w:r>
          </w:p>
          <w:p w:rsidR="00C557F3" w:rsidRPr="00C557F3" w:rsidRDefault="00C557F3" w:rsidP="000132AE">
            <w:pPr>
              <w:jc w:val="both"/>
            </w:pPr>
            <w:r w:rsidRPr="00C557F3">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všech zadaných úloh v průběhu semestru. </w:t>
            </w:r>
          </w:p>
          <w:p w:rsidR="00C557F3" w:rsidRPr="00C557F3" w:rsidRDefault="00C557F3" w:rsidP="000132AE">
            <w:pPr>
              <w:jc w:val="both"/>
            </w:pPr>
            <w:r w:rsidRPr="00C557F3">
              <w:t>4. Prokázání úspěšného zvládnutí probírané tématiky při ústním pohovoru s vyučujícím.</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prof. Ing. Dagmar Janáčová,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 přednášky 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 xml:space="preserve">prof. Ing. Dagmar Janáčová, CSc. </w:t>
            </w:r>
            <w:r w:rsidR="000132AE" w:rsidRPr="00C557F3">
              <w:t>(přednášky 50%)</w:t>
            </w:r>
            <w:r w:rsidRPr="00C557F3">
              <w:t>, prof. Ing. Karel Kolomazník, DrSc. (přednášky 50%)</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r w:rsidRPr="00C557F3">
              <w:t xml:space="preserve">Cílem předmětu je získání poznatků z oblastí procesního inženýrství  a poznatků o způsobu tvorby matematických modelů popisujících transportní děje v technologických procesech. Jedná se zejména o návrh deterministických matematických modelů na základě hmotové a energetické bilance, jejich linearizaci a stanovení obrazového přenosu. Nabyté znalosti studenti následně využijí v navazujících předmětech zaměřených na analýzu, modelování, optimalizaci a automatické řízení technologických procesů za účelem minimalizace nákladů na energii, úsporu pomocných přípravků a s tím souvisejícím snížením produkce odpadů v technologických procesech. </w:t>
            </w:r>
          </w:p>
          <w:p w:rsidR="00C557F3" w:rsidRPr="00C557F3" w:rsidRDefault="00C557F3" w:rsidP="000132AE">
            <w:r w:rsidRPr="00C557F3">
              <w:t xml:space="preserve">Témata: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Úvod do předmětu, modelování přímé, nepřímé, teorie podobnosti</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Látkové bilance, vyjadřování koncentrací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Energetické bilance, aproximativní bilance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Sdílení hmoty: Difúze, difúzní separační operace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Sdílení tepla a hmoty: Sušení – modelování procesu,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Sušení – entalpická a látková bilance konvektivní sušárny</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Model regulačního ventilu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Obecný postup - model, linearizace, převedení do bezrozměrného tvaru a obrazový přenos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Zásobník kapalin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Koncentrační směšovač kapalin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Modelování pracích procesů – vypírání nevázané složky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Modelování pracích procesů – vypírání vázané složky </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Model s rozloženými parametry – dynamický model lázňového praní</w:t>
            </w:r>
          </w:p>
          <w:p w:rsidR="00C557F3" w:rsidRPr="00C557F3" w:rsidRDefault="00C557F3" w:rsidP="00C557F3">
            <w:pPr>
              <w:pStyle w:val="Odstavecseseznamem"/>
              <w:numPr>
                <w:ilvl w:val="0"/>
                <w:numId w:val="21"/>
              </w:numPr>
              <w:spacing w:line="240" w:lineRule="auto"/>
              <w:jc w:val="left"/>
              <w:rPr>
                <w:rFonts w:cs="Times New Roman"/>
              </w:rPr>
            </w:pPr>
            <w:r w:rsidRPr="00C557F3">
              <w:rPr>
                <w:rFonts w:cs="Times New Roman"/>
              </w:rPr>
              <w:t xml:space="preserve">Modelování fermentačních procesů, aplikace automatického řízení </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699"/>
        </w:trPr>
        <w:tc>
          <w:tcPr>
            <w:tcW w:w="9855" w:type="dxa"/>
            <w:gridSpan w:val="8"/>
            <w:tcBorders>
              <w:top w:val="nil"/>
            </w:tcBorders>
          </w:tcPr>
          <w:p w:rsidR="00C557F3" w:rsidRPr="00CE79CC" w:rsidRDefault="002F5441" w:rsidP="000132AE">
            <w:pPr>
              <w:rPr>
                <w:b/>
              </w:rPr>
            </w:pPr>
            <w:r w:rsidRPr="002F5441">
              <w:rPr>
                <w:b/>
                <w:rPrChange w:id="1281" w:author="vopatrilova" w:date="2018-11-21T13:29:00Z">
                  <w:rPr>
                    <w:b/>
                    <w:color w:val="0000FF" w:themeColor="hyperlink"/>
                    <w:u w:val="single"/>
                  </w:rPr>
                </w:rPrChange>
              </w:rPr>
              <w:t>Povinná literatura:</w:t>
            </w:r>
          </w:p>
          <w:p w:rsidR="00C557F3" w:rsidRPr="00CE79CC" w:rsidRDefault="002F5441" w:rsidP="000132AE">
            <w:r w:rsidRPr="002F5441">
              <w:rPr>
                <w:rPrChange w:id="1282" w:author="vopatrilova" w:date="2018-11-21T13:29:00Z">
                  <w:rPr>
                    <w:color w:val="0000FF" w:themeColor="hyperlink"/>
                    <w:u w:val="single"/>
                  </w:rPr>
                </w:rPrChange>
              </w:rPr>
              <w:t xml:space="preserve">MÍKA, V. a kol. </w:t>
            </w:r>
            <w:r w:rsidRPr="002F5441">
              <w:rPr>
                <w:i/>
                <w:rPrChange w:id="1283" w:author="vopatrilova" w:date="2018-11-21T13:29:00Z">
                  <w:rPr>
                    <w:i/>
                    <w:color w:val="0000FF" w:themeColor="hyperlink"/>
                    <w:u w:val="single"/>
                  </w:rPr>
                </w:rPrChange>
              </w:rPr>
              <w:t>Chemické inženýrství II</w:t>
            </w:r>
            <w:r w:rsidRPr="002F5441">
              <w:rPr>
                <w:rPrChange w:id="1284" w:author="vopatrilova" w:date="2018-11-21T13:29:00Z">
                  <w:rPr>
                    <w:color w:val="0000FF" w:themeColor="hyperlink"/>
                    <w:u w:val="single"/>
                  </w:rPr>
                </w:rPrChange>
              </w:rPr>
              <w:t>. Praha: VŠCHT, 1999. ISBN 80-7080-359-2.</w:t>
            </w:r>
          </w:p>
          <w:p w:rsidR="00C557F3" w:rsidRPr="00CE79CC" w:rsidRDefault="002F5441" w:rsidP="000132AE">
            <w:r w:rsidRPr="002F5441">
              <w:rPr>
                <w:rPrChange w:id="1285" w:author="vopatrilova" w:date="2018-11-21T13:29:00Z">
                  <w:rPr>
                    <w:color w:val="0000FF" w:themeColor="hyperlink"/>
                    <w:u w:val="single"/>
                  </w:rPr>
                </w:rPrChange>
              </w:rPr>
              <w:t xml:space="preserve">KOLOMAZNÍK, K. </w:t>
            </w:r>
            <w:r w:rsidRPr="002F5441">
              <w:rPr>
                <w:i/>
                <w:rPrChange w:id="1286" w:author="vopatrilova" w:date="2018-11-21T13:29:00Z">
                  <w:rPr>
                    <w:i/>
                    <w:color w:val="0000FF" w:themeColor="hyperlink"/>
                    <w:u w:val="single"/>
                  </w:rPr>
                </w:rPrChange>
              </w:rPr>
              <w:t>Modelování dynamických systémů</w:t>
            </w:r>
            <w:r w:rsidRPr="002F5441">
              <w:rPr>
                <w:rPrChange w:id="1287" w:author="vopatrilova" w:date="2018-11-21T13:29:00Z">
                  <w:rPr>
                    <w:color w:val="0000FF" w:themeColor="hyperlink"/>
                    <w:u w:val="single"/>
                  </w:rPr>
                </w:rPrChange>
              </w:rPr>
              <w:t xml:space="preserve">. </w:t>
            </w:r>
            <w:proofErr w:type="gramStart"/>
            <w:r w:rsidRPr="002F5441">
              <w:rPr>
                <w:rPrChange w:id="1288" w:author="vopatrilova" w:date="2018-11-21T13:29:00Z">
                  <w:rPr>
                    <w:color w:val="0000FF" w:themeColor="hyperlink"/>
                    <w:u w:val="single"/>
                  </w:rPr>
                </w:rPrChange>
              </w:rPr>
              <w:t>Brno : VUT</w:t>
            </w:r>
            <w:proofErr w:type="gramEnd"/>
            <w:r w:rsidRPr="002F5441">
              <w:rPr>
                <w:rPrChange w:id="1289" w:author="vopatrilova" w:date="2018-11-21T13:29:00Z">
                  <w:rPr>
                    <w:color w:val="0000FF" w:themeColor="hyperlink"/>
                    <w:u w:val="single"/>
                  </w:rPr>
                </w:rPrChange>
              </w:rPr>
              <w:t xml:space="preserve">, 1990. </w:t>
            </w:r>
          </w:p>
          <w:p w:rsidR="00C557F3" w:rsidRPr="00CE79CC" w:rsidRDefault="002F5441" w:rsidP="000132AE">
            <w:r w:rsidRPr="002F5441">
              <w:rPr>
                <w:rPrChange w:id="1290" w:author="vopatrilova" w:date="2018-11-21T13:29:00Z">
                  <w:rPr>
                    <w:color w:val="0000FF" w:themeColor="hyperlink"/>
                    <w:u w:val="single"/>
                  </w:rPr>
                </w:rPrChange>
              </w:rPr>
              <w:t xml:space="preserve">KOLAT, P. </w:t>
            </w:r>
            <w:r w:rsidRPr="002F5441">
              <w:rPr>
                <w:i/>
                <w:rPrChange w:id="1291" w:author="vopatrilova" w:date="2018-11-21T13:29:00Z">
                  <w:rPr>
                    <w:i/>
                    <w:color w:val="0000FF" w:themeColor="hyperlink"/>
                    <w:u w:val="single"/>
                  </w:rPr>
                </w:rPrChange>
              </w:rPr>
              <w:t>Přenos tepla a hmoty</w:t>
            </w:r>
            <w:r w:rsidRPr="002F5441">
              <w:rPr>
                <w:rPrChange w:id="1292" w:author="vopatrilova" w:date="2018-11-21T13:29:00Z">
                  <w:rPr>
                    <w:color w:val="0000FF" w:themeColor="hyperlink"/>
                    <w:u w:val="single"/>
                  </w:rPr>
                </w:rPrChange>
              </w:rPr>
              <w:t>, FS, VŠB-TU Ostrava, 2001.</w:t>
            </w:r>
          </w:p>
          <w:p w:rsidR="00C557F3" w:rsidRPr="00CE79CC" w:rsidRDefault="002F5441" w:rsidP="000132AE">
            <w:r w:rsidRPr="002F5441">
              <w:rPr>
                <w:rPrChange w:id="1293" w:author="vopatrilova" w:date="2018-11-21T13:29:00Z">
                  <w:rPr>
                    <w:color w:val="0000FF" w:themeColor="hyperlink"/>
                    <w:u w:val="single"/>
                  </w:rPr>
                </w:rPrChange>
              </w:rPr>
              <w:t>JANÁČOVÁ, D., CHARVÁTOVÁ,</w:t>
            </w:r>
            <w:ins w:id="1294" w:author="Jiří Vojtěšek" w:date="2018-11-24T21:17:00Z">
              <w:r w:rsidR="00DB6E89">
                <w:t xml:space="preserve"> </w:t>
              </w:r>
            </w:ins>
            <w:r w:rsidRPr="002F5441">
              <w:rPr>
                <w:rPrChange w:id="1295" w:author="vopatrilova" w:date="2018-11-21T13:29:00Z">
                  <w:rPr>
                    <w:color w:val="0000FF" w:themeColor="hyperlink"/>
                    <w:u w:val="single"/>
                  </w:rPr>
                </w:rPrChange>
              </w:rPr>
              <w:t xml:space="preserve">H., KOLOMAZNÍK, K., BLAHA, A. </w:t>
            </w:r>
            <w:r w:rsidRPr="002F5441">
              <w:rPr>
                <w:i/>
                <w:rPrChange w:id="1296" w:author="vopatrilova" w:date="2018-11-21T13:29:00Z">
                  <w:rPr>
                    <w:i/>
                    <w:color w:val="0000FF" w:themeColor="hyperlink"/>
                    <w:u w:val="single"/>
                  </w:rPr>
                </w:rPrChange>
              </w:rPr>
              <w:t>Procesní inženýrství: transportní, fyzikální a termodynamická data</w:t>
            </w:r>
            <w:r w:rsidRPr="002F5441">
              <w:rPr>
                <w:rPrChange w:id="1297" w:author="vopatrilova" w:date="2018-11-21T13:29:00Z">
                  <w:rPr>
                    <w:color w:val="0000FF" w:themeColor="hyperlink"/>
                    <w:u w:val="single"/>
                  </w:rPr>
                </w:rPrChange>
              </w:rPr>
              <w:t xml:space="preserve">. Univerzita Tomáše Bati ve Zlíně, 2011. ISBN 978-80-7318-997-6. </w:t>
            </w:r>
          </w:p>
          <w:p w:rsidR="00C557F3" w:rsidRPr="00CE79CC" w:rsidRDefault="002F5441" w:rsidP="000132AE">
            <w:pPr>
              <w:rPr>
                <w:b/>
              </w:rPr>
            </w:pPr>
            <w:r w:rsidRPr="002F5441">
              <w:rPr>
                <w:b/>
                <w:rPrChange w:id="1298" w:author="vopatrilova" w:date="2018-11-21T13:29:00Z">
                  <w:rPr>
                    <w:b/>
                    <w:color w:val="0000FF" w:themeColor="hyperlink"/>
                    <w:u w:val="single"/>
                  </w:rPr>
                </w:rPrChange>
              </w:rPr>
              <w:t>Doporučená literatura:</w:t>
            </w:r>
          </w:p>
          <w:p w:rsidR="00C557F3" w:rsidRPr="00CE79CC" w:rsidRDefault="002F5441" w:rsidP="000132AE">
            <w:r w:rsidRPr="002F5441">
              <w:rPr>
                <w:rPrChange w:id="1299" w:author="vopatrilova" w:date="2018-11-21T13:29:00Z">
                  <w:rPr>
                    <w:color w:val="0000FF" w:themeColor="hyperlink"/>
                    <w:u w:val="single"/>
                  </w:rPr>
                </w:rPrChange>
              </w:rPr>
              <w:t xml:space="preserve">INGHAM, J., DUNN, I. J., HEINZE, E., PRENOSIL, J. E., SNAPE, J. B. </w:t>
            </w:r>
            <w:r w:rsidRPr="002F5441">
              <w:rPr>
                <w:i/>
                <w:rPrChange w:id="1300" w:author="vopatrilova" w:date="2018-11-21T13:29:00Z">
                  <w:rPr>
                    <w:i/>
                    <w:color w:val="0000FF" w:themeColor="hyperlink"/>
                    <w:u w:val="single"/>
                  </w:rPr>
                </w:rPrChange>
              </w:rPr>
              <w:t>Chemical Engineering Dynamics. An Introduction to Modelling and Computer Simulation</w:t>
            </w:r>
            <w:r w:rsidRPr="002F5441">
              <w:rPr>
                <w:rPrChange w:id="1301" w:author="vopatrilova" w:date="2018-11-21T13:29:00Z">
                  <w:rPr>
                    <w:color w:val="0000FF" w:themeColor="hyperlink"/>
                    <w:u w:val="single"/>
                  </w:rPr>
                </w:rPrChange>
              </w:rPr>
              <w:t xml:space="preserve">. Germany, 2000. ISBN 978-3-527-31678-6. </w:t>
            </w:r>
          </w:p>
          <w:p w:rsidR="00C557F3" w:rsidRPr="00CE79CC" w:rsidRDefault="002F5441" w:rsidP="000132AE">
            <w:pPr>
              <w:tabs>
                <w:tab w:val="center" w:pos="4536"/>
                <w:tab w:val="right" w:pos="9072"/>
              </w:tabs>
            </w:pPr>
            <w:r w:rsidRPr="002F5441">
              <w:rPr>
                <w:rPrChange w:id="1302" w:author="vopatrilova" w:date="2018-11-21T13:29:00Z">
                  <w:rPr>
                    <w:color w:val="0000FF" w:themeColor="hyperlink"/>
                    <w:u w:val="single"/>
                  </w:rPr>
                </w:rPrChange>
              </w:rPr>
              <w:t xml:space="preserve">CORRIOU, Jean-Pierre. </w:t>
            </w:r>
            <w:r w:rsidRPr="002F5441">
              <w:rPr>
                <w:i/>
                <w:rPrChange w:id="1303" w:author="vopatrilova" w:date="2018-11-21T13:29:00Z">
                  <w:rPr>
                    <w:i/>
                    <w:color w:val="0000FF" w:themeColor="hyperlink"/>
                    <w:u w:val="single"/>
                  </w:rPr>
                </w:rPrChange>
              </w:rPr>
              <w:t>Process con</w:t>
            </w:r>
            <w:del w:id="1304" w:author="vopatrilova" w:date="2018-11-17T11:49:00Z">
              <w:r w:rsidRPr="002F5441">
                <w:rPr>
                  <w:i/>
                  <w:rPrChange w:id="1305" w:author="vopatrilova" w:date="2018-11-21T13:29:00Z">
                    <w:rPr>
                      <w:i/>
                      <w:color w:val="0000FF" w:themeColor="hyperlink"/>
                      <w:u w:val="single"/>
                    </w:rPr>
                  </w:rPrChange>
                </w:rPr>
                <w:delText>tro</w:delText>
              </w:r>
            </w:del>
            <w:r w:rsidRPr="002F5441">
              <w:rPr>
                <w:i/>
                <w:rPrChange w:id="1306" w:author="vopatrilova" w:date="2018-11-21T13:29:00Z">
                  <w:rPr>
                    <w:i/>
                    <w:color w:val="0000FF" w:themeColor="hyperlink"/>
                    <w:u w:val="single"/>
                  </w:rPr>
                </w:rPrChange>
              </w:rPr>
              <w:t>l: theory and applications</w:t>
            </w:r>
            <w:r w:rsidRPr="002F5441">
              <w:rPr>
                <w:rPrChange w:id="1307" w:author="vopatrilova" w:date="2018-11-21T13:29:00Z">
                  <w:rPr>
                    <w:color w:val="0000FF" w:themeColor="hyperlink"/>
                    <w:u w:val="single"/>
                  </w:rPr>
                </w:rPrChange>
              </w:rPr>
              <w:t>. London: Springer, 2010, 758 s. ISBN 978-1-84996-911-6.</w:t>
            </w:r>
          </w:p>
          <w:p w:rsidR="00C557F3" w:rsidRPr="00CE79CC" w:rsidRDefault="002F5441" w:rsidP="000132AE">
            <w:pPr>
              <w:tabs>
                <w:tab w:val="center" w:pos="4536"/>
                <w:tab w:val="right" w:pos="9072"/>
              </w:tabs>
            </w:pPr>
            <w:r w:rsidRPr="002F5441">
              <w:rPr>
                <w:rPrChange w:id="1308" w:author="vopatrilova" w:date="2018-11-21T13:29:00Z">
                  <w:rPr>
                    <w:color w:val="0000FF" w:themeColor="hyperlink"/>
                    <w:u w:val="single"/>
                  </w:rPr>
                </w:rPrChange>
              </w:rPr>
              <w:t xml:space="preserve">CRANK, J. </w:t>
            </w:r>
            <w:r w:rsidRPr="002F5441">
              <w:rPr>
                <w:i/>
                <w:rPrChange w:id="1309" w:author="vopatrilova" w:date="2018-11-21T13:29:00Z">
                  <w:rPr>
                    <w:i/>
                    <w:color w:val="0000FF" w:themeColor="hyperlink"/>
                    <w:u w:val="single"/>
                  </w:rPr>
                </w:rPrChange>
              </w:rPr>
              <w:t>Mathematic of Diffusion</w:t>
            </w:r>
            <w:r w:rsidRPr="002F5441">
              <w:rPr>
                <w:rPrChange w:id="1310" w:author="vopatrilova" w:date="2018-11-21T13:29:00Z">
                  <w:rPr>
                    <w:color w:val="0000FF" w:themeColor="hyperlink"/>
                    <w:u w:val="single"/>
                  </w:rPr>
                </w:rPrChange>
              </w:rPr>
              <w:t xml:space="preserve">, Oxford University. London, 1956. </w:t>
            </w:r>
          </w:p>
          <w:p w:rsidR="00C557F3" w:rsidRPr="00CE79CC" w:rsidRDefault="002F5441" w:rsidP="000132AE">
            <w:pPr>
              <w:tabs>
                <w:tab w:val="center" w:pos="4536"/>
                <w:tab w:val="right" w:pos="9072"/>
              </w:tabs>
              <w:rPr>
                <w:ins w:id="1311" w:author="vopatrilova" w:date="2018-11-17T11:32:00Z"/>
                <w:lang w:val="en-US" w:eastAsia="en-US"/>
                <w:rPrChange w:id="1312" w:author="vopatrilova" w:date="2018-11-21T13:29:00Z">
                  <w:rPr>
                    <w:ins w:id="1313" w:author="vopatrilova" w:date="2018-11-17T11:32:00Z"/>
                    <w:highlight w:val="yellow"/>
                    <w:lang w:val="en-US" w:eastAsia="en-US"/>
                  </w:rPr>
                </w:rPrChange>
              </w:rPr>
            </w:pPr>
            <w:r w:rsidRPr="002F5441">
              <w:rPr>
                <w:rPrChange w:id="1314" w:author="vopatrilova" w:date="2018-11-21T13:29:00Z">
                  <w:rPr>
                    <w:color w:val="0000FF" w:themeColor="hyperlink"/>
                    <w:u w:val="single"/>
                  </w:rPr>
                </w:rPrChange>
              </w:rPr>
              <w:t xml:space="preserve">KOLOMAZNÍK, K. </w:t>
            </w:r>
            <w:r w:rsidRPr="002F5441">
              <w:rPr>
                <w:i/>
                <w:rPrChange w:id="1315" w:author="vopatrilova" w:date="2018-11-21T13:29:00Z">
                  <w:rPr>
                    <w:i/>
                    <w:color w:val="0000FF" w:themeColor="hyperlink"/>
                    <w:u w:val="single"/>
                  </w:rPr>
                </w:rPrChange>
              </w:rPr>
              <w:t>Teorie technologických procesů III</w:t>
            </w:r>
            <w:r w:rsidRPr="002F5441">
              <w:rPr>
                <w:rPrChange w:id="1316" w:author="vopatrilova" w:date="2018-11-21T13:29:00Z">
                  <w:rPr>
                    <w:color w:val="0000FF" w:themeColor="hyperlink"/>
                    <w:u w:val="single"/>
                  </w:rPr>
                </w:rPrChange>
              </w:rPr>
              <w:t>. Brno, VUT, 1978.</w:t>
            </w:r>
            <w:r w:rsidRPr="002F5441">
              <w:rPr>
                <w:lang w:val="en-US" w:eastAsia="en-US"/>
                <w:rPrChange w:id="1317" w:author="vopatrilova" w:date="2018-11-21T13:29:00Z">
                  <w:rPr>
                    <w:color w:val="0000FF" w:themeColor="hyperlink"/>
                    <w:u w:val="single"/>
                    <w:lang w:val="en-US" w:eastAsia="en-US"/>
                  </w:rPr>
                </w:rPrChange>
              </w:rPr>
              <w:t xml:space="preserve">  </w:t>
            </w:r>
          </w:p>
          <w:p w:rsidR="00AD4F96" w:rsidRPr="00CE79CC" w:rsidRDefault="002F5441" w:rsidP="000132AE">
            <w:ins w:id="1318" w:author="vopatrilova" w:date="2018-11-17T11:32:00Z">
              <w:r w:rsidRPr="002F5441">
                <w:rPr>
                  <w:rPrChange w:id="1319" w:author="vopatrilova" w:date="2018-11-21T13:29:00Z">
                    <w:rPr>
                      <w:color w:val="0000FF" w:themeColor="hyperlink"/>
                      <w:highlight w:val="yellow"/>
                      <w:u w:val="single"/>
                    </w:rPr>
                  </w:rPrChange>
                </w:rPr>
                <w:t xml:space="preserve">VÍTEČEK, A., CEDRO, L., FARANA, R., VITEČKOVÁ, M.: </w:t>
              </w:r>
              <w:r w:rsidRPr="002F5441">
                <w:rPr>
                  <w:i/>
                  <w:rPrChange w:id="1320" w:author="vopatrilova" w:date="2018-11-21T13:29:00Z">
                    <w:rPr>
                      <w:i/>
                      <w:color w:val="0000FF" w:themeColor="hyperlink"/>
                      <w:highlight w:val="yellow"/>
                      <w:u w:val="single"/>
                    </w:rPr>
                  </w:rPrChange>
                </w:rPr>
                <w:t xml:space="preserve">The fundamentals of mathematical modelling. </w:t>
              </w:r>
              <w:r w:rsidRPr="002F5441">
                <w:rPr>
                  <w:rPrChange w:id="1321" w:author="vopatrilova" w:date="2018-11-21T13:29:00Z">
                    <w:rPr>
                      <w:color w:val="0000FF" w:themeColor="hyperlink"/>
                      <w:highlight w:val="yellow"/>
                      <w:u w:val="single"/>
                    </w:rPr>
                  </w:rPrChange>
                </w:rPr>
                <w:t>Politechnika Swietokrzyska, Kielce, 2018.</w:t>
              </w:r>
            </w:ins>
          </w:p>
        </w:tc>
      </w:tr>
    </w:tbl>
    <w:p w:rsidR="00C557F3" w:rsidRPr="00C557F3" w:rsidDel="00B14055" w:rsidRDefault="00C557F3" w:rsidP="00C557F3">
      <w:pPr>
        <w:rPr>
          <w:del w:id="1322" w:author="vopatrilova" w:date="2018-11-19T11:13:00Z"/>
        </w:rPr>
      </w:pPr>
      <w:del w:id="1323" w:author="vopatrilova" w:date="2018-11-19T11:13:00Z">
        <w:r w:rsidRPr="00C557F3" w:rsidDel="00B14055">
          <w:br w:type="page"/>
        </w:r>
      </w:del>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C557F3" w:rsidRPr="00C557F3" w:rsidTr="000132AE">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tcBorders>
              <w:top w:val="single" w:sz="2" w:space="0" w:color="auto"/>
            </w:tcBorders>
            <w:shd w:val="clear" w:color="auto" w:fill="F7CAAC"/>
          </w:tcPr>
          <w:p w:rsidR="00C557F3" w:rsidRPr="00C557F3" w:rsidRDefault="00C557F3" w:rsidP="000132AE">
            <w:pPr>
              <w:jc w:val="both"/>
            </w:pPr>
            <w:r w:rsidRPr="00C557F3">
              <w:rPr>
                <w:b/>
              </w:rPr>
              <w:lastRenderedPageBreak/>
              <w:t>Rozsah konzultací (soustředění)</w:t>
            </w:r>
          </w:p>
        </w:tc>
        <w:tc>
          <w:tcPr>
            <w:tcW w:w="889" w:type="dxa"/>
            <w:tcBorders>
              <w:top w:val="single" w:sz="2" w:space="0" w:color="auto"/>
            </w:tcBorders>
          </w:tcPr>
          <w:p w:rsidR="00C557F3" w:rsidRPr="00C557F3" w:rsidRDefault="00C557F3" w:rsidP="000132AE">
            <w:pPr>
              <w:jc w:val="center"/>
            </w:pPr>
            <w:r w:rsidRPr="00C557F3">
              <w:t>28</w:t>
            </w:r>
          </w:p>
        </w:tc>
        <w:tc>
          <w:tcPr>
            <w:tcW w:w="4179" w:type="dxa"/>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3"/>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816"/>
        </w:trPr>
        <w:tc>
          <w:tcPr>
            <w:tcW w:w="9855" w:type="dxa"/>
            <w:gridSpan w:val="3"/>
          </w:tcPr>
          <w:p w:rsidR="00C557F3" w:rsidRPr="00C557F3" w:rsidRDefault="00C557F3" w:rsidP="000132AE">
            <w:pPr>
              <w:jc w:val="both"/>
            </w:pPr>
            <w:r w:rsidRPr="00C557F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rPr>
                <w:sz w:val="18"/>
              </w:rPr>
              <w:t xml:space="preserve"> </w:t>
            </w:r>
          </w:p>
        </w:tc>
      </w:tr>
    </w:tbl>
    <w:p w:rsidR="00C557F3" w:rsidRPr="00C557F3" w:rsidRDefault="00C557F3" w:rsidP="00C557F3"/>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68"/>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324" w:author="vopatrilova" w:date="2018-11-17T11:32:00Z">
              <w:r w:rsidR="002F5441" w:rsidRPr="002F5441">
                <w:rPr>
                  <w:rStyle w:val="Odkazintenzivn"/>
                  <w:rPrChange w:id="1325" w:author="vopatrilova" w:date="2018-11-17T11:32:00Z">
                    <w:rPr>
                      <w:b/>
                      <w:color w:val="0000FF" w:themeColor="hyperlink"/>
                      <w:u w:val="single"/>
                    </w:rPr>
                  </w:rPrChange>
                </w:rPr>
                <w:t>Abecední seznam</w:t>
              </w:r>
            </w:ins>
            <w:del w:id="1326"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C557F3" w:rsidRDefault="00C557F3" w:rsidP="000132AE">
            <w:pPr>
              <w:jc w:val="both"/>
              <w:rPr>
                <w:ins w:id="1327" w:author="vopatrilova" w:date="2018-11-09T09:22:00Z"/>
              </w:rPr>
            </w:pPr>
            <w:bookmarkStart w:id="1328" w:name="modelySpojitychSystemu"/>
            <w:r w:rsidRPr="00C557F3">
              <w:t>Modely spojitých systémů a jejich simulace</w:t>
            </w:r>
            <w:bookmarkEnd w:id="1328"/>
          </w:p>
          <w:p w:rsidR="0050115F" w:rsidRPr="00C557F3" w:rsidRDefault="0050115F"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Základní znalosti fyziky, diferenciálních rovnic, L a Z transformace.</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Přednášky,</w:t>
            </w:r>
            <w:r w:rsidRPr="00C557F3">
              <w:br/>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Zápočet: povinná aktivní účast na cvičeních (min. 80</w:t>
            </w:r>
            <w:r w:rsidRPr="00C557F3">
              <w:rPr>
                <w:lang w:val="en-US"/>
              </w:rPr>
              <w:t xml:space="preserve">% </w:t>
            </w:r>
            <w:r w:rsidRPr="00C557F3">
              <w:t>účast),</w:t>
            </w:r>
            <w:r w:rsidRPr="00C557F3">
              <w:br/>
              <w:t>odevzdání samostatně vypracovaného závěrečného projektu (min. 50</w:t>
            </w:r>
            <w:r w:rsidRPr="00C557F3">
              <w:rPr>
                <w:lang w:val="en-US"/>
              </w:rPr>
              <w:t>% bod</w:t>
            </w:r>
            <w:r w:rsidRPr="00C557F3">
              <w:t>ů).</w:t>
            </w:r>
          </w:p>
          <w:p w:rsidR="00C557F3" w:rsidRPr="00C557F3" w:rsidRDefault="00C557F3" w:rsidP="000132AE">
            <w:pPr>
              <w:jc w:val="both"/>
            </w:pPr>
            <w:r w:rsidRPr="00C557F3">
              <w:t>Zkouška: prokázání dostatečné orientace v rámci přednášené problematiky při diskuzi s vyučujícím nad odevzdaným projektem.</w:t>
            </w:r>
          </w:p>
          <w:p w:rsidR="00C557F3" w:rsidRPr="00C557F3" w:rsidRDefault="00C557F3" w:rsidP="000132AE">
            <w:pPr>
              <w:jc w:val="both"/>
            </w:pP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Ing. František Gazdoš,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Přednášející, cvičící.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Ing. František Gazdoš, Ph.D. (přednášky 100%)</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pPr>
            <w:r w:rsidRPr="00C557F3">
              <w:t xml:space="preserve">Cílem předmětu je seznámit studenty se základními přístupy pro vytváření matematických modelů procesů se zaměřením zejména na spojité systémy. Posluchači také získají přehled o standardních numerických metodách simulace statických a dynamických vlastností, vhodně doplněnou o analýzu zkoumaných systémů z pohledu řízení. Vše je demonstrováno na řadě běžně se vyskytujících procesů s využitím populárního simulačního software. </w:t>
            </w:r>
          </w:p>
          <w:p w:rsidR="00C557F3" w:rsidRPr="00C557F3" w:rsidRDefault="00C557F3" w:rsidP="000132AE">
            <w:pPr>
              <w:jc w:val="both"/>
            </w:pPr>
            <w:r w:rsidRPr="00C557F3">
              <w:t>Témata:</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 xml:space="preserve">Motivace pro modelování </w:t>
            </w:r>
            <w:r w:rsidRPr="00C557F3">
              <w:rPr>
                <w:rFonts w:cs="Times New Roman"/>
                <w:lang w:val="en-US"/>
              </w:rPr>
              <w:t xml:space="preserve">a simulaci, </w:t>
            </w:r>
            <w:r w:rsidRPr="00C557F3">
              <w:rPr>
                <w:rFonts w:cs="Times New Roman"/>
              </w:rPr>
              <w:t>základní přístupy; obecný postup při vytváření modelu; ilustrativní příklad,</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Model dynamiky a ustáleného stavu, linearizace a odchylkový model; základní dělení dynamických systémů.</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 xml:space="preserve">Modelování mechanických systémů.  </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Modelování elektrických systémů.</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Modelování fluidních systémů.</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Modelování chemických procesů.</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 xml:space="preserve">Základy aproximace funkcí, polynomiální aproximace. </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Simulace ustáleného stavu lineárních systémů se soustředěnými parametry.</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 xml:space="preserve">Řešení soustav lineárních rovnic, přímé a nepřímé (iterační metody), podmínky řešení a konvergence. </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Simulace ustáleného stavu nelineárních systémů se soustředěnými parametry.</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 xml:space="preserve">Řešení nelineárních rovnic a jejich soustav – startovací, zpřesňující a spec. </w:t>
            </w:r>
            <w:proofErr w:type="gramStart"/>
            <w:r w:rsidRPr="00C557F3">
              <w:rPr>
                <w:rFonts w:cs="Times New Roman"/>
              </w:rPr>
              <w:t>metody</w:t>
            </w:r>
            <w:proofErr w:type="gramEnd"/>
            <w:r w:rsidRPr="00C557F3">
              <w:rPr>
                <w:rFonts w:cs="Times New Roman"/>
              </w:rPr>
              <w:t>.</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Simulace dynamiky procesů se soustředěnými parametry.</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 xml:space="preserve">Numerické metody řešení obyčejných diferenciálních rovnic, stabilita numerického řešení, jednokrokové a vícekrokové metody. </w:t>
            </w:r>
          </w:p>
          <w:p w:rsidR="00C557F3" w:rsidRPr="00C557F3" w:rsidRDefault="00C557F3" w:rsidP="00C557F3">
            <w:pPr>
              <w:pStyle w:val="Odstavecseseznamem"/>
              <w:numPr>
                <w:ilvl w:val="0"/>
                <w:numId w:val="22"/>
              </w:numPr>
              <w:spacing w:line="240" w:lineRule="auto"/>
              <w:rPr>
                <w:rFonts w:cs="Times New Roman"/>
              </w:rPr>
            </w:pPr>
            <w:r w:rsidRPr="00C557F3">
              <w:rPr>
                <w:rFonts w:cs="Times New Roman"/>
              </w:rPr>
              <w:t>Simulace ustáleného stavu a dynamiky procesů s rozloženými parametry – okrajové úlohy, úvod do řešení parciálních diferenciálních rovnic, metoda konečných diferencí.</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E79CC" w:rsidRDefault="002F5441" w:rsidP="000132AE">
            <w:pPr>
              <w:jc w:val="both"/>
              <w:rPr>
                <w:b/>
              </w:rPr>
            </w:pPr>
            <w:r w:rsidRPr="002F5441">
              <w:rPr>
                <w:b/>
                <w:rPrChange w:id="1329" w:author="vopatrilova" w:date="2018-11-21T13:29:00Z">
                  <w:rPr>
                    <w:b/>
                    <w:color w:val="0000FF" w:themeColor="hyperlink"/>
                    <w:u w:val="single"/>
                  </w:rPr>
                </w:rPrChange>
              </w:rPr>
              <w:t>Povinnná literatura:</w:t>
            </w:r>
          </w:p>
          <w:p w:rsidR="00C557F3" w:rsidRPr="00CE79CC" w:rsidRDefault="002F5441" w:rsidP="000132AE">
            <w:pPr>
              <w:jc w:val="both"/>
            </w:pPr>
            <w:r w:rsidRPr="002F5441">
              <w:rPr>
                <w:color w:val="454545"/>
                <w:shd w:val="clear" w:color="auto" w:fill="FFFFFF"/>
                <w:rPrChange w:id="1330" w:author="vopatrilova" w:date="2018-11-21T13:29:00Z">
                  <w:rPr>
                    <w:color w:val="454545"/>
                    <w:u w:val="single"/>
                    <w:shd w:val="clear" w:color="auto" w:fill="FFFFFF"/>
                  </w:rPr>
                </w:rPrChange>
              </w:rPr>
              <w:t>NOSKIEVIČ, P</w:t>
            </w:r>
            <w:del w:id="1331" w:author="Jiří Vojtěšek" w:date="2018-11-24T21:17:00Z">
              <w:r w:rsidRPr="002F5441" w:rsidDel="00DB6E89">
                <w:rPr>
                  <w:color w:val="454545"/>
                  <w:shd w:val="clear" w:color="auto" w:fill="FFFFFF"/>
                  <w:rPrChange w:id="1332" w:author="vopatrilova" w:date="2018-11-21T13:29:00Z">
                    <w:rPr>
                      <w:color w:val="454545"/>
                      <w:u w:val="single"/>
                      <w:shd w:val="clear" w:color="auto" w:fill="FFFFFF"/>
                    </w:rPr>
                  </w:rPrChange>
                </w:rPr>
                <w:delText>etr</w:delText>
              </w:r>
            </w:del>
            <w:r w:rsidRPr="002F5441">
              <w:rPr>
                <w:color w:val="454545"/>
                <w:shd w:val="clear" w:color="auto" w:fill="FFFFFF"/>
                <w:rPrChange w:id="1333" w:author="vopatrilova" w:date="2018-11-21T13:29:00Z">
                  <w:rPr>
                    <w:color w:val="454545"/>
                    <w:u w:val="single"/>
                    <w:shd w:val="clear" w:color="auto" w:fill="FFFFFF"/>
                  </w:rPr>
                </w:rPrChange>
              </w:rPr>
              <w:t>. </w:t>
            </w:r>
            <w:r w:rsidRPr="002F5441">
              <w:rPr>
                <w:i/>
                <w:iCs/>
                <w:color w:val="454545"/>
                <w:shd w:val="clear" w:color="auto" w:fill="FFFFFF"/>
                <w:rPrChange w:id="1334" w:author="vopatrilova" w:date="2018-11-21T13:29:00Z">
                  <w:rPr>
                    <w:i/>
                    <w:iCs/>
                    <w:color w:val="454545"/>
                    <w:u w:val="single"/>
                    <w:shd w:val="clear" w:color="auto" w:fill="FFFFFF"/>
                  </w:rPr>
                </w:rPrChange>
              </w:rPr>
              <w:t>Modelování a identifikace systémů</w:t>
            </w:r>
            <w:r w:rsidRPr="002F5441">
              <w:rPr>
                <w:color w:val="454545"/>
                <w:shd w:val="clear" w:color="auto" w:fill="FFFFFF"/>
                <w:rPrChange w:id="1335" w:author="vopatrilova" w:date="2018-11-21T13:29:00Z">
                  <w:rPr>
                    <w:color w:val="454545"/>
                    <w:u w:val="single"/>
                    <w:shd w:val="clear" w:color="auto" w:fill="FFFFFF"/>
                  </w:rPr>
                </w:rPrChange>
              </w:rPr>
              <w:t>. Ostrava: Montanex, 1999. ISBN 8072250302.</w:t>
            </w:r>
          </w:p>
          <w:p w:rsidR="00C557F3" w:rsidRPr="00CE79CC" w:rsidRDefault="002F5441" w:rsidP="000132AE">
            <w:pPr>
              <w:jc w:val="both"/>
            </w:pPr>
            <w:r w:rsidRPr="002F5441">
              <w:rPr>
                <w:rPrChange w:id="1336" w:author="vopatrilova" w:date="2018-11-21T13:29:00Z">
                  <w:rPr>
                    <w:color w:val="0000FF" w:themeColor="hyperlink"/>
                    <w:u w:val="single"/>
                  </w:rPr>
                </w:rPrChange>
              </w:rPr>
              <w:t xml:space="preserve">FARANA, R. et al. </w:t>
            </w:r>
            <w:r w:rsidRPr="002F5441">
              <w:rPr>
                <w:i/>
                <w:rPrChange w:id="1337" w:author="vopatrilova" w:date="2018-11-21T13:29:00Z">
                  <w:rPr>
                    <w:i/>
                    <w:color w:val="0000FF" w:themeColor="hyperlink"/>
                    <w:u w:val="single"/>
                  </w:rPr>
                </w:rPrChange>
              </w:rPr>
              <w:t>Programová podpora simulace dynamických systémů: Sbírka řešených příkladů</w:t>
            </w:r>
            <w:r w:rsidRPr="002F5441">
              <w:rPr>
                <w:rPrChange w:id="1338" w:author="vopatrilova" w:date="2018-11-21T13:29:00Z">
                  <w:rPr>
                    <w:color w:val="0000FF" w:themeColor="hyperlink"/>
                    <w:u w:val="single"/>
                  </w:rPr>
                </w:rPrChange>
              </w:rPr>
              <w:t>. Ostrava: VŠB - Technická univerzita Ostrava, 2002. ISBN 978-80-251-1448-3.</w:t>
            </w:r>
          </w:p>
          <w:p w:rsidR="00C557F3" w:rsidRPr="00CE79CC" w:rsidRDefault="002F5441" w:rsidP="000132AE">
            <w:pPr>
              <w:jc w:val="both"/>
            </w:pPr>
            <w:r w:rsidRPr="002F5441">
              <w:rPr>
                <w:color w:val="454545"/>
                <w:shd w:val="clear" w:color="auto" w:fill="FFFFFF"/>
                <w:rPrChange w:id="1339" w:author="vopatrilova" w:date="2018-11-21T13:29:00Z">
                  <w:rPr>
                    <w:color w:val="454545"/>
                    <w:u w:val="single"/>
                    <w:shd w:val="clear" w:color="auto" w:fill="FFFFFF"/>
                  </w:rPr>
                </w:rPrChange>
              </w:rPr>
              <w:t>VICHER, M. </w:t>
            </w:r>
            <w:r w:rsidRPr="002F5441">
              <w:rPr>
                <w:i/>
                <w:iCs/>
                <w:color w:val="454545"/>
                <w:shd w:val="clear" w:color="auto" w:fill="FFFFFF"/>
                <w:rPrChange w:id="1340" w:author="vopatrilova" w:date="2018-11-21T13:29:00Z">
                  <w:rPr>
                    <w:i/>
                    <w:iCs/>
                    <w:color w:val="454545"/>
                    <w:u w:val="single"/>
                    <w:shd w:val="clear" w:color="auto" w:fill="FFFFFF"/>
                  </w:rPr>
                </w:rPrChange>
              </w:rPr>
              <w:t>Numerická matematika</w:t>
            </w:r>
            <w:r w:rsidRPr="002F5441">
              <w:rPr>
                <w:color w:val="454545"/>
                <w:shd w:val="clear" w:color="auto" w:fill="FFFFFF"/>
                <w:rPrChange w:id="1341" w:author="vopatrilova" w:date="2018-11-21T13:29:00Z">
                  <w:rPr>
                    <w:color w:val="454545"/>
                    <w:u w:val="single"/>
                    <w:shd w:val="clear" w:color="auto" w:fill="FFFFFF"/>
                  </w:rPr>
                </w:rPrChange>
              </w:rPr>
              <w:t>. Praha: M-FF Univerzita Karlova, 2003.</w:t>
            </w:r>
          </w:p>
          <w:p w:rsidR="00C557F3" w:rsidRPr="00CE79CC" w:rsidRDefault="002F5441" w:rsidP="000132AE">
            <w:pPr>
              <w:jc w:val="both"/>
            </w:pPr>
            <w:r w:rsidRPr="002F5441">
              <w:rPr>
                <w:b/>
                <w:rPrChange w:id="1342" w:author="vopatrilova" w:date="2018-11-21T13:29:00Z">
                  <w:rPr>
                    <w:b/>
                    <w:color w:val="0000FF" w:themeColor="hyperlink"/>
                    <w:u w:val="single"/>
                  </w:rPr>
                </w:rPrChange>
              </w:rPr>
              <w:t>Doporučená literatura:</w:t>
            </w:r>
          </w:p>
          <w:p w:rsidR="00C557F3" w:rsidRPr="00CE79CC" w:rsidRDefault="002F5441" w:rsidP="000132AE">
            <w:pPr>
              <w:jc w:val="both"/>
            </w:pPr>
            <w:r w:rsidRPr="002F5441">
              <w:rPr>
                <w:rPrChange w:id="1343" w:author="vopatrilova" w:date="2018-11-21T13:29:00Z">
                  <w:rPr>
                    <w:color w:val="0000FF" w:themeColor="hyperlink"/>
                    <w:u w:val="single"/>
                  </w:rPr>
                </w:rPrChange>
              </w:rPr>
              <w:t xml:space="preserve">WELLSTEAD, P. E. </w:t>
            </w:r>
            <w:r w:rsidRPr="002F5441">
              <w:rPr>
                <w:i/>
                <w:rPrChange w:id="1344" w:author="vopatrilova" w:date="2018-11-21T13:29:00Z">
                  <w:rPr>
                    <w:i/>
                    <w:color w:val="0000FF" w:themeColor="hyperlink"/>
                    <w:u w:val="single"/>
                  </w:rPr>
                </w:rPrChange>
              </w:rPr>
              <w:t>Introduction to Physical System Modelling</w:t>
            </w:r>
            <w:r w:rsidRPr="002F5441">
              <w:rPr>
                <w:rPrChange w:id="1345" w:author="vopatrilova" w:date="2018-11-21T13:29:00Z">
                  <w:rPr>
                    <w:color w:val="0000FF" w:themeColor="hyperlink"/>
                    <w:u w:val="single"/>
                  </w:rPr>
                </w:rPrChange>
              </w:rPr>
              <w:t>. London: Academic Press, 2000. ISBN 0-12-744380-0.</w:t>
            </w:r>
          </w:p>
          <w:p w:rsidR="00C557F3" w:rsidRPr="00CE79CC" w:rsidRDefault="002F5441" w:rsidP="000132AE">
            <w:pPr>
              <w:jc w:val="both"/>
            </w:pPr>
            <w:r w:rsidRPr="002F5441">
              <w:rPr>
                <w:rPrChange w:id="1346" w:author="vopatrilova" w:date="2018-11-21T13:29:00Z">
                  <w:rPr>
                    <w:color w:val="0000FF" w:themeColor="hyperlink"/>
                    <w:u w:val="single"/>
                  </w:rPr>
                </w:rPrChange>
              </w:rPr>
              <w:t xml:space="preserve">SEVERANCE, F. L. </w:t>
            </w:r>
            <w:r w:rsidRPr="002F5441">
              <w:rPr>
                <w:i/>
                <w:rPrChange w:id="1347" w:author="vopatrilova" w:date="2018-11-21T13:29:00Z">
                  <w:rPr>
                    <w:i/>
                    <w:color w:val="0000FF" w:themeColor="hyperlink"/>
                    <w:u w:val="single"/>
                  </w:rPr>
                </w:rPrChange>
              </w:rPr>
              <w:t>System modeling and simulation</w:t>
            </w:r>
            <w:r w:rsidRPr="002F5441">
              <w:rPr>
                <w:rPrChange w:id="1348" w:author="vopatrilova" w:date="2018-11-21T13:29:00Z">
                  <w:rPr>
                    <w:color w:val="0000FF" w:themeColor="hyperlink"/>
                    <w:u w:val="single"/>
                  </w:rPr>
                </w:rPrChange>
              </w:rPr>
              <w:t>. Chichester: John Wiley, 2001. ISBN 0471496944.</w:t>
            </w:r>
          </w:p>
          <w:p w:rsidR="00C557F3" w:rsidRPr="00CE79CC" w:rsidRDefault="002F5441" w:rsidP="000132AE">
            <w:pPr>
              <w:jc w:val="both"/>
            </w:pPr>
            <w:r w:rsidRPr="002F5441">
              <w:rPr>
                <w:rPrChange w:id="1349" w:author="vopatrilova" w:date="2018-11-21T13:29:00Z">
                  <w:rPr>
                    <w:color w:val="0000FF" w:themeColor="hyperlink"/>
                    <w:u w:val="single"/>
                  </w:rPr>
                </w:rPrChange>
              </w:rPr>
              <w:t xml:space="preserve">CHAPRA, </w:t>
            </w:r>
            <w:proofErr w:type="gramStart"/>
            <w:r w:rsidRPr="002F5441">
              <w:rPr>
                <w:rPrChange w:id="1350" w:author="vopatrilova" w:date="2018-11-21T13:29:00Z">
                  <w:rPr>
                    <w:color w:val="0000FF" w:themeColor="hyperlink"/>
                    <w:u w:val="single"/>
                  </w:rPr>
                </w:rPrChange>
              </w:rPr>
              <w:t>S.C.</w:t>
            </w:r>
            <w:proofErr w:type="gramEnd"/>
            <w:r w:rsidRPr="002F5441">
              <w:rPr>
                <w:rPrChange w:id="1351" w:author="vopatrilova" w:date="2018-11-21T13:29:00Z">
                  <w:rPr>
                    <w:color w:val="0000FF" w:themeColor="hyperlink"/>
                    <w:u w:val="single"/>
                  </w:rPr>
                </w:rPrChange>
              </w:rPr>
              <w:t xml:space="preserve"> a R.P. CANALE. </w:t>
            </w:r>
            <w:r w:rsidRPr="002F5441">
              <w:rPr>
                <w:i/>
                <w:rPrChange w:id="1352" w:author="vopatrilova" w:date="2018-11-21T13:29:00Z">
                  <w:rPr>
                    <w:i/>
                    <w:color w:val="0000FF" w:themeColor="hyperlink"/>
                    <w:u w:val="single"/>
                  </w:rPr>
                </w:rPrChange>
              </w:rPr>
              <w:t>Numerical methods for engineers</w:t>
            </w:r>
            <w:r w:rsidRPr="002F5441">
              <w:rPr>
                <w:rPrChange w:id="1353" w:author="vopatrilova" w:date="2018-11-21T13:29:00Z">
                  <w:rPr>
                    <w:color w:val="0000FF" w:themeColor="hyperlink"/>
                    <w:u w:val="single"/>
                  </w:rPr>
                </w:rPrChange>
              </w:rPr>
              <w:t>. Boston: McGraw-Hill Higher Education, 2010. ISBN 978–0–07–340106–5.</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21</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975"/>
        </w:trPr>
        <w:tc>
          <w:tcPr>
            <w:tcW w:w="9855" w:type="dxa"/>
            <w:gridSpan w:val="8"/>
          </w:tcPr>
          <w:p w:rsidR="00C557F3" w:rsidRPr="00C557F3" w:rsidRDefault="00C557F3" w:rsidP="000132AE">
            <w:pPr>
              <w:jc w:val="both"/>
            </w:pPr>
            <w:r w:rsidRPr="00C557F3">
              <w:t>Vyučující na FAI mají trvale vypsány a zveřejněny konzultace min. 2h/týden v rámci kterých mají studenti možnost konzultovat podrobněji probíranou látku. Dále mohou studenti komunikovat s vyučujícím pomocí e-mailu a LMS Moodle.</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96"/>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354" w:author="vopatrilova" w:date="2018-11-17T11:32:00Z">
              <w:r w:rsidR="002F5441" w:rsidRPr="002F5441">
                <w:rPr>
                  <w:rStyle w:val="Odkazintenzivn"/>
                  <w:rPrChange w:id="1355" w:author="vopatrilova" w:date="2018-11-17T11:32:00Z">
                    <w:rPr>
                      <w:b/>
                      <w:color w:val="0000FF" w:themeColor="hyperlink"/>
                      <w:u w:val="single"/>
                    </w:rPr>
                  </w:rPrChange>
                </w:rPr>
                <w:t>Abecední seznam</w:t>
              </w:r>
            </w:ins>
            <w:del w:id="1356"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1357" w:name="oa1"/>
            <w:r w:rsidRPr="00C557F3">
              <w:t>Odborná angličtina 1</w:t>
            </w:r>
            <w:bookmarkEnd w:id="1357"/>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28s</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3</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Klasifikovaný 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seminář</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všech zadaných úloh v průběhu semestru. </w:t>
            </w:r>
          </w:p>
          <w:p w:rsidR="00C557F3" w:rsidRPr="00C557F3" w:rsidRDefault="00C557F3" w:rsidP="000132AE">
            <w:pPr>
              <w:jc w:val="both"/>
            </w:pPr>
            <w:r w:rsidRPr="00C557F3">
              <w:t>4. Prokázání úspěšného zvládnutí probírané tématiky při průběžném a závěrečném testu.</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Mgr. Tereza Outěřická</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r w:rsidRPr="00C557F3">
              <w:rPr>
                <w:color w:val="000000"/>
                <w:shd w:val="clear" w:color="auto" w:fill="FFFFFF"/>
              </w:rPr>
              <w:t>Cílem předmětu je naučit studenty pracovat s odbornou literaturou, tj. získat, zpracovat, vyhodnotit a písemně i ústně prezentovat technické informace v angličtině. Dále se zaměřuje na rozvoj komunikačních schopností studentů v obecně technické oblasti, v oblasti zvoleného studijního oboru a v profesních situacích, např. vstupní pohovor.</w:t>
            </w:r>
            <w:r w:rsidRPr="00C557F3">
              <w:t xml:space="preserve"> </w:t>
            </w:r>
          </w:p>
          <w:p w:rsidR="00C557F3" w:rsidRPr="00C557F3" w:rsidRDefault="00C557F3" w:rsidP="000132AE"/>
          <w:p w:rsidR="009A6BA1" w:rsidRDefault="002F5441">
            <w:pPr>
              <w:rPr>
                <w:shd w:val="clear" w:color="auto" w:fill="FFFFFF"/>
              </w:rPr>
            </w:pPr>
            <w:r w:rsidRPr="002F5441">
              <w:rPr>
                <w:shd w:val="clear" w:color="auto" w:fill="FFFFFF"/>
                <w:rPrChange w:id="1358" w:author="vopatrilova" w:date="2018-11-13T14:23:00Z">
                  <w:rPr>
                    <w:color w:val="0000FF" w:themeColor="hyperlink"/>
                    <w:u w:val="single"/>
                    <w:shd w:val="clear" w:color="auto" w:fill="FFFFFF"/>
                  </w:rPr>
                </w:rPrChange>
              </w:rPr>
              <w:t>Témata seminářů:</w:t>
            </w:r>
          </w:p>
          <w:p w:rsidR="002F5441" w:rsidRPr="009C1CF3" w:rsidRDefault="002F5441">
            <w:pPr>
              <w:pStyle w:val="Odstavecseseznamem"/>
              <w:numPr>
                <w:ilvl w:val="0"/>
                <w:numId w:val="53"/>
              </w:numPr>
              <w:rPr>
                <w:shd w:val="clear" w:color="auto" w:fill="FFFFFF"/>
              </w:rPr>
              <w:pPrChange w:id="1359" w:author="Jiří Vojtěšek" w:date="2018-11-24T21:17:00Z">
                <w:pPr/>
              </w:pPrChange>
            </w:pPr>
            <w:del w:id="1360" w:author="vopatrilova" w:date="2018-11-13T14:22:00Z">
              <w:r w:rsidRPr="00DB6E89">
                <w:rPr>
                  <w:shd w:val="clear" w:color="auto" w:fill="FFFFFF"/>
                  <w:rPrChange w:id="1361"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62" w:author="Jiří Vojtěšek" w:date="2018-11-24T21:17:00Z">
                  <w:rPr>
                    <w:color w:val="0000FF" w:themeColor="hyperlink"/>
                    <w:u w:val="single"/>
                    <w:shd w:val="clear" w:color="auto" w:fill="FFFFFF"/>
                  </w:rPr>
                </w:rPrChange>
              </w:rPr>
              <w:t>Popis funkcí</w:t>
            </w:r>
          </w:p>
          <w:p w:rsidR="002F5441" w:rsidRPr="009C1CF3" w:rsidRDefault="002F5441">
            <w:pPr>
              <w:pStyle w:val="Odstavecseseznamem"/>
              <w:numPr>
                <w:ilvl w:val="0"/>
                <w:numId w:val="53"/>
              </w:numPr>
              <w:rPr>
                <w:shd w:val="clear" w:color="auto" w:fill="FFFFFF"/>
              </w:rPr>
              <w:pPrChange w:id="1363" w:author="Jiří Vojtěšek" w:date="2018-11-24T21:17:00Z">
                <w:pPr/>
              </w:pPrChange>
            </w:pPr>
            <w:del w:id="1364" w:author="vopatrilova" w:date="2018-11-13T14:22:00Z">
              <w:r w:rsidRPr="00DB6E89">
                <w:rPr>
                  <w:shd w:val="clear" w:color="auto" w:fill="FFFFFF"/>
                  <w:rPrChange w:id="1365"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66" w:author="Jiří Vojtěšek" w:date="2018-11-24T21:17:00Z">
                  <w:rPr>
                    <w:color w:val="0000FF" w:themeColor="hyperlink"/>
                    <w:u w:val="single"/>
                    <w:shd w:val="clear" w:color="auto" w:fill="FFFFFF"/>
                  </w:rPr>
                </w:rPrChange>
              </w:rPr>
              <w:t>Popis použitých technologií</w:t>
            </w:r>
          </w:p>
          <w:p w:rsidR="002F5441" w:rsidRPr="009C1CF3" w:rsidRDefault="002F5441">
            <w:pPr>
              <w:pStyle w:val="Odstavecseseznamem"/>
              <w:numPr>
                <w:ilvl w:val="0"/>
                <w:numId w:val="53"/>
              </w:numPr>
              <w:rPr>
                <w:shd w:val="clear" w:color="auto" w:fill="FFFFFF"/>
              </w:rPr>
              <w:pPrChange w:id="1367" w:author="Jiří Vojtěšek" w:date="2018-11-24T21:17:00Z">
                <w:pPr/>
              </w:pPrChange>
            </w:pPr>
            <w:del w:id="1368" w:author="vopatrilova" w:date="2018-11-13T14:22:00Z">
              <w:r w:rsidRPr="00DB6E89">
                <w:rPr>
                  <w:shd w:val="clear" w:color="auto" w:fill="FFFFFF"/>
                  <w:rPrChange w:id="1369"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70" w:author="Jiří Vojtěšek" w:date="2018-11-24T21:17:00Z">
                  <w:rPr>
                    <w:color w:val="0000FF" w:themeColor="hyperlink"/>
                    <w:u w:val="single"/>
                    <w:shd w:val="clear" w:color="auto" w:fill="FFFFFF"/>
                  </w:rPr>
                </w:rPrChange>
              </w:rPr>
              <w:t>Materiálové technologie</w:t>
            </w:r>
          </w:p>
          <w:p w:rsidR="002F5441" w:rsidRPr="009C1CF3" w:rsidRDefault="002F5441">
            <w:pPr>
              <w:pStyle w:val="Odstavecseseznamem"/>
              <w:numPr>
                <w:ilvl w:val="0"/>
                <w:numId w:val="53"/>
              </w:numPr>
              <w:rPr>
                <w:shd w:val="clear" w:color="auto" w:fill="FFFFFF"/>
              </w:rPr>
              <w:pPrChange w:id="1371" w:author="Jiří Vojtěšek" w:date="2018-11-24T21:17:00Z">
                <w:pPr/>
              </w:pPrChange>
            </w:pPr>
            <w:del w:id="1372" w:author="vopatrilova" w:date="2018-11-13T14:22:00Z">
              <w:r w:rsidRPr="00DB6E89">
                <w:rPr>
                  <w:shd w:val="clear" w:color="auto" w:fill="FFFFFF"/>
                  <w:rPrChange w:id="1373"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74" w:author="Jiří Vojtěšek" w:date="2018-11-24T21:17:00Z">
                  <w:rPr>
                    <w:color w:val="0000FF" w:themeColor="hyperlink"/>
                    <w:u w:val="single"/>
                    <w:shd w:val="clear" w:color="auto" w:fill="FFFFFF"/>
                  </w:rPr>
                </w:rPrChange>
              </w:rPr>
              <w:t>Vlastnosti produktů</w:t>
            </w:r>
          </w:p>
          <w:p w:rsidR="002F5441" w:rsidRPr="009C1CF3" w:rsidRDefault="002F5441">
            <w:pPr>
              <w:pStyle w:val="Odstavecseseznamem"/>
              <w:numPr>
                <w:ilvl w:val="0"/>
                <w:numId w:val="53"/>
              </w:numPr>
              <w:rPr>
                <w:shd w:val="clear" w:color="auto" w:fill="FFFFFF"/>
              </w:rPr>
              <w:pPrChange w:id="1375" w:author="Jiří Vojtěšek" w:date="2018-11-24T21:17:00Z">
                <w:pPr/>
              </w:pPrChange>
            </w:pPr>
            <w:del w:id="1376" w:author="vopatrilova" w:date="2018-11-13T14:22:00Z">
              <w:r w:rsidRPr="00DB6E89">
                <w:rPr>
                  <w:shd w:val="clear" w:color="auto" w:fill="FFFFFF"/>
                  <w:rPrChange w:id="1377"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78" w:author="Jiří Vojtěšek" w:date="2018-11-24T21:17:00Z">
                  <w:rPr>
                    <w:color w:val="0000FF" w:themeColor="hyperlink"/>
                    <w:u w:val="single"/>
                    <w:shd w:val="clear" w:color="auto" w:fill="FFFFFF"/>
                  </w:rPr>
                </w:rPrChange>
              </w:rPr>
              <w:t>Kvalita</w:t>
            </w:r>
          </w:p>
          <w:p w:rsidR="002F5441" w:rsidRPr="009C1CF3" w:rsidRDefault="002F5441">
            <w:pPr>
              <w:pStyle w:val="Odstavecseseznamem"/>
              <w:numPr>
                <w:ilvl w:val="0"/>
                <w:numId w:val="53"/>
              </w:numPr>
              <w:rPr>
                <w:shd w:val="clear" w:color="auto" w:fill="FFFFFF"/>
              </w:rPr>
              <w:pPrChange w:id="1379" w:author="Jiří Vojtěšek" w:date="2018-11-24T21:17:00Z">
                <w:pPr/>
              </w:pPrChange>
            </w:pPr>
            <w:del w:id="1380" w:author="vopatrilova" w:date="2018-11-13T14:23:00Z">
              <w:r w:rsidRPr="00DB6E89">
                <w:rPr>
                  <w:shd w:val="clear" w:color="auto" w:fill="FFFFFF"/>
                  <w:rPrChange w:id="1381"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82" w:author="Jiří Vojtěšek" w:date="2018-11-24T21:17:00Z">
                  <w:rPr>
                    <w:color w:val="0000FF" w:themeColor="hyperlink"/>
                    <w:u w:val="single"/>
                    <w:shd w:val="clear" w:color="auto" w:fill="FFFFFF"/>
                  </w:rPr>
                </w:rPrChange>
              </w:rPr>
              <w:t>Komponenty</w:t>
            </w:r>
          </w:p>
          <w:p w:rsidR="002F5441" w:rsidRPr="009C1CF3" w:rsidRDefault="002F5441">
            <w:pPr>
              <w:pStyle w:val="Odstavecseseznamem"/>
              <w:numPr>
                <w:ilvl w:val="0"/>
                <w:numId w:val="53"/>
              </w:numPr>
              <w:rPr>
                <w:shd w:val="clear" w:color="auto" w:fill="FFFFFF"/>
              </w:rPr>
              <w:pPrChange w:id="1383" w:author="Jiří Vojtěšek" w:date="2018-11-24T21:17:00Z">
                <w:pPr/>
              </w:pPrChange>
            </w:pPr>
            <w:del w:id="1384" w:author="vopatrilova" w:date="2018-11-13T14:23:00Z">
              <w:r w:rsidRPr="00DB6E89">
                <w:rPr>
                  <w:shd w:val="clear" w:color="auto" w:fill="FFFFFF"/>
                  <w:rPrChange w:id="1385"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86" w:author="Jiří Vojtěšek" w:date="2018-11-24T21:17:00Z">
                  <w:rPr>
                    <w:color w:val="0000FF" w:themeColor="hyperlink"/>
                    <w:u w:val="single"/>
                    <w:shd w:val="clear" w:color="auto" w:fill="FFFFFF"/>
                  </w:rPr>
                </w:rPrChange>
              </w:rPr>
              <w:t>Kompletace</w:t>
            </w:r>
          </w:p>
          <w:p w:rsidR="002F5441" w:rsidRPr="009C1CF3" w:rsidRDefault="002F5441">
            <w:pPr>
              <w:pStyle w:val="Odstavecseseznamem"/>
              <w:numPr>
                <w:ilvl w:val="0"/>
                <w:numId w:val="53"/>
              </w:numPr>
              <w:rPr>
                <w:shd w:val="clear" w:color="auto" w:fill="FFFFFF"/>
              </w:rPr>
              <w:pPrChange w:id="1387" w:author="Jiří Vojtěšek" w:date="2018-11-24T21:17:00Z">
                <w:pPr/>
              </w:pPrChange>
            </w:pPr>
            <w:del w:id="1388" w:author="vopatrilova" w:date="2018-11-13T14:23:00Z">
              <w:r w:rsidRPr="00DB6E89">
                <w:rPr>
                  <w:shd w:val="clear" w:color="auto" w:fill="FFFFFF"/>
                  <w:rPrChange w:id="1389"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90" w:author="Jiří Vojtěšek" w:date="2018-11-24T21:17:00Z">
                  <w:rPr>
                    <w:color w:val="0000FF" w:themeColor="hyperlink"/>
                    <w:u w:val="single"/>
                    <w:shd w:val="clear" w:color="auto" w:fill="FFFFFF"/>
                  </w:rPr>
                </w:rPrChange>
              </w:rPr>
              <w:t>Design, průběžný test</w:t>
            </w:r>
          </w:p>
          <w:p w:rsidR="002F5441" w:rsidRPr="009C1CF3" w:rsidRDefault="002F5441">
            <w:pPr>
              <w:pStyle w:val="Odstavecseseznamem"/>
              <w:numPr>
                <w:ilvl w:val="0"/>
                <w:numId w:val="53"/>
              </w:numPr>
              <w:rPr>
                <w:shd w:val="clear" w:color="auto" w:fill="FFFFFF"/>
              </w:rPr>
              <w:pPrChange w:id="1391" w:author="Jiří Vojtěšek" w:date="2018-11-24T21:17:00Z">
                <w:pPr/>
              </w:pPrChange>
            </w:pPr>
            <w:del w:id="1392" w:author="vopatrilova" w:date="2018-11-13T14:23:00Z">
              <w:r w:rsidRPr="00DB6E89">
                <w:rPr>
                  <w:shd w:val="clear" w:color="auto" w:fill="FFFFFF"/>
                  <w:rPrChange w:id="1393"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94" w:author="Jiří Vojtěšek" w:date="2018-11-24T21:17:00Z">
                  <w:rPr>
                    <w:color w:val="0000FF" w:themeColor="hyperlink"/>
                    <w:u w:val="single"/>
                    <w:shd w:val="clear" w:color="auto" w:fill="FFFFFF"/>
                  </w:rPr>
                </w:rPrChange>
              </w:rPr>
              <w:t>Slovesa a fráze pro popis designu</w:t>
            </w:r>
          </w:p>
          <w:p w:rsidR="002F5441" w:rsidRPr="009C1CF3" w:rsidRDefault="002F5441">
            <w:pPr>
              <w:pStyle w:val="Odstavecseseznamem"/>
              <w:numPr>
                <w:ilvl w:val="0"/>
                <w:numId w:val="53"/>
              </w:numPr>
              <w:rPr>
                <w:shd w:val="clear" w:color="auto" w:fill="FFFFFF"/>
              </w:rPr>
              <w:pPrChange w:id="1395" w:author="Jiří Vojtěšek" w:date="2018-11-24T21:17:00Z">
                <w:pPr/>
              </w:pPrChange>
            </w:pPr>
            <w:del w:id="1396" w:author="vopatrilova" w:date="2018-11-13T14:23:00Z">
              <w:r w:rsidRPr="00DB6E89">
                <w:rPr>
                  <w:shd w:val="clear" w:color="auto" w:fill="FFFFFF"/>
                  <w:rPrChange w:id="1397"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398" w:author="Jiří Vojtěšek" w:date="2018-11-24T21:17:00Z">
                  <w:rPr>
                    <w:color w:val="0000FF" w:themeColor="hyperlink"/>
                    <w:u w:val="single"/>
                    <w:shd w:val="clear" w:color="auto" w:fill="FFFFFF"/>
                  </w:rPr>
                </w:rPrChange>
              </w:rPr>
              <w:t>Popis vad</w:t>
            </w:r>
          </w:p>
          <w:p w:rsidR="002F5441" w:rsidRPr="009C1CF3" w:rsidRDefault="002F5441">
            <w:pPr>
              <w:pStyle w:val="Odstavecseseznamem"/>
              <w:numPr>
                <w:ilvl w:val="0"/>
                <w:numId w:val="53"/>
              </w:numPr>
              <w:rPr>
                <w:shd w:val="clear" w:color="auto" w:fill="FFFFFF"/>
              </w:rPr>
              <w:pPrChange w:id="1399" w:author="Jiří Vojtěšek" w:date="2018-11-24T21:17:00Z">
                <w:pPr/>
              </w:pPrChange>
            </w:pPr>
            <w:del w:id="1400" w:author="vopatrilova" w:date="2018-11-13T14:23:00Z">
              <w:r w:rsidRPr="00DB6E89">
                <w:rPr>
                  <w:shd w:val="clear" w:color="auto" w:fill="FFFFFF"/>
                  <w:rPrChange w:id="1401"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402" w:author="Jiří Vojtěšek" w:date="2018-11-24T21:17:00Z">
                  <w:rPr>
                    <w:color w:val="0000FF" w:themeColor="hyperlink"/>
                    <w:u w:val="single"/>
                    <w:shd w:val="clear" w:color="auto" w:fill="FFFFFF"/>
                  </w:rPr>
                </w:rPrChange>
              </w:rPr>
              <w:t>Fráze pro popis jistoty a nejistoty</w:t>
            </w:r>
          </w:p>
          <w:p w:rsidR="002F5441" w:rsidRPr="009C1CF3" w:rsidRDefault="002F5441">
            <w:pPr>
              <w:pStyle w:val="Odstavecseseznamem"/>
              <w:numPr>
                <w:ilvl w:val="0"/>
                <w:numId w:val="53"/>
              </w:numPr>
              <w:rPr>
                <w:shd w:val="clear" w:color="auto" w:fill="FFFFFF"/>
              </w:rPr>
              <w:pPrChange w:id="1403" w:author="Jiří Vojtěšek" w:date="2018-11-24T21:17:00Z">
                <w:pPr/>
              </w:pPrChange>
            </w:pPr>
            <w:del w:id="1404" w:author="vopatrilova" w:date="2018-11-13T14:23:00Z">
              <w:r w:rsidRPr="00DB6E89">
                <w:rPr>
                  <w:shd w:val="clear" w:color="auto" w:fill="FFFFFF"/>
                  <w:rPrChange w:id="1405"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406" w:author="Jiří Vojtěšek" w:date="2018-11-24T21:17:00Z">
                  <w:rPr>
                    <w:color w:val="0000FF" w:themeColor="hyperlink"/>
                    <w:u w:val="single"/>
                    <w:shd w:val="clear" w:color="auto" w:fill="FFFFFF"/>
                  </w:rPr>
                </w:rPrChange>
              </w:rPr>
              <w:t>Popis grafů</w:t>
            </w:r>
          </w:p>
          <w:p w:rsidR="002F5441" w:rsidRPr="009C1CF3" w:rsidRDefault="002F5441">
            <w:pPr>
              <w:pStyle w:val="Odstavecseseznamem"/>
              <w:numPr>
                <w:ilvl w:val="0"/>
                <w:numId w:val="53"/>
              </w:numPr>
              <w:rPr>
                <w:shd w:val="clear" w:color="auto" w:fill="FFFFFF"/>
              </w:rPr>
              <w:pPrChange w:id="1407" w:author="Jiří Vojtěšek" w:date="2018-11-24T21:17:00Z">
                <w:pPr/>
              </w:pPrChange>
            </w:pPr>
            <w:del w:id="1408" w:author="vopatrilova" w:date="2018-11-13T14:23:00Z">
              <w:r w:rsidRPr="00DB6E89">
                <w:rPr>
                  <w:shd w:val="clear" w:color="auto" w:fill="FFFFFF"/>
                  <w:rPrChange w:id="1409"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410" w:author="Jiří Vojtěšek" w:date="2018-11-24T21:17:00Z">
                  <w:rPr>
                    <w:color w:val="0000FF" w:themeColor="hyperlink"/>
                    <w:u w:val="single"/>
                    <w:shd w:val="clear" w:color="auto" w:fill="FFFFFF"/>
                  </w:rPr>
                </w:rPrChange>
              </w:rPr>
              <w:t>Kariéra, CV, pracovní pohovor</w:t>
            </w:r>
          </w:p>
          <w:p w:rsidR="002F5441" w:rsidRPr="009C1CF3" w:rsidRDefault="002F5441">
            <w:pPr>
              <w:pStyle w:val="Odstavecseseznamem"/>
              <w:numPr>
                <w:ilvl w:val="0"/>
                <w:numId w:val="53"/>
              </w:numPr>
              <w:rPr>
                <w:shd w:val="clear" w:color="auto" w:fill="FFFFFF"/>
              </w:rPr>
              <w:pPrChange w:id="1411" w:author="Jiří Vojtěšek" w:date="2018-11-24T21:17:00Z">
                <w:pPr/>
              </w:pPrChange>
            </w:pPr>
            <w:del w:id="1412" w:author="vopatrilova" w:date="2018-11-13T14:23:00Z">
              <w:r w:rsidRPr="00DB6E89">
                <w:rPr>
                  <w:shd w:val="clear" w:color="auto" w:fill="FFFFFF"/>
                  <w:rPrChange w:id="1413" w:author="Jiří Vojtěšek" w:date="2018-11-24T21:17:00Z">
                    <w:rPr>
                      <w:color w:val="0000FF" w:themeColor="hyperlink"/>
                      <w:u w:val="single"/>
                      <w:shd w:val="clear" w:color="auto" w:fill="FFFFFF"/>
                    </w:rPr>
                  </w:rPrChange>
                </w:rPr>
                <w:delText xml:space="preserve">- </w:delText>
              </w:r>
            </w:del>
            <w:r w:rsidRPr="00DB6E89">
              <w:rPr>
                <w:shd w:val="clear" w:color="auto" w:fill="FFFFFF"/>
                <w:rPrChange w:id="1414" w:author="Jiří Vojtěšek" w:date="2018-11-24T21:17:00Z">
                  <w:rPr>
                    <w:color w:val="0000FF" w:themeColor="hyperlink"/>
                    <w:u w:val="single"/>
                    <w:shd w:val="clear" w:color="auto" w:fill="FFFFFF"/>
                  </w:rPr>
                </w:rPrChange>
              </w:rPr>
              <w:t>Test</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557F3" w:rsidRDefault="00C557F3" w:rsidP="000132AE">
            <w:pPr>
              <w:jc w:val="both"/>
              <w:rPr>
                <w:b/>
                <w:bCs/>
              </w:rPr>
            </w:pPr>
            <w:r w:rsidRPr="00C557F3">
              <w:rPr>
                <w:b/>
                <w:bCs/>
              </w:rPr>
              <w:t>Povinná literatura:</w:t>
            </w:r>
          </w:p>
          <w:p w:rsidR="00C557F3" w:rsidRPr="00C557F3" w:rsidRDefault="00C557F3" w:rsidP="000132AE">
            <w:pPr>
              <w:jc w:val="both"/>
              <w:rPr>
                <w:bCs/>
              </w:rPr>
            </w:pPr>
            <w:r w:rsidRPr="00C557F3">
              <w:rPr>
                <w:bCs/>
              </w:rPr>
              <w:t xml:space="preserve">IBBOTSON, M. </w:t>
            </w:r>
            <w:r w:rsidRPr="00C557F3">
              <w:rPr>
                <w:bCs/>
                <w:i/>
              </w:rPr>
              <w:t>Cambridge English for Engineering</w:t>
            </w:r>
            <w:r w:rsidRPr="00C557F3">
              <w:rPr>
                <w:bCs/>
              </w:rPr>
              <w:t>. Cambridge, 2008.</w:t>
            </w:r>
          </w:p>
          <w:p w:rsidR="00C557F3" w:rsidRPr="00C557F3" w:rsidRDefault="00C557F3" w:rsidP="000132AE">
            <w:pPr>
              <w:jc w:val="both"/>
              <w:rPr>
                <w:b/>
              </w:rPr>
            </w:pPr>
            <w:r w:rsidRPr="00C557F3">
              <w:rPr>
                <w:b/>
              </w:rPr>
              <w:t>Doporučená literatura:</w:t>
            </w:r>
          </w:p>
          <w:p w:rsidR="00C557F3" w:rsidRPr="00C557F3" w:rsidRDefault="00C557F3" w:rsidP="000132AE">
            <w:pPr>
              <w:jc w:val="both"/>
              <w:rPr>
                <w:color w:val="000000"/>
                <w:shd w:val="clear" w:color="auto" w:fill="FFFFFF"/>
              </w:rPr>
            </w:pPr>
            <w:r w:rsidRPr="00C557F3">
              <w:rPr>
                <w:iCs/>
                <w:color w:val="000000"/>
                <w:shd w:val="clear" w:color="auto" w:fill="FFFFFF"/>
              </w:rPr>
              <w:t xml:space="preserve">English Grammar in </w:t>
            </w:r>
            <w:proofErr w:type="gramStart"/>
            <w:r w:rsidRPr="00C557F3">
              <w:rPr>
                <w:iCs/>
                <w:color w:val="000000"/>
                <w:shd w:val="clear" w:color="auto" w:fill="FFFFFF"/>
              </w:rPr>
              <w:t>Use</w:t>
            </w:r>
            <w:proofErr w:type="gramEnd"/>
            <w:r w:rsidRPr="00C557F3">
              <w:rPr>
                <w:iCs/>
                <w:color w:val="000000"/>
                <w:shd w:val="clear" w:color="auto" w:fill="FFFFFF"/>
              </w:rPr>
              <w:t xml:space="preserve"> (4th edition)</w:t>
            </w:r>
            <w:r w:rsidRPr="00C557F3">
              <w:rPr>
                <w:color w:val="000000"/>
                <w:shd w:val="clear" w:color="auto" w:fill="FFFFFF"/>
              </w:rPr>
              <w:t>.</w:t>
            </w:r>
          </w:p>
          <w:p w:rsidR="00C557F3" w:rsidRPr="00C557F3" w:rsidRDefault="00C557F3" w:rsidP="000132AE">
            <w:pPr>
              <w:jc w:val="both"/>
              <w:rPr>
                <w:bCs/>
                <w:shd w:val="clear" w:color="auto" w:fill="FFFFFF"/>
              </w:rPr>
            </w:pPr>
            <w:r w:rsidRPr="00C557F3">
              <w:rPr>
                <w:bCs/>
                <w:shd w:val="clear" w:color="auto" w:fill="FFFFFF"/>
              </w:rPr>
              <w:t>BRIEGER, N. </w:t>
            </w:r>
            <w:r w:rsidRPr="00C557F3">
              <w:rPr>
                <w:bCs/>
                <w:i/>
                <w:iCs/>
                <w:shd w:val="clear" w:color="auto" w:fill="FFFFFF"/>
              </w:rPr>
              <w:t>Technical English : vocabulary and gram</w:t>
            </w:r>
            <w:r w:rsidRPr="00C557F3">
              <w:rPr>
                <w:bCs/>
                <w:iCs/>
                <w:shd w:val="clear" w:color="auto" w:fill="FFFFFF"/>
              </w:rPr>
              <w:t>mar</w:t>
            </w:r>
            <w:r w:rsidRPr="00C557F3">
              <w:rPr>
                <w:bCs/>
                <w:shd w:val="clear" w:color="auto" w:fill="FFFFFF"/>
              </w:rPr>
              <w:t xml:space="preserve">. 1st pub. </w:t>
            </w:r>
            <w:proofErr w:type="gramStart"/>
            <w:r w:rsidRPr="00C557F3">
              <w:rPr>
                <w:bCs/>
                <w:shd w:val="clear" w:color="auto" w:fill="FFFFFF"/>
              </w:rPr>
              <w:t>Oxford : Summertown</w:t>
            </w:r>
            <w:proofErr w:type="gramEnd"/>
            <w:r w:rsidRPr="00C557F3">
              <w:rPr>
                <w:bCs/>
                <w:shd w:val="clear" w:color="auto" w:fill="FFFFFF"/>
              </w:rPr>
              <w:t xml:space="preserve"> Publishing, 2002.</w:t>
            </w:r>
          </w:p>
          <w:p w:rsidR="00C557F3" w:rsidRPr="00C557F3" w:rsidRDefault="00C557F3" w:rsidP="000132AE">
            <w:pPr>
              <w:jc w:val="both"/>
            </w:pPr>
            <w:r w:rsidRPr="00C557F3">
              <w:rPr>
                <w:color w:val="000000"/>
                <w:shd w:val="clear" w:color="auto" w:fill="FFFFFF"/>
              </w:rPr>
              <w:t>GLENDINNING, E. H., L. LANSFORD, a A. POHL, </w:t>
            </w:r>
            <w:r w:rsidRPr="00C557F3">
              <w:rPr>
                <w:i/>
                <w:iCs/>
                <w:color w:val="000000"/>
                <w:shd w:val="clear" w:color="auto" w:fill="FFFFFF"/>
              </w:rPr>
              <w:t>Technology for engineering and applied sciences</w:t>
            </w:r>
            <w:r w:rsidRPr="00C557F3">
              <w:rPr>
                <w:color w:val="000000"/>
                <w:shd w:val="clear" w:color="auto" w:fill="FFFFFF"/>
              </w:rPr>
              <w:t>. 2013.</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both"/>
            </w:pPr>
            <w:r w:rsidRPr="00C557F3">
              <w:t>6</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930"/>
        </w:trPr>
        <w:tc>
          <w:tcPr>
            <w:tcW w:w="9855" w:type="dxa"/>
            <w:gridSpan w:val="8"/>
          </w:tcPr>
          <w:p w:rsidR="00C557F3" w:rsidRPr="00C557F3" w:rsidRDefault="00C557F3" w:rsidP="000132AE">
            <w:pPr>
              <w:jc w:val="both"/>
              <w:rPr>
                <w:szCs w:val="22"/>
              </w:rPr>
            </w:pPr>
            <w:r w:rsidRPr="00C557F3">
              <w:rPr>
                <w:szCs w:val="22"/>
              </w:rPr>
              <w:t xml:space="preserve">Vyučující mají trvale vypsány a zveřejněny konzultace minimálně 2h/týden, v rámci kterých mají možnost konzultovat podrobněji probíranou látku. Dále mohou studenti komunikovat s vyučujícím pomocí e-mailu a LMS Moodle. </w:t>
            </w:r>
          </w:p>
          <w:p w:rsidR="00C557F3" w:rsidRPr="00C557F3" w:rsidRDefault="00C557F3" w:rsidP="000132AE">
            <w:pPr>
              <w:jc w:val="both"/>
              <w:rPr>
                <w:szCs w:val="22"/>
              </w:rPr>
            </w:pPr>
          </w:p>
          <w:p w:rsidR="00C557F3" w:rsidRPr="00C557F3" w:rsidRDefault="00C557F3" w:rsidP="000132AE">
            <w:pPr>
              <w:jc w:val="both"/>
              <w:rPr>
                <w:szCs w:val="22"/>
              </w:rPr>
            </w:pPr>
          </w:p>
          <w:p w:rsidR="00C557F3" w:rsidRPr="00C557F3" w:rsidRDefault="00C557F3" w:rsidP="000132AE">
            <w:pPr>
              <w:jc w:val="both"/>
              <w:rPr>
                <w:szCs w:val="22"/>
              </w:rPr>
            </w:pPr>
          </w:p>
        </w:tc>
      </w:tr>
    </w:tbl>
    <w:p w:rsidR="00C557F3" w:rsidRPr="00C557F3" w:rsidRDefault="00C557F3" w:rsidP="00C557F3"/>
    <w:p w:rsidR="00C557F3" w:rsidRPr="00C557F3" w:rsidRDefault="00C557F3" w:rsidP="00C557F3">
      <w:pPr>
        <w:spacing w:after="160" w:line="259" w:lineRule="auto"/>
      </w:pPr>
      <w:del w:id="1415" w:author="vopatrilova" w:date="2018-11-16T09:34:00Z">
        <w:r w:rsidRPr="00C557F3" w:rsidDel="00527739">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45"/>
              </w:tabs>
              <w:jc w:val="both"/>
              <w:rPr>
                <w:b/>
                <w:sz w:val="28"/>
              </w:rPr>
            </w:pPr>
            <w:r w:rsidRPr="00C557F3">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416" w:author="vopatrilova" w:date="2018-11-17T11:32:00Z">
              <w:r w:rsidR="002F5441" w:rsidRPr="002F5441">
                <w:rPr>
                  <w:rStyle w:val="Odkazintenzivn"/>
                  <w:rPrChange w:id="1417" w:author="vopatrilova" w:date="2018-11-17T11:32:00Z">
                    <w:rPr>
                      <w:b/>
                      <w:color w:val="0000FF" w:themeColor="hyperlink"/>
                      <w:u w:val="single"/>
                    </w:rPr>
                  </w:rPrChange>
                </w:rPr>
                <w:t>Abecední seznam</w:t>
              </w:r>
            </w:ins>
            <w:del w:id="1418"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lastRenderedPageBreak/>
              <w:t>Název studijního předmětu</w:t>
            </w:r>
          </w:p>
        </w:tc>
        <w:tc>
          <w:tcPr>
            <w:tcW w:w="6769" w:type="dxa"/>
            <w:gridSpan w:val="7"/>
            <w:tcBorders>
              <w:top w:val="double" w:sz="4" w:space="0" w:color="auto"/>
            </w:tcBorders>
          </w:tcPr>
          <w:p w:rsidR="00977522" w:rsidRDefault="00C557F3">
            <w:pPr>
              <w:jc w:val="both"/>
            </w:pPr>
            <w:bookmarkStart w:id="1419" w:name="oa2"/>
            <w:r w:rsidRPr="00C557F3">
              <w:t>Odborná angličtina 2</w:t>
            </w:r>
            <w:bookmarkEnd w:id="1419"/>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 xml:space="preserve">Povinný </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28s</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4</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seminář</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a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všech zadaných úloh v průběhu semestru. </w:t>
            </w:r>
          </w:p>
          <w:p w:rsidR="00C557F3" w:rsidRPr="00C557F3" w:rsidRDefault="00C557F3" w:rsidP="000132AE">
            <w:pPr>
              <w:jc w:val="both"/>
            </w:pPr>
            <w:r w:rsidRPr="00C557F3">
              <w:t>4. Prokázání úspěšného zvládnutí probírané tématiky při průběžném a závěrečném testu, ústní zkouška.</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Mgr. Tereza Outěřická</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rPr>
                <w:color w:val="000000"/>
                <w:shd w:val="clear" w:color="auto" w:fill="FFFFFF"/>
              </w:rPr>
            </w:pPr>
            <w:r w:rsidRPr="00C557F3">
              <w:rPr>
                <w:color w:val="000000"/>
                <w:shd w:val="clear" w:color="auto" w:fill="FFFFFF"/>
              </w:rPr>
              <w:t>Cílem předmětu</w:t>
            </w:r>
            <w:del w:id="1420" w:author="vopatrilova" w:date="2018-11-16T08:47:00Z">
              <w:r w:rsidRPr="00C557F3" w:rsidDel="00012249">
                <w:rPr>
                  <w:color w:val="000000"/>
                  <w:shd w:val="clear" w:color="auto" w:fill="FFFFFF"/>
                </w:rPr>
                <w:delText xml:space="preserve"> PAAO2</w:delText>
              </w:r>
            </w:del>
            <w:r w:rsidRPr="00C557F3">
              <w:rPr>
                <w:color w:val="000000"/>
                <w:shd w:val="clear" w:color="auto" w:fill="FFFFFF"/>
              </w:rPr>
              <w:t xml:space="preserve"> je připravit studenty magisterského studia na jejich budoucí profese po jazykové stránce. Tento předmět je zaměřen především na praktickou aplikaci všech znalostí a dovedností, které studenti získali v předchozích jazykových kurzech. Student je veden k soustavné práci s autentickými anglickými odbornými texty ze svého oboru. Důraz je také kladen na schopnost písemně a ústně prezentovat technické informace v angličtině.</w:t>
            </w:r>
          </w:p>
          <w:p w:rsidR="00C557F3" w:rsidRPr="00C557F3" w:rsidRDefault="00C557F3" w:rsidP="000132AE">
            <w:pPr>
              <w:rPr>
                <w:color w:val="000000"/>
                <w:shd w:val="clear" w:color="auto" w:fill="FFFFFF"/>
              </w:rPr>
            </w:pPr>
            <w:r w:rsidRPr="00C557F3">
              <w:rPr>
                <w:color w:val="000000"/>
                <w:shd w:val="clear" w:color="auto" w:fill="FFFFFF"/>
              </w:rPr>
              <w:t>Předmět se zaměřuje na to, aby student získal poznatky a praktické znalosti z následujících okruhů: </w:t>
            </w:r>
          </w:p>
          <w:p w:rsidR="009A6BA1" w:rsidRPr="00DB6E89" w:rsidRDefault="001E3362">
            <w:pPr>
              <w:pStyle w:val="Odstavecseseznamem"/>
              <w:numPr>
                <w:ilvl w:val="0"/>
                <w:numId w:val="54"/>
              </w:numPr>
              <w:rPr>
                <w:color w:val="000000"/>
                <w:shd w:val="clear" w:color="auto" w:fill="FFFFFF"/>
                <w:rPrChange w:id="1421" w:author="Jiří Vojtěšek" w:date="2018-11-24T21:18:00Z">
                  <w:rPr>
                    <w:shd w:val="clear" w:color="auto" w:fill="FFFFFF"/>
                  </w:rPr>
                </w:rPrChange>
              </w:rPr>
              <w:pPrChange w:id="1422" w:author="Jiří Vojtěšek" w:date="2018-11-24T21:18:00Z">
                <w:pPr/>
              </w:pPrChange>
            </w:pPr>
            <w:ins w:id="1423" w:author="vopatrilova" w:date="2018-11-13T14:26:00Z">
              <w:del w:id="1424" w:author="Jiří Vojtěšek" w:date="2018-11-24T21:18:00Z">
                <w:r w:rsidRPr="00DB6E89" w:rsidDel="00DB6E89">
                  <w:rPr>
                    <w:color w:val="000000"/>
                    <w:shd w:val="clear" w:color="auto" w:fill="FFFFFF"/>
                    <w:rPrChange w:id="1425" w:author="Jiří Vojtěšek" w:date="2018-11-24T21:18:00Z">
                      <w:rPr>
                        <w:shd w:val="clear" w:color="auto" w:fill="FFFFFF"/>
                      </w:rPr>
                    </w:rPrChange>
                  </w:rPr>
                  <w:delText>1.</w:delText>
                </w:r>
              </w:del>
            </w:ins>
            <w:del w:id="1426" w:author="vopatrilova" w:date="2018-11-13T14:23:00Z">
              <w:r w:rsidR="002F5441" w:rsidRPr="00DB6E89">
                <w:rPr>
                  <w:color w:val="000000"/>
                  <w:shd w:val="clear" w:color="auto" w:fill="FFFFFF"/>
                  <w:rPrChange w:id="1427" w:author="Jiří Vojtěšek" w:date="2018-11-24T21:18:00Z">
                    <w:rPr>
                      <w:color w:val="0000FF" w:themeColor="hyperlink"/>
                      <w:u w:val="single"/>
                      <w:shd w:val="clear" w:color="auto" w:fill="FFFFFF"/>
                    </w:rPr>
                  </w:rPrChange>
                </w:rPr>
                <w:delText xml:space="preserve">- </w:delText>
              </w:r>
            </w:del>
            <w:r w:rsidR="002F5441" w:rsidRPr="00DB6E89">
              <w:rPr>
                <w:color w:val="000000"/>
                <w:shd w:val="clear" w:color="auto" w:fill="FFFFFF"/>
                <w:rPrChange w:id="1428" w:author="Jiří Vojtěšek" w:date="2018-11-24T21:18:00Z">
                  <w:rPr>
                    <w:color w:val="0000FF" w:themeColor="hyperlink"/>
                    <w:u w:val="single"/>
                    <w:shd w:val="clear" w:color="auto" w:fill="FFFFFF"/>
                  </w:rPr>
                </w:rPrChange>
              </w:rPr>
              <w:t>Technické požadavky, návrh řešení</w:t>
            </w:r>
          </w:p>
          <w:p w:rsidR="009A6BA1" w:rsidRPr="00DB6E89" w:rsidRDefault="001E3362">
            <w:pPr>
              <w:pStyle w:val="Odstavecseseznamem"/>
              <w:numPr>
                <w:ilvl w:val="0"/>
                <w:numId w:val="54"/>
              </w:numPr>
              <w:rPr>
                <w:color w:val="000000"/>
                <w:shd w:val="clear" w:color="auto" w:fill="FFFFFF"/>
                <w:rPrChange w:id="1429" w:author="Jiří Vojtěšek" w:date="2018-11-24T21:18:00Z">
                  <w:rPr>
                    <w:shd w:val="clear" w:color="auto" w:fill="FFFFFF"/>
                  </w:rPr>
                </w:rPrChange>
              </w:rPr>
              <w:pPrChange w:id="1430" w:author="Jiří Vojtěšek" w:date="2018-11-24T21:18:00Z">
                <w:pPr/>
              </w:pPrChange>
            </w:pPr>
            <w:ins w:id="1431" w:author="vopatrilova" w:date="2018-11-13T14:26:00Z">
              <w:del w:id="1432" w:author="Jiří Vojtěšek" w:date="2018-11-24T21:18:00Z">
                <w:r w:rsidRPr="00DB6E89" w:rsidDel="00DB6E89">
                  <w:rPr>
                    <w:color w:val="000000"/>
                    <w:shd w:val="clear" w:color="auto" w:fill="FFFFFF"/>
                    <w:rPrChange w:id="1433" w:author="Jiří Vojtěšek" w:date="2018-11-24T21:18:00Z">
                      <w:rPr>
                        <w:shd w:val="clear" w:color="auto" w:fill="FFFFFF"/>
                      </w:rPr>
                    </w:rPrChange>
                  </w:rPr>
                  <w:delText>2.</w:delText>
                </w:r>
              </w:del>
            </w:ins>
            <w:del w:id="1434" w:author="vopatrilova" w:date="2018-11-13T14:23:00Z">
              <w:r w:rsidR="00C557F3" w:rsidRPr="00DB6E89" w:rsidDel="001E3362">
                <w:rPr>
                  <w:color w:val="000000"/>
                  <w:shd w:val="clear" w:color="auto" w:fill="FFFFFF"/>
                  <w:rPrChange w:id="1435" w:author="Jiří Vojtěšek" w:date="2018-11-24T21:18:00Z">
                    <w:rPr>
                      <w:shd w:val="clear" w:color="auto" w:fill="FFFFFF"/>
                    </w:rPr>
                  </w:rPrChange>
                </w:rPr>
                <w:delText xml:space="preserve">- </w:delText>
              </w:r>
            </w:del>
            <w:r w:rsidR="00C557F3" w:rsidRPr="00DB6E89">
              <w:rPr>
                <w:color w:val="000000"/>
                <w:shd w:val="clear" w:color="auto" w:fill="FFFFFF"/>
                <w:rPrChange w:id="1436" w:author="Jiří Vojtěšek" w:date="2018-11-24T21:18:00Z">
                  <w:rPr>
                    <w:shd w:val="clear" w:color="auto" w:fill="FFFFFF"/>
                  </w:rPr>
                </w:rPrChange>
              </w:rPr>
              <w:t>Bezpečnostní prvky</w:t>
            </w:r>
          </w:p>
          <w:p w:rsidR="00DB6E89" w:rsidRDefault="001E3362">
            <w:pPr>
              <w:pStyle w:val="Odstavecseseznamem"/>
              <w:numPr>
                <w:ilvl w:val="0"/>
                <w:numId w:val="54"/>
              </w:numPr>
              <w:rPr>
                <w:ins w:id="1437" w:author="Jiří Vojtěšek" w:date="2018-11-24T21:18:00Z"/>
                <w:color w:val="000000"/>
                <w:shd w:val="clear" w:color="auto" w:fill="FFFFFF"/>
              </w:rPr>
              <w:pPrChange w:id="1438" w:author="Jiří Vojtěšek" w:date="2018-11-24T21:18:00Z">
                <w:pPr/>
              </w:pPrChange>
            </w:pPr>
            <w:ins w:id="1439" w:author="vopatrilova" w:date="2018-11-13T14:26:00Z">
              <w:del w:id="1440" w:author="Jiří Vojtěšek" w:date="2018-11-24T21:18:00Z">
                <w:r w:rsidRPr="00DB6E89" w:rsidDel="00DB6E89">
                  <w:rPr>
                    <w:color w:val="000000"/>
                    <w:shd w:val="clear" w:color="auto" w:fill="FFFFFF"/>
                    <w:rPrChange w:id="1441" w:author="Jiří Vojtěšek" w:date="2018-11-24T21:18:00Z">
                      <w:rPr>
                        <w:shd w:val="clear" w:color="auto" w:fill="FFFFFF"/>
                      </w:rPr>
                    </w:rPrChange>
                  </w:rPr>
                  <w:delText>3.</w:delText>
                </w:r>
              </w:del>
            </w:ins>
            <w:del w:id="1442" w:author="vopatrilova" w:date="2018-11-13T14:24:00Z">
              <w:r w:rsidR="00C557F3" w:rsidRPr="00DB6E89" w:rsidDel="001E3362">
                <w:rPr>
                  <w:color w:val="000000"/>
                  <w:shd w:val="clear" w:color="auto" w:fill="FFFFFF"/>
                  <w:rPrChange w:id="1443" w:author="Jiří Vojtěšek" w:date="2018-11-24T21:18:00Z">
                    <w:rPr>
                      <w:shd w:val="clear" w:color="auto" w:fill="FFFFFF"/>
                    </w:rPr>
                  </w:rPrChange>
                </w:rPr>
                <w:delText xml:space="preserve">- </w:delText>
              </w:r>
            </w:del>
            <w:r w:rsidR="00C557F3" w:rsidRPr="00DB6E89">
              <w:rPr>
                <w:color w:val="000000"/>
                <w:shd w:val="clear" w:color="auto" w:fill="FFFFFF"/>
                <w:rPrChange w:id="1444" w:author="Jiří Vojtěšek" w:date="2018-11-24T21:18:00Z">
                  <w:rPr>
                    <w:shd w:val="clear" w:color="auto" w:fill="FFFFFF"/>
                  </w:rPr>
                </w:rPrChange>
              </w:rPr>
              <w:t>Popis automatizovaných systémů</w:t>
            </w:r>
          </w:p>
          <w:p w:rsidR="00DB6E89" w:rsidRDefault="00C557F3">
            <w:pPr>
              <w:pStyle w:val="Odstavecseseznamem"/>
              <w:numPr>
                <w:ilvl w:val="0"/>
                <w:numId w:val="54"/>
              </w:numPr>
              <w:rPr>
                <w:ins w:id="1445" w:author="Jiří Vojtěšek" w:date="2018-11-24T21:18:00Z"/>
                <w:color w:val="000000"/>
                <w:shd w:val="clear" w:color="auto" w:fill="FFFFFF"/>
              </w:rPr>
              <w:pPrChange w:id="1446" w:author="Jiří Vojtěšek" w:date="2018-11-24T21:18:00Z">
                <w:pPr/>
              </w:pPrChange>
            </w:pPr>
            <w:del w:id="1447" w:author="Jiří Vojtěšek" w:date="2018-11-24T21:18:00Z">
              <w:r w:rsidRPr="00DB6E89" w:rsidDel="00DB6E89">
                <w:rPr>
                  <w:color w:val="000000"/>
                  <w:rPrChange w:id="1448" w:author="Jiří Vojtěšek" w:date="2018-11-24T21:18:00Z">
                    <w:rPr/>
                  </w:rPrChange>
                </w:rPr>
                <w:br/>
              </w:r>
            </w:del>
            <w:ins w:id="1449" w:author="vopatrilova" w:date="2018-11-13T14:26:00Z">
              <w:del w:id="1450" w:author="Jiří Vojtěšek" w:date="2018-11-24T21:18:00Z">
                <w:r w:rsidR="001E3362" w:rsidRPr="00DB6E89" w:rsidDel="00DB6E89">
                  <w:rPr>
                    <w:color w:val="000000"/>
                    <w:shd w:val="clear" w:color="auto" w:fill="FFFFFF"/>
                    <w:rPrChange w:id="1451" w:author="Jiří Vojtěšek" w:date="2018-11-24T21:18:00Z">
                      <w:rPr>
                        <w:shd w:val="clear" w:color="auto" w:fill="FFFFFF"/>
                      </w:rPr>
                    </w:rPrChange>
                  </w:rPr>
                  <w:delText>4.</w:delText>
                </w:r>
              </w:del>
            </w:ins>
            <w:del w:id="1452" w:author="vopatrilova" w:date="2018-11-13T14:24:00Z">
              <w:r w:rsidRPr="00DB6E89" w:rsidDel="001E3362">
                <w:rPr>
                  <w:color w:val="000000"/>
                  <w:shd w:val="clear" w:color="auto" w:fill="FFFFFF"/>
                  <w:rPrChange w:id="1453" w:author="Jiří Vojtěšek" w:date="2018-11-24T21:18:00Z">
                    <w:rPr>
                      <w:shd w:val="clear" w:color="auto" w:fill="FFFFFF"/>
                    </w:rPr>
                  </w:rPrChange>
                </w:rPr>
                <w:delText xml:space="preserve">- </w:delText>
              </w:r>
            </w:del>
            <w:r w:rsidRPr="00DB6E89">
              <w:rPr>
                <w:color w:val="000000"/>
                <w:shd w:val="clear" w:color="auto" w:fill="FFFFFF"/>
                <w:rPrChange w:id="1454" w:author="Jiří Vojtěšek" w:date="2018-11-24T21:18:00Z">
                  <w:rPr>
                    <w:shd w:val="clear" w:color="auto" w:fill="FFFFFF"/>
                  </w:rPr>
                </w:rPrChange>
              </w:rPr>
              <w:t>Čtení jako aktivní proces, využití znalostí problému, předvídání obsahu z nadpisu, struktury textu, extenzivní a</w:t>
            </w:r>
            <w:ins w:id="1455" w:author="vopatrilova" w:date="2018-11-13T14:25:00Z">
              <w:r w:rsidR="001E3362" w:rsidRPr="00DB6E89">
                <w:rPr>
                  <w:color w:val="000000"/>
                  <w:shd w:val="clear" w:color="auto" w:fill="FFFFFF"/>
                  <w:rPrChange w:id="1456" w:author="Jiří Vojtěšek" w:date="2018-11-24T21:18:00Z">
                    <w:rPr>
                      <w:shd w:val="clear" w:color="auto" w:fill="FFFFFF"/>
                    </w:rPr>
                  </w:rPrChange>
                </w:rPr>
                <w:t xml:space="preserve"> </w:t>
              </w:r>
            </w:ins>
            <w:del w:id="1457" w:author="vopatrilova" w:date="2018-11-13T14:25:00Z">
              <w:r w:rsidRPr="00DB6E89" w:rsidDel="001E3362">
                <w:rPr>
                  <w:color w:val="000000"/>
                  <w:shd w:val="clear" w:color="auto" w:fill="FFFFFF"/>
                  <w:rPrChange w:id="1458" w:author="Jiří Vojtěšek" w:date="2018-11-24T21:18:00Z">
                    <w:rPr>
                      <w:shd w:val="clear" w:color="auto" w:fill="FFFFFF"/>
                    </w:rPr>
                  </w:rPrChange>
                </w:rPr>
                <w:delText xml:space="preserve"> </w:delText>
              </w:r>
            </w:del>
            <w:r w:rsidRPr="00DB6E89">
              <w:rPr>
                <w:color w:val="000000"/>
                <w:shd w:val="clear" w:color="auto" w:fill="FFFFFF"/>
                <w:rPrChange w:id="1459" w:author="Jiří Vojtěšek" w:date="2018-11-24T21:18:00Z">
                  <w:rPr>
                    <w:shd w:val="clear" w:color="auto" w:fill="FFFFFF"/>
                  </w:rPr>
                </w:rPrChange>
              </w:rPr>
              <w:t>intenzivní čtení, čtení pro získání informací. </w:t>
            </w:r>
          </w:p>
          <w:p w:rsidR="00DB6E89" w:rsidRDefault="00C557F3">
            <w:pPr>
              <w:pStyle w:val="Odstavecseseznamem"/>
              <w:numPr>
                <w:ilvl w:val="0"/>
                <w:numId w:val="54"/>
              </w:numPr>
              <w:rPr>
                <w:ins w:id="1460" w:author="Jiří Vojtěšek" w:date="2018-11-24T21:19:00Z"/>
                <w:color w:val="000000"/>
                <w:shd w:val="clear" w:color="auto" w:fill="FFFFFF"/>
              </w:rPr>
              <w:pPrChange w:id="1461" w:author="Jiří Vojtěšek" w:date="2018-11-24T21:18:00Z">
                <w:pPr/>
              </w:pPrChange>
            </w:pPr>
            <w:del w:id="1462" w:author="Jiří Vojtěšek" w:date="2018-11-24T21:18:00Z">
              <w:r w:rsidRPr="00DB6E89" w:rsidDel="00DB6E89">
                <w:rPr>
                  <w:color w:val="000000"/>
                  <w:rPrChange w:id="1463" w:author="Jiří Vojtěšek" w:date="2018-11-24T21:18:00Z">
                    <w:rPr/>
                  </w:rPrChange>
                </w:rPr>
                <w:br/>
              </w:r>
            </w:del>
            <w:ins w:id="1464" w:author="vopatrilova" w:date="2018-11-13T14:26:00Z">
              <w:del w:id="1465" w:author="Jiří Vojtěšek" w:date="2018-11-24T21:18:00Z">
                <w:r w:rsidR="001E3362" w:rsidRPr="00DB6E89" w:rsidDel="00DB6E89">
                  <w:rPr>
                    <w:color w:val="000000"/>
                    <w:shd w:val="clear" w:color="auto" w:fill="FFFFFF"/>
                    <w:rPrChange w:id="1466" w:author="Jiří Vojtěšek" w:date="2018-11-24T21:18:00Z">
                      <w:rPr>
                        <w:shd w:val="clear" w:color="auto" w:fill="FFFFFF"/>
                      </w:rPr>
                    </w:rPrChange>
                  </w:rPr>
                  <w:delText>5.</w:delText>
                </w:r>
              </w:del>
            </w:ins>
            <w:del w:id="1467" w:author="vopatrilova" w:date="2018-11-13T14:24:00Z">
              <w:r w:rsidRPr="00DB6E89" w:rsidDel="001E3362">
                <w:rPr>
                  <w:color w:val="000000"/>
                  <w:shd w:val="clear" w:color="auto" w:fill="FFFFFF"/>
                  <w:rPrChange w:id="1468" w:author="Jiří Vojtěšek" w:date="2018-11-24T21:18:00Z">
                    <w:rPr>
                      <w:shd w:val="clear" w:color="auto" w:fill="FFFFFF"/>
                    </w:rPr>
                  </w:rPrChange>
                </w:rPr>
                <w:delText xml:space="preserve">- </w:delText>
              </w:r>
            </w:del>
            <w:r w:rsidRPr="00DB6E89">
              <w:rPr>
                <w:color w:val="000000"/>
                <w:shd w:val="clear" w:color="auto" w:fill="FFFFFF"/>
                <w:rPrChange w:id="1469" w:author="Jiří Vojtěšek" w:date="2018-11-24T21:18:00Z">
                  <w:rPr>
                    <w:shd w:val="clear" w:color="auto" w:fill="FFFFFF"/>
                  </w:rPr>
                </w:rPrChange>
              </w:rPr>
              <w:t>Strategie skimming (zběžné čtení). </w:t>
            </w:r>
          </w:p>
          <w:p w:rsidR="00DB6E89" w:rsidRDefault="00C557F3">
            <w:pPr>
              <w:pStyle w:val="Odstavecseseznamem"/>
              <w:numPr>
                <w:ilvl w:val="0"/>
                <w:numId w:val="54"/>
              </w:numPr>
              <w:rPr>
                <w:ins w:id="1470" w:author="Jiří Vojtěšek" w:date="2018-11-24T21:19:00Z"/>
                <w:color w:val="000000"/>
                <w:shd w:val="clear" w:color="auto" w:fill="FFFFFF"/>
              </w:rPr>
              <w:pPrChange w:id="1471" w:author="Jiří Vojtěšek" w:date="2018-11-24T21:18:00Z">
                <w:pPr/>
              </w:pPrChange>
            </w:pPr>
            <w:del w:id="1472" w:author="Jiří Vojtěšek" w:date="2018-11-24T21:19:00Z">
              <w:r w:rsidRPr="00DB6E89" w:rsidDel="00DB6E89">
                <w:rPr>
                  <w:color w:val="000000"/>
                  <w:rPrChange w:id="1473" w:author="Jiří Vojtěšek" w:date="2018-11-24T21:18:00Z">
                    <w:rPr/>
                  </w:rPrChange>
                </w:rPr>
                <w:br/>
              </w:r>
            </w:del>
            <w:ins w:id="1474" w:author="vopatrilova" w:date="2018-11-13T14:26:00Z">
              <w:del w:id="1475" w:author="Jiří Vojtěšek" w:date="2018-11-24T21:18:00Z">
                <w:r w:rsidR="001E3362" w:rsidRPr="00DB6E89" w:rsidDel="00DB6E89">
                  <w:rPr>
                    <w:color w:val="000000"/>
                    <w:shd w:val="clear" w:color="auto" w:fill="FFFFFF"/>
                    <w:rPrChange w:id="1476" w:author="Jiří Vojtěšek" w:date="2018-11-24T21:18:00Z">
                      <w:rPr>
                        <w:shd w:val="clear" w:color="auto" w:fill="FFFFFF"/>
                      </w:rPr>
                    </w:rPrChange>
                  </w:rPr>
                  <w:delText>6.</w:delText>
                </w:r>
              </w:del>
            </w:ins>
            <w:del w:id="1477" w:author="vopatrilova" w:date="2018-11-13T14:24:00Z">
              <w:r w:rsidRPr="00DB6E89" w:rsidDel="001E3362">
                <w:rPr>
                  <w:color w:val="000000"/>
                  <w:shd w:val="clear" w:color="auto" w:fill="FFFFFF"/>
                  <w:rPrChange w:id="1478" w:author="Jiří Vojtěšek" w:date="2018-11-24T21:18:00Z">
                    <w:rPr>
                      <w:shd w:val="clear" w:color="auto" w:fill="FFFFFF"/>
                    </w:rPr>
                  </w:rPrChange>
                </w:rPr>
                <w:delText xml:space="preserve">- </w:delText>
              </w:r>
            </w:del>
            <w:r w:rsidRPr="00DB6E89">
              <w:rPr>
                <w:color w:val="000000"/>
                <w:shd w:val="clear" w:color="auto" w:fill="FFFFFF"/>
                <w:rPrChange w:id="1479" w:author="Jiří Vojtěšek" w:date="2018-11-24T21:18:00Z">
                  <w:rPr>
                    <w:shd w:val="clear" w:color="auto" w:fill="FFFFFF"/>
                  </w:rPr>
                </w:rPrChange>
              </w:rPr>
              <w:t>Scanning (vyhledání konkrétní informace v textu). </w:t>
            </w:r>
            <w:del w:id="1480" w:author="Jiří Vojtěšek" w:date="2018-11-24T21:19:00Z">
              <w:r w:rsidRPr="00DB6E89" w:rsidDel="00DB6E89">
                <w:rPr>
                  <w:color w:val="000000"/>
                  <w:rPrChange w:id="1481" w:author="Jiří Vojtěšek" w:date="2018-11-24T21:18:00Z">
                    <w:rPr/>
                  </w:rPrChange>
                </w:rPr>
                <w:br/>
              </w:r>
            </w:del>
            <w:del w:id="1482" w:author="vopatrilova" w:date="2018-11-13T14:24:00Z">
              <w:r w:rsidRPr="00DB6E89" w:rsidDel="001E3362">
                <w:rPr>
                  <w:color w:val="000000"/>
                  <w:shd w:val="clear" w:color="auto" w:fill="FFFFFF"/>
                  <w:rPrChange w:id="1483" w:author="Jiří Vojtěšek" w:date="2018-11-24T21:18:00Z">
                    <w:rPr>
                      <w:shd w:val="clear" w:color="auto" w:fill="FFFFFF"/>
                    </w:rPr>
                  </w:rPrChange>
                </w:rPr>
                <w:delText xml:space="preserve">- </w:delText>
              </w:r>
            </w:del>
          </w:p>
          <w:p w:rsidR="00DB6E89" w:rsidRDefault="00DB6E89">
            <w:pPr>
              <w:pStyle w:val="Odstavecseseznamem"/>
              <w:numPr>
                <w:ilvl w:val="0"/>
                <w:numId w:val="54"/>
              </w:numPr>
              <w:rPr>
                <w:ins w:id="1484" w:author="Jiří Vojtěšek" w:date="2018-11-24T21:19:00Z"/>
                <w:color w:val="000000"/>
                <w:shd w:val="clear" w:color="auto" w:fill="FFFFFF"/>
              </w:rPr>
              <w:pPrChange w:id="1485" w:author="Jiří Vojtěšek" w:date="2018-11-24T21:18:00Z">
                <w:pPr/>
              </w:pPrChange>
            </w:pPr>
            <w:ins w:id="1486" w:author="Jiří Vojtěšek" w:date="2018-11-24T21:19:00Z">
              <w:r>
                <w:rPr>
                  <w:color w:val="000000"/>
                  <w:shd w:val="clear" w:color="auto" w:fill="FFFFFF"/>
                </w:rPr>
                <w:t>I</w:t>
              </w:r>
            </w:ins>
            <w:del w:id="1487" w:author="vopatrilova" w:date="2018-11-13T14:26:00Z">
              <w:r w:rsidR="00C557F3" w:rsidRPr="00DB6E89" w:rsidDel="001E3362">
                <w:rPr>
                  <w:color w:val="000000"/>
                  <w:shd w:val="clear" w:color="auto" w:fill="FFFFFF"/>
                  <w:rPrChange w:id="1488" w:author="Jiří Vojtěšek" w:date="2018-11-24T21:18:00Z">
                    <w:rPr>
                      <w:shd w:val="clear" w:color="auto" w:fill="FFFFFF"/>
                    </w:rPr>
                  </w:rPrChange>
                </w:rPr>
                <w:delText>I</w:delText>
              </w:r>
            </w:del>
            <w:ins w:id="1489" w:author="vopatrilova" w:date="2018-11-13T14:26:00Z">
              <w:del w:id="1490" w:author="Jiří Vojtěšek" w:date="2018-11-24T21:19:00Z">
                <w:r w:rsidR="001E3362" w:rsidRPr="00DB6E89" w:rsidDel="00DB6E89">
                  <w:rPr>
                    <w:color w:val="000000"/>
                    <w:shd w:val="clear" w:color="auto" w:fill="FFFFFF"/>
                    <w:rPrChange w:id="1491" w:author="Jiří Vojtěšek" w:date="2018-11-24T21:18:00Z">
                      <w:rPr>
                        <w:shd w:val="clear" w:color="auto" w:fill="FFFFFF"/>
                      </w:rPr>
                    </w:rPrChange>
                  </w:rPr>
                  <w:delText>7.</w:delText>
                </w:r>
              </w:del>
            </w:ins>
            <w:r w:rsidR="00C557F3" w:rsidRPr="00DB6E89">
              <w:rPr>
                <w:color w:val="000000"/>
                <w:shd w:val="clear" w:color="auto" w:fill="FFFFFF"/>
                <w:rPrChange w:id="1492" w:author="Jiří Vojtěšek" w:date="2018-11-24T21:18:00Z">
                  <w:rPr>
                    <w:shd w:val="clear" w:color="auto" w:fill="FFFFFF"/>
                  </w:rPr>
                </w:rPrChange>
              </w:rPr>
              <w:t>ntenzivní čtení, práce s jazykem (slovní zásoba, gramatika, struktura věty). Průběžný test</w:t>
            </w:r>
          </w:p>
          <w:p w:rsidR="00DB6E89" w:rsidRDefault="00C557F3">
            <w:pPr>
              <w:pStyle w:val="Odstavecseseznamem"/>
              <w:numPr>
                <w:ilvl w:val="0"/>
                <w:numId w:val="54"/>
              </w:numPr>
              <w:rPr>
                <w:ins w:id="1493" w:author="Jiří Vojtěšek" w:date="2018-11-24T21:19:00Z"/>
                <w:color w:val="000000"/>
                <w:shd w:val="clear" w:color="auto" w:fill="FFFFFF"/>
              </w:rPr>
              <w:pPrChange w:id="1494" w:author="Jiří Vojtěšek" w:date="2018-11-24T21:18:00Z">
                <w:pPr/>
              </w:pPrChange>
            </w:pPr>
            <w:del w:id="1495" w:author="Jiří Vojtěšek" w:date="2018-11-24T21:19:00Z">
              <w:r w:rsidRPr="00DB6E89" w:rsidDel="00DB6E89">
                <w:rPr>
                  <w:color w:val="000000"/>
                  <w:rPrChange w:id="1496" w:author="Jiří Vojtěšek" w:date="2018-11-24T21:18:00Z">
                    <w:rPr/>
                  </w:rPrChange>
                </w:rPr>
                <w:br/>
              </w:r>
            </w:del>
            <w:ins w:id="1497" w:author="vopatrilova" w:date="2018-11-13T14:27:00Z">
              <w:del w:id="1498" w:author="Jiří Vojtěšek" w:date="2018-11-24T21:19:00Z">
                <w:r w:rsidR="001E3362" w:rsidRPr="00DB6E89" w:rsidDel="00DB6E89">
                  <w:rPr>
                    <w:color w:val="000000"/>
                    <w:shd w:val="clear" w:color="auto" w:fill="FFFFFF"/>
                    <w:rPrChange w:id="1499" w:author="Jiří Vojtěšek" w:date="2018-11-24T21:18:00Z">
                      <w:rPr>
                        <w:shd w:val="clear" w:color="auto" w:fill="FFFFFF"/>
                      </w:rPr>
                    </w:rPrChange>
                  </w:rPr>
                  <w:delText>8.</w:delText>
                </w:r>
              </w:del>
            </w:ins>
            <w:del w:id="1500" w:author="vopatrilova" w:date="2018-11-13T14:24:00Z">
              <w:r w:rsidRPr="00DB6E89" w:rsidDel="001E3362">
                <w:rPr>
                  <w:color w:val="000000"/>
                  <w:shd w:val="clear" w:color="auto" w:fill="FFFFFF"/>
                  <w:rPrChange w:id="1501" w:author="Jiří Vojtěšek" w:date="2018-11-24T21:18:00Z">
                    <w:rPr>
                      <w:shd w:val="clear" w:color="auto" w:fill="FFFFFF"/>
                    </w:rPr>
                  </w:rPrChange>
                </w:rPr>
                <w:delText xml:space="preserve">- </w:delText>
              </w:r>
            </w:del>
            <w:r w:rsidRPr="00DB6E89">
              <w:rPr>
                <w:color w:val="000000"/>
                <w:shd w:val="clear" w:color="auto" w:fill="FFFFFF"/>
                <w:rPrChange w:id="1502" w:author="Jiří Vojtěšek" w:date="2018-11-24T21:18:00Z">
                  <w:rPr>
                    <w:shd w:val="clear" w:color="auto" w:fill="FFFFFF"/>
                  </w:rPr>
                </w:rPrChange>
              </w:rPr>
              <w:t>Přenos informací (doplnění a popis diagramu, tabulky, grafu). </w:t>
            </w:r>
          </w:p>
          <w:p w:rsidR="00DB6E89" w:rsidRDefault="00C557F3">
            <w:pPr>
              <w:pStyle w:val="Odstavecseseznamem"/>
              <w:numPr>
                <w:ilvl w:val="0"/>
                <w:numId w:val="54"/>
              </w:numPr>
              <w:rPr>
                <w:ins w:id="1503" w:author="Jiří Vojtěšek" w:date="2018-11-24T21:19:00Z"/>
                <w:color w:val="000000"/>
                <w:shd w:val="clear" w:color="auto" w:fill="FFFFFF"/>
              </w:rPr>
              <w:pPrChange w:id="1504" w:author="Jiří Vojtěšek" w:date="2018-11-24T21:18:00Z">
                <w:pPr/>
              </w:pPrChange>
            </w:pPr>
            <w:del w:id="1505" w:author="Jiří Vojtěšek" w:date="2018-11-24T21:19:00Z">
              <w:r w:rsidRPr="00DB6E89" w:rsidDel="00DB6E89">
                <w:rPr>
                  <w:color w:val="000000"/>
                  <w:rPrChange w:id="1506" w:author="Jiří Vojtěšek" w:date="2018-11-24T21:18:00Z">
                    <w:rPr/>
                  </w:rPrChange>
                </w:rPr>
                <w:br/>
              </w:r>
            </w:del>
            <w:ins w:id="1507" w:author="vopatrilova" w:date="2018-11-13T14:27:00Z">
              <w:del w:id="1508" w:author="Jiří Vojtěšek" w:date="2018-11-24T21:19:00Z">
                <w:r w:rsidR="001E3362" w:rsidRPr="00DB6E89" w:rsidDel="00DB6E89">
                  <w:rPr>
                    <w:color w:val="000000"/>
                    <w:shd w:val="clear" w:color="auto" w:fill="FFFFFF"/>
                    <w:rPrChange w:id="1509" w:author="Jiří Vojtěšek" w:date="2018-11-24T21:18:00Z">
                      <w:rPr>
                        <w:shd w:val="clear" w:color="auto" w:fill="FFFFFF"/>
                      </w:rPr>
                    </w:rPrChange>
                  </w:rPr>
                  <w:delText>9.</w:delText>
                </w:r>
              </w:del>
            </w:ins>
            <w:del w:id="1510" w:author="vopatrilova" w:date="2018-11-13T14:24:00Z">
              <w:r w:rsidRPr="00DB6E89" w:rsidDel="001E3362">
                <w:rPr>
                  <w:color w:val="000000"/>
                  <w:shd w:val="clear" w:color="auto" w:fill="FFFFFF"/>
                  <w:rPrChange w:id="1511" w:author="Jiří Vojtěšek" w:date="2018-11-24T21:18:00Z">
                    <w:rPr>
                      <w:shd w:val="clear" w:color="auto" w:fill="FFFFFF"/>
                    </w:rPr>
                  </w:rPrChange>
                </w:rPr>
                <w:delText xml:space="preserve">- </w:delText>
              </w:r>
            </w:del>
            <w:r w:rsidRPr="00DB6E89">
              <w:rPr>
                <w:color w:val="000000"/>
                <w:shd w:val="clear" w:color="auto" w:fill="FFFFFF"/>
                <w:rPrChange w:id="1512" w:author="Jiří Vojtěšek" w:date="2018-11-24T21:18:00Z">
                  <w:rPr>
                    <w:shd w:val="clear" w:color="auto" w:fill="FFFFFF"/>
                  </w:rPr>
                </w:rPrChange>
              </w:rPr>
              <w:t>Shrnutí informací, jejich reprodukce. </w:t>
            </w:r>
          </w:p>
          <w:p w:rsidR="00DB6E89" w:rsidRDefault="00C557F3">
            <w:pPr>
              <w:pStyle w:val="Odstavecseseznamem"/>
              <w:numPr>
                <w:ilvl w:val="0"/>
                <w:numId w:val="54"/>
              </w:numPr>
              <w:rPr>
                <w:ins w:id="1513" w:author="Jiří Vojtěšek" w:date="2018-11-24T21:19:00Z"/>
                <w:color w:val="000000"/>
                <w:shd w:val="clear" w:color="auto" w:fill="FFFFFF"/>
              </w:rPr>
              <w:pPrChange w:id="1514" w:author="Jiří Vojtěšek" w:date="2018-11-24T21:18:00Z">
                <w:pPr/>
              </w:pPrChange>
            </w:pPr>
            <w:del w:id="1515" w:author="Jiří Vojtěšek" w:date="2018-11-24T21:19:00Z">
              <w:r w:rsidRPr="00DB6E89" w:rsidDel="00DB6E89">
                <w:rPr>
                  <w:color w:val="000000"/>
                  <w:rPrChange w:id="1516" w:author="Jiří Vojtěšek" w:date="2018-11-24T21:18:00Z">
                    <w:rPr/>
                  </w:rPrChange>
                </w:rPr>
                <w:br/>
              </w:r>
            </w:del>
            <w:ins w:id="1517" w:author="vopatrilova" w:date="2018-11-13T14:27:00Z">
              <w:del w:id="1518" w:author="Jiří Vojtěšek" w:date="2018-11-24T21:19:00Z">
                <w:r w:rsidR="001E3362" w:rsidRPr="00DB6E89" w:rsidDel="00DB6E89">
                  <w:rPr>
                    <w:color w:val="000000"/>
                    <w:shd w:val="clear" w:color="auto" w:fill="FFFFFF"/>
                    <w:rPrChange w:id="1519" w:author="Jiří Vojtěšek" w:date="2018-11-24T21:18:00Z">
                      <w:rPr>
                        <w:shd w:val="clear" w:color="auto" w:fill="FFFFFF"/>
                      </w:rPr>
                    </w:rPrChange>
                  </w:rPr>
                  <w:delText>10.</w:delText>
                </w:r>
              </w:del>
            </w:ins>
            <w:del w:id="1520" w:author="vopatrilova" w:date="2018-11-13T14:24:00Z">
              <w:r w:rsidRPr="00DB6E89" w:rsidDel="001E3362">
                <w:rPr>
                  <w:color w:val="000000"/>
                  <w:shd w:val="clear" w:color="auto" w:fill="FFFFFF"/>
                  <w:rPrChange w:id="1521" w:author="Jiří Vojtěšek" w:date="2018-11-24T21:18:00Z">
                    <w:rPr>
                      <w:shd w:val="clear" w:color="auto" w:fill="FFFFFF"/>
                    </w:rPr>
                  </w:rPrChange>
                </w:rPr>
                <w:delText xml:space="preserve">- </w:delText>
              </w:r>
            </w:del>
            <w:r w:rsidRPr="00DB6E89">
              <w:rPr>
                <w:color w:val="000000"/>
                <w:shd w:val="clear" w:color="auto" w:fill="FFFFFF"/>
                <w:rPrChange w:id="1522" w:author="Jiří Vojtěšek" w:date="2018-11-24T21:18:00Z">
                  <w:rPr>
                    <w:shd w:val="clear" w:color="auto" w:fill="FFFFFF"/>
                  </w:rPr>
                </w:rPrChange>
              </w:rPr>
              <w:t>Dovednosti potřebné pro semináře a přednášky v angličtině (poslech, vedení poznámek atd.). </w:t>
            </w:r>
          </w:p>
          <w:p w:rsidR="00DB6E89" w:rsidRDefault="00C557F3">
            <w:pPr>
              <w:pStyle w:val="Odstavecseseznamem"/>
              <w:numPr>
                <w:ilvl w:val="0"/>
                <w:numId w:val="54"/>
              </w:numPr>
              <w:rPr>
                <w:ins w:id="1523" w:author="Jiří Vojtěšek" w:date="2018-11-24T21:19:00Z"/>
                <w:color w:val="000000"/>
                <w:shd w:val="clear" w:color="auto" w:fill="FFFFFF"/>
              </w:rPr>
              <w:pPrChange w:id="1524" w:author="Jiří Vojtěšek" w:date="2018-11-24T21:18:00Z">
                <w:pPr/>
              </w:pPrChange>
            </w:pPr>
            <w:del w:id="1525" w:author="Jiří Vojtěšek" w:date="2018-11-24T21:19:00Z">
              <w:r w:rsidRPr="00DB6E89" w:rsidDel="00DB6E89">
                <w:rPr>
                  <w:color w:val="000000"/>
                  <w:rPrChange w:id="1526" w:author="Jiří Vojtěšek" w:date="2018-11-24T21:18:00Z">
                    <w:rPr/>
                  </w:rPrChange>
                </w:rPr>
                <w:br/>
              </w:r>
            </w:del>
            <w:ins w:id="1527" w:author="vopatrilova" w:date="2018-11-13T14:27:00Z">
              <w:del w:id="1528" w:author="Jiří Vojtěšek" w:date="2018-11-24T21:19:00Z">
                <w:r w:rsidR="001E3362" w:rsidRPr="00DB6E89" w:rsidDel="00DB6E89">
                  <w:rPr>
                    <w:color w:val="000000"/>
                    <w:shd w:val="clear" w:color="auto" w:fill="FFFFFF"/>
                    <w:rPrChange w:id="1529" w:author="Jiří Vojtěšek" w:date="2018-11-24T21:18:00Z">
                      <w:rPr>
                        <w:shd w:val="clear" w:color="auto" w:fill="FFFFFF"/>
                      </w:rPr>
                    </w:rPrChange>
                  </w:rPr>
                  <w:delText>11.</w:delText>
                </w:r>
              </w:del>
            </w:ins>
            <w:del w:id="1530" w:author="vopatrilova" w:date="2018-11-13T14:24:00Z">
              <w:r w:rsidRPr="00DB6E89" w:rsidDel="001E3362">
                <w:rPr>
                  <w:color w:val="000000"/>
                  <w:shd w:val="clear" w:color="auto" w:fill="FFFFFF"/>
                  <w:rPrChange w:id="1531" w:author="Jiří Vojtěšek" w:date="2018-11-24T21:18:00Z">
                    <w:rPr>
                      <w:shd w:val="clear" w:color="auto" w:fill="FFFFFF"/>
                    </w:rPr>
                  </w:rPrChange>
                </w:rPr>
                <w:delText xml:space="preserve">- </w:delText>
              </w:r>
            </w:del>
            <w:r w:rsidRPr="00DB6E89">
              <w:rPr>
                <w:color w:val="000000"/>
                <w:shd w:val="clear" w:color="auto" w:fill="FFFFFF"/>
                <w:rPrChange w:id="1532" w:author="Jiří Vojtěšek" w:date="2018-11-24T21:18:00Z">
                  <w:rPr>
                    <w:shd w:val="clear" w:color="auto" w:fill="FFFFFF"/>
                  </w:rPr>
                </w:rPrChange>
              </w:rPr>
              <w:t>Hraní rolí, scénáře, simulace z oblasti technologie. </w:t>
            </w:r>
          </w:p>
          <w:p w:rsidR="009A6BA1" w:rsidRPr="00DB6E89" w:rsidRDefault="00C557F3">
            <w:pPr>
              <w:pStyle w:val="Odstavecseseznamem"/>
              <w:numPr>
                <w:ilvl w:val="0"/>
                <w:numId w:val="54"/>
              </w:numPr>
              <w:rPr>
                <w:color w:val="000000"/>
                <w:shd w:val="clear" w:color="auto" w:fill="FFFFFF"/>
                <w:rPrChange w:id="1533" w:author="Jiří Vojtěšek" w:date="2018-11-24T21:18:00Z">
                  <w:rPr>
                    <w:shd w:val="clear" w:color="auto" w:fill="FFFFFF"/>
                  </w:rPr>
                </w:rPrChange>
              </w:rPr>
              <w:pPrChange w:id="1534" w:author="Jiří Vojtěšek" w:date="2018-11-24T21:18:00Z">
                <w:pPr/>
              </w:pPrChange>
            </w:pPr>
            <w:del w:id="1535" w:author="Jiří Vojtěšek" w:date="2018-11-24T21:19:00Z">
              <w:r w:rsidRPr="00DB6E89" w:rsidDel="00DB6E89">
                <w:rPr>
                  <w:color w:val="000000"/>
                  <w:rPrChange w:id="1536" w:author="Jiří Vojtěšek" w:date="2018-11-24T21:18:00Z">
                    <w:rPr/>
                  </w:rPrChange>
                </w:rPr>
                <w:br/>
              </w:r>
            </w:del>
            <w:ins w:id="1537" w:author="vopatrilova" w:date="2018-11-13T14:27:00Z">
              <w:del w:id="1538" w:author="Jiří Vojtěšek" w:date="2018-11-24T21:19:00Z">
                <w:r w:rsidR="001E3362" w:rsidRPr="00DB6E89" w:rsidDel="00DB6E89">
                  <w:rPr>
                    <w:color w:val="000000"/>
                    <w:shd w:val="clear" w:color="auto" w:fill="FFFFFF"/>
                    <w:rPrChange w:id="1539" w:author="Jiří Vojtěšek" w:date="2018-11-24T21:18:00Z">
                      <w:rPr>
                        <w:shd w:val="clear" w:color="auto" w:fill="FFFFFF"/>
                      </w:rPr>
                    </w:rPrChange>
                  </w:rPr>
                  <w:delText>12.</w:delText>
                </w:r>
              </w:del>
            </w:ins>
            <w:del w:id="1540" w:author="vopatrilova" w:date="2018-11-13T14:24:00Z">
              <w:r w:rsidRPr="00DB6E89" w:rsidDel="001E3362">
                <w:rPr>
                  <w:color w:val="000000"/>
                  <w:shd w:val="clear" w:color="auto" w:fill="FFFFFF"/>
                  <w:rPrChange w:id="1541" w:author="Jiří Vojtěšek" w:date="2018-11-24T21:18:00Z">
                    <w:rPr>
                      <w:shd w:val="clear" w:color="auto" w:fill="FFFFFF"/>
                    </w:rPr>
                  </w:rPrChange>
                </w:rPr>
                <w:delText xml:space="preserve">- </w:delText>
              </w:r>
            </w:del>
            <w:r w:rsidRPr="00DB6E89">
              <w:rPr>
                <w:color w:val="000000"/>
                <w:shd w:val="clear" w:color="auto" w:fill="FFFFFF"/>
                <w:rPrChange w:id="1542" w:author="Jiří Vojtěšek" w:date="2018-11-24T21:18:00Z">
                  <w:rPr>
                    <w:shd w:val="clear" w:color="auto" w:fill="FFFFFF"/>
                  </w:rPr>
                </w:rPrChange>
              </w:rPr>
              <w:t>Ústní prezentace v technologii - analýza obecenstva, obsah, struktura, jazykové prostředky, neverbální komunikace</w:t>
            </w:r>
            <w:ins w:id="1543" w:author="vopatrilova" w:date="2018-11-13T14:25:00Z">
              <w:r w:rsidR="001E3362" w:rsidRPr="00DB6E89">
                <w:rPr>
                  <w:color w:val="000000"/>
                  <w:shd w:val="clear" w:color="auto" w:fill="FFFFFF"/>
                  <w:rPrChange w:id="1544" w:author="Jiří Vojtěšek" w:date="2018-11-24T21:18:00Z">
                    <w:rPr>
                      <w:shd w:val="clear" w:color="auto" w:fill="FFFFFF"/>
                    </w:rPr>
                  </w:rPrChange>
                </w:rPr>
                <w:t xml:space="preserve">, </w:t>
              </w:r>
            </w:ins>
            <w:del w:id="1545" w:author="vopatrilova" w:date="2018-11-13T14:25:00Z">
              <w:r w:rsidRPr="00DB6E89" w:rsidDel="001E3362">
                <w:rPr>
                  <w:color w:val="000000"/>
                  <w:shd w:val="clear" w:color="auto" w:fill="FFFFFF"/>
                  <w:rPrChange w:id="1546" w:author="Jiří Vojtěšek" w:date="2018-11-24T21:18:00Z">
                    <w:rPr>
                      <w:shd w:val="clear" w:color="auto" w:fill="FFFFFF"/>
                    </w:rPr>
                  </w:rPrChange>
                </w:rPr>
                <w:delText xml:space="preserve">, </w:delText>
              </w:r>
            </w:del>
            <w:r w:rsidRPr="00DB6E89">
              <w:rPr>
                <w:color w:val="000000"/>
                <w:shd w:val="clear" w:color="auto" w:fill="FFFFFF"/>
                <w:rPrChange w:id="1547" w:author="Jiří Vojtěšek" w:date="2018-11-24T21:18:00Z">
                  <w:rPr>
                    <w:shd w:val="clear" w:color="auto" w:fill="FFFFFF"/>
                  </w:rPr>
                </w:rPrChange>
              </w:rPr>
              <w:t>vi</w:t>
            </w:r>
            <w:ins w:id="1548" w:author="vopatrilova" w:date="2018-11-13T14:25:00Z">
              <w:r w:rsidR="001E3362" w:rsidRPr="00DB6E89">
                <w:rPr>
                  <w:color w:val="000000"/>
                  <w:shd w:val="clear" w:color="auto" w:fill="FFFFFF"/>
                  <w:rPrChange w:id="1549" w:author="Jiří Vojtěšek" w:date="2018-11-24T21:18:00Z">
                    <w:rPr>
                      <w:shd w:val="clear" w:color="auto" w:fill="FFFFFF"/>
                    </w:rPr>
                  </w:rPrChange>
                </w:rPr>
                <w:t>z</w:t>
              </w:r>
            </w:ins>
            <w:del w:id="1550" w:author="vopatrilova" w:date="2018-11-13T14:25:00Z">
              <w:r w:rsidRPr="00DB6E89" w:rsidDel="001E3362">
                <w:rPr>
                  <w:color w:val="000000"/>
                  <w:shd w:val="clear" w:color="auto" w:fill="FFFFFF"/>
                  <w:rPrChange w:id="1551" w:author="Jiří Vojtěšek" w:date="2018-11-24T21:18:00Z">
                    <w:rPr>
                      <w:shd w:val="clear" w:color="auto" w:fill="FFFFFF"/>
                    </w:rPr>
                  </w:rPrChange>
                </w:rPr>
                <w:delText>s</w:delText>
              </w:r>
            </w:del>
            <w:r w:rsidRPr="00DB6E89">
              <w:rPr>
                <w:color w:val="000000"/>
                <w:shd w:val="clear" w:color="auto" w:fill="FFFFFF"/>
                <w:rPrChange w:id="1552" w:author="Jiří Vojtěšek" w:date="2018-11-24T21:18:00Z">
                  <w:rPr>
                    <w:shd w:val="clear" w:color="auto" w:fill="FFFFFF"/>
                  </w:rPr>
                </w:rPrChange>
              </w:rPr>
              <w:t>uální pomůcky.</w:t>
            </w:r>
          </w:p>
          <w:p w:rsidR="009A6BA1" w:rsidRPr="00DB6E89" w:rsidRDefault="001E3362">
            <w:pPr>
              <w:pStyle w:val="Odstavecseseznamem"/>
              <w:numPr>
                <w:ilvl w:val="0"/>
                <w:numId w:val="54"/>
              </w:numPr>
              <w:rPr>
                <w:color w:val="000000"/>
                <w:shd w:val="clear" w:color="auto" w:fill="FFFFFF"/>
                <w:rPrChange w:id="1553" w:author="Jiří Vojtěšek" w:date="2018-11-24T21:18:00Z">
                  <w:rPr>
                    <w:shd w:val="clear" w:color="auto" w:fill="FFFFFF"/>
                  </w:rPr>
                </w:rPrChange>
              </w:rPr>
              <w:pPrChange w:id="1554" w:author="Jiří Vojtěšek" w:date="2018-11-24T21:18:00Z">
                <w:pPr/>
              </w:pPrChange>
            </w:pPr>
            <w:ins w:id="1555" w:author="vopatrilova" w:date="2018-11-13T14:27:00Z">
              <w:del w:id="1556" w:author="Jiří Vojtěšek" w:date="2018-11-24T21:19:00Z">
                <w:r w:rsidRPr="00DB6E89" w:rsidDel="00DB6E89">
                  <w:rPr>
                    <w:color w:val="000000"/>
                    <w:shd w:val="clear" w:color="auto" w:fill="FFFFFF"/>
                    <w:rPrChange w:id="1557" w:author="Jiří Vojtěšek" w:date="2018-11-24T21:18:00Z">
                      <w:rPr>
                        <w:shd w:val="clear" w:color="auto" w:fill="FFFFFF"/>
                      </w:rPr>
                    </w:rPrChange>
                  </w:rPr>
                  <w:delText>13.</w:delText>
                </w:r>
              </w:del>
            </w:ins>
            <w:del w:id="1558" w:author="vopatrilova" w:date="2018-11-13T14:24:00Z">
              <w:r w:rsidR="00C557F3" w:rsidRPr="00DB6E89" w:rsidDel="001E3362">
                <w:rPr>
                  <w:color w:val="000000"/>
                  <w:shd w:val="clear" w:color="auto" w:fill="FFFFFF"/>
                  <w:rPrChange w:id="1559" w:author="Jiří Vojtěšek" w:date="2018-11-24T21:18:00Z">
                    <w:rPr>
                      <w:shd w:val="clear" w:color="auto" w:fill="FFFFFF"/>
                    </w:rPr>
                  </w:rPrChange>
                </w:rPr>
                <w:delText xml:space="preserve">- </w:delText>
              </w:r>
            </w:del>
            <w:del w:id="1560" w:author="Jiří Vojtěšek" w:date="2018-11-24T21:19:00Z">
              <w:r w:rsidR="00C557F3" w:rsidRPr="00DB6E89" w:rsidDel="00DB6E89">
                <w:rPr>
                  <w:color w:val="000000"/>
                  <w:shd w:val="clear" w:color="auto" w:fill="FFFFFF"/>
                  <w:rPrChange w:id="1561" w:author="Jiří Vojtěšek" w:date="2018-11-24T21:18:00Z">
                    <w:rPr>
                      <w:shd w:val="clear" w:color="auto" w:fill="FFFFFF"/>
                    </w:rPr>
                  </w:rPrChange>
                </w:rPr>
                <w:delText>P</w:delText>
              </w:r>
            </w:del>
            <w:ins w:id="1562" w:author="Jiří Vojtěšek" w:date="2018-11-24T21:19:00Z">
              <w:r w:rsidR="00DB6E89">
                <w:rPr>
                  <w:color w:val="000000"/>
                  <w:shd w:val="clear" w:color="auto" w:fill="FFFFFF"/>
                </w:rPr>
                <w:t>P</w:t>
              </w:r>
            </w:ins>
            <w:r w:rsidR="00C557F3" w:rsidRPr="00DB6E89">
              <w:rPr>
                <w:color w:val="000000"/>
                <w:shd w:val="clear" w:color="auto" w:fill="FFFFFF"/>
                <w:rPrChange w:id="1563" w:author="Jiří Vojtěšek" w:date="2018-11-24T21:18:00Z">
                  <w:rPr>
                    <w:shd w:val="clear" w:color="auto" w:fill="FFFFFF"/>
                  </w:rPr>
                </w:rPrChange>
              </w:rPr>
              <w:t>opis výkonu a vhodnosti řešení</w:t>
            </w:r>
          </w:p>
          <w:p w:rsidR="009A6BA1" w:rsidRPr="00DB6E89" w:rsidRDefault="001E3362">
            <w:pPr>
              <w:pStyle w:val="Odstavecseseznamem"/>
              <w:numPr>
                <w:ilvl w:val="0"/>
                <w:numId w:val="54"/>
              </w:numPr>
              <w:rPr>
                <w:color w:val="000000"/>
                <w:shd w:val="clear" w:color="auto" w:fill="FFFFFF"/>
                <w:rPrChange w:id="1564" w:author="Jiří Vojtěšek" w:date="2018-11-24T21:18:00Z">
                  <w:rPr>
                    <w:shd w:val="clear" w:color="auto" w:fill="FFFFFF"/>
                  </w:rPr>
                </w:rPrChange>
              </w:rPr>
              <w:pPrChange w:id="1565" w:author="Jiří Vojtěšek" w:date="2018-11-24T21:19:00Z">
                <w:pPr/>
              </w:pPrChange>
            </w:pPr>
            <w:ins w:id="1566" w:author="vopatrilova" w:date="2018-11-13T14:27:00Z">
              <w:del w:id="1567" w:author="Jiří Vojtěšek" w:date="2018-11-24T21:19:00Z">
                <w:r w:rsidRPr="00DB6E89" w:rsidDel="00DB6E89">
                  <w:rPr>
                    <w:color w:val="000000"/>
                    <w:shd w:val="clear" w:color="auto" w:fill="FFFFFF"/>
                    <w:rPrChange w:id="1568" w:author="Jiří Vojtěšek" w:date="2018-11-24T21:18:00Z">
                      <w:rPr>
                        <w:shd w:val="clear" w:color="auto" w:fill="FFFFFF"/>
                      </w:rPr>
                    </w:rPrChange>
                  </w:rPr>
                  <w:delText>14.</w:delText>
                </w:r>
              </w:del>
            </w:ins>
            <w:del w:id="1569" w:author="vopatrilova" w:date="2018-11-13T14:24:00Z">
              <w:r w:rsidR="00C557F3" w:rsidRPr="00DB6E89" w:rsidDel="001E3362">
                <w:rPr>
                  <w:color w:val="000000"/>
                  <w:shd w:val="clear" w:color="auto" w:fill="FFFFFF"/>
                  <w:rPrChange w:id="1570" w:author="Jiří Vojtěšek" w:date="2018-11-24T21:18:00Z">
                    <w:rPr>
                      <w:shd w:val="clear" w:color="auto" w:fill="FFFFFF"/>
                    </w:rPr>
                  </w:rPrChange>
                </w:rPr>
                <w:delText xml:space="preserve">- </w:delText>
              </w:r>
            </w:del>
            <w:r w:rsidR="00C557F3" w:rsidRPr="00DB6E89">
              <w:rPr>
                <w:color w:val="000000"/>
                <w:shd w:val="clear" w:color="auto" w:fill="FFFFFF"/>
                <w:rPrChange w:id="1571" w:author="Jiří Vojtěšek" w:date="2018-11-24T21:18:00Z">
                  <w:rPr>
                    <w:shd w:val="clear" w:color="auto" w:fill="FFFFFF"/>
                  </w:rPr>
                </w:rPrChange>
              </w:rPr>
              <w:t>Test</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557F3" w:rsidRDefault="00C557F3" w:rsidP="000132AE">
            <w:pPr>
              <w:jc w:val="both"/>
              <w:rPr>
                <w:b/>
                <w:bCs/>
              </w:rPr>
            </w:pPr>
            <w:r w:rsidRPr="00C557F3">
              <w:rPr>
                <w:b/>
                <w:bCs/>
              </w:rPr>
              <w:t>Povinná literatura:</w:t>
            </w:r>
          </w:p>
          <w:p w:rsidR="00C557F3" w:rsidRPr="00C557F3" w:rsidRDefault="00C557F3" w:rsidP="000132AE">
            <w:pPr>
              <w:jc w:val="both"/>
              <w:rPr>
                <w:bCs/>
              </w:rPr>
            </w:pPr>
            <w:r w:rsidRPr="00C557F3">
              <w:rPr>
                <w:bCs/>
              </w:rPr>
              <w:t xml:space="preserve">IBBOTSON, M. </w:t>
            </w:r>
            <w:r w:rsidRPr="00C557F3">
              <w:rPr>
                <w:bCs/>
                <w:i/>
              </w:rPr>
              <w:t>Cambridge English for Engineering</w:t>
            </w:r>
            <w:r w:rsidRPr="00C557F3">
              <w:rPr>
                <w:bCs/>
              </w:rPr>
              <w:t>. Cambridge, 2008.</w:t>
            </w:r>
          </w:p>
          <w:p w:rsidR="00C557F3" w:rsidRPr="00C557F3" w:rsidRDefault="00C557F3" w:rsidP="000132AE">
            <w:pPr>
              <w:jc w:val="both"/>
              <w:rPr>
                <w:b/>
              </w:rPr>
            </w:pPr>
            <w:r w:rsidRPr="00C557F3">
              <w:rPr>
                <w:b/>
              </w:rPr>
              <w:t>Doporučená literatura:</w:t>
            </w:r>
          </w:p>
          <w:p w:rsidR="00C557F3" w:rsidRPr="00C557F3" w:rsidRDefault="00C557F3" w:rsidP="000132AE">
            <w:pPr>
              <w:jc w:val="both"/>
              <w:rPr>
                <w:color w:val="000000"/>
                <w:shd w:val="clear" w:color="auto" w:fill="FFFFFF"/>
              </w:rPr>
            </w:pPr>
            <w:r w:rsidRPr="00C557F3">
              <w:rPr>
                <w:iCs/>
                <w:color w:val="000000"/>
                <w:shd w:val="clear" w:color="auto" w:fill="FFFFFF"/>
              </w:rPr>
              <w:t xml:space="preserve">English Grammar in </w:t>
            </w:r>
            <w:proofErr w:type="gramStart"/>
            <w:r w:rsidRPr="00C557F3">
              <w:rPr>
                <w:iCs/>
                <w:color w:val="000000"/>
                <w:shd w:val="clear" w:color="auto" w:fill="FFFFFF"/>
              </w:rPr>
              <w:t>Use</w:t>
            </w:r>
            <w:proofErr w:type="gramEnd"/>
            <w:r w:rsidRPr="00C557F3">
              <w:rPr>
                <w:iCs/>
                <w:color w:val="000000"/>
                <w:shd w:val="clear" w:color="auto" w:fill="FFFFFF"/>
              </w:rPr>
              <w:t xml:space="preserve"> (4th edition)</w:t>
            </w:r>
            <w:r w:rsidRPr="00C557F3">
              <w:rPr>
                <w:color w:val="000000"/>
                <w:shd w:val="clear" w:color="auto" w:fill="FFFFFF"/>
              </w:rPr>
              <w:t>.</w:t>
            </w:r>
          </w:p>
          <w:p w:rsidR="00C557F3" w:rsidRPr="00C557F3" w:rsidRDefault="00C557F3" w:rsidP="000132AE">
            <w:pPr>
              <w:jc w:val="both"/>
              <w:rPr>
                <w:bCs/>
                <w:shd w:val="clear" w:color="auto" w:fill="FFFFFF"/>
              </w:rPr>
            </w:pPr>
            <w:r w:rsidRPr="00C557F3">
              <w:rPr>
                <w:bCs/>
                <w:shd w:val="clear" w:color="auto" w:fill="FFFFFF"/>
              </w:rPr>
              <w:t>BRIEGER, N. </w:t>
            </w:r>
            <w:r w:rsidRPr="00C557F3">
              <w:rPr>
                <w:bCs/>
                <w:i/>
                <w:iCs/>
                <w:shd w:val="clear" w:color="auto" w:fill="FFFFFF"/>
              </w:rPr>
              <w:t>Technical English : vocabulary and gram</w:t>
            </w:r>
            <w:r w:rsidRPr="00C557F3">
              <w:rPr>
                <w:bCs/>
                <w:iCs/>
                <w:shd w:val="clear" w:color="auto" w:fill="FFFFFF"/>
              </w:rPr>
              <w:t>mar</w:t>
            </w:r>
            <w:r w:rsidRPr="00C557F3">
              <w:rPr>
                <w:bCs/>
                <w:shd w:val="clear" w:color="auto" w:fill="FFFFFF"/>
              </w:rPr>
              <w:t xml:space="preserve">. 1st pub. </w:t>
            </w:r>
            <w:proofErr w:type="gramStart"/>
            <w:r w:rsidRPr="00C557F3">
              <w:rPr>
                <w:bCs/>
                <w:shd w:val="clear" w:color="auto" w:fill="FFFFFF"/>
              </w:rPr>
              <w:t>Oxford : Summertown</w:t>
            </w:r>
            <w:proofErr w:type="gramEnd"/>
            <w:r w:rsidRPr="00C557F3">
              <w:rPr>
                <w:bCs/>
                <w:shd w:val="clear" w:color="auto" w:fill="FFFFFF"/>
              </w:rPr>
              <w:t xml:space="preserve"> Publishing, 2002.</w:t>
            </w:r>
          </w:p>
          <w:p w:rsidR="00C557F3" w:rsidRPr="00C557F3" w:rsidRDefault="00C557F3" w:rsidP="000132AE">
            <w:pPr>
              <w:jc w:val="both"/>
            </w:pPr>
            <w:r w:rsidRPr="00C557F3">
              <w:rPr>
                <w:color w:val="000000"/>
                <w:shd w:val="clear" w:color="auto" w:fill="FFFFFF"/>
              </w:rPr>
              <w:t>GLENDINNING, E. H., L. LANSFORD, a A. POHL, </w:t>
            </w:r>
            <w:r w:rsidRPr="00C557F3">
              <w:rPr>
                <w:i/>
                <w:iCs/>
                <w:color w:val="000000"/>
                <w:shd w:val="clear" w:color="auto" w:fill="FFFFFF"/>
              </w:rPr>
              <w:t>Technology for engineering and applied sciences</w:t>
            </w:r>
            <w:r w:rsidRPr="00C557F3">
              <w:rPr>
                <w:color w:val="000000"/>
                <w:shd w:val="clear" w:color="auto" w:fill="FFFFFF"/>
              </w:rPr>
              <w:t>. 2013.</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both"/>
            </w:pPr>
            <w:r w:rsidRPr="00C557F3">
              <w:t>6</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843"/>
        </w:trPr>
        <w:tc>
          <w:tcPr>
            <w:tcW w:w="9855" w:type="dxa"/>
            <w:gridSpan w:val="8"/>
          </w:tcPr>
          <w:p w:rsidR="00C557F3" w:rsidRPr="00C557F3" w:rsidRDefault="00C557F3" w:rsidP="000132AE">
            <w:pPr>
              <w:jc w:val="both"/>
              <w:rPr>
                <w:sz w:val="22"/>
                <w:szCs w:val="22"/>
              </w:rPr>
            </w:pPr>
            <w:r w:rsidRPr="00C557F3">
              <w:rPr>
                <w:szCs w:val="22"/>
              </w:rPr>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500"/>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572" w:author="vopatrilova" w:date="2018-11-17T11:32:00Z">
              <w:r w:rsidR="002F5441" w:rsidRPr="002F5441">
                <w:rPr>
                  <w:rStyle w:val="Odkazintenzivn"/>
                  <w:rPrChange w:id="1573" w:author="vopatrilova" w:date="2018-11-17T11:32:00Z">
                    <w:rPr>
                      <w:b/>
                      <w:color w:val="0000FF" w:themeColor="hyperlink"/>
                      <w:u w:val="single"/>
                    </w:rPr>
                  </w:rPrChange>
                </w:rPr>
                <w:t>Abecední seznam</w:t>
              </w:r>
            </w:ins>
            <w:del w:id="1574"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EE3DCD">
            <w:pPr>
              <w:jc w:val="both"/>
            </w:pPr>
            <w:bookmarkStart w:id="1575" w:name="odbornaPraxe"/>
            <w:r>
              <w:t>Odborná praxe</w:t>
            </w:r>
            <w:bookmarkEnd w:id="1575"/>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průb.</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120</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praxe</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Závěrečný protokol o průběhu praxe.</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prof. Ing. Vladimír Vašek,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organizačně</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pPr>
          </w:p>
          <w:p w:rsidR="00872079" w:rsidRDefault="00C557F3">
            <w:pPr>
              <w:jc w:val="both"/>
            </w:pPr>
            <w:r w:rsidRPr="00C557F3">
              <w:t>Cílem předmětu je získání přehledu o fungování reálné firmy a získání praktických zkušeností konkrétní prací v průmyslové firmě. Praxe může být studentem realizována kdykoliv v průběhu magisterského studia. Student si může zajistit místo praxe samostatně nebo je mu zprostředkována oddělením pro spolupráci s</w:t>
            </w:r>
            <w:r w:rsidR="003C00C4">
              <w:t> </w:t>
            </w:r>
            <w:del w:id="1576" w:author="vopatrilova" w:date="2018-11-16T08:47:00Z">
              <w:r w:rsidRPr="00C557F3" w:rsidDel="00012249">
                <w:delText>průmyslem</w:delText>
              </w:r>
              <w:r w:rsidR="003C00C4" w:rsidDel="00012249">
                <w:delText xml:space="preserve"> </w:delText>
              </w:r>
            </w:del>
            <w:ins w:id="1577" w:author="vopatrilova" w:date="2018-11-16T08:47:00Z">
              <w:r w:rsidR="00012249" w:rsidRPr="00C557F3">
                <w:t>p</w:t>
              </w:r>
              <w:r w:rsidR="00012249">
                <w:t xml:space="preserve">raxí </w:t>
              </w:r>
            </w:ins>
            <w:r w:rsidR="003C00C4">
              <w:t>FAI. Podmínkou je</w:t>
            </w:r>
            <w:r w:rsidRPr="00C557F3">
              <w:t xml:space="preserve">, že musí být realizována ve firmě, jejíž odborné portfolio souvisí s obsahem studovaného </w:t>
            </w:r>
            <w:r w:rsidR="003C00C4">
              <w:t>studijního programu</w:t>
            </w:r>
            <w:r w:rsidRPr="00C557F3">
              <w:t xml:space="preserve"> a je </w:t>
            </w:r>
            <w:r w:rsidR="003C00C4">
              <w:t>vyžadováno schválení</w:t>
            </w:r>
            <w:r w:rsidRPr="00C557F3">
              <w:t xml:space="preserve"> garantem </w:t>
            </w:r>
            <w:r w:rsidR="003C00C4">
              <w:t>studijního programu</w:t>
            </w:r>
            <w:r w:rsidRPr="00C557F3">
              <w:t>. O vykonání praxe student zpracovává protokol, ve kterém popíše a zhodnotí průběh vykonání této studijní povinnosti. Součástí tohoto protokolu je i zpráva poskytovatele praxe.</w:t>
            </w:r>
            <w:r w:rsidR="003C00C4">
              <w:t xml:space="preserve"> Veškeré organizační kroky pro realizaci „Odborné praxe“ jsou zveřejněny na www stránkách FAI.</w:t>
            </w:r>
            <w:r w:rsidRPr="00C557F3">
              <w:t xml:space="preserve"> Zavedení „Odborné praxe“ vychází z požadavku firem na konkurenceschopnost a uplatnitelnost absolventů magisterského studia.</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557F3" w:rsidRDefault="00C557F3" w:rsidP="000132AE">
            <w:pPr>
              <w:spacing w:before="100" w:beforeAutospacing="1" w:after="100" w:afterAutospacing="1"/>
            </w:pPr>
            <w:r w:rsidRPr="00C557F3">
              <w:t>Praktická činnost bez studijní literatury.</w:t>
            </w:r>
          </w:p>
          <w:p w:rsidR="00C557F3" w:rsidRPr="00C557F3" w:rsidRDefault="00C557F3" w:rsidP="000132AE">
            <w:pPr>
              <w:jc w:val="both"/>
            </w:pP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both"/>
            </w:pP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1373"/>
        </w:trPr>
        <w:tc>
          <w:tcPr>
            <w:tcW w:w="9855" w:type="dxa"/>
            <w:gridSpan w:val="8"/>
          </w:tcPr>
          <w:p w:rsidR="00C557F3" w:rsidRPr="00C557F3" w:rsidRDefault="00C557F3" w:rsidP="000132AE">
            <w:pPr>
              <w:jc w:val="both"/>
            </w:pPr>
            <w:r w:rsidRPr="00C557F3">
              <w:t>Pro kombinovanou formu studia není tento předmět zařazen do studijního plánu.</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62"/>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578" w:author="vopatrilova" w:date="2018-11-17T11:32:00Z">
              <w:r w:rsidR="002F5441" w:rsidRPr="002F5441">
                <w:rPr>
                  <w:rStyle w:val="Odkazintenzivn"/>
                  <w:rPrChange w:id="1579" w:author="vopatrilova" w:date="2018-11-17T11:32:00Z">
                    <w:rPr>
                      <w:b/>
                      <w:color w:val="0000FF" w:themeColor="hyperlink"/>
                      <w:u w:val="single"/>
                    </w:rPr>
                  </w:rPrChange>
                </w:rPr>
                <w:t>Abecední seznam</w:t>
              </w:r>
            </w:ins>
            <w:del w:id="1580"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1581" w:name="optimalizace"/>
            <w:r w:rsidRPr="00C557F3">
              <w:t>Optimalizace</w:t>
            </w:r>
            <w:bookmarkEnd w:id="1581"/>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w:t>
            </w:r>
            <w:ins w:id="1582" w:author="vopatrilova" w:date="2018-11-12T10:38:00Z">
              <w:r w:rsidR="007C0A83">
                <w:t>PZ</w:t>
              </w:r>
            </w:ins>
            <w:del w:id="1583" w:author="vopatrilova" w:date="2018-11-12T10:38:00Z">
              <w:r w:rsidRPr="00C557F3" w:rsidDel="007C0A83">
                <w:delText>ZT</w:delText>
              </w:r>
            </w:del>
            <w:r w:rsidRPr="00C557F3">
              <w:t>“</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1/ZS</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Matematika I, II</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w:t>
            </w:r>
          </w:p>
          <w:p w:rsidR="00C557F3" w:rsidRPr="00C557F3" w:rsidRDefault="00C557F3" w:rsidP="000132AE">
            <w:pPr>
              <w:jc w:val="both"/>
            </w:pPr>
            <w:r w:rsidRPr="00C557F3">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všech zadaných úloh v průběhu semestru. </w:t>
            </w:r>
          </w:p>
          <w:p w:rsidR="00C557F3" w:rsidRPr="00C557F3" w:rsidRDefault="00C557F3" w:rsidP="000132AE">
            <w:pPr>
              <w:jc w:val="both"/>
            </w:pPr>
            <w:r w:rsidRPr="00C557F3">
              <w:t>4. Prokázání úspěšného zvládnutí probírané tématiky při ústní zkoušce.</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prof. Ing. Roman Prokop,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 přednášky i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prof. Ing. Roman Prokop, CSc. (přednášky 100%)</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rPr>
                <w:color w:val="000000"/>
              </w:rPr>
            </w:pPr>
            <w:r w:rsidRPr="00C557F3">
              <w:rPr>
                <w:color w:val="000000"/>
              </w:rPr>
              <w:t>Cílem předmětu je naučit studenty využít matematické a algoritmické postupy při řešení úloh, které se vyskytují při rozhodovacích, optimalizačních a logistických problémech. Student získá znalosti pro analýzu problému, schopnost problém formulovat v matematickém tvaru, vybrat metody a postupy pro jeho řešení. Jedná se o úlohy statické optimalizace ve smyslu operační analýzy. Další studovaná oblast souvisí s řešením konfliktních situací v teorii rozhodování i maticových her. Student se seznámí i se základním programovým vybavením pro řešení formulovaných úloh.</w:t>
            </w:r>
          </w:p>
          <w:p w:rsidR="00C557F3" w:rsidRPr="00C557F3" w:rsidRDefault="00C557F3" w:rsidP="000132AE">
            <w:pPr>
              <w:rPr>
                <w:color w:val="000000"/>
              </w:rPr>
            </w:pPr>
            <w:r w:rsidRPr="00C557F3">
              <w:rPr>
                <w:color w:val="000000"/>
              </w:rPr>
              <w:t>Témata:</w:t>
            </w:r>
          </w:p>
          <w:p w:rsidR="00C557F3" w:rsidRPr="00C557F3" w:rsidRDefault="00C557F3" w:rsidP="00C557F3">
            <w:pPr>
              <w:numPr>
                <w:ilvl w:val="0"/>
                <w:numId w:val="25"/>
              </w:numPr>
              <w:rPr>
                <w:color w:val="000000"/>
              </w:rPr>
            </w:pPr>
            <w:r w:rsidRPr="00C557F3">
              <w:rPr>
                <w:color w:val="000000"/>
              </w:rPr>
              <w:t>Typy modelů a klasifikace úloh a klasifikace metod v oblasti operační analýzy.</w:t>
            </w:r>
          </w:p>
          <w:p w:rsidR="00C557F3" w:rsidRPr="00C557F3" w:rsidRDefault="00C557F3" w:rsidP="00C557F3">
            <w:pPr>
              <w:numPr>
                <w:ilvl w:val="0"/>
                <w:numId w:val="25"/>
              </w:numPr>
              <w:rPr>
                <w:color w:val="000000"/>
              </w:rPr>
            </w:pPr>
            <w:r w:rsidRPr="00C557F3">
              <w:rPr>
                <w:color w:val="000000"/>
              </w:rPr>
              <w:t>Analytické metody, volný a vázaný extrém, Lagrangeova funkce, Kuhn-Tuckerova věta.</w:t>
            </w:r>
          </w:p>
          <w:p w:rsidR="00C557F3" w:rsidRPr="00C557F3" w:rsidRDefault="00C557F3" w:rsidP="00C557F3">
            <w:pPr>
              <w:numPr>
                <w:ilvl w:val="0"/>
                <w:numId w:val="25"/>
              </w:numPr>
              <w:rPr>
                <w:color w:val="000000"/>
              </w:rPr>
            </w:pPr>
            <w:r w:rsidRPr="00C557F3">
              <w:rPr>
                <w:color w:val="000000"/>
              </w:rPr>
              <w:t>Komparativní iterační metody optimalizace.</w:t>
            </w:r>
          </w:p>
          <w:p w:rsidR="00C557F3" w:rsidRPr="00C557F3" w:rsidRDefault="00C557F3" w:rsidP="00C557F3">
            <w:pPr>
              <w:numPr>
                <w:ilvl w:val="0"/>
                <w:numId w:val="25"/>
              </w:numPr>
              <w:rPr>
                <w:color w:val="000000"/>
              </w:rPr>
            </w:pPr>
            <w:r w:rsidRPr="00C557F3">
              <w:rPr>
                <w:color w:val="000000"/>
              </w:rPr>
              <w:t>Gradientní metody s krátkým a dlouhým krokem, metoda projekce gradientu.</w:t>
            </w:r>
          </w:p>
          <w:p w:rsidR="00C557F3" w:rsidRPr="00C557F3" w:rsidRDefault="00C557F3" w:rsidP="00C557F3">
            <w:pPr>
              <w:numPr>
                <w:ilvl w:val="0"/>
                <w:numId w:val="25"/>
              </w:numPr>
              <w:rPr>
                <w:color w:val="000000"/>
              </w:rPr>
            </w:pPr>
            <w:r w:rsidRPr="00C557F3">
              <w:rPr>
                <w:color w:val="000000"/>
              </w:rPr>
              <w:t>Metody s náhodným vyhledáváním, bariérové a penalizační funkce.</w:t>
            </w:r>
          </w:p>
          <w:p w:rsidR="00C557F3" w:rsidRPr="00C557F3" w:rsidRDefault="00C557F3" w:rsidP="00C557F3">
            <w:pPr>
              <w:numPr>
                <w:ilvl w:val="0"/>
                <w:numId w:val="25"/>
              </w:numPr>
              <w:rPr>
                <w:color w:val="000000"/>
              </w:rPr>
            </w:pPr>
            <w:r w:rsidRPr="00C557F3">
              <w:rPr>
                <w:color w:val="000000"/>
              </w:rPr>
              <w:t>Lineární programování, simplexová tabulka, postup eliminace a řešení úloh.</w:t>
            </w:r>
          </w:p>
          <w:p w:rsidR="00C557F3" w:rsidRPr="00C557F3" w:rsidRDefault="00C557F3" w:rsidP="00C557F3">
            <w:pPr>
              <w:numPr>
                <w:ilvl w:val="0"/>
                <w:numId w:val="25"/>
              </w:numPr>
              <w:rPr>
                <w:color w:val="000000"/>
              </w:rPr>
            </w:pPr>
            <w:r w:rsidRPr="00C557F3">
              <w:rPr>
                <w:color w:val="000000"/>
              </w:rPr>
              <w:t>Primární a duální úloha. Aspekty duality a citlivostní analýzy.</w:t>
            </w:r>
          </w:p>
          <w:p w:rsidR="00C557F3" w:rsidRPr="00C557F3" w:rsidRDefault="00C557F3" w:rsidP="00C557F3">
            <w:pPr>
              <w:numPr>
                <w:ilvl w:val="0"/>
                <w:numId w:val="25"/>
              </w:numPr>
              <w:rPr>
                <w:color w:val="000000"/>
              </w:rPr>
            </w:pPr>
            <w:r w:rsidRPr="00C557F3">
              <w:rPr>
                <w:color w:val="000000"/>
              </w:rPr>
              <w:t xml:space="preserve">Celočíselné programování, metoda větví a mezí, metody sečných nadrovin (Gomoryho). </w:t>
            </w:r>
          </w:p>
          <w:p w:rsidR="00C557F3" w:rsidRPr="00C557F3" w:rsidRDefault="00C557F3" w:rsidP="00C557F3">
            <w:pPr>
              <w:numPr>
                <w:ilvl w:val="0"/>
                <w:numId w:val="25"/>
              </w:numPr>
              <w:rPr>
                <w:color w:val="000000"/>
              </w:rPr>
            </w:pPr>
            <w:r w:rsidRPr="00C557F3">
              <w:rPr>
                <w:color w:val="000000"/>
              </w:rPr>
              <w:t xml:space="preserve">Dynamické programování, Bellmanův princip, metody řešení, Dijkstrova metoda. </w:t>
            </w:r>
          </w:p>
          <w:p w:rsidR="00C557F3" w:rsidRPr="00C557F3" w:rsidRDefault="00C557F3" w:rsidP="00C557F3">
            <w:pPr>
              <w:numPr>
                <w:ilvl w:val="0"/>
                <w:numId w:val="25"/>
              </w:numPr>
              <w:rPr>
                <w:color w:val="000000"/>
              </w:rPr>
            </w:pPr>
            <w:r w:rsidRPr="00C557F3">
              <w:rPr>
                <w:color w:val="000000"/>
              </w:rPr>
              <w:t>Teorie rozhodování, rozhodování za neurčitosti, rozhodovací kritéria (princip minimax, Hurwitz, Laplace,…).</w:t>
            </w:r>
          </w:p>
          <w:p w:rsidR="00C557F3" w:rsidRPr="00C557F3" w:rsidRDefault="00C557F3" w:rsidP="00C557F3">
            <w:pPr>
              <w:numPr>
                <w:ilvl w:val="0"/>
                <w:numId w:val="25"/>
              </w:numPr>
              <w:rPr>
                <w:color w:val="000000"/>
              </w:rPr>
            </w:pPr>
            <w:r w:rsidRPr="00C557F3">
              <w:rPr>
                <w:color w:val="000000"/>
              </w:rPr>
              <w:t>Konfliktní situace, klasifikace úloh teorie her, hry v explicitním tvaru.</w:t>
            </w:r>
          </w:p>
          <w:p w:rsidR="00C557F3" w:rsidRPr="00C557F3" w:rsidRDefault="00C557F3" w:rsidP="00C557F3">
            <w:pPr>
              <w:numPr>
                <w:ilvl w:val="0"/>
                <w:numId w:val="25"/>
              </w:numPr>
              <w:rPr>
                <w:color w:val="000000"/>
              </w:rPr>
            </w:pPr>
            <w:r w:rsidRPr="00C557F3">
              <w:rPr>
                <w:color w:val="000000"/>
              </w:rPr>
              <w:t>Hry v normálním tvaru. Antagonistický konflikt dvou hráčů, jednomaticové hry, ryzí a smíšené strategie.</w:t>
            </w:r>
          </w:p>
          <w:p w:rsidR="00C557F3" w:rsidRPr="00C557F3" w:rsidRDefault="00C557F3" w:rsidP="00C557F3">
            <w:pPr>
              <w:numPr>
                <w:ilvl w:val="0"/>
                <w:numId w:val="25"/>
              </w:numPr>
              <w:rPr>
                <w:color w:val="000000"/>
              </w:rPr>
            </w:pPr>
            <w:r w:rsidRPr="00C557F3">
              <w:rPr>
                <w:color w:val="000000"/>
              </w:rPr>
              <w:t>Grafické řešení vybraných úloh, řešení pomocí lineárního programování.</w:t>
            </w:r>
          </w:p>
          <w:p w:rsidR="00C557F3" w:rsidRPr="00C557F3" w:rsidRDefault="00C557F3" w:rsidP="00C557F3">
            <w:pPr>
              <w:numPr>
                <w:ilvl w:val="0"/>
                <w:numId w:val="25"/>
              </w:numPr>
              <w:rPr>
                <w:color w:val="000000"/>
              </w:rPr>
            </w:pPr>
            <w:r w:rsidRPr="00C557F3">
              <w:rPr>
                <w:color w:val="000000"/>
              </w:rPr>
              <w:t>Dvoumaticové hry. Dominované a dominující strategie.</w:t>
            </w:r>
          </w:p>
          <w:p w:rsidR="002F5441" w:rsidRPr="00785F2A" w:rsidRDefault="002F5441">
            <w:pPr>
              <w:ind w:left="360"/>
              <w:pPrChange w:id="1584" w:author="vopatrilova" w:date="2018-11-13T14:28:00Z">
                <w:pPr>
                  <w:pStyle w:val="Odstavecseseznamem"/>
                  <w:numPr>
                    <w:numId w:val="25"/>
                  </w:numPr>
                  <w:spacing w:line="240" w:lineRule="auto"/>
                  <w:ind w:hanging="360"/>
                </w:pPr>
              </w:pPrChange>
            </w:pPr>
            <w:del w:id="1585" w:author="vopatrilova" w:date="2018-11-13T14:28:00Z">
              <w:r w:rsidRPr="002F5441">
                <w:rPr>
                  <w:rPrChange w:id="1586" w:author="vopatrilova" w:date="2018-11-13T14:28:00Z">
                    <w:rPr>
                      <w:color w:val="0000FF" w:themeColor="hyperlink"/>
                      <w:u w:val="single"/>
                    </w:rPr>
                  </w:rPrChange>
                </w:rPr>
                <w:delText>Ukázky aplikačních softwarů (Wolfram Mathematica, Matlab).</w:delText>
              </w:r>
            </w:del>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557F3" w:rsidRDefault="00C557F3" w:rsidP="000132AE">
            <w:pPr>
              <w:rPr>
                <w:b/>
              </w:rPr>
            </w:pPr>
            <w:r w:rsidRPr="00C557F3">
              <w:rPr>
                <w:b/>
              </w:rPr>
              <w:t xml:space="preserve">Povinná literatura: </w:t>
            </w:r>
          </w:p>
          <w:p w:rsidR="00C557F3" w:rsidRPr="00C557F3" w:rsidRDefault="00C557F3" w:rsidP="000132AE">
            <w:r w:rsidRPr="00C557F3">
              <w:t xml:space="preserve">PEKAŘ, L.: </w:t>
            </w:r>
            <w:r w:rsidRPr="00C557F3">
              <w:rPr>
                <w:i/>
              </w:rPr>
              <w:t>Optimalizace</w:t>
            </w:r>
            <w:r w:rsidRPr="00C557F3">
              <w:t>, studijní materiály, FAI UTB, Zlín 2013. Dostupné z WWW:</w:t>
            </w:r>
          </w:p>
          <w:p w:rsidR="00C557F3" w:rsidRPr="00C557F3" w:rsidRDefault="00C557F3" w:rsidP="000132AE">
            <w:r w:rsidRPr="00C557F3">
              <w:t xml:space="preserve">PROKOP, R.: </w:t>
            </w:r>
            <w:r w:rsidRPr="00C557F3">
              <w:rPr>
                <w:i/>
              </w:rPr>
              <w:t>Optimalizace</w:t>
            </w:r>
            <w:r w:rsidRPr="00C557F3">
              <w:t>. FAI, UTB 2015, slidy. Dostupné z WWW:</w:t>
            </w:r>
          </w:p>
          <w:p w:rsidR="00C557F3" w:rsidRPr="00C557F3" w:rsidRDefault="00C557F3" w:rsidP="000132AE">
            <w:r w:rsidRPr="00C557F3">
              <w:t xml:space="preserve">JABLONSKÝ, J.: </w:t>
            </w:r>
            <w:r w:rsidRPr="00C557F3">
              <w:rPr>
                <w:i/>
              </w:rPr>
              <w:t>Operační výzkum</w:t>
            </w:r>
            <w:r w:rsidRPr="00C557F3">
              <w:t>. Professional Publishing, Praha 2002.</w:t>
            </w:r>
          </w:p>
          <w:p w:rsidR="00C557F3" w:rsidRPr="00C557F3" w:rsidDel="009A2C94" w:rsidRDefault="00C557F3" w:rsidP="000132AE">
            <w:pPr>
              <w:rPr>
                <w:del w:id="1587" w:author="vopatrilova" w:date="2018-11-22T12:43:00Z"/>
              </w:rPr>
            </w:pPr>
            <w:moveFromRangeStart w:id="1588" w:author="vopatrilova" w:date="2018-11-20T16:20:00Z" w:name="move530494143"/>
            <w:moveFrom w:id="1589" w:author="vopatrilova" w:date="2018-11-20T16:20:00Z">
              <w:r w:rsidRPr="00C557F3" w:rsidDel="00DA0318">
                <w:t xml:space="preserve">FERGUSSON, T. S.: </w:t>
              </w:r>
              <w:r w:rsidRPr="00C557F3" w:rsidDel="00DA0318">
                <w:rPr>
                  <w:i/>
                </w:rPr>
                <w:t>Game theory</w:t>
              </w:r>
              <w:r w:rsidRPr="00C557F3" w:rsidDel="00DA0318">
                <w:t>. 46 s. UCLA Katedra matematiky, University of California, Los Angeles.</w:t>
              </w:r>
            </w:moveFrom>
          </w:p>
          <w:p w:rsidR="00C557F3" w:rsidRPr="00C557F3" w:rsidDel="009A2C94" w:rsidRDefault="00C557F3" w:rsidP="000132AE">
            <w:pPr>
              <w:rPr>
                <w:del w:id="1590" w:author="vopatrilova" w:date="2018-11-22T12:43:00Z"/>
              </w:rPr>
            </w:pPr>
            <w:moveFrom w:id="1591" w:author="vopatrilova" w:date="2018-11-20T16:20:00Z">
              <w:r w:rsidRPr="00C557F3" w:rsidDel="00DA0318">
                <w:t xml:space="preserve"> [DOSTUP. 15. 5. 2015]. Dostupné z WWW: https://www.math.ucla.edu/~tom/Game_Theory/comb.pdf</w:t>
              </w:r>
            </w:moveFrom>
          </w:p>
          <w:p w:rsidR="00C557F3" w:rsidRPr="00C557F3" w:rsidDel="00DA0318" w:rsidRDefault="00C557F3" w:rsidP="000132AE">
            <w:moveFrom w:id="1592" w:author="vopatrilova" w:date="2018-11-20T16:20:00Z">
              <w:r w:rsidRPr="00C557F3" w:rsidDel="00DA0318">
                <w:t xml:space="preserve">MARKL, J.: </w:t>
              </w:r>
              <w:r w:rsidRPr="00C557F3" w:rsidDel="00DA0318">
                <w:rPr>
                  <w:i/>
                </w:rPr>
                <w:t>Teorie her a modely rozhodování v podmínkách neurčitosti</w:t>
              </w:r>
              <w:r w:rsidRPr="00C557F3" w:rsidDel="00DA0318">
                <w:t>. FEI, VŠB-TU Ostrava, 78 s. [DOSTUP. 15. 5. 2015]. Dostupné z WWW: http://www.cs.vsb.cz/sawa/teh/</w:t>
              </w:r>
            </w:moveFrom>
          </w:p>
          <w:moveFromRangeEnd w:id="1588"/>
          <w:p w:rsidR="00C557F3" w:rsidRPr="00DB6E89" w:rsidRDefault="00C557F3" w:rsidP="000132AE">
            <w:pPr>
              <w:rPr>
                <w:ins w:id="1593" w:author="vopatrilova" w:date="2018-11-21T13:31:00Z"/>
                <w:b/>
              </w:rPr>
            </w:pPr>
            <w:r w:rsidRPr="00DB6E89">
              <w:rPr>
                <w:b/>
              </w:rPr>
              <w:t xml:space="preserve">Doporučená literatura: </w:t>
            </w:r>
          </w:p>
          <w:p w:rsidR="002F5441" w:rsidRPr="00DB6E89" w:rsidRDefault="00CE79CC">
            <w:pPr>
              <w:rPr>
                <w:ins w:id="1594" w:author="vopatrilova" w:date="2018-11-21T13:31:00Z"/>
                <w:rPrChange w:id="1595" w:author="Jiří Vojtěšek" w:date="2018-11-24T21:20:00Z">
                  <w:rPr>
                    <w:ins w:id="1596" w:author="vopatrilova" w:date="2018-11-21T13:31:00Z"/>
                    <w:sz w:val="22"/>
                    <w:szCs w:val="22"/>
                  </w:rPr>
                </w:rPrChange>
              </w:rPr>
              <w:pPrChange w:id="1597" w:author="vopatrilova" w:date="2018-11-22T12:43:00Z">
                <w:pPr>
                  <w:numPr>
                    <w:numId w:val="52"/>
                  </w:numPr>
                  <w:spacing w:line="276" w:lineRule="auto"/>
                  <w:ind w:left="720" w:hanging="360"/>
                </w:pPr>
              </w:pPrChange>
            </w:pPr>
            <w:ins w:id="1598" w:author="vopatrilova" w:date="2018-11-21T13:31:00Z">
              <w:r w:rsidRPr="00DB6E89">
                <w:rPr>
                  <w:rPrChange w:id="1599" w:author="Jiří Vojtěšek" w:date="2018-11-24T21:20:00Z">
                    <w:rPr>
                      <w:sz w:val="22"/>
                      <w:szCs w:val="22"/>
                    </w:rPr>
                  </w:rPrChange>
                </w:rPr>
                <w:t xml:space="preserve">Antoniou, A., </w:t>
              </w:r>
              <w:proofErr w:type="gramStart"/>
              <w:r w:rsidRPr="00DB6E89">
                <w:rPr>
                  <w:rPrChange w:id="1600" w:author="Jiří Vojtěšek" w:date="2018-11-24T21:20:00Z">
                    <w:rPr>
                      <w:sz w:val="22"/>
                      <w:szCs w:val="22"/>
                    </w:rPr>
                  </w:rPrChange>
                </w:rPr>
                <w:t>Lu, W.S.</w:t>
              </w:r>
              <w:proofErr w:type="gramEnd"/>
              <w:r w:rsidRPr="00DB6E89">
                <w:rPr>
                  <w:rPrChange w:id="1601" w:author="Jiří Vojtěšek" w:date="2018-11-24T21:20:00Z">
                    <w:rPr>
                      <w:sz w:val="22"/>
                      <w:szCs w:val="22"/>
                    </w:rPr>
                  </w:rPrChange>
                </w:rPr>
                <w:t>:</w:t>
              </w:r>
              <w:r w:rsidRPr="00DB6E89">
                <w:rPr>
                  <w:i/>
                  <w:iCs/>
                  <w:rPrChange w:id="1602" w:author="Jiří Vojtěšek" w:date="2018-11-24T21:20:00Z">
                    <w:rPr>
                      <w:i/>
                      <w:iCs/>
                      <w:sz w:val="22"/>
                      <w:szCs w:val="22"/>
                    </w:rPr>
                  </w:rPrChange>
                </w:rPr>
                <w:t>Practical Optimization.</w:t>
              </w:r>
              <w:r w:rsidRPr="00DB6E89">
                <w:rPr>
                  <w:rPrChange w:id="1603" w:author="Jiří Vojtěšek" w:date="2018-11-24T21:20:00Z">
                    <w:rPr>
                      <w:sz w:val="22"/>
                      <w:szCs w:val="22"/>
                    </w:rPr>
                  </w:rPrChange>
                </w:rPr>
                <w:t xml:space="preserve"> Springer-Verlag. 2007. ISBN 0-387-71106-6</w:t>
              </w:r>
            </w:ins>
          </w:p>
          <w:p w:rsidR="00CE79CC" w:rsidRPr="00DB6E89" w:rsidRDefault="00CE79CC">
            <w:pPr>
              <w:rPr>
                <w:lang w:eastAsia="en-US"/>
                <w:rPrChange w:id="1604" w:author="Jiří Vojtěšek" w:date="2018-11-24T21:20:00Z">
                  <w:rPr>
                    <w:b/>
                  </w:rPr>
                </w:rPrChange>
              </w:rPr>
            </w:pPr>
            <w:ins w:id="1605" w:author="vopatrilova" w:date="2018-11-21T13:31:00Z">
              <w:r w:rsidRPr="00DB6E89">
                <w:rPr>
                  <w:lang w:eastAsia="en-US"/>
                  <w:rPrChange w:id="1606" w:author="Jiří Vojtěšek" w:date="2018-11-24T21:20:00Z">
                    <w:rPr>
                      <w:sz w:val="22"/>
                      <w:szCs w:val="22"/>
                      <w:lang w:eastAsia="en-US"/>
                    </w:rPr>
                  </w:rPrChange>
                </w:rPr>
                <w:t xml:space="preserve">Asghar Bhatti, M.: </w:t>
              </w:r>
              <w:r w:rsidRPr="00DB6E89">
                <w:rPr>
                  <w:i/>
                  <w:iCs/>
                  <w:lang w:eastAsia="en-US"/>
                  <w:rPrChange w:id="1607" w:author="Jiří Vojtěšek" w:date="2018-11-24T21:20:00Z">
                    <w:rPr>
                      <w:i/>
                      <w:iCs/>
                      <w:sz w:val="22"/>
                      <w:szCs w:val="22"/>
                      <w:lang w:eastAsia="en-US"/>
                    </w:rPr>
                  </w:rPrChange>
                </w:rPr>
                <w:t>Practical Optimization Methods: With Mathematica Applications</w:t>
              </w:r>
              <w:r w:rsidRPr="00DB6E89">
                <w:rPr>
                  <w:lang w:eastAsia="en-US"/>
                  <w:rPrChange w:id="1608" w:author="Jiří Vojtěšek" w:date="2018-11-24T21:20:00Z">
                    <w:rPr>
                      <w:sz w:val="22"/>
                      <w:szCs w:val="22"/>
                      <w:lang w:eastAsia="en-US"/>
                    </w:rPr>
                  </w:rPrChange>
                </w:rPr>
                <w:t>. Springer, New York, 2000.</w:t>
              </w:r>
            </w:ins>
          </w:p>
          <w:p w:rsidR="00DA0318" w:rsidRPr="00DB6E89" w:rsidRDefault="00DA0318" w:rsidP="00DA0318">
            <w:moveToRangeStart w:id="1609" w:author="vopatrilova" w:date="2018-11-20T16:20:00Z" w:name="move530494143"/>
            <w:moveTo w:id="1610" w:author="vopatrilova" w:date="2018-11-20T16:20:00Z">
              <w:r w:rsidRPr="00DB6E89">
                <w:t xml:space="preserve">FERGUSSON, T. S.: </w:t>
              </w:r>
              <w:r w:rsidRPr="00DB6E89">
                <w:rPr>
                  <w:i/>
                </w:rPr>
                <w:t>Game theory</w:t>
              </w:r>
              <w:r w:rsidRPr="00DB6E89">
                <w:t>. 46 s. UCLA Katedra matematiky, University of California, Los Angeles.</w:t>
              </w:r>
            </w:moveTo>
          </w:p>
          <w:p w:rsidR="00DA0318" w:rsidRPr="00DB6E89" w:rsidRDefault="00DA0318" w:rsidP="00DA0318">
            <w:moveTo w:id="1611" w:author="vopatrilova" w:date="2018-11-20T16:20:00Z">
              <w:r w:rsidRPr="00DB6E89">
                <w:t xml:space="preserve"> [DOSTUP. 15. 5. 2015]. Dostupné z WWW: https://www.math.ucla.edu/~tom/Game_Theory/comb.pdf</w:t>
              </w:r>
            </w:moveTo>
          </w:p>
          <w:p w:rsidR="00DA0318" w:rsidRPr="00DB6E89" w:rsidRDefault="00DA0318" w:rsidP="00DA0318">
            <w:moveTo w:id="1612" w:author="vopatrilova" w:date="2018-11-20T16:20:00Z">
              <w:r w:rsidRPr="00DB6E89">
                <w:t xml:space="preserve">MARKL, J.: </w:t>
              </w:r>
              <w:r w:rsidRPr="00DB6E89">
                <w:rPr>
                  <w:i/>
                </w:rPr>
                <w:t>Teorie her a modely rozhodování v podmínkách neurčitosti</w:t>
              </w:r>
              <w:r w:rsidRPr="00DB6E89">
                <w:t>. FEI, VŠB-TU Ostrava, 78 s. [DOSTUP. 15. 5. 2015]. Dostupné z WWW: http://www.cs.vsb.cz/sawa/teh/</w:t>
              </w:r>
            </w:moveTo>
          </w:p>
          <w:moveToRangeEnd w:id="1609"/>
          <w:p w:rsidR="00C557F3" w:rsidRPr="00C557F3" w:rsidRDefault="00C557F3" w:rsidP="000132AE">
            <w:del w:id="1613" w:author="vopatrilova" w:date="2018-11-20T16:19:00Z">
              <w:r w:rsidRPr="00C557F3" w:rsidDel="00DA0318">
                <w:delText xml:space="preserve">CIBULKA, J.: </w:delText>
              </w:r>
              <w:r w:rsidRPr="00C557F3" w:rsidDel="00DA0318">
                <w:rPr>
                  <w:i/>
                </w:rPr>
                <w:delText>Strategické hry v bezpečnostním inženýrství</w:delText>
              </w:r>
              <w:r w:rsidRPr="00C557F3" w:rsidDel="00DA0318">
                <w:delText>. FAI, UTB Zlín, 2010, 79 s. [DOSTUP. 15. 5. 2015]. http://digilib.k.utb.cz/bitstream/handle/10563/13340/cibulka_2010_dp.pdf?sequence=1&amp;isAllowed=y</w:delText>
              </w:r>
            </w:del>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18</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564"/>
        </w:trPr>
        <w:tc>
          <w:tcPr>
            <w:tcW w:w="9855" w:type="dxa"/>
            <w:gridSpan w:val="8"/>
          </w:tcPr>
          <w:p w:rsidR="00C557F3" w:rsidRPr="00C557F3" w:rsidRDefault="00C557F3" w:rsidP="000132AE">
            <w:pPr>
              <w:jc w:val="both"/>
            </w:pPr>
            <w:r w:rsidRPr="00C557F3">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p>
        </w:tc>
      </w:tr>
    </w:tbl>
    <w:p w:rsidR="00C557F3" w:rsidRPr="00C557F3" w:rsidRDefault="00C557F3" w:rsidP="00C557F3"/>
    <w:p w:rsidR="009A2C94" w:rsidRDefault="009A2C94">
      <w:pPr>
        <w:rPr>
          <w:ins w:id="1614" w:author="vopatrilova" w:date="2018-11-22T12:44:00Z"/>
        </w:rPr>
      </w:pPr>
      <w:ins w:id="1615" w:author="vopatrilova" w:date="2018-11-22T12:4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616">
          <w:tblGrid>
            <w:gridCol w:w="76"/>
            <w:gridCol w:w="3010"/>
            <w:gridCol w:w="567"/>
            <w:gridCol w:w="1134"/>
            <w:gridCol w:w="889"/>
            <w:gridCol w:w="816"/>
            <w:gridCol w:w="2156"/>
            <w:gridCol w:w="539"/>
            <w:gridCol w:w="668"/>
            <w:gridCol w:w="76"/>
          </w:tblGrid>
        </w:tblGridChange>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68"/>
              </w:tabs>
              <w:jc w:val="both"/>
              <w:rPr>
                <w:b/>
                <w:sz w:val="28"/>
              </w:rPr>
            </w:pPr>
            <w:r w:rsidRPr="00C557F3">
              <w:lastRenderedPageBreak/>
              <w:br w:type="page"/>
            </w:r>
            <w:r w:rsidRPr="00C557F3">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617" w:author="vopatrilova" w:date="2018-11-17T11:32:00Z">
              <w:r w:rsidR="002F5441" w:rsidRPr="002F5441">
                <w:rPr>
                  <w:rStyle w:val="Odkazintenzivn"/>
                  <w:rPrChange w:id="1618" w:author="vopatrilova" w:date="2018-11-17T11:32:00Z">
                    <w:rPr>
                      <w:b/>
                      <w:color w:val="0000FF" w:themeColor="hyperlink"/>
                      <w:u w:val="single"/>
                    </w:rPr>
                  </w:rPrChange>
                </w:rPr>
                <w:t>Abecední seznam</w:t>
              </w:r>
            </w:ins>
            <w:del w:id="1619"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8C7419" w:rsidRDefault="00C557F3" w:rsidP="000132AE">
            <w:pPr>
              <w:jc w:val="both"/>
              <w:rPr>
                <w:ins w:id="1620" w:author="vopatrilova" w:date="2018-11-09T10:15:00Z"/>
                <w:rFonts w:eastAsiaTheme="majorEastAsia"/>
                <w:color w:val="222222"/>
              </w:rPr>
            </w:pPr>
            <w:bookmarkStart w:id="1621" w:name="planovaniAsimulaceVyrobnichPostupu"/>
            <w:r w:rsidRPr="00C557F3">
              <w:t>Plánování a simulace výrobních postupů</w:t>
            </w:r>
            <w:bookmarkEnd w:id="1621"/>
          </w:p>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1/ZS</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Úspěšné a samostatné vypracování všech zadaných úloh v průběhu semestru. </w:t>
            </w:r>
          </w:p>
          <w:p w:rsidR="00C557F3" w:rsidRPr="00C557F3" w:rsidRDefault="00C557F3" w:rsidP="000132AE">
            <w:pPr>
              <w:jc w:val="both"/>
            </w:pPr>
            <w:r w:rsidRPr="00C557F3">
              <w:t xml:space="preserve">3. Úspěšné absolvování písemné části zkoušky – test a příklady. </w:t>
            </w:r>
          </w:p>
          <w:p w:rsidR="00C557F3" w:rsidRPr="00C557F3" w:rsidRDefault="00C557F3" w:rsidP="000132AE">
            <w:pPr>
              <w:jc w:val="both"/>
            </w:pPr>
            <w:r w:rsidRPr="00C557F3">
              <w:t>4. Úspěšné absolvování ústní části zkoušky.</w:t>
            </w:r>
          </w:p>
        </w:tc>
      </w:tr>
      <w:tr w:rsidR="00C557F3" w:rsidRPr="00C557F3" w:rsidTr="000132AE">
        <w:trPr>
          <w:trHeight w:val="85"/>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Ing. Lubomír Vašek,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přednáší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 xml:space="preserve">doc. Ing. Lubomír Vašek, CSc. (přednášky 75%), doc.Ing.Bronislav Chramcov, </w:t>
            </w:r>
            <w:proofErr w:type="gramStart"/>
            <w:r w:rsidRPr="00C557F3">
              <w:t>Ph,D. (přednášky</w:t>
            </w:r>
            <w:proofErr w:type="gramEnd"/>
            <w:r w:rsidRPr="00C557F3">
              <w:t xml:space="preserve"> 25%)</w:t>
            </w:r>
          </w:p>
        </w:tc>
      </w:tr>
      <w:tr w:rsidR="00C557F3" w:rsidRPr="00C557F3" w:rsidTr="000132AE">
        <w:trPr>
          <w:trHeight w:val="76"/>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rPr>
                <w:sz w:val="22"/>
                <w:szCs w:val="22"/>
              </w:rPr>
            </w:pPr>
            <w:r w:rsidRPr="00C557F3">
              <w:rPr>
                <w:sz w:val="22"/>
                <w:szCs w:val="22"/>
              </w:rPr>
              <w:t>Cílem předmětu je získání poznatků a znalostí z oblasti simulace systémů a jejich aplikace při analýzách a počítačové podpoře výrobních systémů a procesů. Velká pozornost je přitom věnována procesům plánování ve výrobních systémech</w:t>
            </w:r>
            <w:ins w:id="1622" w:author="vopatrilova" w:date="2018-11-16T08:48:00Z">
              <w:r w:rsidR="00012249">
                <w:rPr>
                  <w:sz w:val="22"/>
                  <w:szCs w:val="22"/>
                </w:rPr>
                <w:t>,</w:t>
              </w:r>
            </w:ins>
            <w:r w:rsidRPr="00C557F3">
              <w:rPr>
                <w:sz w:val="22"/>
                <w:szCs w:val="22"/>
              </w:rPr>
              <w:t xml:space="preserve"> a to jak plánování struktury výrobních systémů při jejich projektování a stavbě, tak i plánování výroby při jejich provozu. Rozebírají se přitom jak výrobní systémy spojité tak i nespojité. Teoretické znalosti zaměřené na principy a metody využívané při simulaci výrobních systémů jsou doplněny praktickými poznatky, které studenti získají ve cvičení při řešení vybraných úloh přímo s využitím konkrétního simulačního programového systému.</w:t>
            </w:r>
          </w:p>
          <w:p w:rsidR="00C557F3" w:rsidRPr="00C557F3" w:rsidRDefault="00C557F3" w:rsidP="000132AE">
            <w:pPr>
              <w:jc w:val="both"/>
              <w:rPr>
                <w:sz w:val="22"/>
                <w:szCs w:val="22"/>
              </w:rPr>
            </w:pPr>
            <w:r w:rsidRPr="00C557F3">
              <w:rPr>
                <w:sz w:val="22"/>
                <w:szCs w:val="22"/>
              </w:rPr>
              <w:t>Témata:</w:t>
            </w:r>
          </w:p>
          <w:p w:rsidR="0045372F" w:rsidRDefault="00C557F3" w:rsidP="00C557F3">
            <w:pPr>
              <w:pStyle w:val="Odstavecseseznamem"/>
              <w:numPr>
                <w:ilvl w:val="0"/>
                <w:numId w:val="28"/>
              </w:numPr>
              <w:spacing w:line="240" w:lineRule="auto"/>
              <w:jc w:val="left"/>
              <w:rPr>
                <w:ins w:id="1623" w:author="vopatrilova" w:date="2018-11-13T14:29:00Z"/>
                <w:rFonts w:cs="Times New Roman"/>
              </w:rPr>
            </w:pPr>
            <w:r w:rsidRPr="00C557F3">
              <w:rPr>
                <w:rFonts w:cs="Times New Roman"/>
              </w:rPr>
              <w:t>Systémy, základní terminologie, jejich klasifikace a základní vlastnosti</w:t>
            </w:r>
          </w:p>
          <w:p w:rsidR="00C557F3" w:rsidRPr="00C557F3" w:rsidRDefault="00C557F3" w:rsidP="00C557F3">
            <w:pPr>
              <w:pStyle w:val="Odstavecseseznamem"/>
              <w:numPr>
                <w:ilvl w:val="0"/>
                <w:numId w:val="28"/>
              </w:numPr>
              <w:spacing w:line="240" w:lineRule="auto"/>
              <w:jc w:val="left"/>
              <w:rPr>
                <w:rFonts w:cs="Times New Roman"/>
              </w:rPr>
            </w:pPr>
            <w:del w:id="1624" w:author="vopatrilova" w:date="2018-11-13T14:29:00Z">
              <w:r w:rsidRPr="00C557F3" w:rsidDel="0045372F">
                <w:rPr>
                  <w:rFonts w:cs="Times New Roman"/>
                </w:rPr>
                <w:delText>, m</w:delText>
              </w:r>
            </w:del>
            <w:ins w:id="1625" w:author="vopatrilova" w:date="2018-11-13T14:29:00Z">
              <w:r w:rsidR="0045372F">
                <w:rPr>
                  <w:rFonts w:cs="Times New Roman"/>
                </w:rPr>
                <w:t>M</w:t>
              </w:r>
            </w:ins>
            <w:r w:rsidRPr="00C557F3">
              <w:rPr>
                <w:rFonts w:cs="Times New Roman"/>
              </w:rPr>
              <w:t>etody pro analýzu chování a vlastností systémů</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Modely a modelování. Vazba modelování na simulaci, definice simulace</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Simulační studie a její jednotlivé etapy</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Výrobní systémy, jejich rozdělení a základní charakteristiky, informační tok ve výrobních systémech</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 xml:space="preserve">Plánování a řízení výrobních procesů, jejich zásady a základní postupy </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 xml:space="preserve">Aplikace simulace v oblasti výrobních systémů </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Sestavování modelů spojitých výrobních systémů</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Simulace spojitých výrobních systémů.</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Základní metody modelování a simulace nespojitých systémů</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Sestavování modelů nespojitých výrobních systémů</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Simulace řízená událostmi, sestavení a využití kalendáře událostí.</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Modelování stochastických systémů, využití statistických metod, generování náhodných proměnných.</w:t>
            </w:r>
          </w:p>
          <w:p w:rsidR="00C557F3" w:rsidRPr="00C557F3" w:rsidRDefault="00C557F3" w:rsidP="00C557F3">
            <w:pPr>
              <w:pStyle w:val="Odstavecseseznamem"/>
              <w:numPr>
                <w:ilvl w:val="0"/>
                <w:numId w:val="28"/>
              </w:numPr>
              <w:spacing w:line="240" w:lineRule="auto"/>
              <w:jc w:val="left"/>
              <w:rPr>
                <w:rFonts w:cs="Times New Roman"/>
              </w:rPr>
            </w:pPr>
            <w:r w:rsidRPr="00C557F3">
              <w:rPr>
                <w:rFonts w:cs="Times New Roman"/>
              </w:rPr>
              <w:t>Plánování a vyhodnocování simulačních pokusů</w:t>
            </w:r>
          </w:p>
          <w:p w:rsidR="00C557F3" w:rsidRPr="00C557F3" w:rsidRDefault="00C557F3" w:rsidP="000132AE">
            <w:pPr>
              <w:jc w:val="both"/>
              <w:rPr>
                <w:sz w:val="22"/>
                <w:szCs w:val="22"/>
              </w:rPr>
            </w:pPr>
            <w:r w:rsidRPr="00C557F3">
              <w:rPr>
                <w:sz w:val="22"/>
                <w:szCs w:val="22"/>
              </w:rPr>
              <w:t>Cvičení budou zaměřena na praktické procvičování probírané látky s využitím vybraných SW prostředků (Matlab, Simulink pro spojité systémy,  Witness pro systémy nespojité).</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9A2C9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26" w:author="vopatrilova" w:date="2018-11-22T12: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34"/>
          <w:trPrChange w:id="1627" w:author="vopatrilova" w:date="2018-11-22T12:44:00Z">
            <w:trPr>
              <w:gridBefore w:val="1"/>
              <w:trHeight w:val="1497"/>
            </w:trPr>
          </w:trPrChange>
        </w:trPr>
        <w:tc>
          <w:tcPr>
            <w:tcW w:w="9855" w:type="dxa"/>
            <w:gridSpan w:val="8"/>
            <w:tcBorders>
              <w:top w:val="nil"/>
            </w:tcBorders>
            <w:tcPrChange w:id="1628" w:author="vopatrilova" w:date="2018-11-22T12:44:00Z">
              <w:tcPr>
                <w:tcW w:w="9855" w:type="dxa"/>
                <w:gridSpan w:val="9"/>
                <w:tcBorders>
                  <w:top w:val="nil"/>
                </w:tcBorders>
              </w:tcPr>
            </w:tcPrChange>
          </w:tcPr>
          <w:p w:rsidR="00C557F3" w:rsidRPr="009A2C94" w:rsidRDefault="002F5441" w:rsidP="000132AE">
            <w:pPr>
              <w:rPr>
                <w:b/>
              </w:rPr>
            </w:pPr>
            <w:r w:rsidRPr="009A2C94">
              <w:rPr>
                <w:b/>
                <w:rPrChange w:id="1629" w:author="vopatrilova" w:date="2018-11-22T12:44:00Z">
                  <w:rPr>
                    <w:b/>
                    <w:color w:val="0000FF" w:themeColor="hyperlink"/>
                    <w:u w:val="single"/>
                  </w:rPr>
                </w:rPrChange>
              </w:rPr>
              <w:t>Povinná literatura:</w:t>
            </w:r>
          </w:p>
          <w:p w:rsidR="00C557F3" w:rsidRPr="009A2C94" w:rsidRDefault="002F5441" w:rsidP="000132AE">
            <w:r w:rsidRPr="009A2C94">
              <w:rPr>
                <w:rPrChange w:id="1630" w:author="vopatrilova" w:date="2018-11-22T12:44:00Z">
                  <w:rPr>
                    <w:color w:val="0000FF" w:themeColor="hyperlink"/>
                    <w:u w:val="single"/>
                  </w:rPr>
                </w:rPrChange>
              </w:rPr>
              <w:t xml:space="preserve">ZÍTEK, P. </w:t>
            </w:r>
            <w:r w:rsidRPr="009A2C94">
              <w:rPr>
                <w:i/>
                <w:rPrChange w:id="1631" w:author="vopatrilova" w:date="2018-11-22T12:44:00Z">
                  <w:rPr>
                    <w:i/>
                    <w:color w:val="0000FF" w:themeColor="hyperlink"/>
                    <w:u w:val="single"/>
                  </w:rPr>
                </w:rPrChange>
              </w:rPr>
              <w:t>Matematické a simulační modely 1</w:t>
            </w:r>
            <w:r w:rsidRPr="009A2C94">
              <w:rPr>
                <w:rPrChange w:id="1632" w:author="vopatrilova" w:date="2018-11-22T12:44:00Z">
                  <w:rPr>
                    <w:color w:val="0000FF" w:themeColor="hyperlink"/>
                    <w:u w:val="single"/>
                  </w:rPr>
                </w:rPrChange>
              </w:rPr>
              <w:t xml:space="preserve">. </w:t>
            </w:r>
            <w:proofErr w:type="gramStart"/>
            <w:r w:rsidRPr="009A2C94">
              <w:rPr>
                <w:rPrChange w:id="1633" w:author="vopatrilova" w:date="2018-11-22T12:44:00Z">
                  <w:rPr>
                    <w:color w:val="0000FF" w:themeColor="hyperlink"/>
                    <w:u w:val="single"/>
                  </w:rPr>
                </w:rPrChange>
              </w:rPr>
              <w:t>Praha : ČVUT</w:t>
            </w:r>
            <w:proofErr w:type="gramEnd"/>
            <w:r w:rsidRPr="009A2C94">
              <w:rPr>
                <w:rPrChange w:id="1634" w:author="vopatrilova" w:date="2018-11-22T12:44:00Z">
                  <w:rPr>
                    <w:color w:val="0000FF" w:themeColor="hyperlink"/>
                    <w:u w:val="single"/>
                  </w:rPr>
                </w:rPrChange>
              </w:rPr>
              <w:t xml:space="preserve">, 2001, ISBN 80-01-02300-1. </w:t>
            </w:r>
          </w:p>
          <w:p w:rsidR="00C557F3" w:rsidRPr="009A2C94" w:rsidRDefault="002F5441" w:rsidP="000132AE">
            <w:proofErr w:type="gramStart"/>
            <w:r w:rsidRPr="009A2C94">
              <w:rPr>
                <w:rPrChange w:id="1635" w:author="vopatrilova" w:date="2018-11-22T12:44:00Z">
                  <w:rPr>
                    <w:color w:val="0000FF" w:themeColor="hyperlink"/>
                    <w:u w:val="single"/>
                  </w:rPr>
                </w:rPrChange>
              </w:rPr>
              <w:t>VAŠEK, V.,VAŠEK</w:t>
            </w:r>
            <w:proofErr w:type="gramEnd"/>
            <w:r w:rsidRPr="009A2C94">
              <w:rPr>
                <w:rPrChange w:id="1636" w:author="vopatrilova" w:date="2018-11-22T12:44:00Z">
                  <w:rPr>
                    <w:color w:val="0000FF" w:themeColor="hyperlink"/>
                    <w:u w:val="single"/>
                  </w:rPr>
                </w:rPrChange>
              </w:rPr>
              <w:t xml:space="preserve">, L. </w:t>
            </w:r>
            <w:r w:rsidRPr="009A2C94">
              <w:rPr>
                <w:i/>
                <w:rPrChange w:id="1637" w:author="vopatrilova" w:date="2018-11-22T12:44:00Z">
                  <w:rPr>
                    <w:i/>
                    <w:color w:val="0000FF" w:themeColor="hyperlink"/>
                    <w:u w:val="single"/>
                  </w:rPr>
                </w:rPrChange>
              </w:rPr>
              <w:t>Simulace systémů</w:t>
            </w:r>
            <w:r w:rsidRPr="009A2C94">
              <w:rPr>
                <w:rPrChange w:id="1638" w:author="vopatrilova" w:date="2018-11-22T12:44:00Z">
                  <w:rPr>
                    <w:color w:val="0000FF" w:themeColor="hyperlink"/>
                    <w:u w:val="single"/>
                  </w:rPr>
                </w:rPrChange>
              </w:rPr>
              <w:t>. Praha: MON 1990, ISBN 80-214-0262-8.</w:t>
            </w:r>
          </w:p>
          <w:p w:rsidR="00C557F3" w:rsidRPr="009A2C94" w:rsidRDefault="002F5441" w:rsidP="000132AE">
            <w:r w:rsidRPr="009A2C94">
              <w:rPr>
                <w:rPrChange w:id="1639" w:author="vopatrilova" w:date="2018-11-22T12:44:00Z">
                  <w:rPr>
                    <w:color w:val="0000FF" w:themeColor="hyperlink"/>
                    <w:u w:val="single"/>
                  </w:rPr>
                </w:rPrChange>
              </w:rPr>
              <w:t xml:space="preserve">NOSKIEVIČ, P. </w:t>
            </w:r>
            <w:r w:rsidRPr="009A2C94">
              <w:rPr>
                <w:i/>
                <w:rPrChange w:id="1640" w:author="vopatrilova" w:date="2018-11-22T12:44:00Z">
                  <w:rPr>
                    <w:i/>
                    <w:color w:val="0000FF" w:themeColor="hyperlink"/>
                    <w:u w:val="single"/>
                  </w:rPr>
                </w:rPrChange>
              </w:rPr>
              <w:t>Simulace systémů</w:t>
            </w:r>
            <w:r w:rsidRPr="009A2C94">
              <w:rPr>
                <w:rPrChange w:id="1641" w:author="vopatrilova" w:date="2018-11-22T12:44:00Z">
                  <w:rPr>
                    <w:color w:val="0000FF" w:themeColor="hyperlink"/>
                    <w:u w:val="single"/>
                  </w:rPr>
                </w:rPrChange>
              </w:rPr>
              <w:t xml:space="preserve">. </w:t>
            </w:r>
            <w:proofErr w:type="gramStart"/>
            <w:r w:rsidRPr="009A2C94">
              <w:rPr>
                <w:rPrChange w:id="1642" w:author="vopatrilova" w:date="2018-11-22T12:44:00Z">
                  <w:rPr>
                    <w:color w:val="0000FF" w:themeColor="hyperlink"/>
                    <w:u w:val="single"/>
                  </w:rPr>
                </w:rPrChange>
              </w:rPr>
              <w:t>Ostrava : VŠB-TU</w:t>
            </w:r>
            <w:proofErr w:type="gramEnd"/>
            <w:r w:rsidRPr="009A2C94">
              <w:rPr>
                <w:rPrChange w:id="1643" w:author="vopatrilova" w:date="2018-11-22T12:44:00Z">
                  <w:rPr>
                    <w:color w:val="0000FF" w:themeColor="hyperlink"/>
                    <w:u w:val="single"/>
                  </w:rPr>
                </w:rPrChange>
              </w:rPr>
              <w:t xml:space="preserve">, 1996. ISBN 80-7078-112-2. </w:t>
            </w:r>
          </w:p>
          <w:p w:rsidR="00C557F3" w:rsidRPr="009A2C94" w:rsidRDefault="002F5441" w:rsidP="000132AE">
            <w:r w:rsidRPr="009A2C94">
              <w:rPr>
                <w:rPrChange w:id="1644" w:author="vopatrilova" w:date="2018-11-22T12:44:00Z">
                  <w:rPr>
                    <w:color w:val="0000FF" w:themeColor="hyperlink"/>
                    <w:u w:val="single"/>
                  </w:rPr>
                </w:rPrChange>
              </w:rPr>
              <w:t xml:space="preserve">RALSTON, A. </w:t>
            </w:r>
            <w:r w:rsidRPr="009A2C94">
              <w:rPr>
                <w:i/>
                <w:rPrChange w:id="1645" w:author="vopatrilova" w:date="2018-11-22T12:44:00Z">
                  <w:rPr>
                    <w:i/>
                    <w:color w:val="0000FF" w:themeColor="hyperlink"/>
                    <w:u w:val="single"/>
                  </w:rPr>
                </w:rPrChange>
              </w:rPr>
              <w:t>Základy numerické matematiky</w:t>
            </w:r>
            <w:r w:rsidRPr="009A2C94">
              <w:rPr>
                <w:rPrChange w:id="1646" w:author="vopatrilova" w:date="2018-11-22T12:44:00Z">
                  <w:rPr>
                    <w:color w:val="0000FF" w:themeColor="hyperlink"/>
                    <w:u w:val="single"/>
                  </w:rPr>
                </w:rPrChange>
              </w:rPr>
              <w:t xml:space="preserve">. </w:t>
            </w:r>
            <w:proofErr w:type="gramStart"/>
            <w:r w:rsidRPr="009A2C94">
              <w:rPr>
                <w:rPrChange w:id="1647" w:author="vopatrilova" w:date="2018-11-22T12:44:00Z">
                  <w:rPr>
                    <w:color w:val="0000FF" w:themeColor="hyperlink"/>
                    <w:u w:val="single"/>
                  </w:rPr>
                </w:rPrChange>
              </w:rPr>
              <w:t>Praha : Academia</w:t>
            </w:r>
            <w:proofErr w:type="gramEnd"/>
            <w:r w:rsidRPr="009A2C94">
              <w:rPr>
                <w:rPrChange w:id="1648" w:author="vopatrilova" w:date="2018-11-22T12:44:00Z">
                  <w:rPr>
                    <w:color w:val="0000FF" w:themeColor="hyperlink"/>
                    <w:u w:val="single"/>
                  </w:rPr>
                </w:rPrChange>
              </w:rPr>
              <w:t xml:space="preserve">, 1973. </w:t>
            </w:r>
          </w:p>
          <w:p w:rsidR="009A2C94" w:rsidRDefault="009A2C94" w:rsidP="000132AE">
            <w:pPr>
              <w:rPr>
                <w:ins w:id="1649" w:author="vopatrilova" w:date="2018-11-22T12:44:00Z"/>
                <w:b/>
              </w:rPr>
            </w:pPr>
          </w:p>
          <w:p w:rsidR="00C557F3" w:rsidRPr="009A2C94" w:rsidRDefault="002F5441" w:rsidP="000132AE">
            <w:pPr>
              <w:rPr>
                <w:b/>
              </w:rPr>
            </w:pPr>
            <w:r w:rsidRPr="009A2C94">
              <w:rPr>
                <w:b/>
                <w:rPrChange w:id="1650" w:author="vopatrilova" w:date="2018-11-22T12:44:00Z">
                  <w:rPr>
                    <w:b/>
                    <w:color w:val="0000FF" w:themeColor="hyperlink"/>
                    <w:u w:val="single"/>
                  </w:rPr>
                </w:rPrChange>
              </w:rPr>
              <w:t>Doporučená literatura:</w:t>
            </w:r>
          </w:p>
          <w:p w:rsidR="00C557F3" w:rsidRPr="009A2C94" w:rsidRDefault="002F5441" w:rsidP="000132AE">
            <w:r w:rsidRPr="009A2C94">
              <w:rPr>
                <w:rPrChange w:id="1651" w:author="vopatrilova" w:date="2018-11-22T12:44:00Z">
                  <w:rPr>
                    <w:color w:val="0000FF" w:themeColor="hyperlink"/>
                    <w:u w:val="single"/>
                  </w:rPr>
                </w:rPrChange>
              </w:rPr>
              <w:t xml:space="preserve">LAW A., </w:t>
            </w:r>
            <w:r w:rsidRPr="009A2C94">
              <w:rPr>
                <w:i/>
                <w:rPrChange w:id="1652" w:author="vopatrilova" w:date="2018-11-22T12:44:00Z">
                  <w:rPr>
                    <w:i/>
                    <w:color w:val="0000FF" w:themeColor="hyperlink"/>
                    <w:u w:val="single"/>
                  </w:rPr>
                </w:rPrChange>
              </w:rPr>
              <w:t>Simulation, Modeling and Analysis</w:t>
            </w:r>
            <w:r w:rsidRPr="009A2C94">
              <w:rPr>
                <w:rPrChange w:id="1653" w:author="vopatrilova" w:date="2018-11-22T12:44:00Z">
                  <w:rPr>
                    <w:color w:val="0000FF" w:themeColor="hyperlink"/>
                    <w:u w:val="single"/>
                  </w:rPr>
                </w:rPrChange>
              </w:rPr>
              <w:t>. McGraw-Hill 2014, ISBN 13-0073401324</w:t>
            </w:r>
          </w:p>
          <w:p w:rsidR="00C557F3" w:rsidRPr="009A2C94" w:rsidRDefault="002F5441" w:rsidP="000132AE">
            <w:pPr>
              <w:rPr>
                <w:ins w:id="1654" w:author="vopatrilova" w:date="2018-11-16T14:52:00Z"/>
              </w:rPr>
            </w:pPr>
            <w:r w:rsidRPr="009A2C94">
              <w:rPr>
                <w:rPrChange w:id="1655" w:author="vopatrilova" w:date="2018-11-22T12:44:00Z">
                  <w:rPr>
                    <w:color w:val="0000FF" w:themeColor="hyperlink"/>
                    <w:u w:val="single"/>
                  </w:rPr>
                </w:rPrChange>
              </w:rPr>
              <w:t xml:space="preserve">ROSS S. M. </w:t>
            </w:r>
            <w:r w:rsidRPr="009A2C94">
              <w:rPr>
                <w:i/>
                <w:rPrChange w:id="1656" w:author="vopatrilova" w:date="2018-11-22T12:44:00Z">
                  <w:rPr>
                    <w:i/>
                    <w:color w:val="0000FF" w:themeColor="hyperlink"/>
                    <w:u w:val="single"/>
                  </w:rPr>
                </w:rPrChange>
              </w:rPr>
              <w:t xml:space="preserve">Simulation. </w:t>
            </w:r>
            <w:r w:rsidRPr="009A2C94">
              <w:rPr>
                <w:rPrChange w:id="1657" w:author="vopatrilova" w:date="2018-11-22T12:44:00Z">
                  <w:rPr>
                    <w:color w:val="0000FF" w:themeColor="hyperlink"/>
                    <w:u w:val="single"/>
                  </w:rPr>
                </w:rPrChange>
              </w:rPr>
              <w:t>Academic Press Elsevier 2012, ISBN 978-0124158252</w:t>
            </w:r>
          </w:p>
          <w:p w:rsidR="00977522" w:rsidRPr="009A2C94" w:rsidRDefault="00E32221">
            <w:pPr>
              <w:spacing w:after="200" w:line="276" w:lineRule="auto"/>
              <w:rPr>
                <w:ins w:id="1658" w:author="vopatrilova" w:date="2018-11-16T14:52:00Z"/>
                <w:b/>
                <w:rPrChange w:id="1659" w:author="vopatrilova" w:date="2018-11-22T12:44:00Z">
                  <w:rPr>
                    <w:ins w:id="1660" w:author="vopatrilova" w:date="2018-11-16T14:52:00Z"/>
                    <w:b/>
                    <w:sz w:val="24"/>
                    <w:szCs w:val="24"/>
                  </w:rPr>
                </w:rPrChange>
              </w:rPr>
              <w:pPrChange w:id="1661" w:author="vopatrilova" w:date="2018-11-22T12:44:00Z">
                <w:pPr>
                  <w:pStyle w:val="Odstavecseseznamem"/>
                  <w:numPr>
                    <w:numId w:val="50"/>
                  </w:numPr>
                  <w:spacing w:after="200" w:line="276" w:lineRule="auto"/>
                  <w:ind w:left="360" w:hanging="360"/>
                  <w:jc w:val="left"/>
                </w:pPr>
              </w:pPrChange>
            </w:pPr>
            <w:ins w:id="1662" w:author="vopatrilova" w:date="2018-11-16T14:52:00Z">
              <w:r w:rsidRPr="009C1CF3">
                <w:t>NEGAHBAN</w:t>
              </w:r>
              <w:r w:rsidR="002F5441" w:rsidRPr="009A2C94">
                <w:rPr>
                  <w:rPrChange w:id="1663" w:author="vopatrilova" w:date="2018-11-22T12:44:00Z">
                    <w:rPr>
                      <w:color w:val="0000FF" w:themeColor="hyperlink"/>
                      <w:sz w:val="24"/>
                      <w:szCs w:val="24"/>
                      <w:u w:val="single"/>
                    </w:rPr>
                  </w:rPrChange>
                </w:rPr>
                <w:t xml:space="preserve">, A. </w:t>
              </w:r>
              <w:r w:rsidRPr="009C1CF3">
                <w:t>SMITH</w:t>
              </w:r>
              <w:r w:rsidR="002F5441" w:rsidRPr="009A2C94">
                <w:rPr>
                  <w:rPrChange w:id="1664" w:author="vopatrilova" w:date="2018-11-22T12:44:00Z">
                    <w:rPr>
                      <w:color w:val="0000FF" w:themeColor="hyperlink"/>
                      <w:sz w:val="24"/>
                      <w:szCs w:val="24"/>
                      <w:u w:val="single"/>
                    </w:rPr>
                  </w:rPrChange>
                </w:rPr>
                <w:t xml:space="preserve">, </w:t>
              </w:r>
              <w:proofErr w:type="gramStart"/>
              <w:r w:rsidR="002F5441" w:rsidRPr="009A2C94">
                <w:rPr>
                  <w:rPrChange w:id="1665" w:author="vopatrilova" w:date="2018-11-22T12:44:00Z">
                    <w:rPr>
                      <w:color w:val="0000FF" w:themeColor="hyperlink"/>
                      <w:sz w:val="24"/>
                      <w:szCs w:val="24"/>
                      <w:u w:val="single"/>
                    </w:rPr>
                  </w:rPrChange>
                </w:rPr>
                <w:t>J.S.</w:t>
              </w:r>
              <w:proofErr w:type="gramEnd"/>
              <w:r w:rsidR="002F5441" w:rsidRPr="009A2C94">
                <w:rPr>
                  <w:rPrChange w:id="1666" w:author="vopatrilova" w:date="2018-11-22T12:44:00Z">
                    <w:rPr>
                      <w:color w:val="0000FF" w:themeColor="hyperlink"/>
                      <w:sz w:val="24"/>
                      <w:szCs w:val="24"/>
                      <w:u w:val="single"/>
                    </w:rPr>
                  </w:rPrChange>
                </w:rPr>
                <w:t xml:space="preserve">: </w:t>
              </w:r>
              <w:r w:rsidR="002F5441" w:rsidRPr="00E32221">
                <w:rPr>
                  <w:i/>
                  <w:rPrChange w:id="1667" w:author="Jiří Vojtěšek" w:date="2018-11-24T21:22:00Z">
                    <w:rPr>
                      <w:color w:val="0000FF" w:themeColor="hyperlink"/>
                      <w:sz w:val="24"/>
                      <w:szCs w:val="24"/>
                      <w:u w:val="single"/>
                    </w:rPr>
                  </w:rPrChange>
                </w:rPr>
                <w:t>Simulation for manufacturing systém design and operation:</w:t>
              </w:r>
              <w:del w:id="1668" w:author="Jiří Vojtěšek" w:date="2018-11-24T21:22:00Z">
                <w:r w:rsidR="002F5441" w:rsidRPr="00E32221" w:rsidDel="00E32221">
                  <w:rPr>
                    <w:i/>
                    <w:rPrChange w:id="1669" w:author="Jiří Vojtěšek" w:date="2018-11-24T21:22:00Z">
                      <w:rPr>
                        <w:color w:val="0000FF" w:themeColor="hyperlink"/>
                        <w:sz w:val="24"/>
                        <w:szCs w:val="24"/>
                        <w:u w:val="single"/>
                      </w:rPr>
                    </w:rPrChange>
                  </w:rPr>
                  <w:delText xml:space="preserve">     </w:delText>
                </w:r>
              </w:del>
              <w:r w:rsidR="002F5441" w:rsidRPr="00E32221">
                <w:rPr>
                  <w:i/>
                  <w:rPrChange w:id="1670" w:author="Jiří Vojtěšek" w:date="2018-11-24T21:22:00Z">
                    <w:rPr>
                      <w:color w:val="0000FF" w:themeColor="hyperlink"/>
                      <w:sz w:val="24"/>
                      <w:szCs w:val="24"/>
                      <w:u w:val="single"/>
                    </w:rPr>
                  </w:rPrChange>
                </w:rPr>
                <w:t xml:space="preserve"> Literature review and analysis</w:t>
              </w:r>
              <w:r w:rsidR="002F5441" w:rsidRPr="009A2C94">
                <w:rPr>
                  <w:rPrChange w:id="1671" w:author="vopatrilova" w:date="2018-11-22T12:44:00Z">
                    <w:rPr>
                      <w:color w:val="0000FF" w:themeColor="hyperlink"/>
                      <w:sz w:val="24"/>
                      <w:szCs w:val="24"/>
                      <w:u w:val="single"/>
                    </w:rPr>
                  </w:rPrChange>
                </w:rPr>
                <w:t xml:space="preserve">, Elsevier; Journal of Manufacturing Systems 33 (2014) 241–261; dostupné z </w:t>
              </w:r>
              <w:r w:rsidR="002F5441" w:rsidRPr="009A2C94">
                <w:rPr>
                  <w:rPrChange w:id="1672" w:author="vopatrilova" w:date="2018-11-22T12:44:00Z">
                    <w:rPr>
                      <w:color w:val="0000FF" w:themeColor="hyperlink"/>
                      <w:u w:val="single"/>
                    </w:rPr>
                  </w:rPrChange>
                </w:rPr>
                <w:fldChar w:fldCharType="begin"/>
              </w:r>
              <w:r w:rsidR="002F5441" w:rsidRPr="009A2C94">
                <w:rPr>
                  <w:rPrChange w:id="1673" w:author="vopatrilova" w:date="2018-11-22T12:44:00Z">
                    <w:rPr>
                      <w:color w:val="0000FF" w:themeColor="hyperlink"/>
                      <w:u w:val="single"/>
                    </w:rPr>
                  </w:rPrChange>
                </w:rPr>
                <w:instrText>HYPERLINK "https://ac.els-cdn.com/S0278612513001301/1-s2.0-S0278612513001301-main.pdf?_tid=05750564-5cb7-4b40-9b6f-d55bfef7f09d&amp;acdnat=1541689754_d5924789bf3bf9c8438013922e85f350"</w:instrText>
              </w:r>
              <w:r w:rsidR="002F5441" w:rsidRPr="009A2C94">
                <w:rPr>
                  <w:rPrChange w:id="1674" w:author="vopatrilova" w:date="2018-11-22T12:44:00Z">
                    <w:rPr>
                      <w:color w:val="0000FF" w:themeColor="hyperlink"/>
                      <w:u w:val="single"/>
                    </w:rPr>
                  </w:rPrChange>
                </w:rPr>
                <w:fldChar w:fldCharType="separate"/>
              </w:r>
              <w:r w:rsidR="00602FE7" w:rsidRPr="009A2C94">
                <w:rPr>
                  <w:rStyle w:val="Hypertextovodkaz"/>
                  <w:color w:val="auto"/>
                  <w:rPrChange w:id="1675" w:author="vopatrilova" w:date="2018-11-22T12:44:00Z">
                    <w:rPr>
                      <w:rStyle w:val="Hypertextovodkaz"/>
                      <w:sz w:val="24"/>
                      <w:szCs w:val="24"/>
                    </w:rPr>
                  </w:rPrChange>
                </w:rPr>
                <w:t>https://ac.els-cdn.com/S0278612513001301/1-s2.0-S0278612513001301-main.pdf?_tid=05750564-5cb7-4b40-9b6f-d55bfef7f09d&amp;acdnat=1541689754_d5924789bf3bf9c8438013922e85f350</w:t>
              </w:r>
              <w:r w:rsidR="002F5441" w:rsidRPr="009A2C94">
                <w:rPr>
                  <w:rPrChange w:id="1676" w:author="vopatrilova" w:date="2018-11-22T12:44:00Z">
                    <w:rPr>
                      <w:color w:val="0000FF" w:themeColor="hyperlink"/>
                      <w:u w:val="single"/>
                    </w:rPr>
                  </w:rPrChange>
                </w:rPr>
                <w:fldChar w:fldCharType="end"/>
              </w:r>
            </w:ins>
          </w:p>
          <w:p w:rsidR="00977522" w:rsidRPr="009A2C94" w:rsidRDefault="002F5441">
            <w:pPr>
              <w:spacing w:after="200" w:line="276" w:lineRule="auto"/>
              <w:pPrChange w:id="1677" w:author="Jiří Vojtěšek" w:date="2018-11-24T21:20:00Z">
                <w:pPr/>
              </w:pPrChange>
            </w:pPr>
            <w:ins w:id="1678" w:author="vopatrilova" w:date="2018-11-16T14:52:00Z">
              <w:del w:id="1679" w:author="Jiří Vojtěšek" w:date="2018-11-24T21:20:00Z">
                <w:r w:rsidRPr="009A2C94" w:rsidDel="00E32221">
                  <w:rPr>
                    <w:rPrChange w:id="1680" w:author="vopatrilova" w:date="2018-11-22T12:44:00Z">
                      <w:rPr>
                        <w:color w:val="0000FF" w:themeColor="hyperlink"/>
                        <w:sz w:val="24"/>
                        <w:szCs w:val="24"/>
                        <w:u w:val="single"/>
                      </w:rPr>
                    </w:rPrChange>
                  </w:rPr>
                  <w:lastRenderedPageBreak/>
                  <w:delText xml:space="preserve">Ronald G </w:delText>
                </w:r>
              </w:del>
              <w:r w:rsidR="00E32221" w:rsidRPr="009A2C94">
                <w:t>ASKIN</w:t>
              </w:r>
              <w:r w:rsidRPr="009A2C94">
                <w:rPr>
                  <w:rPrChange w:id="1681" w:author="vopatrilova" w:date="2018-11-22T12:44:00Z">
                    <w:rPr>
                      <w:color w:val="0000FF" w:themeColor="hyperlink"/>
                      <w:sz w:val="24"/>
                      <w:szCs w:val="24"/>
                      <w:u w:val="single"/>
                    </w:rPr>
                  </w:rPrChange>
                </w:rPr>
                <w:t>,</w:t>
              </w:r>
            </w:ins>
            <w:ins w:id="1682" w:author="Jiří Vojtěšek" w:date="2018-11-24T21:20:00Z">
              <w:r w:rsidR="00E32221" w:rsidRPr="00D02059">
                <w:t xml:space="preserve"> </w:t>
              </w:r>
              <w:proofErr w:type="gramStart"/>
              <w:r w:rsidR="00E32221" w:rsidRPr="00D02059">
                <w:t>R</w:t>
              </w:r>
              <w:r w:rsidR="00E32221">
                <w:t>.</w:t>
              </w:r>
              <w:r w:rsidR="00E32221" w:rsidRPr="00D02059">
                <w:t xml:space="preserve"> G</w:t>
              </w:r>
              <w:r w:rsidR="00E32221">
                <w:t>.</w:t>
              </w:r>
              <w:r w:rsidR="00E32221" w:rsidRPr="00D02059">
                <w:t xml:space="preserve"> </w:t>
              </w:r>
              <w:r w:rsidR="00E32221">
                <w:t>a</w:t>
              </w:r>
            </w:ins>
            <w:ins w:id="1683" w:author="vopatrilova" w:date="2018-11-16T14:52:00Z">
              <w:r w:rsidRPr="009A2C94">
                <w:rPr>
                  <w:rPrChange w:id="1684" w:author="vopatrilova" w:date="2018-11-22T12:44:00Z">
                    <w:rPr>
                      <w:color w:val="0000FF" w:themeColor="hyperlink"/>
                      <w:sz w:val="24"/>
                      <w:szCs w:val="24"/>
                      <w:u w:val="single"/>
                    </w:rPr>
                  </w:rPrChange>
                </w:rPr>
                <w:t xml:space="preserve"> Ch</w:t>
              </w:r>
              <w:proofErr w:type="gramEnd"/>
              <w:del w:id="1685" w:author="Jiří Vojtěšek" w:date="2018-11-24T21:20:00Z">
                <w:r w:rsidRPr="009A2C94" w:rsidDel="00E32221">
                  <w:rPr>
                    <w:rPrChange w:id="1686" w:author="vopatrilova" w:date="2018-11-22T12:44:00Z">
                      <w:rPr>
                        <w:color w:val="0000FF" w:themeColor="hyperlink"/>
                        <w:sz w:val="24"/>
                        <w:szCs w:val="24"/>
                        <w:u w:val="single"/>
                      </w:rPr>
                    </w:rPrChange>
                  </w:rPr>
                  <w:delText>arles</w:delText>
                </w:r>
              </w:del>
            </w:ins>
            <w:ins w:id="1687" w:author="Jiří Vojtěšek" w:date="2018-11-24T21:20:00Z">
              <w:r w:rsidR="00E32221">
                <w:t>.</w:t>
              </w:r>
            </w:ins>
            <w:ins w:id="1688" w:author="vopatrilova" w:date="2018-11-16T14:52:00Z">
              <w:r w:rsidRPr="009A2C94">
                <w:rPr>
                  <w:rPrChange w:id="1689" w:author="vopatrilova" w:date="2018-11-22T12:44:00Z">
                    <w:rPr>
                      <w:color w:val="0000FF" w:themeColor="hyperlink"/>
                      <w:sz w:val="24"/>
                      <w:szCs w:val="24"/>
                      <w:u w:val="single"/>
                    </w:rPr>
                  </w:rPrChange>
                </w:rPr>
                <w:t xml:space="preserve"> R</w:t>
              </w:r>
            </w:ins>
            <w:ins w:id="1690" w:author="Jiří Vojtěšek" w:date="2018-11-24T21:20:00Z">
              <w:r w:rsidR="00E32221">
                <w:t>.</w:t>
              </w:r>
            </w:ins>
            <w:ins w:id="1691" w:author="vopatrilova" w:date="2018-11-16T14:52:00Z">
              <w:r w:rsidRPr="009A2C94">
                <w:rPr>
                  <w:rPrChange w:id="1692" w:author="vopatrilova" w:date="2018-11-22T12:44:00Z">
                    <w:rPr>
                      <w:color w:val="0000FF" w:themeColor="hyperlink"/>
                      <w:sz w:val="24"/>
                      <w:szCs w:val="24"/>
                      <w:u w:val="single"/>
                    </w:rPr>
                  </w:rPrChange>
                </w:rPr>
                <w:t xml:space="preserve"> </w:t>
              </w:r>
              <w:r w:rsidR="00E32221" w:rsidRPr="009A2C94">
                <w:t>STANDRIDGE</w:t>
              </w:r>
              <w:del w:id="1693" w:author="Jiří Vojtěšek" w:date="2018-11-24T21:20:00Z">
                <w:r w:rsidRPr="009A2C94" w:rsidDel="00E32221">
                  <w:rPr>
                    <w:rPrChange w:id="1694" w:author="vopatrilova" w:date="2018-11-22T12:44:00Z">
                      <w:rPr>
                        <w:color w:val="0000FF" w:themeColor="hyperlink"/>
                        <w:sz w:val="24"/>
                        <w:szCs w:val="24"/>
                        <w:u w:val="single"/>
                      </w:rPr>
                    </w:rPrChange>
                  </w:rPr>
                  <w:delText xml:space="preserve">:  </w:delText>
                </w:r>
                <w:r w:rsidRPr="009A2C94" w:rsidDel="00E32221">
                  <w:rPr>
                    <w:rPrChange w:id="1695" w:author="vopatrilova" w:date="2018-11-22T12:44:00Z">
                      <w:rPr>
                        <w:color w:val="0000FF" w:themeColor="hyperlink"/>
                        <w:u w:val="single"/>
                      </w:rPr>
                    </w:rPrChange>
                  </w:rPr>
                  <w:fldChar w:fldCharType="begin"/>
                </w:r>
                <w:r w:rsidRPr="009A2C94" w:rsidDel="00E32221">
                  <w:rPr>
                    <w:rPrChange w:id="1696" w:author="vopatrilova" w:date="2018-11-22T12:44:00Z">
                      <w:rPr>
                        <w:color w:val="0000FF" w:themeColor="hyperlink"/>
                        <w:u w:val="single"/>
                      </w:rPr>
                    </w:rPrChange>
                  </w:rPr>
                  <w:delInstrText>HYPERLINK "https://scholar.google.cz/scholar?oi=bibs&amp;cluster=2802566269541689452&amp;btnI=1&amp;hl=cs"</w:delInstrText>
                </w:r>
                <w:r w:rsidRPr="009A2C94" w:rsidDel="00E32221">
                  <w:rPr>
                    <w:rPrChange w:id="1697" w:author="vopatrilova" w:date="2018-11-22T12:44:00Z">
                      <w:rPr>
                        <w:color w:val="0000FF" w:themeColor="hyperlink"/>
                        <w:u w:val="single"/>
                      </w:rPr>
                    </w:rPrChange>
                  </w:rPr>
                  <w:fldChar w:fldCharType="separate"/>
                </w:r>
                <w:r w:rsidR="00602FE7" w:rsidRPr="009A2C94" w:rsidDel="00E32221">
                  <w:rPr>
                    <w:rStyle w:val="Hypertextovodkaz"/>
                    <w:color w:val="auto"/>
                    <w:rPrChange w:id="1698" w:author="vopatrilova" w:date="2018-11-22T12:44:00Z">
                      <w:rPr>
                        <w:rStyle w:val="Hypertextovodkaz"/>
                        <w:sz w:val="24"/>
                        <w:szCs w:val="24"/>
                      </w:rPr>
                    </w:rPrChange>
                  </w:rPr>
                  <w:delText>Modeling and analysis of manufacturing systems</w:delText>
                </w:r>
                <w:r w:rsidRPr="009A2C94" w:rsidDel="00E32221">
                  <w:rPr>
                    <w:rPrChange w:id="1699" w:author="vopatrilova" w:date="2018-11-22T12:44:00Z">
                      <w:rPr>
                        <w:color w:val="0000FF" w:themeColor="hyperlink"/>
                        <w:u w:val="single"/>
                      </w:rPr>
                    </w:rPrChange>
                  </w:rPr>
                  <w:fldChar w:fldCharType="end"/>
                </w:r>
                <w:r w:rsidRPr="009A2C94" w:rsidDel="00E32221">
                  <w:rPr>
                    <w:rPrChange w:id="1700" w:author="vopatrilova" w:date="2018-11-22T12:44:00Z">
                      <w:rPr>
                        <w:color w:val="0000FF" w:themeColor="hyperlink"/>
                        <w:sz w:val="24"/>
                        <w:szCs w:val="24"/>
                        <w:u w:val="single"/>
                      </w:rPr>
                    </w:rPrChange>
                  </w:rPr>
                  <w:delText>, Wiley 199</w:delText>
                </w:r>
              </w:del>
            </w:ins>
            <w:ins w:id="1701" w:author="Jiří Vojtěšek" w:date="2018-11-24T21:21:00Z">
              <w:r w:rsidR="00E32221">
                <w:t>.</w:t>
              </w:r>
            </w:ins>
            <w:ins w:id="1702" w:author="vopatrilova" w:date="2018-11-16T14:52:00Z">
              <w:del w:id="1703" w:author="Jiří Vojtěšek" w:date="2018-11-24T21:20:00Z">
                <w:r w:rsidRPr="009A2C94" w:rsidDel="00E32221">
                  <w:rPr>
                    <w:rPrChange w:id="1704" w:author="vopatrilova" w:date="2018-11-22T12:44:00Z">
                      <w:rPr>
                        <w:color w:val="0000FF" w:themeColor="hyperlink"/>
                        <w:sz w:val="24"/>
                        <w:szCs w:val="24"/>
                        <w:u w:val="single"/>
                      </w:rPr>
                    </w:rPrChange>
                  </w:rPr>
                  <w:delText>3</w:delText>
                </w:r>
              </w:del>
            </w:ins>
            <w:ins w:id="1705" w:author="Jiří Vojtěšek" w:date="2018-11-24T21:20:00Z">
              <w:r w:rsidR="00E32221" w:rsidRPr="00E32221">
                <w:t xml:space="preserve"> </w:t>
              </w:r>
              <w:r w:rsidR="00E32221" w:rsidRPr="00E32221">
                <w:rPr>
                  <w:i/>
                  <w:rPrChange w:id="1706" w:author="Jiří Vojtěšek" w:date="2018-11-24T21:21:00Z">
                    <w:rPr/>
                  </w:rPrChange>
                </w:rPr>
                <w:t>Modeling and analysis of manufacturing systems</w:t>
              </w:r>
              <w:r w:rsidR="00E32221" w:rsidRPr="00E32221">
                <w:t>, Wiley 1993</w:t>
              </w:r>
            </w:ins>
            <w:ins w:id="1707" w:author="Jiří Vojtěšek" w:date="2018-11-24T21:21:00Z">
              <w:r w:rsidR="00E32221">
                <w:t xml:space="preserve">. ISBN: </w:t>
              </w:r>
              <w:r w:rsidR="00E32221" w:rsidRPr="00E32221">
                <w:t>978-0471514183</w:t>
              </w:r>
            </w:ins>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lastRenderedPageBreak/>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20</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566"/>
        </w:trPr>
        <w:tc>
          <w:tcPr>
            <w:tcW w:w="9855" w:type="dxa"/>
            <w:gridSpan w:val="8"/>
          </w:tcPr>
          <w:p w:rsidR="00C557F3" w:rsidRPr="00C557F3" w:rsidRDefault="00C557F3" w:rsidP="000132AE">
            <w:pPr>
              <w:jc w:val="both"/>
            </w:pPr>
            <w:r w:rsidRPr="00C557F3">
              <w:rPr>
                <w:szCs w:val="22"/>
              </w:rPr>
              <w:t>Vyučující na FAI mají trvale vypsány a zveřejněny konzultace minimálně 2h/týden v rámci kterých mají studenti možnost konzultovat podrobněji probíranou látku. Dále mohou studenti komunikovat s vyučujícím pomocí e-mailu a LMS Moodle.</w:t>
            </w:r>
          </w:p>
        </w:tc>
      </w:tr>
    </w:tbl>
    <w:p w:rsidR="00C557F3" w:rsidRDefault="00C557F3" w:rsidP="00C557F3">
      <w:pPr>
        <w:rPr>
          <w:ins w:id="1708" w:author="vopatrilova" w:date="2018-11-17T10:26:00Z"/>
        </w:rPr>
      </w:pPr>
    </w:p>
    <w:p w:rsidR="00853EAB" w:rsidRDefault="00853EAB" w:rsidP="00C557F3">
      <w:pPr>
        <w:rPr>
          <w:ins w:id="1709" w:author="vopatrilova" w:date="2018-11-17T10:26:00Z"/>
        </w:rPr>
      </w:pPr>
    </w:p>
    <w:p w:rsidR="00853EAB" w:rsidRDefault="00853EAB" w:rsidP="00C557F3">
      <w:pPr>
        <w:rPr>
          <w:ins w:id="1710" w:author="vopatrilova" w:date="2018-11-17T10:26:00Z"/>
        </w:rPr>
      </w:pPr>
    </w:p>
    <w:p w:rsidR="00853EAB" w:rsidRDefault="00853EAB" w:rsidP="00C557F3">
      <w:pPr>
        <w:rPr>
          <w:ins w:id="1711" w:author="vopatrilova" w:date="2018-11-17T10:26:00Z"/>
        </w:rPr>
      </w:pPr>
    </w:p>
    <w:p w:rsidR="00853EAB" w:rsidRDefault="00853EAB" w:rsidP="00C557F3">
      <w:pPr>
        <w:rPr>
          <w:ins w:id="1712" w:author="vopatrilova" w:date="2018-11-17T10:26:00Z"/>
        </w:rPr>
      </w:pPr>
    </w:p>
    <w:p w:rsidR="00853EAB" w:rsidRDefault="00853EAB" w:rsidP="00C557F3">
      <w:pPr>
        <w:rPr>
          <w:ins w:id="1713" w:author="vopatrilova" w:date="2018-11-17T10:26:00Z"/>
        </w:rPr>
      </w:pPr>
    </w:p>
    <w:p w:rsidR="00853EAB" w:rsidRDefault="00853EAB" w:rsidP="00C557F3">
      <w:pPr>
        <w:rPr>
          <w:ins w:id="1714" w:author="vopatrilova" w:date="2018-11-17T10:26:00Z"/>
        </w:rPr>
      </w:pPr>
    </w:p>
    <w:p w:rsidR="00853EAB" w:rsidRDefault="00853EAB" w:rsidP="00C557F3">
      <w:pPr>
        <w:rPr>
          <w:ins w:id="1715" w:author="vopatrilova" w:date="2018-11-17T10:26:00Z"/>
        </w:rPr>
      </w:pPr>
    </w:p>
    <w:p w:rsidR="00853EAB" w:rsidRDefault="00853EAB" w:rsidP="00C557F3">
      <w:pPr>
        <w:rPr>
          <w:ins w:id="1716" w:author="vopatrilova" w:date="2018-11-17T10:26:00Z"/>
        </w:rPr>
      </w:pPr>
    </w:p>
    <w:p w:rsidR="00853EAB" w:rsidRDefault="00853EAB" w:rsidP="00C557F3">
      <w:pPr>
        <w:rPr>
          <w:ins w:id="1717" w:author="vopatrilova" w:date="2018-11-17T10:26:00Z"/>
        </w:rPr>
      </w:pPr>
    </w:p>
    <w:p w:rsidR="00853EAB" w:rsidRDefault="00853EAB" w:rsidP="00C557F3">
      <w:pPr>
        <w:rPr>
          <w:ins w:id="1718" w:author="vopatrilova" w:date="2018-11-17T10:26:00Z"/>
        </w:rPr>
      </w:pPr>
    </w:p>
    <w:p w:rsidR="00853EAB" w:rsidRDefault="00853EAB" w:rsidP="00C557F3">
      <w:pPr>
        <w:rPr>
          <w:ins w:id="1719" w:author="vopatrilova" w:date="2018-11-17T10:26:00Z"/>
        </w:rPr>
      </w:pPr>
    </w:p>
    <w:p w:rsidR="00853EAB" w:rsidRDefault="00853EAB" w:rsidP="00C557F3">
      <w:pPr>
        <w:rPr>
          <w:ins w:id="1720" w:author="vopatrilova" w:date="2018-11-17T10:26:00Z"/>
        </w:rPr>
      </w:pPr>
    </w:p>
    <w:p w:rsidR="00853EAB" w:rsidRDefault="00853EAB" w:rsidP="00C557F3">
      <w:pPr>
        <w:rPr>
          <w:ins w:id="1721" w:author="vopatrilova" w:date="2018-11-17T10:26:00Z"/>
        </w:rPr>
      </w:pPr>
    </w:p>
    <w:p w:rsidR="00853EAB" w:rsidRDefault="00853EAB" w:rsidP="00C557F3">
      <w:pPr>
        <w:rPr>
          <w:ins w:id="1722" w:author="vopatrilova" w:date="2018-11-17T10:26:00Z"/>
        </w:rPr>
      </w:pPr>
    </w:p>
    <w:p w:rsidR="00853EAB" w:rsidRDefault="00853EAB" w:rsidP="00C557F3">
      <w:pPr>
        <w:rPr>
          <w:ins w:id="1723" w:author="vopatrilova" w:date="2018-11-17T10:26:00Z"/>
        </w:rPr>
      </w:pPr>
    </w:p>
    <w:p w:rsidR="00853EAB" w:rsidRDefault="00853EAB" w:rsidP="00C557F3">
      <w:pPr>
        <w:rPr>
          <w:ins w:id="1724" w:author="vopatrilova" w:date="2018-11-17T10:26:00Z"/>
        </w:rPr>
      </w:pPr>
    </w:p>
    <w:p w:rsidR="00853EAB" w:rsidRDefault="00853EAB" w:rsidP="00C557F3">
      <w:pPr>
        <w:rPr>
          <w:ins w:id="1725" w:author="vopatrilova" w:date="2018-11-17T10:26:00Z"/>
        </w:rPr>
      </w:pPr>
    </w:p>
    <w:p w:rsidR="00853EAB" w:rsidRDefault="00853EAB" w:rsidP="00C557F3">
      <w:pPr>
        <w:rPr>
          <w:ins w:id="1726" w:author="vopatrilova" w:date="2018-11-17T10:26:00Z"/>
        </w:rPr>
      </w:pPr>
    </w:p>
    <w:p w:rsidR="00853EAB" w:rsidRDefault="00853EAB" w:rsidP="00C557F3">
      <w:pPr>
        <w:rPr>
          <w:ins w:id="1727" w:author="vopatrilova" w:date="2018-11-17T10:26:00Z"/>
        </w:rPr>
      </w:pPr>
    </w:p>
    <w:p w:rsidR="00853EAB" w:rsidRDefault="00853EAB" w:rsidP="00C557F3">
      <w:pPr>
        <w:rPr>
          <w:ins w:id="1728" w:author="vopatrilova" w:date="2018-11-17T10:26:00Z"/>
        </w:rPr>
      </w:pPr>
    </w:p>
    <w:p w:rsidR="00853EAB" w:rsidRDefault="00853EAB" w:rsidP="00C557F3">
      <w:pPr>
        <w:rPr>
          <w:ins w:id="1729" w:author="vopatrilova" w:date="2018-11-17T10:26:00Z"/>
        </w:rPr>
      </w:pPr>
    </w:p>
    <w:p w:rsidR="00853EAB" w:rsidRDefault="00853EAB" w:rsidP="00C557F3">
      <w:pPr>
        <w:rPr>
          <w:ins w:id="1730" w:author="vopatrilova" w:date="2018-11-17T10:26:00Z"/>
        </w:rPr>
      </w:pPr>
    </w:p>
    <w:p w:rsidR="00853EAB" w:rsidRDefault="00853EAB" w:rsidP="00C557F3">
      <w:pPr>
        <w:rPr>
          <w:ins w:id="1731" w:author="vopatrilova" w:date="2018-11-17T10:26:00Z"/>
        </w:rPr>
      </w:pPr>
    </w:p>
    <w:p w:rsidR="00853EAB" w:rsidRDefault="00853EAB" w:rsidP="00C557F3">
      <w:pPr>
        <w:rPr>
          <w:ins w:id="1732" w:author="vopatrilova" w:date="2018-11-17T10:26:00Z"/>
        </w:rPr>
      </w:pPr>
    </w:p>
    <w:p w:rsidR="00853EAB" w:rsidRDefault="00853EAB" w:rsidP="00C557F3">
      <w:pPr>
        <w:rPr>
          <w:ins w:id="1733" w:author="vopatrilova" w:date="2018-11-17T10:26:00Z"/>
        </w:rPr>
      </w:pPr>
    </w:p>
    <w:p w:rsidR="00853EAB" w:rsidRDefault="00853EAB" w:rsidP="00C557F3">
      <w:pPr>
        <w:rPr>
          <w:ins w:id="1734" w:author="vopatrilova" w:date="2018-11-17T10:26:00Z"/>
        </w:rPr>
      </w:pPr>
    </w:p>
    <w:p w:rsidR="00853EAB" w:rsidRDefault="00853EAB" w:rsidP="00C557F3">
      <w:pPr>
        <w:rPr>
          <w:ins w:id="1735" w:author="vopatrilova" w:date="2018-11-17T10:26:00Z"/>
        </w:rPr>
      </w:pPr>
    </w:p>
    <w:p w:rsidR="00853EAB" w:rsidRDefault="00853EAB" w:rsidP="00C557F3">
      <w:pPr>
        <w:rPr>
          <w:ins w:id="1736" w:author="vopatrilova" w:date="2018-11-17T10:26:00Z"/>
        </w:rPr>
      </w:pPr>
    </w:p>
    <w:p w:rsidR="00853EAB" w:rsidRDefault="00853EAB" w:rsidP="00C557F3">
      <w:pPr>
        <w:rPr>
          <w:ins w:id="1737" w:author="vopatrilova" w:date="2018-11-17T10:26:00Z"/>
        </w:rPr>
      </w:pPr>
    </w:p>
    <w:p w:rsidR="00853EAB" w:rsidRDefault="00853EAB" w:rsidP="00C557F3">
      <w:pPr>
        <w:rPr>
          <w:ins w:id="1738" w:author="vopatrilova" w:date="2018-11-17T10:26:00Z"/>
        </w:rPr>
      </w:pPr>
    </w:p>
    <w:p w:rsidR="00853EAB" w:rsidRDefault="00853EAB" w:rsidP="00C557F3">
      <w:pPr>
        <w:rPr>
          <w:ins w:id="1739" w:author="vopatrilova" w:date="2018-11-17T10:26:00Z"/>
        </w:rPr>
      </w:pPr>
    </w:p>
    <w:p w:rsidR="00853EAB" w:rsidRDefault="00853EAB" w:rsidP="00C557F3">
      <w:pPr>
        <w:rPr>
          <w:ins w:id="1740" w:author="vopatrilova" w:date="2018-11-17T10:26:00Z"/>
        </w:rPr>
      </w:pPr>
    </w:p>
    <w:p w:rsidR="00853EAB" w:rsidRDefault="00853EAB" w:rsidP="00C557F3">
      <w:pPr>
        <w:rPr>
          <w:ins w:id="1741" w:author="vopatrilova" w:date="2018-11-17T10:26:00Z"/>
        </w:rPr>
      </w:pPr>
    </w:p>
    <w:p w:rsidR="00853EAB" w:rsidRDefault="00853EAB" w:rsidP="00C557F3">
      <w:pPr>
        <w:rPr>
          <w:ins w:id="1742" w:author="vopatrilova" w:date="2018-11-17T10:26:00Z"/>
        </w:rPr>
      </w:pPr>
    </w:p>
    <w:p w:rsidR="00853EAB" w:rsidRDefault="00853EAB" w:rsidP="00C557F3">
      <w:pPr>
        <w:rPr>
          <w:ins w:id="1743" w:author="vopatrilova" w:date="2018-11-17T10:26:00Z"/>
        </w:rPr>
      </w:pPr>
    </w:p>
    <w:p w:rsidR="00853EAB" w:rsidRDefault="00853EAB" w:rsidP="00C557F3">
      <w:pPr>
        <w:rPr>
          <w:ins w:id="1744" w:author="vopatrilova" w:date="2018-11-17T10:26:00Z"/>
        </w:rPr>
      </w:pPr>
    </w:p>
    <w:p w:rsidR="00853EAB" w:rsidRDefault="00853EAB" w:rsidP="00C557F3">
      <w:pPr>
        <w:rPr>
          <w:ins w:id="1745" w:author="vopatrilova" w:date="2018-11-17T10:26:00Z"/>
        </w:rPr>
      </w:pPr>
    </w:p>
    <w:p w:rsidR="00853EAB" w:rsidRDefault="00853EAB" w:rsidP="00C557F3">
      <w:pPr>
        <w:rPr>
          <w:ins w:id="1746" w:author="vopatrilova" w:date="2018-11-17T10:26:00Z"/>
        </w:rPr>
      </w:pPr>
    </w:p>
    <w:p w:rsidR="00853EAB" w:rsidRDefault="00853EAB" w:rsidP="00C557F3">
      <w:pPr>
        <w:rPr>
          <w:ins w:id="1747" w:author="vopatrilova" w:date="2018-11-17T10:26:00Z"/>
        </w:rPr>
      </w:pPr>
    </w:p>
    <w:p w:rsidR="00853EAB" w:rsidRDefault="00853EAB" w:rsidP="00C557F3">
      <w:pPr>
        <w:rPr>
          <w:ins w:id="1748" w:author="vopatrilova" w:date="2018-11-17T10:26:00Z"/>
        </w:rPr>
      </w:pPr>
    </w:p>
    <w:p w:rsidR="00853EAB" w:rsidRDefault="00853EAB" w:rsidP="00C557F3">
      <w:pPr>
        <w:rPr>
          <w:ins w:id="1749" w:author="vopatrilova" w:date="2018-11-17T10:26:00Z"/>
        </w:rPr>
      </w:pPr>
    </w:p>
    <w:p w:rsidR="00853EAB" w:rsidRDefault="00853EAB" w:rsidP="00C557F3">
      <w:pPr>
        <w:rPr>
          <w:ins w:id="1750" w:author="vopatrilova" w:date="2018-11-17T10:26:00Z"/>
        </w:rPr>
      </w:pPr>
    </w:p>
    <w:p w:rsidR="00853EAB" w:rsidRDefault="00853EAB" w:rsidP="00C557F3">
      <w:pPr>
        <w:rPr>
          <w:ins w:id="1751" w:author="vopatrilova" w:date="2018-11-17T10:26:00Z"/>
        </w:rPr>
      </w:pPr>
    </w:p>
    <w:p w:rsidR="00853EAB" w:rsidRDefault="00853EAB" w:rsidP="00C557F3">
      <w:pPr>
        <w:rPr>
          <w:ins w:id="1752" w:author="vopatrilova" w:date="2018-11-17T10:26:00Z"/>
        </w:rPr>
      </w:pPr>
    </w:p>
    <w:p w:rsidR="00853EAB" w:rsidRDefault="00853EAB" w:rsidP="00C557F3">
      <w:pPr>
        <w:rPr>
          <w:ins w:id="1753" w:author="vopatrilova" w:date="2018-11-17T10:26:00Z"/>
        </w:rPr>
      </w:pPr>
    </w:p>
    <w:p w:rsidR="00853EAB" w:rsidRDefault="00853EAB" w:rsidP="00C557F3">
      <w:pPr>
        <w:rPr>
          <w:ins w:id="1754" w:author="vopatrilova" w:date="2018-11-17T10:26:00Z"/>
        </w:rPr>
      </w:pPr>
    </w:p>
    <w:p w:rsidR="00853EAB" w:rsidRDefault="00853EAB" w:rsidP="00C557F3">
      <w:pPr>
        <w:rPr>
          <w:ins w:id="1755" w:author="vopatrilova" w:date="2018-11-17T10:26:00Z"/>
        </w:rPr>
      </w:pPr>
    </w:p>
    <w:p w:rsidR="00853EAB" w:rsidRDefault="00853EAB" w:rsidP="00C557F3">
      <w:pPr>
        <w:rPr>
          <w:ins w:id="1756" w:author="vopatrilova" w:date="2018-11-17T10:26:00Z"/>
        </w:rPr>
      </w:pPr>
    </w:p>
    <w:p w:rsidR="00853EAB" w:rsidRDefault="00853EAB" w:rsidP="00C557F3">
      <w:pPr>
        <w:rPr>
          <w:ins w:id="1757" w:author="vopatrilova" w:date="2018-11-17T10:26:00Z"/>
        </w:rPr>
      </w:pPr>
    </w:p>
    <w:p w:rsidR="00853EAB" w:rsidRDefault="00853EAB" w:rsidP="00C557F3">
      <w:pPr>
        <w:rPr>
          <w:ins w:id="1758" w:author="vopatrilova" w:date="2018-11-17T10:26:00Z"/>
        </w:rPr>
      </w:pPr>
    </w:p>
    <w:p w:rsidR="00853EAB" w:rsidRDefault="00853EAB" w:rsidP="00C557F3">
      <w:pPr>
        <w:rPr>
          <w:ins w:id="1759" w:author="vopatrilova" w:date="2018-11-17T10:26:00Z"/>
        </w:rPr>
      </w:pPr>
    </w:p>
    <w:p w:rsidR="00853EAB" w:rsidRDefault="00853EAB" w:rsidP="00C557F3">
      <w:pPr>
        <w:rPr>
          <w:ins w:id="1760" w:author="vopatrilova" w:date="2018-11-22T12:44:00Z"/>
        </w:rPr>
      </w:pPr>
    </w:p>
    <w:p w:rsidR="009A2C94" w:rsidRDefault="009A2C94" w:rsidP="00C557F3">
      <w:pPr>
        <w:rPr>
          <w:ins w:id="1761" w:author="vopatrilova" w:date="2018-11-22T12:44:00Z"/>
        </w:rPr>
      </w:pPr>
    </w:p>
    <w:p w:rsidR="009A2C94" w:rsidRDefault="009A2C94" w:rsidP="00C557F3">
      <w:pPr>
        <w:rPr>
          <w:ins w:id="1762" w:author="vopatrilova" w:date="2018-11-22T12:44:00Z"/>
        </w:rPr>
      </w:pPr>
    </w:p>
    <w:p w:rsidR="009A2C94" w:rsidRDefault="009A2C94" w:rsidP="00C557F3">
      <w:pPr>
        <w:rPr>
          <w:ins w:id="1763" w:author="vopatrilova" w:date="2018-11-17T10:26:00Z"/>
        </w:rPr>
      </w:pPr>
    </w:p>
    <w:p w:rsidR="00853EAB" w:rsidRPr="00C557F3" w:rsidRDefault="00853EAB" w:rsidP="00C557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56"/>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764" w:author="vopatrilova" w:date="2018-11-17T11:32:00Z">
              <w:r w:rsidR="002F5441" w:rsidRPr="002F5441">
                <w:rPr>
                  <w:rStyle w:val="Odkazintenzivn"/>
                  <w:rPrChange w:id="1765" w:author="vopatrilova" w:date="2018-11-17T11:32:00Z">
                    <w:rPr>
                      <w:b/>
                      <w:color w:val="0000FF" w:themeColor="hyperlink"/>
                      <w:u w:val="single"/>
                    </w:rPr>
                  </w:rPrChange>
                </w:rPr>
                <w:t>Abecední seznam</w:t>
              </w:r>
            </w:ins>
            <w:del w:id="1766"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1767" w:name="pokrocileMetodyRizeni"/>
            <w:r w:rsidRPr="00C557F3">
              <w:t>Pokročilé metody automatického řízení</w:t>
            </w:r>
            <w:bookmarkEnd w:id="1767"/>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3B74BF" w:rsidRDefault="00C557F3">
            <w:pPr>
              <w:jc w:val="both"/>
            </w:pPr>
            <w:r w:rsidRPr="00C557F3">
              <w:t xml:space="preserve">Povinně volitelný </w:t>
            </w:r>
            <w:del w:id="1768" w:author="vopatrilova" w:date="2018-11-12T10:38:00Z">
              <w:r w:rsidRPr="00C557F3" w:rsidDel="007C0A83">
                <w:delText>„PZ“</w:delText>
              </w:r>
            </w:del>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2/ZS</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6</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 cvičení</w:t>
            </w:r>
          </w:p>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Pásemná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všech zadaných úloh v průběhu semestru. </w:t>
            </w:r>
          </w:p>
          <w:p w:rsidR="00C557F3" w:rsidRPr="00C557F3" w:rsidRDefault="00C557F3" w:rsidP="000132AE">
            <w:pPr>
              <w:jc w:val="both"/>
            </w:pPr>
            <w:r w:rsidRPr="00C557F3">
              <w:t>4. Prokázání úspěšného zvládnutí probírané tématiky při ústním pohovoru s vyučujícím.</w:t>
            </w:r>
          </w:p>
        </w:tc>
      </w:tr>
      <w:tr w:rsidR="00C557F3" w:rsidRPr="00C557F3" w:rsidTr="000132AE">
        <w:trPr>
          <w:trHeight w:val="58"/>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 xml:space="preserve">prof. Ing. Vladimír Bobál, CSc. </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Přednášky a vedení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 xml:space="preserve">prof. Ing. Vladimír Bobál, CSc. (přednášky </w:t>
            </w:r>
            <w:r w:rsidR="000132AE">
              <w:t>75</w:t>
            </w:r>
            <w:r w:rsidRPr="00C557F3">
              <w:t>%)</w:t>
            </w:r>
            <w:r w:rsidR="000132AE">
              <w:t xml:space="preserve">, doc. Ing. Libor Pekař </w:t>
            </w:r>
            <w:r w:rsidR="000132AE" w:rsidRPr="00C557F3">
              <w:t xml:space="preserve"> (přednášky </w:t>
            </w:r>
            <w:r w:rsidR="000132AE">
              <w:t>25</w:t>
            </w:r>
            <w:r w:rsidR="000132AE" w:rsidRPr="00C557F3">
              <w:t>%)</w:t>
            </w:r>
          </w:p>
        </w:tc>
      </w:tr>
      <w:tr w:rsidR="00C557F3" w:rsidRPr="00C557F3" w:rsidTr="000132AE">
        <w:trPr>
          <w:trHeight w:val="123"/>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4609"/>
        </w:trPr>
        <w:tc>
          <w:tcPr>
            <w:tcW w:w="9855" w:type="dxa"/>
            <w:gridSpan w:val="8"/>
            <w:tcBorders>
              <w:top w:val="nil"/>
              <w:bottom w:val="single" w:sz="12" w:space="0" w:color="auto"/>
            </w:tcBorders>
          </w:tcPr>
          <w:p w:rsidR="00C557F3" w:rsidRPr="00C557F3" w:rsidRDefault="00C557F3" w:rsidP="000132AE">
            <w:r w:rsidRPr="00C557F3">
              <w:t xml:space="preserve">Student získá znalosti o adaptivních a prediktivních řídicích systémech. Bude schopen navrhovat adaptivní a prediktivní automatické regulátory. Bude připraven pro implementaci těchto regulátorů pro řízení technologických procesů v reálném čase. Jednotlivé úlohy jsou podpořeny programovým systémem MATLAB/Simulink. </w:t>
            </w:r>
          </w:p>
          <w:p w:rsidR="00C557F3" w:rsidRPr="00C557F3" w:rsidRDefault="00C557F3" w:rsidP="000132AE">
            <w:r w:rsidRPr="00C557F3">
              <w:t>Témata:</w:t>
            </w:r>
          </w:p>
          <w:p w:rsidR="00C557F3" w:rsidRPr="00C557F3" w:rsidRDefault="00C557F3" w:rsidP="00C557F3">
            <w:pPr>
              <w:numPr>
                <w:ilvl w:val="0"/>
                <w:numId w:val="29"/>
              </w:numPr>
            </w:pPr>
            <w:r w:rsidRPr="00C557F3">
              <w:t>Základní pojmy a problémy adaptivních řídicích systémů.</w:t>
            </w:r>
          </w:p>
          <w:p w:rsidR="00C557F3" w:rsidRPr="00C557F3" w:rsidRDefault="00C557F3" w:rsidP="00C557F3">
            <w:pPr>
              <w:numPr>
                <w:ilvl w:val="0"/>
                <w:numId w:val="29"/>
              </w:numPr>
            </w:pPr>
            <w:r w:rsidRPr="00C557F3">
              <w:t>Klasifikace adaptivních řídicích systémů.</w:t>
            </w:r>
          </w:p>
          <w:p w:rsidR="00C557F3" w:rsidRPr="00C557F3" w:rsidRDefault="00C557F3" w:rsidP="00C557F3">
            <w:pPr>
              <w:numPr>
                <w:ilvl w:val="0"/>
                <w:numId w:val="29"/>
              </w:numPr>
            </w:pPr>
            <w:r w:rsidRPr="00C557F3">
              <w:t>Adaptivní regulátory založené na heuristickém přístupu, adaptivní systémy s referenčním modelem.</w:t>
            </w:r>
          </w:p>
          <w:p w:rsidR="00C557F3" w:rsidRPr="00C557F3" w:rsidRDefault="00C557F3" w:rsidP="00C557F3">
            <w:pPr>
              <w:numPr>
                <w:ilvl w:val="0"/>
                <w:numId w:val="29"/>
              </w:numPr>
            </w:pPr>
            <w:r w:rsidRPr="00C557F3">
              <w:t>Samočinně se nastavující číslicové PID regulátory založené na metodách Ziglera-Nicholse a přiřazení pólů.</w:t>
            </w:r>
          </w:p>
          <w:p w:rsidR="00C557F3" w:rsidRPr="00C557F3" w:rsidRDefault="00C557F3" w:rsidP="00C557F3">
            <w:pPr>
              <w:numPr>
                <w:ilvl w:val="0"/>
                <w:numId w:val="29"/>
              </w:numPr>
            </w:pPr>
            <w:r w:rsidRPr="00C557F3">
              <w:t>Samočinně se nastavující regulátory založené na algebraickém přístupu s jedním (1DOF) a dvěma (2DOF) stupni volnosti.</w:t>
            </w:r>
          </w:p>
          <w:p w:rsidR="00C557F3" w:rsidRPr="00C557F3" w:rsidRDefault="00C557F3" w:rsidP="00C557F3">
            <w:pPr>
              <w:numPr>
                <w:ilvl w:val="0"/>
                <w:numId w:val="29"/>
              </w:numPr>
            </w:pPr>
            <w:r w:rsidRPr="00C557F3">
              <w:t>Samočinně se nastavující regulátory založené na metodě konečného počtu kroků (dead-beat) - silná  verze.</w:t>
            </w:r>
          </w:p>
          <w:p w:rsidR="00C557F3" w:rsidRPr="00C557F3" w:rsidRDefault="00C557F3" w:rsidP="00C557F3">
            <w:pPr>
              <w:numPr>
                <w:ilvl w:val="0"/>
                <w:numId w:val="29"/>
              </w:numPr>
            </w:pPr>
            <w:r w:rsidRPr="00C557F3">
              <w:t xml:space="preserve">Samočinně </w:t>
            </w:r>
            <w:proofErr w:type="gramStart"/>
            <w:r w:rsidRPr="00C557F3">
              <w:t>se nastavující</w:t>
            </w:r>
            <w:proofErr w:type="gramEnd"/>
            <w:r w:rsidRPr="00C557F3">
              <w:t xml:space="preserve"> regulátory založené na metodě přiřazení pólů.</w:t>
            </w:r>
          </w:p>
          <w:p w:rsidR="00C557F3" w:rsidRPr="00C557F3" w:rsidRDefault="00C557F3" w:rsidP="00C557F3">
            <w:pPr>
              <w:numPr>
                <w:ilvl w:val="0"/>
                <w:numId w:val="29"/>
              </w:numPr>
            </w:pPr>
            <w:r w:rsidRPr="00C557F3">
              <w:t xml:space="preserve">Samočinně </w:t>
            </w:r>
            <w:proofErr w:type="gramStart"/>
            <w:r w:rsidRPr="00C557F3">
              <w:t>se nastavující</w:t>
            </w:r>
            <w:proofErr w:type="gramEnd"/>
            <w:r w:rsidRPr="00C557F3">
              <w:t xml:space="preserve"> regulátory založené na minimalizaci kvadratických kritérií, spektrální faktorizace.</w:t>
            </w:r>
          </w:p>
          <w:p w:rsidR="00C557F3" w:rsidRPr="00C557F3" w:rsidRDefault="00C557F3" w:rsidP="00C557F3">
            <w:pPr>
              <w:numPr>
                <w:ilvl w:val="0"/>
                <w:numId w:val="29"/>
              </w:numPr>
            </w:pPr>
            <w:r w:rsidRPr="00C557F3">
              <w:t xml:space="preserve">Samočinně </w:t>
            </w:r>
            <w:proofErr w:type="gramStart"/>
            <w:r w:rsidRPr="00C557F3">
              <w:t>se nastavující</w:t>
            </w:r>
            <w:proofErr w:type="gramEnd"/>
            <w:r w:rsidRPr="00C557F3">
              <w:t xml:space="preserve"> Smithův prediktor pro řízení procesů s dopravním zpožděním.</w:t>
            </w:r>
          </w:p>
          <w:p w:rsidR="00C557F3" w:rsidRPr="00C557F3" w:rsidRDefault="00C557F3" w:rsidP="00C557F3">
            <w:pPr>
              <w:numPr>
                <w:ilvl w:val="0"/>
                <w:numId w:val="29"/>
              </w:numPr>
            </w:pPr>
            <w:r w:rsidRPr="00C557F3">
              <w:t xml:space="preserve">Delta reprezentace modelů, využití v samočinně se nastavujících regulátorech. </w:t>
            </w:r>
          </w:p>
          <w:p w:rsidR="00C557F3" w:rsidRPr="00C557F3" w:rsidRDefault="00C557F3" w:rsidP="00C557F3">
            <w:pPr>
              <w:numPr>
                <w:ilvl w:val="0"/>
                <w:numId w:val="29"/>
              </w:numPr>
            </w:pPr>
            <w:r w:rsidRPr="00C557F3">
              <w:t>Prediktivní řízení procesů, princip, základní pojmy, modely, účelové funkce.</w:t>
            </w:r>
          </w:p>
          <w:p w:rsidR="00C557F3" w:rsidRPr="00C557F3" w:rsidRDefault="00C557F3" w:rsidP="00C557F3">
            <w:pPr>
              <w:numPr>
                <w:ilvl w:val="0"/>
                <w:numId w:val="29"/>
              </w:numPr>
            </w:pPr>
            <w:r w:rsidRPr="00C557F3">
              <w:t>Odvození a implementace prediktivního řízení pro vstupně-výstupní modely.</w:t>
            </w:r>
          </w:p>
          <w:p w:rsidR="00C557F3" w:rsidRPr="00C557F3" w:rsidRDefault="00C557F3" w:rsidP="00C557F3">
            <w:pPr>
              <w:numPr>
                <w:ilvl w:val="0"/>
                <w:numId w:val="29"/>
              </w:numPr>
            </w:pPr>
            <w:r w:rsidRPr="00C557F3">
              <w:t>Odvození a implementace prediktivního řízení pro vstupně-výstupní modely.</w:t>
            </w:r>
          </w:p>
          <w:p w:rsidR="00C557F3" w:rsidRPr="00C557F3" w:rsidRDefault="00C557F3" w:rsidP="00C557F3">
            <w:pPr>
              <w:pStyle w:val="Odstavecseseznamem"/>
              <w:numPr>
                <w:ilvl w:val="0"/>
                <w:numId w:val="29"/>
              </w:numPr>
              <w:spacing w:line="240" w:lineRule="auto"/>
              <w:jc w:val="left"/>
              <w:rPr>
                <w:rFonts w:cs="Times New Roman"/>
              </w:rPr>
            </w:pPr>
            <w:r w:rsidRPr="00C557F3">
              <w:rPr>
                <w:rFonts w:cs="Times New Roman"/>
              </w:rPr>
              <w:t>Prediktivní řízení s omezujícími podmínkami a měřenou poruchovou veličinou.</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E79CC" w:rsidRDefault="002F5441" w:rsidP="000132AE">
            <w:pPr>
              <w:rPr>
                <w:b/>
              </w:rPr>
            </w:pPr>
            <w:r w:rsidRPr="002F5441">
              <w:rPr>
                <w:b/>
                <w:rPrChange w:id="1769" w:author="vopatrilova" w:date="2018-11-21T13:31:00Z">
                  <w:rPr>
                    <w:b/>
                    <w:color w:val="0000FF" w:themeColor="hyperlink"/>
                    <w:u w:val="single"/>
                  </w:rPr>
                </w:rPrChange>
              </w:rPr>
              <w:t>Povinná literatura:</w:t>
            </w:r>
          </w:p>
          <w:p w:rsidR="00C557F3" w:rsidRPr="00CE79CC" w:rsidRDefault="002F5441" w:rsidP="000132AE">
            <w:r w:rsidRPr="002F5441">
              <w:rPr>
                <w:rPrChange w:id="1770" w:author="vopatrilova" w:date="2018-11-21T13:31:00Z">
                  <w:rPr>
                    <w:color w:val="0000FF" w:themeColor="hyperlink"/>
                    <w:u w:val="single"/>
                  </w:rPr>
                </w:rPrChange>
              </w:rPr>
              <w:t xml:space="preserve">BOBÁL, V. </w:t>
            </w:r>
            <w:r w:rsidRPr="002F5441">
              <w:rPr>
                <w:i/>
                <w:rPrChange w:id="1771" w:author="vopatrilova" w:date="2018-11-21T13:31:00Z">
                  <w:rPr>
                    <w:i/>
                    <w:color w:val="0000FF" w:themeColor="hyperlink"/>
                    <w:u w:val="single"/>
                  </w:rPr>
                </w:rPrChange>
              </w:rPr>
              <w:t>Adaptivní a prediktivní řízení</w:t>
            </w:r>
            <w:r w:rsidRPr="002F5441">
              <w:rPr>
                <w:rPrChange w:id="1772" w:author="vopatrilova" w:date="2018-11-21T13:31:00Z">
                  <w:rPr>
                    <w:color w:val="0000FF" w:themeColor="hyperlink"/>
                    <w:u w:val="single"/>
                  </w:rPr>
                </w:rPrChange>
              </w:rPr>
              <w:t>. 1. vyd., Univerzita Tomáše Bati ve Zlíně, Academia centrum, 2008. ISBN 978 – 80 – 7318 – 662-3.</w:t>
            </w:r>
          </w:p>
          <w:p w:rsidR="00C557F3" w:rsidRPr="00CE79CC" w:rsidRDefault="002F5441" w:rsidP="000132AE">
            <w:r w:rsidRPr="002F5441">
              <w:rPr>
                <w:rPrChange w:id="1773" w:author="vopatrilova" w:date="2018-11-21T13:31:00Z">
                  <w:rPr>
                    <w:color w:val="0000FF" w:themeColor="hyperlink"/>
                    <w:u w:val="single"/>
                  </w:rPr>
                </w:rPrChange>
              </w:rPr>
              <w:t xml:space="preserve">BOBÁL, V., BÖHM, J., FESSL and J. MACHÁČEK. </w:t>
            </w:r>
            <w:r w:rsidRPr="002F5441">
              <w:rPr>
                <w:i/>
                <w:rPrChange w:id="1774" w:author="vopatrilova" w:date="2018-11-21T13:31:00Z">
                  <w:rPr>
                    <w:i/>
                    <w:color w:val="0000FF" w:themeColor="hyperlink"/>
                    <w:u w:val="single"/>
                  </w:rPr>
                </w:rPrChange>
              </w:rPr>
              <w:t>Digital Self-tuning Controllers: Algorithms, Implementation and Applications. Advanced Textbooks in Control and Signal Processing</w:t>
            </w:r>
            <w:r w:rsidRPr="002F5441">
              <w:rPr>
                <w:rPrChange w:id="1775" w:author="vopatrilova" w:date="2018-11-21T13:31:00Z">
                  <w:rPr>
                    <w:color w:val="0000FF" w:themeColor="hyperlink"/>
                    <w:u w:val="single"/>
                  </w:rPr>
                </w:rPrChange>
              </w:rPr>
              <w:t>. Springer-Verlag London, 2005, 317 pp., ISBN 1-85233-980-2.</w:t>
            </w:r>
          </w:p>
          <w:p w:rsidR="00C557F3" w:rsidRPr="00CE79CC" w:rsidRDefault="002F5441" w:rsidP="000132AE">
            <w:pPr>
              <w:rPr>
                <w:b/>
              </w:rPr>
            </w:pPr>
            <w:r w:rsidRPr="002F5441">
              <w:rPr>
                <w:b/>
                <w:rPrChange w:id="1776" w:author="vopatrilova" w:date="2018-11-21T13:31:00Z">
                  <w:rPr>
                    <w:b/>
                    <w:color w:val="0000FF" w:themeColor="hyperlink"/>
                    <w:u w:val="single"/>
                  </w:rPr>
                </w:rPrChange>
              </w:rPr>
              <w:t>Doporučená literatura:</w:t>
            </w:r>
          </w:p>
          <w:p w:rsidR="00C557F3" w:rsidRPr="00CE79CC" w:rsidRDefault="002F5441" w:rsidP="000132AE">
            <w:pPr>
              <w:rPr>
                <w:rFonts w:eastAsia="MS Mincho"/>
              </w:rPr>
            </w:pPr>
            <w:r w:rsidRPr="002F5441">
              <w:rPr>
                <w:rPrChange w:id="1777" w:author="vopatrilova" w:date="2018-11-21T13:31:00Z">
                  <w:rPr>
                    <w:color w:val="0000FF" w:themeColor="hyperlink"/>
                    <w:u w:val="single"/>
                  </w:rPr>
                </w:rPrChange>
              </w:rPr>
              <w:t xml:space="preserve">MIKLEŠ, J. a M. FIKAR. </w:t>
            </w:r>
            <w:r w:rsidRPr="002F5441">
              <w:rPr>
                <w:i/>
                <w:rPrChange w:id="1778" w:author="vopatrilova" w:date="2018-11-21T13:31:00Z">
                  <w:rPr>
                    <w:i/>
                    <w:color w:val="0000FF" w:themeColor="hyperlink"/>
                    <w:u w:val="single"/>
                  </w:rPr>
                </w:rPrChange>
              </w:rPr>
              <w:t>Modelovnie, identifikacia a riadenie procesov 2</w:t>
            </w:r>
            <w:r w:rsidRPr="002F5441">
              <w:rPr>
                <w:rPrChange w:id="1779" w:author="vopatrilova" w:date="2018-11-21T13:31:00Z">
                  <w:rPr>
                    <w:color w:val="0000FF" w:themeColor="hyperlink"/>
                    <w:u w:val="single"/>
                  </w:rPr>
                </w:rPrChange>
              </w:rPr>
              <w:t>. STU v Bratislave, 2004, ISBN 80-227-2134-4.</w:t>
            </w:r>
            <w:r w:rsidRPr="002F5441">
              <w:rPr>
                <w:rFonts w:eastAsia="MS Mincho"/>
                <w:rPrChange w:id="1780" w:author="vopatrilova" w:date="2018-11-21T13:31:00Z">
                  <w:rPr>
                    <w:rFonts w:eastAsia="MS Mincho"/>
                    <w:color w:val="0000FF" w:themeColor="hyperlink"/>
                    <w:u w:val="single"/>
                  </w:rPr>
                </w:rPrChange>
              </w:rPr>
              <w:t> </w:t>
            </w:r>
          </w:p>
          <w:p w:rsidR="000B18B4" w:rsidRPr="00CE79CC" w:rsidRDefault="002F5441" w:rsidP="000B18B4">
            <w:r w:rsidRPr="002F5441">
              <w:rPr>
                <w:rPrChange w:id="1781" w:author="vopatrilova" w:date="2018-11-21T13:31:00Z">
                  <w:rPr>
                    <w:color w:val="0000FF" w:themeColor="hyperlink"/>
                    <w:u w:val="single"/>
                  </w:rPr>
                </w:rPrChange>
              </w:rPr>
              <w:t xml:space="preserve">LANDAU, I. D. and G. ZITO. </w:t>
            </w:r>
            <w:r w:rsidRPr="002F5441">
              <w:rPr>
                <w:i/>
                <w:rPrChange w:id="1782" w:author="vopatrilova" w:date="2018-11-21T13:31:00Z">
                  <w:rPr>
                    <w:i/>
                    <w:color w:val="0000FF" w:themeColor="hyperlink"/>
                    <w:u w:val="single"/>
                  </w:rPr>
                </w:rPrChange>
              </w:rPr>
              <w:t>Digital Control Systems. Digital Control Systems</w:t>
            </w:r>
            <w:r w:rsidRPr="002F5441">
              <w:rPr>
                <w:rPrChange w:id="1783" w:author="vopatrilova" w:date="2018-11-21T13:31:00Z">
                  <w:rPr>
                    <w:color w:val="0000FF" w:themeColor="hyperlink"/>
                    <w:u w:val="single"/>
                  </w:rPr>
                </w:rPrChange>
              </w:rPr>
              <w:t xml:space="preserve">. Springer-Verlag, London, 2006,           ISBN 1-84628-055-9.                        </w:t>
            </w:r>
          </w:p>
          <w:p w:rsidR="000B18B4" w:rsidRPr="00CE79CC" w:rsidRDefault="002F5441" w:rsidP="000B18B4">
            <w:r w:rsidRPr="002F5441">
              <w:rPr>
                <w:rPrChange w:id="1784" w:author="vopatrilova" w:date="2018-11-21T13:31:00Z">
                  <w:rPr>
                    <w:color w:val="0000FF" w:themeColor="hyperlink"/>
                    <w:u w:val="single"/>
                  </w:rPr>
                </w:rPrChange>
              </w:rPr>
              <w:t xml:space="preserve">CAMACHO, </w:t>
            </w:r>
            <w:proofErr w:type="gramStart"/>
            <w:r w:rsidRPr="002F5441">
              <w:rPr>
                <w:rPrChange w:id="1785" w:author="vopatrilova" w:date="2018-11-21T13:31:00Z">
                  <w:rPr>
                    <w:color w:val="0000FF" w:themeColor="hyperlink"/>
                    <w:u w:val="single"/>
                  </w:rPr>
                </w:rPrChange>
              </w:rPr>
              <w:t>E. F.  and</w:t>
            </w:r>
            <w:proofErr w:type="gramEnd"/>
            <w:r w:rsidRPr="002F5441">
              <w:rPr>
                <w:rPrChange w:id="1786" w:author="vopatrilova" w:date="2018-11-21T13:31:00Z">
                  <w:rPr>
                    <w:color w:val="0000FF" w:themeColor="hyperlink"/>
                    <w:u w:val="single"/>
                  </w:rPr>
                </w:rPrChange>
              </w:rPr>
              <w:t xml:space="preserve"> C. BORDONS. </w:t>
            </w:r>
            <w:r w:rsidRPr="002F5441">
              <w:rPr>
                <w:i/>
                <w:rPrChange w:id="1787" w:author="vopatrilova" w:date="2018-11-21T13:31:00Z">
                  <w:rPr>
                    <w:i/>
                    <w:color w:val="0000FF" w:themeColor="hyperlink"/>
                    <w:u w:val="single"/>
                  </w:rPr>
                </w:rPrChange>
              </w:rPr>
              <w:t>Model Predictive Control</w:t>
            </w:r>
            <w:r w:rsidRPr="002F5441">
              <w:rPr>
                <w:rPrChange w:id="1788" w:author="vopatrilova" w:date="2018-11-21T13:31:00Z">
                  <w:rPr>
                    <w:color w:val="0000FF" w:themeColor="hyperlink"/>
                    <w:u w:val="single"/>
                  </w:rPr>
                </w:rPrChange>
              </w:rPr>
              <w:t>. Second Edition, Springer-Verlag, London, 2004,                    ISBN 1-85233-694-3.</w:t>
            </w:r>
          </w:p>
          <w:p w:rsidR="00C557F3" w:rsidRPr="00CE79CC" w:rsidRDefault="002F5441" w:rsidP="000132AE">
            <w:r w:rsidRPr="002F5441">
              <w:rPr>
                <w:rPrChange w:id="1789" w:author="vopatrilova" w:date="2018-11-21T13:31:00Z">
                  <w:rPr>
                    <w:color w:val="0000FF" w:themeColor="hyperlink"/>
                    <w:u w:val="single"/>
                  </w:rPr>
                </w:rPrChange>
              </w:rPr>
              <w:t xml:space="preserve">ROSSITER, J. A. </w:t>
            </w:r>
            <w:r w:rsidRPr="002F5441">
              <w:rPr>
                <w:i/>
                <w:rPrChange w:id="1790" w:author="vopatrilova" w:date="2018-11-21T13:31:00Z">
                  <w:rPr>
                    <w:i/>
                    <w:color w:val="0000FF" w:themeColor="hyperlink"/>
                    <w:u w:val="single"/>
                  </w:rPr>
                </w:rPrChange>
              </w:rPr>
              <w:t>Model Based Predictive Control: a Practical Approach</w:t>
            </w:r>
            <w:r w:rsidRPr="002F5441">
              <w:rPr>
                <w:rPrChange w:id="1791" w:author="vopatrilova" w:date="2018-11-21T13:31:00Z">
                  <w:rPr>
                    <w:color w:val="0000FF" w:themeColor="hyperlink"/>
                    <w:u w:val="single"/>
                  </w:rPr>
                </w:rPrChange>
              </w:rPr>
              <w:t>. CRC Press, 2003, ISBN 978–0203503-966</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25</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E30EE1">
        <w:trPr>
          <w:trHeight w:val="703"/>
        </w:trPr>
        <w:tc>
          <w:tcPr>
            <w:tcW w:w="9855" w:type="dxa"/>
            <w:gridSpan w:val="8"/>
          </w:tcPr>
          <w:p w:rsidR="00C557F3" w:rsidRPr="00C557F3" w:rsidRDefault="00C557F3" w:rsidP="000132AE">
            <w:pPr>
              <w:jc w:val="both"/>
            </w:pPr>
            <w:r w:rsidRPr="00C557F3">
              <w:t>Vyučující na FAI mají trvale vypsány a zveřejněny konzultace minimálně 2h/týden v rámci kterých mají možnosti konzultovat podrobněji probíranou látku. Dále mohou studenti komunikovat s vyučujícím pomocí e-mailu a LMS Moodle.</w:t>
            </w:r>
          </w:p>
        </w:tc>
      </w:tr>
    </w:tbl>
    <w:p w:rsidR="00527739" w:rsidRDefault="00527739" w:rsidP="00C557F3">
      <w:pPr>
        <w:rPr>
          <w:ins w:id="1792" w:author="vopatrilova" w:date="2018-11-16T09:35:00Z"/>
        </w:rPr>
      </w:pPr>
    </w:p>
    <w:p w:rsidR="00527739" w:rsidRPr="00C557F3" w:rsidRDefault="00527739" w:rsidP="00C557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56"/>
              </w:tabs>
              <w:jc w:val="both"/>
              <w:rPr>
                <w:b/>
                <w:sz w:val="28"/>
              </w:rPr>
            </w:pPr>
            <w:r w:rsidRPr="00C557F3">
              <w:br w:type="page"/>
            </w:r>
            <w:r w:rsidRPr="00C557F3">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793" w:author="vopatrilova" w:date="2018-11-17T11:32:00Z">
              <w:r w:rsidR="002F5441" w:rsidRPr="002F5441">
                <w:rPr>
                  <w:rStyle w:val="Odkazintenzivn"/>
                  <w:rPrChange w:id="1794" w:author="vopatrilova" w:date="2018-11-17T11:32:00Z">
                    <w:rPr>
                      <w:b/>
                      <w:color w:val="0000FF" w:themeColor="hyperlink"/>
                      <w:u w:val="single"/>
                    </w:rPr>
                  </w:rPrChange>
                </w:rPr>
                <w:t>Abecední seznam</w:t>
              </w:r>
            </w:ins>
            <w:del w:id="1795"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1796" w:name="projektovaniRealnychSystemu"/>
            <w:r w:rsidRPr="00C557F3">
              <w:t>Projektování reálných řídicích systémů</w:t>
            </w:r>
            <w:bookmarkEnd w:id="1796"/>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3B74BF" w:rsidRDefault="00C557F3">
            <w:pPr>
              <w:jc w:val="both"/>
            </w:pPr>
            <w:r w:rsidRPr="00C557F3">
              <w:t xml:space="preserve">Povinný </w:t>
            </w:r>
            <w:ins w:id="1797" w:author="vopatrilova" w:date="2018-11-13T14:30:00Z">
              <w:r w:rsidR="0045372F">
                <w:t>PZ</w:t>
              </w:r>
            </w:ins>
            <w:del w:id="1798" w:author="vopatrilova" w:date="2018-11-12T10:38:00Z">
              <w:r w:rsidRPr="00C557F3" w:rsidDel="007C0A83">
                <w:delText>„PZ“</w:delText>
              </w:r>
            </w:del>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12p+60c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8</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klasifikovaný 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přednášky,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Pásemná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Vypracování a obhájení semestrálního projektu. </w:t>
            </w:r>
          </w:p>
          <w:p w:rsidR="00C557F3" w:rsidRPr="00C557F3" w:rsidRDefault="00C557F3" w:rsidP="000132AE">
            <w:pPr>
              <w:jc w:val="both"/>
            </w:pPr>
          </w:p>
        </w:tc>
      </w:tr>
      <w:tr w:rsidR="00C557F3" w:rsidRPr="00C557F3" w:rsidTr="000132AE">
        <w:trPr>
          <w:trHeight w:val="58"/>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Ing. Petr Chalupa, Ph.D.</w:t>
            </w:r>
          </w:p>
          <w:p w:rsidR="00C557F3" w:rsidRPr="00C557F3" w:rsidRDefault="00C557F3" w:rsidP="000132AE">
            <w:pPr>
              <w:jc w:val="both"/>
            </w:pP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 semináře 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Ing. Petr Chalupa, Ph.D. (</w:t>
            </w:r>
            <w:r w:rsidR="000132AE">
              <w:t>přednášející</w:t>
            </w:r>
            <w:r w:rsidRPr="00C557F3">
              <w:t xml:space="preserve"> 34%), Ing. Jakub Novák, Ph.D. (</w:t>
            </w:r>
            <w:r w:rsidR="000132AE">
              <w:t>přednášející</w:t>
            </w:r>
            <w:r w:rsidRPr="00C557F3">
              <w:t xml:space="preserve"> 33%),</w:t>
            </w:r>
            <w:r w:rsidR="000132AE">
              <w:t xml:space="preserve"> </w:t>
            </w:r>
            <w:r w:rsidRPr="00C557F3">
              <w:t>doc. Ing. Radek Matušů, Ph.D. (</w:t>
            </w:r>
            <w:r w:rsidR="000132AE">
              <w:t>přednášející</w:t>
            </w:r>
            <w:r w:rsidRPr="00C557F3">
              <w:t xml:space="preserve"> 3</w:t>
            </w:r>
            <w:r w:rsidR="000132AE">
              <w:t>3</w:t>
            </w:r>
            <w:r w:rsidRPr="00C557F3">
              <w:t>%).</w:t>
            </w:r>
          </w:p>
        </w:tc>
      </w:tr>
      <w:tr w:rsidR="00C557F3" w:rsidRPr="00C557F3" w:rsidTr="000132AE">
        <w:trPr>
          <w:trHeight w:val="58"/>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4974"/>
        </w:trPr>
        <w:tc>
          <w:tcPr>
            <w:tcW w:w="9855" w:type="dxa"/>
            <w:gridSpan w:val="8"/>
            <w:tcBorders>
              <w:top w:val="nil"/>
              <w:bottom w:val="single" w:sz="12" w:space="0" w:color="auto"/>
            </w:tcBorders>
          </w:tcPr>
          <w:p w:rsidR="00C557F3" w:rsidRPr="00C557F3" w:rsidRDefault="00C557F3" w:rsidP="000132AE">
            <w:pPr>
              <w:jc w:val="both"/>
              <w:rPr>
                <w:sz w:val="22"/>
                <w:szCs w:val="22"/>
              </w:rPr>
            </w:pPr>
            <w:r w:rsidRPr="00C557F3">
              <w:rPr>
                <w:sz w:val="22"/>
                <w:szCs w:val="22"/>
              </w:rPr>
              <w:t xml:space="preserve">Cílem předmětu je naučit studenty vypracovat komplexní projekt řídicího systému, který také prakticky ověří. V rámci předmětu budou studenti rozděleni do malých týmů. Každý tým navrhne a ověří řídicí systém pro vybraný reálný systém. Pro předmět budou využity reálné laboratorní soustavy dostupné na Fakultě aplikované informatiky UTB ve Zlíně. </w:t>
            </w:r>
          </w:p>
          <w:p w:rsidR="00C557F3" w:rsidRPr="00C557F3" w:rsidRDefault="00C557F3" w:rsidP="000132AE">
            <w:pPr>
              <w:rPr>
                <w:sz w:val="22"/>
                <w:szCs w:val="22"/>
              </w:rPr>
            </w:pPr>
            <w:r w:rsidRPr="00C557F3">
              <w:rPr>
                <w:sz w:val="22"/>
                <w:szCs w:val="22"/>
              </w:rPr>
              <w:t>Témata:</w:t>
            </w:r>
          </w:p>
          <w:p w:rsidR="00C557F3" w:rsidRPr="00C557F3" w:rsidRDefault="00C557F3" w:rsidP="00C557F3">
            <w:pPr>
              <w:numPr>
                <w:ilvl w:val="0"/>
                <w:numId w:val="30"/>
              </w:numPr>
              <w:rPr>
                <w:sz w:val="22"/>
                <w:szCs w:val="22"/>
              </w:rPr>
            </w:pPr>
            <w:r w:rsidRPr="00C557F3">
              <w:rPr>
                <w:sz w:val="22"/>
                <w:szCs w:val="22"/>
              </w:rPr>
              <w:t>Seznámení studentů s požadavky na předmět, jejich činnost a formu odevzdávaných výsledků.</w:t>
            </w:r>
          </w:p>
          <w:p w:rsidR="00C557F3" w:rsidRPr="00C557F3" w:rsidRDefault="00C557F3" w:rsidP="00C557F3">
            <w:pPr>
              <w:numPr>
                <w:ilvl w:val="0"/>
                <w:numId w:val="30"/>
              </w:numPr>
              <w:rPr>
                <w:sz w:val="22"/>
                <w:szCs w:val="22"/>
              </w:rPr>
            </w:pPr>
            <w:r w:rsidRPr="00C557F3">
              <w:rPr>
                <w:sz w:val="22"/>
                <w:szCs w:val="22"/>
              </w:rPr>
              <w:t xml:space="preserve">Přehled doporučených regulačních algoritmů. </w:t>
            </w:r>
          </w:p>
          <w:p w:rsidR="00C557F3" w:rsidRPr="00C557F3" w:rsidRDefault="00C557F3" w:rsidP="00C557F3">
            <w:pPr>
              <w:numPr>
                <w:ilvl w:val="0"/>
                <w:numId w:val="30"/>
              </w:numPr>
              <w:rPr>
                <w:sz w:val="22"/>
                <w:szCs w:val="22"/>
              </w:rPr>
            </w:pPr>
            <w:r w:rsidRPr="00C557F3">
              <w:rPr>
                <w:sz w:val="22"/>
                <w:szCs w:val="22"/>
              </w:rPr>
              <w:t>Představení dostupných reálných soustav.</w:t>
            </w:r>
          </w:p>
          <w:p w:rsidR="00C557F3" w:rsidRPr="00C557F3" w:rsidDel="00EA6964" w:rsidRDefault="00C557F3" w:rsidP="00C557F3">
            <w:pPr>
              <w:numPr>
                <w:ilvl w:val="0"/>
                <w:numId w:val="30"/>
              </w:numPr>
              <w:rPr>
                <w:del w:id="1799" w:author="vopatrilova" w:date="2018-11-14T14:42:00Z"/>
                <w:sz w:val="22"/>
                <w:szCs w:val="22"/>
              </w:rPr>
            </w:pPr>
            <w:r w:rsidRPr="00C557F3">
              <w:rPr>
                <w:sz w:val="22"/>
                <w:szCs w:val="22"/>
              </w:rPr>
              <w:t>Rozdělení studentů do týmů, přiřazení soustav jednotlivým týmům, bezpečnost práce v laboratoři.</w:t>
            </w:r>
          </w:p>
          <w:p w:rsidR="0068756A" w:rsidRDefault="00FB0F2D">
            <w:pPr>
              <w:numPr>
                <w:ilvl w:val="0"/>
                <w:numId w:val="30"/>
              </w:numPr>
              <w:rPr>
                <w:sz w:val="22"/>
                <w:szCs w:val="22"/>
              </w:rPr>
            </w:pPr>
            <w:r>
              <w:rPr>
                <w:sz w:val="22"/>
                <w:szCs w:val="22"/>
              </w:rPr>
              <w:t>Seznámení se s danou reálnou soustavou (princip činnosti, vstupy, výstupy).</w:t>
            </w:r>
          </w:p>
          <w:p w:rsidR="00C557F3" w:rsidRPr="00C557F3" w:rsidRDefault="00C557F3" w:rsidP="00C557F3">
            <w:pPr>
              <w:numPr>
                <w:ilvl w:val="0"/>
                <w:numId w:val="30"/>
              </w:numPr>
              <w:rPr>
                <w:sz w:val="22"/>
                <w:szCs w:val="22"/>
              </w:rPr>
            </w:pPr>
            <w:r w:rsidRPr="00C557F3">
              <w:rPr>
                <w:sz w:val="22"/>
                <w:szCs w:val="22"/>
              </w:rPr>
              <w:t>Identifikace statických a dynamických vlastností soustavy.</w:t>
            </w:r>
          </w:p>
          <w:p w:rsidR="00C557F3" w:rsidRPr="00C557F3" w:rsidRDefault="00C557F3" w:rsidP="00C557F3">
            <w:pPr>
              <w:numPr>
                <w:ilvl w:val="0"/>
                <w:numId w:val="30"/>
              </w:numPr>
              <w:rPr>
                <w:sz w:val="22"/>
                <w:szCs w:val="22"/>
              </w:rPr>
            </w:pPr>
            <w:r w:rsidRPr="00C557F3">
              <w:rPr>
                <w:sz w:val="22"/>
                <w:szCs w:val="22"/>
              </w:rPr>
              <w:t>Vytvoření abstraktního modelu soustavy.</w:t>
            </w:r>
          </w:p>
          <w:p w:rsidR="00C557F3" w:rsidRPr="00C557F3" w:rsidDel="00EA6964" w:rsidRDefault="00C557F3" w:rsidP="00C557F3">
            <w:pPr>
              <w:numPr>
                <w:ilvl w:val="0"/>
                <w:numId w:val="30"/>
              </w:numPr>
              <w:rPr>
                <w:del w:id="1800" w:author="vopatrilova" w:date="2018-11-14T14:43:00Z"/>
                <w:sz w:val="22"/>
                <w:szCs w:val="22"/>
              </w:rPr>
            </w:pPr>
            <w:r w:rsidRPr="00C557F3">
              <w:rPr>
                <w:sz w:val="22"/>
                <w:szCs w:val="22"/>
              </w:rPr>
              <w:t>Výběr hardwarového řešení řídicího systému z dostupných možností pro danou soustavu (PC, PLC, průmyslový procesní regulátor, …)</w:t>
            </w:r>
            <w:ins w:id="1801" w:author="vopatrilova" w:date="2018-11-14T14:43:00Z">
              <w:r w:rsidR="00EA6964">
                <w:rPr>
                  <w:sz w:val="22"/>
                  <w:szCs w:val="22"/>
                </w:rPr>
                <w:t>.</w:t>
              </w:r>
            </w:ins>
          </w:p>
          <w:p w:rsidR="0068756A" w:rsidRDefault="00FB0F2D">
            <w:pPr>
              <w:numPr>
                <w:ilvl w:val="0"/>
                <w:numId w:val="30"/>
              </w:numPr>
              <w:rPr>
                <w:sz w:val="22"/>
                <w:szCs w:val="22"/>
              </w:rPr>
            </w:pPr>
            <w:r>
              <w:rPr>
                <w:sz w:val="22"/>
                <w:szCs w:val="22"/>
              </w:rPr>
              <w:t>Návrh uživatelského rozhraní řídicího systému, případně jeho interakce s nadřazenými systémy.</w:t>
            </w:r>
          </w:p>
          <w:p w:rsidR="00C557F3" w:rsidRPr="00C557F3" w:rsidRDefault="00C557F3" w:rsidP="00C557F3">
            <w:pPr>
              <w:numPr>
                <w:ilvl w:val="0"/>
                <w:numId w:val="30"/>
              </w:numPr>
              <w:rPr>
                <w:sz w:val="22"/>
                <w:szCs w:val="22"/>
              </w:rPr>
            </w:pPr>
            <w:r w:rsidRPr="00C557F3">
              <w:rPr>
                <w:sz w:val="22"/>
                <w:szCs w:val="22"/>
              </w:rPr>
              <w:t>Návrh regulačního algoritmu a jeho ověření a odladění na abstraktním modelu.</w:t>
            </w:r>
          </w:p>
          <w:p w:rsidR="00C557F3" w:rsidRPr="00C557F3" w:rsidRDefault="00C557F3" w:rsidP="00C557F3">
            <w:pPr>
              <w:numPr>
                <w:ilvl w:val="0"/>
                <w:numId w:val="30"/>
              </w:numPr>
              <w:rPr>
                <w:sz w:val="22"/>
                <w:szCs w:val="22"/>
              </w:rPr>
            </w:pPr>
            <w:r w:rsidRPr="00C557F3">
              <w:rPr>
                <w:sz w:val="22"/>
                <w:szCs w:val="22"/>
              </w:rPr>
              <w:t>Implementace regulačního algoritmu na hardware řídicího systému.</w:t>
            </w:r>
          </w:p>
          <w:p w:rsidR="00C557F3" w:rsidRPr="00C557F3" w:rsidRDefault="00C557F3" w:rsidP="00C557F3">
            <w:pPr>
              <w:numPr>
                <w:ilvl w:val="0"/>
                <w:numId w:val="30"/>
              </w:numPr>
              <w:rPr>
                <w:sz w:val="22"/>
                <w:szCs w:val="22"/>
              </w:rPr>
            </w:pPr>
            <w:r w:rsidRPr="00C557F3">
              <w:rPr>
                <w:sz w:val="22"/>
                <w:szCs w:val="22"/>
              </w:rPr>
              <w:t>Ověření a odladění řídicího systému na reálné soustavě.</w:t>
            </w:r>
          </w:p>
          <w:p w:rsidR="00C557F3" w:rsidRPr="00C557F3" w:rsidRDefault="00C557F3" w:rsidP="00C557F3">
            <w:pPr>
              <w:numPr>
                <w:ilvl w:val="0"/>
                <w:numId w:val="30"/>
              </w:numPr>
              <w:rPr>
                <w:sz w:val="22"/>
                <w:szCs w:val="22"/>
              </w:rPr>
            </w:pPr>
            <w:r w:rsidRPr="00C557F3">
              <w:rPr>
                <w:sz w:val="22"/>
                <w:szCs w:val="22"/>
              </w:rPr>
              <w:t>Vypracování projektu navrženého řídicího systému včetně ekonomického zhodnocení</w:t>
            </w:r>
          </w:p>
          <w:p w:rsidR="00C557F3" w:rsidRPr="00C557F3" w:rsidRDefault="00C557F3" w:rsidP="00C557F3">
            <w:pPr>
              <w:numPr>
                <w:ilvl w:val="0"/>
                <w:numId w:val="30"/>
              </w:numPr>
              <w:rPr>
                <w:sz w:val="22"/>
                <w:szCs w:val="22"/>
              </w:rPr>
            </w:pPr>
            <w:r w:rsidRPr="00C557F3">
              <w:rPr>
                <w:sz w:val="22"/>
                <w:szCs w:val="22"/>
              </w:rPr>
              <w:t>Obhájení semestrálního projektu formou prezentace a diskuze.</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416"/>
        </w:trPr>
        <w:tc>
          <w:tcPr>
            <w:tcW w:w="9855" w:type="dxa"/>
            <w:gridSpan w:val="8"/>
            <w:tcBorders>
              <w:top w:val="nil"/>
            </w:tcBorders>
          </w:tcPr>
          <w:p w:rsidR="00C557F3" w:rsidRPr="00CE79CC" w:rsidRDefault="002F5441" w:rsidP="000132AE">
            <w:pPr>
              <w:jc w:val="both"/>
              <w:rPr>
                <w:b/>
                <w:bCs/>
              </w:rPr>
            </w:pPr>
            <w:r w:rsidRPr="002F5441">
              <w:rPr>
                <w:b/>
                <w:bCs/>
                <w:rPrChange w:id="1802" w:author="vopatrilova" w:date="2018-11-21T13:31:00Z">
                  <w:rPr>
                    <w:b/>
                    <w:bCs/>
                    <w:color w:val="0000FF" w:themeColor="hyperlink"/>
                    <w:u w:val="single"/>
                  </w:rPr>
                </w:rPrChange>
              </w:rPr>
              <w:t>Povinná literatura:</w:t>
            </w:r>
          </w:p>
          <w:p w:rsidR="00C557F3" w:rsidRPr="00CE79CC" w:rsidRDefault="002F5441" w:rsidP="000132AE">
            <w:pPr>
              <w:jc w:val="both"/>
            </w:pPr>
            <w:proofErr w:type="gramStart"/>
            <w:r w:rsidRPr="002F5441">
              <w:rPr>
                <w:rPrChange w:id="1803" w:author="vopatrilova" w:date="2018-11-21T13:31:00Z">
                  <w:rPr>
                    <w:color w:val="0000FF" w:themeColor="hyperlink"/>
                    <w:u w:val="single"/>
                  </w:rPr>
                </w:rPrChange>
              </w:rPr>
              <w:t xml:space="preserve">DOSTÁL, </w:t>
            </w:r>
            <w:del w:id="1804" w:author="Jiří Vojtěšek" w:date="2018-11-24T21:22:00Z">
              <w:r w:rsidRPr="002F5441" w:rsidDel="00EB0DED">
                <w:rPr>
                  <w:rPrChange w:id="1805" w:author="vopatrilova" w:date="2018-11-21T13:31:00Z">
                    <w:rPr>
                      <w:color w:val="0000FF" w:themeColor="hyperlink"/>
                      <w:u w:val="single"/>
                    </w:rPr>
                  </w:rPrChange>
                </w:rPr>
                <w:delText xml:space="preserve">Petr </w:delText>
              </w:r>
            </w:del>
            <w:ins w:id="1806" w:author="Jiří Vojtěšek" w:date="2018-11-24T21:22:00Z">
              <w:r w:rsidR="00EB0DED" w:rsidRPr="002F5441">
                <w:rPr>
                  <w:rPrChange w:id="1807" w:author="vopatrilova" w:date="2018-11-21T13:31:00Z">
                    <w:rPr>
                      <w:color w:val="0000FF" w:themeColor="hyperlink"/>
                      <w:u w:val="single"/>
                    </w:rPr>
                  </w:rPrChange>
                </w:rPr>
                <w:t>P</w:t>
              </w:r>
              <w:r w:rsidR="00EB0DED">
                <w:t>.</w:t>
              </w:r>
              <w:r w:rsidR="00EB0DED" w:rsidRPr="002F5441">
                <w:rPr>
                  <w:rPrChange w:id="1808" w:author="vopatrilova" w:date="2018-11-21T13:31:00Z">
                    <w:rPr>
                      <w:color w:val="0000FF" w:themeColor="hyperlink"/>
                      <w:u w:val="single"/>
                    </w:rPr>
                  </w:rPrChange>
                </w:rPr>
                <w:t xml:space="preserve"> </w:t>
              </w:r>
            </w:ins>
            <w:r w:rsidRPr="002F5441">
              <w:rPr>
                <w:rPrChange w:id="1809" w:author="vopatrilova" w:date="2018-11-21T13:31:00Z">
                  <w:rPr>
                    <w:color w:val="0000FF" w:themeColor="hyperlink"/>
                    <w:u w:val="single"/>
                  </w:rPr>
                </w:rPrChange>
              </w:rPr>
              <w:t xml:space="preserve">a </w:t>
            </w:r>
            <w:del w:id="1810" w:author="Jiří Vojtěšek" w:date="2018-11-24T21:22:00Z">
              <w:r w:rsidRPr="002F5441" w:rsidDel="00EB0DED">
                <w:rPr>
                  <w:rPrChange w:id="1811" w:author="vopatrilova" w:date="2018-11-21T13:31:00Z">
                    <w:rPr>
                      <w:color w:val="0000FF" w:themeColor="hyperlink"/>
                      <w:u w:val="single"/>
                    </w:rPr>
                  </w:rPrChange>
                </w:rPr>
                <w:delText xml:space="preserve">Radek </w:delText>
              </w:r>
            </w:del>
            <w:ins w:id="1812" w:author="Jiří Vojtěšek" w:date="2018-11-24T21:22:00Z">
              <w:r w:rsidR="00EB0DED" w:rsidRPr="002F5441">
                <w:rPr>
                  <w:rPrChange w:id="1813" w:author="vopatrilova" w:date="2018-11-21T13:31:00Z">
                    <w:rPr>
                      <w:color w:val="0000FF" w:themeColor="hyperlink"/>
                      <w:u w:val="single"/>
                    </w:rPr>
                  </w:rPrChange>
                </w:rPr>
                <w:t>R</w:t>
              </w:r>
              <w:r w:rsidR="00EB0DED">
                <w:t>.</w:t>
              </w:r>
              <w:proofErr w:type="gramEnd"/>
              <w:r w:rsidR="00EB0DED" w:rsidRPr="002F5441">
                <w:rPr>
                  <w:rPrChange w:id="1814" w:author="vopatrilova" w:date="2018-11-21T13:31:00Z">
                    <w:rPr>
                      <w:color w:val="0000FF" w:themeColor="hyperlink"/>
                      <w:u w:val="single"/>
                    </w:rPr>
                  </w:rPrChange>
                </w:rPr>
                <w:t xml:space="preserve"> </w:t>
              </w:r>
            </w:ins>
            <w:r w:rsidRPr="002F5441">
              <w:rPr>
                <w:rPrChange w:id="1815" w:author="vopatrilova" w:date="2018-11-21T13:31:00Z">
                  <w:rPr>
                    <w:color w:val="0000FF" w:themeColor="hyperlink"/>
                    <w:u w:val="single"/>
                  </w:rPr>
                </w:rPrChange>
              </w:rPr>
              <w:t xml:space="preserve">MATUŠŮ. </w:t>
            </w:r>
            <w:r w:rsidRPr="002F5441">
              <w:rPr>
                <w:i/>
                <w:rPrChange w:id="1816" w:author="vopatrilova" w:date="2018-11-21T13:31:00Z">
                  <w:rPr>
                    <w:i/>
                    <w:color w:val="0000FF" w:themeColor="hyperlink"/>
                    <w:u w:val="single"/>
                  </w:rPr>
                </w:rPrChange>
              </w:rPr>
              <w:t>Stavová a algebraická teorie řízení</w:t>
            </w:r>
            <w:r w:rsidRPr="002F5441">
              <w:rPr>
                <w:rPrChange w:id="1817" w:author="vopatrilova" w:date="2018-11-21T13:31:00Z">
                  <w:rPr>
                    <w:color w:val="0000FF" w:themeColor="hyperlink"/>
                    <w:u w:val="single"/>
                  </w:rPr>
                </w:rPrChange>
              </w:rPr>
              <w:t>. Ve Zlíně: Univerzita Tomáše Bati ve Zlíně, 2010, 90 s. ISBN 978-80-7318-991-4. Dostupné také z: http://hdl.handle.net/10563/18580</w:t>
            </w:r>
          </w:p>
          <w:p w:rsidR="00C557F3" w:rsidRPr="00CE79CC" w:rsidRDefault="002F5441" w:rsidP="000132AE">
            <w:pPr>
              <w:jc w:val="both"/>
            </w:pPr>
            <w:r w:rsidRPr="002F5441">
              <w:rPr>
                <w:rPrChange w:id="1818" w:author="vopatrilova" w:date="2018-11-21T13:31:00Z">
                  <w:rPr>
                    <w:color w:val="0000FF" w:themeColor="hyperlink"/>
                    <w:u w:val="single"/>
                  </w:rPr>
                </w:rPrChange>
              </w:rPr>
              <w:t>HRUŠKA, F</w:t>
            </w:r>
            <w:del w:id="1819" w:author="Jiří Vojtěšek" w:date="2018-11-24T21:22:00Z">
              <w:r w:rsidRPr="002F5441" w:rsidDel="00EB0DED">
                <w:rPr>
                  <w:rPrChange w:id="1820" w:author="vopatrilova" w:date="2018-11-21T13:31:00Z">
                    <w:rPr>
                      <w:color w:val="0000FF" w:themeColor="hyperlink"/>
                      <w:u w:val="single"/>
                    </w:rPr>
                  </w:rPrChange>
                </w:rPr>
                <w:delText>rantišek</w:delText>
              </w:r>
            </w:del>
            <w:r w:rsidRPr="002F5441">
              <w:rPr>
                <w:rPrChange w:id="1821" w:author="vopatrilova" w:date="2018-11-21T13:31:00Z">
                  <w:rPr>
                    <w:color w:val="0000FF" w:themeColor="hyperlink"/>
                    <w:u w:val="single"/>
                  </w:rPr>
                </w:rPrChange>
              </w:rPr>
              <w:t xml:space="preserve">. </w:t>
            </w:r>
            <w:r w:rsidRPr="002F5441">
              <w:rPr>
                <w:i/>
                <w:rPrChange w:id="1822" w:author="vopatrilova" w:date="2018-11-21T13:31:00Z">
                  <w:rPr>
                    <w:i/>
                    <w:color w:val="0000FF" w:themeColor="hyperlink"/>
                    <w:u w:val="single"/>
                  </w:rPr>
                </w:rPrChange>
              </w:rPr>
              <w:t>Projektování řídicích a informačních systémů</w:t>
            </w:r>
            <w:r w:rsidRPr="002F5441">
              <w:rPr>
                <w:rPrChange w:id="1823" w:author="vopatrilova" w:date="2018-11-21T13:31:00Z">
                  <w:rPr>
                    <w:color w:val="0000FF" w:themeColor="hyperlink"/>
                    <w:u w:val="single"/>
                  </w:rPr>
                </w:rPrChange>
              </w:rPr>
              <w:t>. Ve Zlíně: Univerzita Tomáše Bati ve Zlíně, 2010, 175 s. ISBN 978-80-7318-979-2. Dostupné také z: http://hdl.handle.net/10563/18584</w:t>
            </w:r>
          </w:p>
          <w:p w:rsidR="00C557F3" w:rsidRPr="00CE79CC" w:rsidRDefault="002F5441" w:rsidP="000132AE">
            <w:pPr>
              <w:jc w:val="both"/>
            </w:pPr>
            <w:r w:rsidRPr="002F5441">
              <w:rPr>
                <w:rPrChange w:id="1824" w:author="vopatrilova" w:date="2018-11-21T13:31:00Z">
                  <w:rPr>
                    <w:color w:val="0000FF" w:themeColor="hyperlink"/>
                    <w:u w:val="single"/>
                  </w:rPr>
                </w:rPrChange>
              </w:rPr>
              <w:t>NAVRÁTIL, P</w:t>
            </w:r>
            <w:del w:id="1825" w:author="Jiří Vojtěšek" w:date="2018-11-24T21:22:00Z">
              <w:r w:rsidRPr="002F5441" w:rsidDel="00EB0DED">
                <w:rPr>
                  <w:rPrChange w:id="1826" w:author="vopatrilova" w:date="2018-11-21T13:31:00Z">
                    <w:rPr>
                      <w:color w:val="0000FF" w:themeColor="hyperlink"/>
                      <w:u w:val="single"/>
                    </w:rPr>
                  </w:rPrChange>
                </w:rPr>
                <w:delText>avel</w:delText>
              </w:r>
            </w:del>
            <w:r w:rsidRPr="002F5441">
              <w:rPr>
                <w:rPrChange w:id="1827" w:author="vopatrilova" w:date="2018-11-21T13:31:00Z">
                  <w:rPr>
                    <w:color w:val="0000FF" w:themeColor="hyperlink"/>
                    <w:u w:val="single"/>
                  </w:rPr>
                </w:rPrChange>
              </w:rPr>
              <w:t xml:space="preserve">. </w:t>
            </w:r>
            <w:r w:rsidRPr="002F5441">
              <w:rPr>
                <w:i/>
                <w:rPrChange w:id="1828" w:author="vopatrilova" w:date="2018-11-21T13:31:00Z">
                  <w:rPr>
                    <w:i/>
                    <w:color w:val="0000FF" w:themeColor="hyperlink"/>
                    <w:u w:val="single"/>
                  </w:rPr>
                </w:rPrChange>
              </w:rPr>
              <w:t>Automatizace: vybrané statě</w:t>
            </w:r>
            <w:r w:rsidRPr="002F5441">
              <w:rPr>
                <w:rPrChange w:id="1829" w:author="vopatrilova" w:date="2018-11-21T13:31:00Z">
                  <w:rPr>
                    <w:color w:val="0000FF" w:themeColor="hyperlink"/>
                    <w:u w:val="single"/>
                  </w:rPr>
                </w:rPrChange>
              </w:rPr>
              <w:t>. Ve Zlíně: Univerzita Tomáše Bati ve Zlíně, 2011, 289 s. ISBN 978-80-7318-935-8. Dostupné také z: http://hdl.handle.net/10563/18581</w:t>
            </w:r>
          </w:p>
          <w:p w:rsidR="00C557F3" w:rsidRPr="00CE79CC" w:rsidRDefault="002F5441" w:rsidP="000132AE">
            <w:pPr>
              <w:jc w:val="both"/>
              <w:rPr>
                <w:b/>
              </w:rPr>
            </w:pPr>
            <w:r w:rsidRPr="002F5441">
              <w:rPr>
                <w:b/>
                <w:rPrChange w:id="1830" w:author="vopatrilova" w:date="2018-11-21T13:31:00Z">
                  <w:rPr>
                    <w:b/>
                    <w:color w:val="0000FF" w:themeColor="hyperlink"/>
                    <w:u w:val="single"/>
                  </w:rPr>
                </w:rPrChange>
              </w:rPr>
              <w:t>Doporučená literatura:</w:t>
            </w:r>
          </w:p>
          <w:p w:rsidR="002633EA" w:rsidRPr="00CE79CC" w:rsidRDefault="002F5441" w:rsidP="002633EA">
            <w:pPr>
              <w:jc w:val="both"/>
              <w:rPr>
                <w:ins w:id="1831" w:author="vopatrilova" w:date="2018-11-12T10:44:00Z"/>
              </w:rPr>
            </w:pPr>
            <w:ins w:id="1832" w:author="vopatrilova" w:date="2018-11-12T10:44:00Z">
              <w:r w:rsidRPr="002F5441">
                <w:rPr>
                  <w:rPrChange w:id="1833" w:author="vopatrilova" w:date="2018-11-21T13:31:00Z">
                    <w:rPr>
                      <w:color w:val="0000FF" w:themeColor="hyperlink"/>
                      <w:u w:val="single"/>
                    </w:rPr>
                  </w:rPrChange>
                </w:rPr>
                <w:t>ASTRÖM, K</w:t>
              </w:r>
              <w:del w:id="1834" w:author="Jiří Vojtěšek" w:date="2018-11-24T21:22:00Z">
                <w:r w:rsidRPr="002F5441" w:rsidDel="00EB0DED">
                  <w:rPr>
                    <w:rPrChange w:id="1835" w:author="vopatrilova" w:date="2018-11-21T13:31:00Z">
                      <w:rPr>
                        <w:color w:val="0000FF" w:themeColor="hyperlink"/>
                        <w:u w:val="single"/>
                      </w:rPr>
                    </w:rPrChange>
                  </w:rPr>
                  <w:delText>arl</w:delText>
                </w:r>
              </w:del>
            </w:ins>
            <w:ins w:id="1836" w:author="Jiří Vojtěšek" w:date="2018-11-24T21:22:00Z">
              <w:r w:rsidR="00EB0DED">
                <w:t>.</w:t>
              </w:r>
            </w:ins>
            <w:ins w:id="1837" w:author="vopatrilova" w:date="2018-11-12T10:44:00Z">
              <w:r w:rsidRPr="002F5441">
                <w:rPr>
                  <w:rPrChange w:id="1838" w:author="vopatrilova" w:date="2018-11-21T13:31:00Z">
                    <w:rPr>
                      <w:color w:val="0000FF" w:themeColor="hyperlink"/>
                      <w:u w:val="single"/>
                    </w:rPr>
                  </w:rPrChange>
                </w:rPr>
                <w:t xml:space="preserve"> J</w:t>
              </w:r>
            </w:ins>
            <w:ins w:id="1839" w:author="Jiří Vojtěšek" w:date="2018-11-24T21:22:00Z">
              <w:r w:rsidR="00EB0DED">
                <w:t>.</w:t>
              </w:r>
            </w:ins>
            <w:ins w:id="1840" w:author="vopatrilova" w:date="2018-11-12T10:44:00Z">
              <w:r w:rsidRPr="002F5441">
                <w:rPr>
                  <w:rPrChange w:id="1841" w:author="vopatrilova" w:date="2018-11-21T13:31:00Z">
                    <w:rPr>
                      <w:color w:val="0000FF" w:themeColor="hyperlink"/>
                      <w:u w:val="single"/>
                    </w:rPr>
                  </w:rPrChange>
                </w:rPr>
                <w:t xml:space="preserve"> a B</w:t>
              </w:r>
              <w:del w:id="1842" w:author="Jiří Vojtěšek" w:date="2018-11-24T21:22:00Z">
                <w:r w:rsidRPr="002F5441" w:rsidDel="00EB0DED">
                  <w:rPr>
                    <w:rPrChange w:id="1843" w:author="vopatrilova" w:date="2018-11-21T13:31:00Z">
                      <w:rPr>
                        <w:color w:val="0000FF" w:themeColor="hyperlink"/>
                        <w:u w:val="single"/>
                      </w:rPr>
                    </w:rPrChange>
                  </w:rPr>
                  <w:delText>jörn</w:delText>
                </w:r>
              </w:del>
            </w:ins>
            <w:ins w:id="1844" w:author="Jiří Vojtěšek" w:date="2018-11-24T21:22:00Z">
              <w:r w:rsidR="00EB0DED">
                <w:t>.</w:t>
              </w:r>
            </w:ins>
            <w:ins w:id="1845" w:author="vopatrilova" w:date="2018-11-12T10:44:00Z">
              <w:r w:rsidRPr="002F5441">
                <w:rPr>
                  <w:rPrChange w:id="1846" w:author="vopatrilova" w:date="2018-11-21T13:31:00Z">
                    <w:rPr>
                      <w:color w:val="0000FF" w:themeColor="hyperlink"/>
                      <w:u w:val="single"/>
                    </w:rPr>
                  </w:rPrChange>
                </w:rPr>
                <w:t xml:space="preserve"> WITTENMARK. </w:t>
              </w:r>
              <w:r w:rsidRPr="002F5441">
                <w:rPr>
                  <w:i/>
                  <w:rPrChange w:id="1847" w:author="vopatrilova" w:date="2018-11-21T13:31:00Z">
                    <w:rPr>
                      <w:i/>
                      <w:color w:val="0000FF" w:themeColor="hyperlink"/>
                      <w:u w:val="single"/>
                    </w:rPr>
                  </w:rPrChange>
                </w:rPr>
                <w:t>Computer-controlled systems: theory and design,.</w:t>
              </w:r>
              <w:r w:rsidRPr="002F5441">
                <w:rPr>
                  <w:rPrChange w:id="1848" w:author="vopatrilova" w:date="2018-11-21T13:31:00Z">
                    <w:rPr>
                      <w:color w:val="0000FF" w:themeColor="hyperlink"/>
                      <w:u w:val="single"/>
                    </w:rPr>
                  </w:rPrChange>
                </w:rPr>
                <w:t xml:space="preserve"> Third edition. Mineola, </w:t>
              </w:r>
              <w:proofErr w:type="gramStart"/>
              <w:r w:rsidRPr="002F5441">
                <w:rPr>
                  <w:rPrChange w:id="1849" w:author="vopatrilova" w:date="2018-11-21T13:31:00Z">
                    <w:rPr>
                      <w:color w:val="0000FF" w:themeColor="hyperlink"/>
                      <w:u w:val="single"/>
                    </w:rPr>
                  </w:rPrChange>
                </w:rPr>
                <w:t>N.Y.:</w:t>
              </w:r>
              <w:proofErr w:type="gramEnd"/>
              <w:r w:rsidRPr="002F5441">
                <w:rPr>
                  <w:rPrChange w:id="1850" w:author="vopatrilova" w:date="2018-11-21T13:31:00Z">
                    <w:rPr>
                      <w:color w:val="0000FF" w:themeColor="hyperlink"/>
                      <w:u w:val="single"/>
                    </w:rPr>
                  </w:rPrChange>
                </w:rPr>
                <w:t xml:space="preserve"> Dover Publications, [2011], xiv, 557. ISBN 978-0-486-48613-0.</w:t>
              </w:r>
            </w:ins>
          </w:p>
          <w:p w:rsidR="002633EA" w:rsidRPr="00CE79CC" w:rsidRDefault="002F5441" w:rsidP="002633EA">
            <w:pPr>
              <w:jc w:val="both"/>
              <w:rPr>
                <w:ins w:id="1851" w:author="vopatrilova" w:date="2018-11-12T10:44:00Z"/>
              </w:rPr>
            </w:pPr>
            <w:ins w:id="1852" w:author="vopatrilova" w:date="2018-11-12T10:44:00Z">
              <w:r w:rsidRPr="002F5441">
                <w:rPr>
                  <w:rPrChange w:id="1853" w:author="vopatrilova" w:date="2018-11-21T13:31:00Z">
                    <w:rPr>
                      <w:color w:val="0000FF" w:themeColor="hyperlink"/>
                      <w:u w:val="single"/>
                    </w:rPr>
                  </w:rPrChange>
                </w:rPr>
                <w:t>BARTODZIEJ, Ch</w:t>
              </w:r>
              <w:del w:id="1854" w:author="Jiří Vojtěšek" w:date="2018-11-24T21:22:00Z">
                <w:r w:rsidRPr="002F5441" w:rsidDel="00EB0DED">
                  <w:rPr>
                    <w:rPrChange w:id="1855" w:author="vopatrilova" w:date="2018-11-21T13:31:00Z">
                      <w:rPr>
                        <w:color w:val="0000FF" w:themeColor="hyperlink"/>
                        <w:u w:val="single"/>
                      </w:rPr>
                    </w:rPrChange>
                  </w:rPr>
                  <w:delText>ristoph</w:delText>
                </w:r>
              </w:del>
            </w:ins>
            <w:ins w:id="1856" w:author="Jiří Vojtěšek" w:date="2018-11-24T21:22:00Z">
              <w:r w:rsidR="00EB0DED">
                <w:t>.</w:t>
              </w:r>
            </w:ins>
            <w:ins w:id="1857" w:author="vopatrilova" w:date="2018-11-12T10:44:00Z">
              <w:r w:rsidRPr="002F5441">
                <w:rPr>
                  <w:rPrChange w:id="1858" w:author="vopatrilova" w:date="2018-11-21T13:31:00Z">
                    <w:rPr>
                      <w:color w:val="0000FF" w:themeColor="hyperlink"/>
                      <w:u w:val="single"/>
                    </w:rPr>
                  </w:rPrChange>
                </w:rPr>
                <w:t xml:space="preserve"> J</w:t>
              </w:r>
              <w:del w:id="1859" w:author="Jiří Vojtěšek" w:date="2018-11-24T21:23:00Z">
                <w:r w:rsidRPr="002F5441" w:rsidDel="00EB0DED">
                  <w:rPr>
                    <w:rPrChange w:id="1860" w:author="vopatrilova" w:date="2018-11-21T13:31:00Z">
                      <w:rPr>
                        <w:color w:val="0000FF" w:themeColor="hyperlink"/>
                        <w:u w:val="single"/>
                      </w:rPr>
                    </w:rPrChange>
                  </w:rPr>
                  <w:delText>an</w:delText>
                </w:r>
              </w:del>
              <w:r w:rsidRPr="002F5441">
                <w:rPr>
                  <w:rPrChange w:id="1861" w:author="vopatrilova" w:date="2018-11-21T13:31:00Z">
                    <w:rPr>
                      <w:color w:val="0000FF" w:themeColor="hyperlink"/>
                      <w:u w:val="single"/>
                    </w:rPr>
                  </w:rPrChange>
                </w:rPr>
                <w:t xml:space="preserve">. </w:t>
              </w:r>
              <w:r w:rsidRPr="002F5441">
                <w:rPr>
                  <w:i/>
                  <w:rPrChange w:id="1862" w:author="vopatrilova" w:date="2018-11-21T13:31:00Z">
                    <w:rPr>
                      <w:i/>
                      <w:color w:val="0000FF" w:themeColor="hyperlink"/>
                      <w:u w:val="single"/>
                    </w:rPr>
                  </w:rPrChange>
                </w:rPr>
                <w:t>The concept industry 4.0: an empirical analysis of technologies and applications in production logistics</w:t>
              </w:r>
              <w:r w:rsidRPr="002F5441">
                <w:rPr>
                  <w:rPrChange w:id="1863" w:author="vopatrilova" w:date="2018-11-21T13:31:00Z">
                    <w:rPr>
                      <w:color w:val="0000FF" w:themeColor="hyperlink"/>
                      <w:u w:val="single"/>
                    </w:rPr>
                  </w:rPrChange>
                </w:rPr>
                <w:t>. Wiesbaden: Springer Gabler, [2017], xv, 150. BestMasters. ISBN 978-3-658-16501-7.</w:t>
              </w:r>
            </w:ins>
          </w:p>
          <w:p w:rsidR="002633EA" w:rsidRPr="00CE79CC" w:rsidRDefault="002F5441" w:rsidP="002633EA">
            <w:pPr>
              <w:jc w:val="both"/>
              <w:rPr>
                <w:ins w:id="1864" w:author="vopatrilova" w:date="2018-11-12T10:44:00Z"/>
              </w:rPr>
            </w:pPr>
            <w:ins w:id="1865" w:author="vopatrilova" w:date="2018-11-12T10:44:00Z">
              <w:r w:rsidRPr="002F5441">
                <w:rPr>
                  <w:rPrChange w:id="1866" w:author="vopatrilova" w:date="2018-11-21T13:31:00Z">
                    <w:rPr>
                      <w:color w:val="0000FF" w:themeColor="hyperlink"/>
                      <w:u w:val="single"/>
                    </w:rPr>
                  </w:rPrChange>
                </w:rPr>
                <w:t>BOBÁL, V</w:t>
              </w:r>
              <w:del w:id="1867" w:author="Jiří Vojtěšek" w:date="2018-11-24T21:23:00Z">
                <w:r w:rsidRPr="002F5441" w:rsidDel="00EB0DED">
                  <w:rPr>
                    <w:rPrChange w:id="1868" w:author="vopatrilova" w:date="2018-11-21T13:31:00Z">
                      <w:rPr>
                        <w:color w:val="0000FF" w:themeColor="hyperlink"/>
                        <w:u w:val="single"/>
                      </w:rPr>
                    </w:rPrChange>
                  </w:rPr>
                  <w:delText>ladimír</w:delText>
                </w:r>
              </w:del>
              <w:r w:rsidRPr="002F5441">
                <w:rPr>
                  <w:rPrChange w:id="1869" w:author="vopatrilova" w:date="2018-11-21T13:31:00Z">
                    <w:rPr>
                      <w:color w:val="0000FF" w:themeColor="hyperlink"/>
                      <w:u w:val="single"/>
                    </w:rPr>
                  </w:rPrChange>
                </w:rPr>
                <w:t xml:space="preserve">. </w:t>
              </w:r>
              <w:r w:rsidRPr="002F5441">
                <w:rPr>
                  <w:i/>
                  <w:rPrChange w:id="1870" w:author="vopatrilova" w:date="2018-11-21T13:31:00Z">
                    <w:rPr>
                      <w:i/>
                      <w:color w:val="0000FF" w:themeColor="hyperlink"/>
                      <w:u w:val="single"/>
                    </w:rPr>
                  </w:rPrChange>
                </w:rPr>
                <w:t>Digital self-tuning controllers: algorithms, implementation and applications</w:t>
              </w:r>
              <w:r w:rsidRPr="002F5441">
                <w:rPr>
                  <w:rPrChange w:id="1871" w:author="vopatrilova" w:date="2018-11-21T13:31:00Z">
                    <w:rPr>
                      <w:color w:val="0000FF" w:themeColor="hyperlink"/>
                      <w:u w:val="single"/>
                    </w:rPr>
                  </w:rPrChange>
                </w:rPr>
                <w:t xml:space="preserve">. London: Springer, c2005, xvi, 317 s. Advanced textbooks in control and signal processing. ISBN 1-85233-980-2. </w:t>
              </w:r>
            </w:ins>
          </w:p>
          <w:p w:rsidR="002633EA" w:rsidRPr="00CE79CC" w:rsidRDefault="002F5441" w:rsidP="002633EA">
            <w:pPr>
              <w:jc w:val="both"/>
              <w:rPr>
                <w:ins w:id="1872" w:author="vopatrilova" w:date="2018-11-12T10:44:00Z"/>
              </w:rPr>
            </w:pPr>
            <w:ins w:id="1873" w:author="vopatrilova" w:date="2018-11-12T10:44:00Z">
              <w:r w:rsidRPr="002F5441">
                <w:rPr>
                  <w:rPrChange w:id="1874" w:author="vopatrilova" w:date="2018-11-21T13:31:00Z">
                    <w:rPr>
                      <w:color w:val="0000FF" w:themeColor="hyperlink"/>
                      <w:u w:val="single"/>
                    </w:rPr>
                  </w:rPrChange>
                </w:rPr>
                <w:t>BOBÁL, V</w:t>
              </w:r>
              <w:del w:id="1875" w:author="Jiří Vojtěšek" w:date="2018-11-24T21:23:00Z">
                <w:r w:rsidRPr="002F5441" w:rsidDel="00EB0DED">
                  <w:rPr>
                    <w:rPrChange w:id="1876" w:author="vopatrilova" w:date="2018-11-21T13:31:00Z">
                      <w:rPr>
                        <w:color w:val="0000FF" w:themeColor="hyperlink"/>
                        <w:u w:val="single"/>
                      </w:rPr>
                    </w:rPrChange>
                  </w:rPr>
                  <w:delText>ladimír</w:delText>
                </w:r>
              </w:del>
              <w:r w:rsidRPr="002F5441">
                <w:rPr>
                  <w:rPrChange w:id="1877" w:author="vopatrilova" w:date="2018-11-21T13:31:00Z">
                    <w:rPr>
                      <w:color w:val="0000FF" w:themeColor="hyperlink"/>
                      <w:u w:val="single"/>
                    </w:rPr>
                  </w:rPrChange>
                </w:rPr>
                <w:t xml:space="preserve">. </w:t>
              </w:r>
              <w:r w:rsidRPr="002F5441">
                <w:rPr>
                  <w:i/>
                  <w:rPrChange w:id="1878" w:author="vopatrilova" w:date="2018-11-21T13:31:00Z">
                    <w:rPr>
                      <w:i/>
                      <w:color w:val="0000FF" w:themeColor="hyperlink"/>
                      <w:u w:val="single"/>
                    </w:rPr>
                  </w:rPrChange>
                </w:rPr>
                <w:t>Identifikace systémů</w:t>
              </w:r>
              <w:r w:rsidRPr="002F5441">
                <w:rPr>
                  <w:rPrChange w:id="1879" w:author="vopatrilova" w:date="2018-11-21T13:31:00Z">
                    <w:rPr>
                      <w:color w:val="0000FF" w:themeColor="hyperlink"/>
                      <w:u w:val="single"/>
                    </w:rPr>
                  </w:rPrChange>
                </w:rPr>
                <w:t xml:space="preserve">. Zlín: Univerzita Tomáše Bati ve Zlíně, 2009, 128 s. ISBN 978-80-7318-888-7. </w:t>
              </w:r>
            </w:ins>
          </w:p>
          <w:p w:rsidR="002633EA" w:rsidRPr="00CE79CC" w:rsidRDefault="002F5441" w:rsidP="002633EA">
            <w:pPr>
              <w:jc w:val="both"/>
              <w:rPr>
                <w:ins w:id="1880" w:author="vopatrilova" w:date="2018-11-12T10:44:00Z"/>
              </w:rPr>
            </w:pPr>
            <w:ins w:id="1881" w:author="vopatrilova" w:date="2018-11-12T10:44:00Z">
              <w:r w:rsidRPr="002F5441">
                <w:rPr>
                  <w:rPrChange w:id="1882" w:author="vopatrilova" w:date="2018-11-21T13:31:00Z">
                    <w:rPr>
                      <w:color w:val="0000FF" w:themeColor="hyperlink"/>
                      <w:u w:val="single"/>
                    </w:rPr>
                  </w:rPrChange>
                </w:rPr>
                <w:t xml:space="preserve">BOLTON, W. </w:t>
              </w:r>
              <w:r w:rsidRPr="002F5441">
                <w:rPr>
                  <w:i/>
                  <w:rPrChange w:id="1883" w:author="vopatrilova" w:date="2018-11-21T13:31:00Z">
                    <w:rPr>
                      <w:i/>
                      <w:color w:val="0000FF" w:themeColor="hyperlink"/>
                      <w:u w:val="single"/>
                    </w:rPr>
                  </w:rPrChange>
                </w:rPr>
                <w:t>Programmable logic controllers</w:t>
              </w:r>
              <w:r w:rsidRPr="002F5441">
                <w:rPr>
                  <w:rPrChange w:id="1884" w:author="vopatrilova" w:date="2018-11-21T13:31:00Z">
                    <w:rPr>
                      <w:color w:val="0000FF" w:themeColor="hyperlink"/>
                      <w:u w:val="single"/>
                    </w:rPr>
                  </w:rPrChange>
                </w:rPr>
                <w:t>. 5th ed. Oxford: Newnes, c2009, xii, 400 s. ISBN 978-1-85617-751-1.</w:t>
              </w:r>
            </w:ins>
          </w:p>
          <w:p w:rsidR="002633EA" w:rsidRPr="00CE79CC" w:rsidRDefault="002F5441" w:rsidP="002633EA">
            <w:pPr>
              <w:jc w:val="both"/>
              <w:rPr>
                <w:ins w:id="1885" w:author="vopatrilova" w:date="2018-11-12T10:44:00Z"/>
              </w:rPr>
            </w:pPr>
            <w:proofErr w:type="gramStart"/>
            <w:ins w:id="1886" w:author="vopatrilova" w:date="2018-11-12T10:44:00Z">
              <w:r w:rsidRPr="002F5441">
                <w:rPr>
                  <w:rPrChange w:id="1887" w:author="vopatrilova" w:date="2018-11-21T13:31:00Z">
                    <w:rPr>
                      <w:color w:val="0000FF" w:themeColor="hyperlink"/>
                      <w:u w:val="single"/>
                    </w:rPr>
                  </w:rPrChange>
                </w:rPr>
                <w:lastRenderedPageBreak/>
                <w:t>CHEN, Z</w:t>
              </w:r>
              <w:del w:id="1888" w:author="Jiří Vojtěšek" w:date="2018-11-24T21:23:00Z">
                <w:r w:rsidRPr="002F5441" w:rsidDel="00EB0DED">
                  <w:rPr>
                    <w:rPrChange w:id="1889" w:author="vopatrilova" w:date="2018-11-21T13:31:00Z">
                      <w:rPr>
                        <w:color w:val="0000FF" w:themeColor="hyperlink"/>
                        <w:u w:val="single"/>
                      </w:rPr>
                    </w:rPrChange>
                  </w:rPr>
                  <w:delText>hiyong</w:delText>
                </w:r>
              </w:del>
            </w:ins>
            <w:ins w:id="1890" w:author="Jiří Vojtěšek" w:date="2018-11-24T21:23:00Z">
              <w:r w:rsidR="00EB0DED">
                <w:t>.</w:t>
              </w:r>
            </w:ins>
            <w:ins w:id="1891" w:author="vopatrilova" w:date="2018-11-12T10:44:00Z">
              <w:r w:rsidRPr="002F5441">
                <w:rPr>
                  <w:rPrChange w:id="1892" w:author="vopatrilova" w:date="2018-11-21T13:31:00Z">
                    <w:rPr>
                      <w:color w:val="0000FF" w:themeColor="hyperlink"/>
                      <w:u w:val="single"/>
                    </w:rPr>
                  </w:rPrChange>
                </w:rPr>
                <w:t xml:space="preserve"> a J</w:t>
              </w:r>
            </w:ins>
            <w:ins w:id="1893" w:author="Jiří Vojtěšek" w:date="2018-11-24T21:23:00Z">
              <w:r w:rsidR="00EB0DED">
                <w:t>.</w:t>
              </w:r>
            </w:ins>
            <w:proofErr w:type="gramEnd"/>
            <w:ins w:id="1894" w:author="vopatrilova" w:date="2018-11-12T10:44:00Z">
              <w:del w:id="1895" w:author="Jiří Vojtěšek" w:date="2018-11-24T21:23:00Z">
                <w:r w:rsidRPr="002F5441" w:rsidDel="00EB0DED">
                  <w:rPr>
                    <w:rPrChange w:id="1896" w:author="vopatrilova" w:date="2018-11-21T13:31:00Z">
                      <w:rPr>
                        <w:color w:val="0000FF" w:themeColor="hyperlink"/>
                        <w:u w:val="single"/>
                      </w:rPr>
                    </w:rPrChange>
                  </w:rPr>
                  <w:delText>ie</w:delText>
                </w:r>
              </w:del>
              <w:r w:rsidRPr="002F5441">
                <w:rPr>
                  <w:rPrChange w:id="1897" w:author="vopatrilova" w:date="2018-11-21T13:31:00Z">
                    <w:rPr>
                      <w:color w:val="0000FF" w:themeColor="hyperlink"/>
                      <w:u w:val="single"/>
                    </w:rPr>
                  </w:rPrChange>
                </w:rPr>
                <w:t xml:space="preserve"> HUANG</w:t>
              </w:r>
              <w:r w:rsidRPr="002F5441">
                <w:rPr>
                  <w:i/>
                  <w:rPrChange w:id="1898" w:author="vopatrilova" w:date="2018-11-21T13:31:00Z">
                    <w:rPr>
                      <w:i/>
                      <w:color w:val="0000FF" w:themeColor="hyperlink"/>
                      <w:u w:val="single"/>
                    </w:rPr>
                  </w:rPrChange>
                </w:rPr>
                <w:t>. Stabilization and regulation of nonlinear systems: a robust and adaptive approach</w:t>
              </w:r>
              <w:r w:rsidRPr="002F5441">
                <w:rPr>
                  <w:rPrChange w:id="1899" w:author="vopatrilova" w:date="2018-11-21T13:31:00Z">
                    <w:rPr>
                      <w:color w:val="0000FF" w:themeColor="hyperlink"/>
                      <w:u w:val="single"/>
                    </w:rPr>
                  </w:rPrChange>
                </w:rPr>
                <w:t>. Cham: Springer, [2015], xix, 356. Advanced textbooks in control and signal processing. ISBN 978-3-319-08833-4. Dostupné také z: http://www.loc.gov/catdir/enhancements/fy1412/2014946592-d.html</w:t>
              </w:r>
            </w:ins>
          </w:p>
          <w:p w:rsidR="00C557F3" w:rsidRPr="00CE79CC" w:rsidDel="002633EA" w:rsidRDefault="002F5441" w:rsidP="002633EA">
            <w:pPr>
              <w:jc w:val="both"/>
              <w:rPr>
                <w:del w:id="1900" w:author="vopatrilova" w:date="2018-11-12T10:44:00Z"/>
              </w:rPr>
            </w:pPr>
            <w:ins w:id="1901" w:author="vopatrilova" w:date="2018-11-12T10:44:00Z">
              <w:r w:rsidRPr="002F5441">
                <w:rPr>
                  <w:rPrChange w:id="1902" w:author="vopatrilova" w:date="2018-11-21T13:31:00Z">
                    <w:rPr>
                      <w:color w:val="0000FF" w:themeColor="hyperlink"/>
                      <w:u w:val="single"/>
                    </w:rPr>
                  </w:rPrChange>
                </w:rPr>
                <w:t>O'DWYER, A</w:t>
              </w:r>
              <w:del w:id="1903" w:author="Jiří Vojtěšek" w:date="2018-11-24T21:23:00Z">
                <w:r w:rsidRPr="002F5441" w:rsidDel="00EB0DED">
                  <w:rPr>
                    <w:rPrChange w:id="1904" w:author="vopatrilova" w:date="2018-11-21T13:31:00Z">
                      <w:rPr>
                        <w:color w:val="0000FF" w:themeColor="hyperlink"/>
                        <w:u w:val="single"/>
                      </w:rPr>
                    </w:rPrChange>
                  </w:rPr>
                  <w:delText>idan</w:delText>
                </w:r>
              </w:del>
              <w:r w:rsidRPr="002F5441">
                <w:rPr>
                  <w:rPrChange w:id="1905" w:author="vopatrilova" w:date="2018-11-21T13:31:00Z">
                    <w:rPr>
                      <w:color w:val="0000FF" w:themeColor="hyperlink"/>
                      <w:u w:val="single"/>
                    </w:rPr>
                  </w:rPrChange>
                </w:rPr>
                <w:t xml:space="preserve">. </w:t>
              </w:r>
              <w:r w:rsidRPr="002F5441">
                <w:rPr>
                  <w:i/>
                  <w:rPrChange w:id="1906" w:author="vopatrilova" w:date="2018-11-21T13:31:00Z">
                    <w:rPr>
                      <w:i/>
                      <w:color w:val="0000FF" w:themeColor="hyperlink"/>
                      <w:u w:val="single"/>
                    </w:rPr>
                  </w:rPrChange>
                </w:rPr>
                <w:t>Handbook of PI and PID controller tuning rules</w:t>
              </w:r>
              <w:r w:rsidRPr="002F5441">
                <w:rPr>
                  <w:rPrChange w:id="1907" w:author="vopatrilova" w:date="2018-11-21T13:31:00Z">
                    <w:rPr>
                      <w:color w:val="0000FF" w:themeColor="hyperlink"/>
                      <w:u w:val="single"/>
                    </w:rPr>
                  </w:rPrChange>
                </w:rPr>
                <w:t>. 3rd ed. London: Imperial College Press, 2009, xiii, 608 s. ISBN 978-1-84816-242-6.</w:t>
              </w:r>
            </w:ins>
            <w:del w:id="1908" w:author="vopatrilova" w:date="2018-11-12T10:44:00Z">
              <w:r w:rsidRPr="002F5441">
                <w:rPr>
                  <w:rPrChange w:id="1909" w:author="vopatrilova" w:date="2018-11-21T13:31:00Z">
                    <w:rPr>
                      <w:color w:val="0000FF" w:themeColor="hyperlink"/>
                      <w:u w:val="single"/>
                    </w:rPr>
                  </w:rPrChange>
                </w:rPr>
                <w:delText xml:space="preserve">BOBÁL, Vladimír. </w:delText>
              </w:r>
              <w:r w:rsidRPr="002F5441">
                <w:rPr>
                  <w:i/>
                  <w:rPrChange w:id="1910" w:author="vopatrilova" w:date="2018-11-21T13:31:00Z">
                    <w:rPr>
                      <w:i/>
                      <w:color w:val="0000FF" w:themeColor="hyperlink"/>
                      <w:u w:val="single"/>
                    </w:rPr>
                  </w:rPrChange>
                </w:rPr>
                <w:delText>Digital self-tuning controllers: algorithms, implementation and applications</w:delText>
              </w:r>
              <w:r w:rsidRPr="002F5441">
                <w:rPr>
                  <w:rPrChange w:id="1911" w:author="vopatrilova" w:date="2018-11-21T13:31:00Z">
                    <w:rPr>
                      <w:color w:val="0000FF" w:themeColor="hyperlink"/>
                      <w:u w:val="single"/>
                    </w:rPr>
                  </w:rPrChange>
                </w:rPr>
                <w:delText xml:space="preserve">. London: Springer, c2005, xvi, 317 s. Advanced textbooks in control and signal processing. ISBN 1-85233-980-2. </w:delText>
              </w:r>
            </w:del>
          </w:p>
          <w:p w:rsidR="00C557F3" w:rsidRPr="00CE79CC" w:rsidDel="002633EA" w:rsidRDefault="002F5441" w:rsidP="000132AE">
            <w:pPr>
              <w:jc w:val="both"/>
              <w:rPr>
                <w:del w:id="1912" w:author="vopatrilova" w:date="2018-11-12T10:44:00Z"/>
              </w:rPr>
            </w:pPr>
            <w:del w:id="1913" w:author="vopatrilova" w:date="2018-11-12T10:44:00Z">
              <w:r w:rsidRPr="002F5441">
                <w:rPr>
                  <w:rPrChange w:id="1914" w:author="vopatrilova" w:date="2018-11-21T13:31:00Z">
                    <w:rPr>
                      <w:color w:val="0000FF" w:themeColor="hyperlink"/>
                      <w:u w:val="single"/>
                    </w:rPr>
                  </w:rPrChange>
                </w:rPr>
                <w:delText xml:space="preserve">BOBÁL, Vladimír. </w:delText>
              </w:r>
              <w:r w:rsidRPr="002F5441">
                <w:rPr>
                  <w:i/>
                  <w:rPrChange w:id="1915" w:author="vopatrilova" w:date="2018-11-21T13:31:00Z">
                    <w:rPr>
                      <w:i/>
                      <w:color w:val="0000FF" w:themeColor="hyperlink"/>
                      <w:u w:val="single"/>
                    </w:rPr>
                  </w:rPrChange>
                </w:rPr>
                <w:delText>Identifikace systémů</w:delText>
              </w:r>
              <w:r w:rsidRPr="002F5441">
                <w:rPr>
                  <w:rPrChange w:id="1916" w:author="vopatrilova" w:date="2018-11-21T13:31:00Z">
                    <w:rPr>
                      <w:color w:val="0000FF" w:themeColor="hyperlink"/>
                      <w:u w:val="single"/>
                    </w:rPr>
                  </w:rPrChange>
                </w:rPr>
                <w:delText xml:space="preserve">. Zlín: Univerzita Tomáše Bati ve Zlíně, 2009, 128 s. ISBN 978-80-7318-888-7. </w:delText>
              </w:r>
            </w:del>
          </w:p>
          <w:p w:rsidR="00C557F3" w:rsidRPr="00CE79CC" w:rsidRDefault="002F5441" w:rsidP="000132AE">
            <w:pPr>
              <w:jc w:val="both"/>
            </w:pPr>
            <w:del w:id="1917" w:author="vopatrilova" w:date="2018-11-12T10:44:00Z">
              <w:r w:rsidRPr="002F5441">
                <w:rPr>
                  <w:rPrChange w:id="1918" w:author="vopatrilova" w:date="2018-11-21T13:31:00Z">
                    <w:rPr>
                      <w:color w:val="0000FF" w:themeColor="hyperlink"/>
                      <w:u w:val="single"/>
                    </w:rPr>
                  </w:rPrChange>
                </w:rPr>
                <w:delText xml:space="preserve">BOLTON, W. </w:delText>
              </w:r>
              <w:r w:rsidRPr="002F5441">
                <w:rPr>
                  <w:i/>
                  <w:rPrChange w:id="1919" w:author="vopatrilova" w:date="2018-11-21T13:31:00Z">
                    <w:rPr>
                      <w:i/>
                      <w:color w:val="0000FF" w:themeColor="hyperlink"/>
                      <w:u w:val="single"/>
                    </w:rPr>
                  </w:rPrChange>
                </w:rPr>
                <w:delText>Programmable logic controllers</w:delText>
              </w:r>
              <w:r w:rsidRPr="002F5441">
                <w:rPr>
                  <w:rPrChange w:id="1920" w:author="vopatrilova" w:date="2018-11-21T13:31:00Z">
                    <w:rPr>
                      <w:color w:val="0000FF" w:themeColor="hyperlink"/>
                      <w:u w:val="single"/>
                    </w:rPr>
                  </w:rPrChange>
                </w:rPr>
                <w:delText>. 5th ed. Oxford: Newnes, c2009, xii, 400 s. ISBN 978-1-85617-751-1.</w:delText>
              </w:r>
            </w:del>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lastRenderedPageBreak/>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25</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933"/>
        </w:trPr>
        <w:tc>
          <w:tcPr>
            <w:tcW w:w="9855" w:type="dxa"/>
            <w:gridSpan w:val="8"/>
          </w:tcPr>
          <w:p w:rsidR="00C557F3" w:rsidRPr="00C557F3" w:rsidRDefault="00C557F3" w:rsidP="000132AE">
            <w:pPr>
              <w:jc w:val="both"/>
            </w:pPr>
            <w:r w:rsidRPr="00C557F3">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t xml:space="preserve"> </w:t>
            </w:r>
          </w:p>
        </w:tc>
      </w:tr>
    </w:tbl>
    <w:p w:rsidR="00C557F3" w:rsidRDefault="00C557F3" w:rsidP="00C557F3">
      <w:pPr>
        <w:rPr>
          <w:ins w:id="1921" w:author="vopatrilova" w:date="2018-11-16T09:35:00Z"/>
        </w:rPr>
      </w:pPr>
    </w:p>
    <w:p w:rsidR="00527739" w:rsidRDefault="00527739" w:rsidP="00C557F3">
      <w:pPr>
        <w:rPr>
          <w:ins w:id="1922" w:author="vopatrilova" w:date="2018-11-16T09:35:00Z"/>
        </w:rPr>
      </w:pPr>
    </w:p>
    <w:p w:rsidR="00527739" w:rsidRDefault="00527739" w:rsidP="00C557F3">
      <w:pPr>
        <w:rPr>
          <w:ins w:id="1923" w:author="vopatrilova" w:date="2018-11-16T09:35:00Z"/>
        </w:rPr>
      </w:pPr>
    </w:p>
    <w:p w:rsidR="00527739" w:rsidRDefault="00527739" w:rsidP="00C557F3">
      <w:pPr>
        <w:rPr>
          <w:ins w:id="1924" w:author="vopatrilova" w:date="2018-11-16T09:35:00Z"/>
        </w:rPr>
      </w:pPr>
    </w:p>
    <w:p w:rsidR="00527739" w:rsidRDefault="00527739" w:rsidP="00C557F3">
      <w:pPr>
        <w:rPr>
          <w:ins w:id="1925" w:author="vopatrilova" w:date="2018-11-16T09:35:00Z"/>
        </w:rPr>
      </w:pPr>
    </w:p>
    <w:p w:rsidR="00527739" w:rsidRDefault="00527739" w:rsidP="00C557F3">
      <w:pPr>
        <w:rPr>
          <w:ins w:id="1926" w:author="vopatrilova" w:date="2018-11-16T09:35:00Z"/>
        </w:rPr>
      </w:pPr>
    </w:p>
    <w:p w:rsidR="00527739" w:rsidRDefault="00527739" w:rsidP="00C557F3">
      <w:pPr>
        <w:rPr>
          <w:ins w:id="1927" w:author="vopatrilova" w:date="2018-11-16T09:35:00Z"/>
        </w:rPr>
      </w:pPr>
    </w:p>
    <w:p w:rsidR="00527739" w:rsidRDefault="00527739" w:rsidP="00C557F3">
      <w:pPr>
        <w:rPr>
          <w:ins w:id="1928" w:author="vopatrilova" w:date="2018-11-16T09:35:00Z"/>
        </w:rPr>
      </w:pPr>
    </w:p>
    <w:p w:rsidR="00527739" w:rsidRDefault="00527739" w:rsidP="00C557F3">
      <w:pPr>
        <w:rPr>
          <w:ins w:id="1929" w:author="vopatrilova" w:date="2018-11-16T09:35:00Z"/>
        </w:rPr>
      </w:pPr>
    </w:p>
    <w:p w:rsidR="00527739" w:rsidRDefault="00527739" w:rsidP="00C557F3">
      <w:pPr>
        <w:rPr>
          <w:ins w:id="1930" w:author="vopatrilova" w:date="2018-11-16T09:35:00Z"/>
        </w:rPr>
      </w:pPr>
    </w:p>
    <w:p w:rsidR="00527739" w:rsidRDefault="00527739" w:rsidP="00C557F3">
      <w:pPr>
        <w:rPr>
          <w:ins w:id="1931" w:author="vopatrilova" w:date="2018-11-16T09:35:00Z"/>
        </w:rPr>
      </w:pPr>
    </w:p>
    <w:p w:rsidR="00527739" w:rsidRDefault="00527739" w:rsidP="00C557F3">
      <w:pPr>
        <w:rPr>
          <w:ins w:id="1932" w:author="vopatrilova" w:date="2018-11-16T09:35:00Z"/>
        </w:rPr>
      </w:pPr>
    </w:p>
    <w:p w:rsidR="00527739" w:rsidRDefault="00527739" w:rsidP="00C557F3">
      <w:pPr>
        <w:rPr>
          <w:ins w:id="1933" w:author="vopatrilova" w:date="2018-11-16T09:35:00Z"/>
        </w:rPr>
      </w:pPr>
    </w:p>
    <w:p w:rsidR="00527739" w:rsidRDefault="00527739" w:rsidP="00C557F3">
      <w:pPr>
        <w:rPr>
          <w:ins w:id="1934" w:author="vopatrilova" w:date="2018-11-16T09:35:00Z"/>
        </w:rPr>
      </w:pPr>
    </w:p>
    <w:p w:rsidR="00527739" w:rsidRDefault="00527739" w:rsidP="00C557F3">
      <w:pPr>
        <w:rPr>
          <w:ins w:id="1935" w:author="vopatrilova" w:date="2018-11-16T09:35:00Z"/>
        </w:rPr>
      </w:pPr>
    </w:p>
    <w:p w:rsidR="00527739" w:rsidRDefault="00527739" w:rsidP="00C557F3">
      <w:pPr>
        <w:rPr>
          <w:ins w:id="1936" w:author="vopatrilova" w:date="2018-11-16T09:35:00Z"/>
        </w:rPr>
      </w:pPr>
    </w:p>
    <w:p w:rsidR="00527739" w:rsidRDefault="00527739" w:rsidP="00C557F3">
      <w:pPr>
        <w:rPr>
          <w:ins w:id="1937" w:author="vopatrilova" w:date="2018-11-16T09:35:00Z"/>
        </w:rPr>
      </w:pPr>
    </w:p>
    <w:p w:rsidR="00527739" w:rsidRDefault="00527739" w:rsidP="00C557F3">
      <w:pPr>
        <w:rPr>
          <w:ins w:id="1938" w:author="vopatrilova" w:date="2018-11-16T09:35:00Z"/>
        </w:rPr>
      </w:pPr>
    </w:p>
    <w:p w:rsidR="00527739" w:rsidRDefault="00527739" w:rsidP="00C557F3">
      <w:pPr>
        <w:rPr>
          <w:ins w:id="1939" w:author="vopatrilova" w:date="2018-11-16T09:35:00Z"/>
        </w:rPr>
      </w:pPr>
    </w:p>
    <w:p w:rsidR="00527739" w:rsidRDefault="00527739" w:rsidP="00C557F3">
      <w:pPr>
        <w:rPr>
          <w:ins w:id="1940" w:author="vopatrilova" w:date="2018-11-16T09:35:00Z"/>
        </w:rPr>
      </w:pPr>
    </w:p>
    <w:p w:rsidR="00527739" w:rsidRDefault="00527739" w:rsidP="00C557F3">
      <w:pPr>
        <w:rPr>
          <w:ins w:id="1941" w:author="vopatrilova" w:date="2018-11-16T09:35:00Z"/>
        </w:rPr>
      </w:pPr>
    </w:p>
    <w:p w:rsidR="00527739" w:rsidRDefault="00527739" w:rsidP="00C557F3">
      <w:pPr>
        <w:rPr>
          <w:ins w:id="1942" w:author="vopatrilova" w:date="2018-11-16T09:35:00Z"/>
        </w:rPr>
      </w:pPr>
    </w:p>
    <w:p w:rsidR="00527739" w:rsidRDefault="00527739" w:rsidP="00C557F3">
      <w:pPr>
        <w:rPr>
          <w:ins w:id="1943" w:author="vopatrilova" w:date="2018-11-16T09:35:00Z"/>
        </w:rPr>
      </w:pPr>
    </w:p>
    <w:p w:rsidR="00527739" w:rsidRDefault="00527739" w:rsidP="00C557F3">
      <w:pPr>
        <w:rPr>
          <w:ins w:id="1944" w:author="vopatrilova" w:date="2018-11-16T09:35:00Z"/>
        </w:rPr>
      </w:pPr>
    </w:p>
    <w:p w:rsidR="00527739" w:rsidRDefault="00527739" w:rsidP="00C557F3">
      <w:pPr>
        <w:rPr>
          <w:ins w:id="1945" w:author="vopatrilova" w:date="2018-11-16T09:35:00Z"/>
        </w:rPr>
      </w:pPr>
    </w:p>
    <w:p w:rsidR="00527739" w:rsidRDefault="00527739" w:rsidP="00C557F3">
      <w:pPr>
        <w:rPr>
          <w:ins w:id="1946" w:author="vopatrilova" w:date="2018-11-16T09:35:00Z"/>
        </w:rPr>
      </w:pPr>
    </w:p>
    <w:p w:rsidR="00527739" w:rsidRDefault="00527739" w:rsidP="00C557F3">
      <w:pPr>
        <w:rPr>
          <w:ins w:id="1947" w:author="vopatrilova" w:date="2018-11-16T09:35:00Z"/>
        </w:rPr>
      </w:pPr>
    </w:p>
    <w:p w:rsidR="00527739" w:rsidRDefault="00527739" w:rsidP="00C557F3">
      <w:pPr>
        <w:rPr>
          <w:ins w:id="1948" w:author="vopatrilova" w:date="2018-11-16T09:35:00Z"/>
        </w:rPr>
      </w:pPr>
    </w:p>
    <w:p w:rsidR="00527739" w:rsidRDefault="00527739" w:rsidP="00C557F3">
      <w:pPr>
        <w:rPr>
          <w:ins w:id="1949" w:author="vopatrilova" w:date="2018-11-16T09:35:00Z"/>
        </w:rPr>
      </w:pPr>
    </w:p>
    <w:p w:rsidR="00527739" w:rsidRDefault="00527739" w:rsidP="00C557F3">
      <w:pPr>
        <w:rPr>
          <w:ins w:id="1950" w:author="vopatrilova" w:date="2018-11-16T09:35:00Z"/>
        </w:rPr>
      </w:pPr>
    </w:p>
    <w:p w:rsidR="00527739" w:rsidRDefault="00527739" w:rsidP="00C557F3">
      <w:pPr>
        <w:rPr>
          <w:ins w:id="1951" w:author="vopatrilova" w:date="2018-11-16T09:35:00Z"/>
        </w:rPr>
      </w:pPr>
    </w:p>
    <w:p w:rsidR="00527739" w:rsidRDefault="00527739" w:rsidP="00C557F3">
      <w:pPr>
        <w:rPr>
          <w:ins w:id="1952" w:author="vopatrilova" w:date="2018-11-16T09:35:00Z"/>
        </w:rPr>
      </w:pPr>
    </w:p>
    <w:p w:rsidR="00527739" w:rsidRDefault="00527739" w:rsidP="00C557F3">
      <w:pPr>
        <w:rPr>
          <w:ins w:id="1953" w:author="vopatrilova" w:date="2018-11-16T09:35:00Z"/>
        </w:rPr>
      </w:pPr>
    </w:p>
    <w:p w:rsidR="00527739" w:rsidRDefault="00527739" w:rsidP="00C557F3">
      <w:pPr>
        <w:rPr>
          <w:ins w:id="1954" w:author="vopatrilova" w:date="2018-11-16T09:35:00Z"/>
        </w:rPr>
      </w:pPr>
    </w:p>
    <w:p w:rsidR="00527739" w:rsidRDefault="00527739" w:rsidP="00C557F3">
      <w:pPr>
        <w:rPr>
          <w:ins w:id="1955" w:author="vopatrilova" w:date="2018-11-16T09:35:00Z"/>
        </w:rPr>
      </w:pPr>
    </w:p>
    <w:p w:rsidR="00527739" w:rsidRDefault="00527739" w:rsidP="00C557F3">
      <w:pPr>
        <w:rPr>
          <w:ins w:id="1956" w:author="vopatrilova" w:date="2018-11-16T09:35:00Z"/>
        </w:rPr>
      </w:pPr>
    </w:p>
    <w:p w:rsidR="00527739" w:rsidRDefault="00527739" w:rsidP="00C557F3">
      <w:pPr>
        <w:rPr>
          <w:ins w:id="1957" w:author="vopatrilova" w:date="2018-11-16T09:35:00Z"/>
        </w:rPr>
      </w:pPr>
    </w:p>
    <w:p w:rsidR="00527739" w:rsidRDefault="00527739" w:rsidP="00C557F3">
      <w:pPr>
        <w:rPr>
          <w:ins w:id="1958" w:author="vopatrilova" w:date="2018-11-16T09:35:00Z"/>
        </w:rPr>
      </w:pPr>
    </w:p>
    <w:p w:rsidR="00527739" w:rsidRDefault="00527739" w:rsidP="00C557F3">
      <w:pPr>
        <w:rPr>
          <w:ins w:id="1959" w:author="vopatrilova" w:date="2018-11-16T09:35:00Z"/>
        </w:rPr>
      </w:pPr>
    </w:p>
    <w:p w:rsidR="00527739" w:rsidRDefault="00527739" w:rsidP="00C557F3">
      <w:pPr>
        <w:rPr>
          <w:ins w:id="1960" w:author="vopatrilova" w:date="2018-11-16T09:35:00Z"/>
        </w:rPr>
      </w:pPr>
    </w:p>
    <w:p w:rsidR="00527739" w:rsidRDefault="00527739" w:rsidP="00C557F3">
      <w:pPr>
        <w:rPr>
          <w:ins w:id="1961" w:author="vopatrilova" w:date="2018-11-16T09:35:00Z"/>
        </w:rPr>
      </w:pPr>
    </w:p>
    <w:p w:rsidR="00527739" w:rsidRDefault="00527739" w:rsidP="00C557F3">
      <w:pPr>
        <w:rPr>
          <w:ins w:id="1962" w:author="vopatrilova" w:date="2018-11-16T09:35:00Z"/>
        </w:rPr>
      </w:pPr>
    </w:p>
    <w:p w:rsidR="00527739" w:rsidRDefault="00527739" w:rsidP="00C557F3">
      <w:pPr>
        <w:rPr>
          <w:ins w:id="1963" w:author="vopatrilova" w:date="2018-11-16T09:35:00Z"/>
        </w:rPr>
      </w:pPr>
    </w:p>
    <w:p w:rsidR="00527739" w:rsidRDefault="00527739" w:rsidP="00C557F3">
      <w:pPr>
        <w:rPr>
          <w:ins w:id="1964" w:author="vopatrilova" w:date="2018-11-16T09:35:00Z"/>
        </w:rPr>
      </w:pPr>
    </w:p>
    <w:p w:rsidR="00527739" w:rsidRDefault="00527739" w:rsidP="00C557F3">
      <w:pPr>
        <w:rPr>
          <w:ins w:id="1965" w:author="vopatrilova" w:date="2018-11-16T09:35:00Z"/>
        </w:rPr>
      </w:pPr>
    </w:p>
    <w:p w:rsidR="00527739" w:rsidRDefault="00527739" w:rsidP="00C557F3">
      <w:pPr>
        <w:rPr>
          <w:ins w:id="1966" w:author="vopatrilova" w:date="2018-11-16T09:35:00Z"/>
        </w:rPr>
      </w:pPr>
    </w:p>
    <w:p w:rsidR="00527739" w:rsidRDefault="00527739" w:rsidP="00C557F3">
      <w:pPr>
        <w:rPr>
          <w:ins w:id="1967" w:author="vopatrilova" w:date="2018-11-16T09:35:00Z"/>
        </w:rPr>
      </w:pPr>
    </w:p>
    <w:p w:rsidR="00527739" w:rsidRDefault="00527739" w:rsidP="00C557F3">
      <w:pPr>
        <w:rPr>
          <w:ins w:id="1968" w:author="vopatrilova" w:date="2018-11-16T09:35:00Z"/>
        </w:rPr>
      </w:pPr>
    </w:p>
    <w:p w:rsidR="00527739" w:rsidRDefault="00527739" w:rsidP="00C557F3">
      <w:pPr>
        <w:rPr>
          <w:ins w:id="1969" w:author="vopatrilova" w:date="2018-11-16T09:35:00Z"/>
        </w:rPr>
      </w:pPr>
    </w:p>
    <w:p w:rsidR="00527739" w:rsidRDefault="00527739" w:rsidP="00C557F3">
      <w:pPr>
        <w:rPr>
          <w:ins w:id="1970" w:author="vopatrilova" w:date="2018-11-16T09:35:00Z"/>
        </w:rPr>
      </w:pPr>
    </w:p>
    <w:p w:rsidR="00527739" w:rsidRDefault="00527739" w:rsidP="00C557F3">
      <w:pPr>
        <w:rPr>
          <w:ins w:id="1971" w:author="vopatrilova" w:date="2018-11-16T09:35:00Z"/>
        </w:rPr>
      </w:pPr>
    </w:p>
    <w:p w:rsidR="00527739" w:rsidRDefault="00527739" w:rsidP="00C557F3">
      <w:pPr>
        <w:rPr>
          <w:ins w:id="1972" w:author="vopatrilova" w:date="2018-11-16T09:35:00Z"/>
        </w:rPr>
      </w:pPr>
    </w:p>
    <w:p w:rsidR="00527739" w:rsidRDefault="00527739" w:rsidP="00C557F3">
      <w:pPr>
        <w:rPr>
          <w:ins w:id="1973" w:author="vopatrilova" w:date="2018-11-16T09:35:00Z"/>
        </w:rPr>
      </w:pPr>
    </w:p>
    <w:p w:rsidR="00527739" w:rsidRDefault="00527739" w:rsidP="00C557F3">
      <w:pPr>
        <w:rPr>
          <w:ins w:id="1974" w:author="vopatrilova" w:date="2018-11-16T09:35:00Z"/>
        </w:rPr>
      </w:pPr>
    </w:p>
    <w:p w:rsidR="00527739" w:rsidRDefault="00527739" w:rsidP="00C557F3">
      <w:pPr>
        <w:rPr>
          <w:ins w:id="1975" w:author="vopatrilova" w:date="2018-11-16T09:35:00Z"/>
        </w:rPr>
      </w:pPr>
    </w:p>
    <w:p w:rsidR="00527739" w:rsidRDefault="00527739" w:rsidP="00C557F3">
      <w:pPr>
        <w:rPr>
          <w:ins w:id="1976" w:author="vopatrilova" w:date="2018-11-16T09:35:00Z"/>
        </w:rPr>
      </w:pPr>
    </w:p>
    <w:p w:rsidR="00527739" w:rsidRPr="00C557F3" w:rsidRDefault="00527739" w:rsidP="00C557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57F3" w:rsidRPr="00C557F3" w:rsidTr="000132AE">
        <w:tc>
          <w:tcPr>
            <w:tcW w:w="9855" w:type="dxa"/>
            <w:gridSpan w:val="7"/>
            <w:tcBorders>
              <w:bottom w:val="double" w:sz="4" w:space="0" w:color="auto"/>
            </w:tcBorders>
            <w:shd w:val="clear" w:color="auto" w:fill="BDD6EE"/>
          </w:tcPr>
          <w:p w:rsidR="00C557F3" w:rsidRPr="00C557F3" w:rsidRDefault="00C557F3" w:rsidP="000132AE">
            <w:pPr>
              <w:tabs>
                <w:tab w:val="right" w:pos="9468"/>
              </w:tabs>
              <w:jc w:val="both"/>
              <w:rPr>
                <w:b/>
                <w:sz w:val="28"/>
              </w:rPr>
            </w:pPr>
            <w:r w:rsidRPr="00C557F3">
              <w:br w:type="page"/>
            </w:r>
            <w:r w:rsidRPr="00C557F3">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1977" w:author="vopatrilova" w:date="2018-11-17T11:32:00Z">
              <w:r w:rsidR="002F5441" w:rsidRPr="002F5441">
                <w:rPr>
                  <w:rStyle w:val="Odkazintenzivn"/>
                  <w:rPrChange w:id="1978" w:author="vopatrilova" w:date="2018-11-17T11:32:00Z">
                    <w:rPr>
                      <w:b/>
                      <w:color w:val="0000FF" w:themeColor="hyperlink"/>
                      <w:u w:val="single"/>
                    </w:rPr>
                  </w:rPrChange>
                </w:rPr>
                <w:t>Abecední seznam</w:t>
              </w:r>
            </w:ins>
            <w:del w:id="1979"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6"/>
            <w:tcBorders>
              <w:top w:val="double" w:sz="4" w:space="0" w:color="auto"/>
            </w:tcBorders>
          </w:tcPr>
          <w:p w:rsidR="00977522" w:rsidRDefault="00C557F3">
            <w:pPr>
              <w:jc w:val="both"/>
            </w:pPr>
            <w:bookmarkStart w:id="1980" w:name="prumysl4"/>
            <w:r w:rsidRPr="00C557F3">
              <w:t>Průmysl 4.0</w:t>
            </w:r>
            <w:bookmarkEnd w:id="1980"/>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3"/>
          </w:tcPr>
          <w:p w:rsidR="00C557F3" w:rsidRPr="00C557F3" w:rsidRDefault="00C557F3" w:rsidP="000132AE">
            <w:pPr>
              <w:jc w:val="both"/>
            </w:pPr>
            <w:r w:rsidRPr="00C557F3">
              <w:t>Povinný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2/ZS</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6"/>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3"/>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6"/>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Úspěšné a samostatné vypracování všech zadaných úloh v průběhu semestru. </w:t>
            </w:r>
          </w:p>
          <w:p w:rsidR="00C557F3" w:rsidRPr="00C557F3" w:rsidRDefault="00C557F3" w:rsidP="000132AE">
            <w:pPr>
              <w:jc w:val="both"/>
            </w:pPr>
            <w:r w:rsidRPr="00C557F3">
              <w:t xml:space="preserve">3. Úspěšné absolvování písemné části zkoušky – test a příklady. </w:t>
            </w:r>
          </w:p>
          <w:p w:rsidR="00C557F3" w:rsidRPr="00C557F3" w:rsidRDefault="00C557F3" w:rsidP="000132AE">
            <w:pPr>
              <w:jc w:val="both"/>
            </w:pPr>
            <w:r w:rsidRPr="00C557F3">
              <w:t>4. Úspěšné absolvování ústní části zkoušky.</w:t>
            </w:r>
          </w:p>
        </w:tc>
      </w:tr>
      <w:tr w:rsidR="00C557F3" w:rsidRPr="00C557F3" w:rsidTr="000132AE">
        <w:trPr>
          <w:trHeight w:val="554"/>
        </w:trPr>
        <w:tc>
          <w:tcPr>
            <w:tcW w:w="9855" w:type="dxa"/>
            <w:gridSpan w:val="7"/>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6"/>
            <w:tcBorders>
              <w:top w:val="nil"/>
            </w:tcBorders>
          </w:tcPr>
          <w:p w:rsidR="00C557F3" w:rsidRPr="00C557F3" w:rsidRDefault="00C557F3" w:rsidP="000132AE">
            <w:pPr>
              <w:jc w:val="both"/>
            </w:pPr>
            <w:r w:rsidRPr="00C557F3">
              <w:t>doc. Ing. Lubomír Vašek,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6"/>
            <w:tcBorders>
              <w:top w:val="nil"/>
            </w:tcBorders>
          </w:tcPr>
          <w:p w:rsidR="00C557F3" w:rsidRPr="00C557F3" w:rsidRDefault="00C557F3" w:rsidP="000132AE">
            <w:pPr>
              <w:jc w:val="both"/>
            </w:pPr>
            <w:r w:rsidRPr="00C557F3">
              <w:t>Metodicky, přednáší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6"/>
            <w:tcBorders>
              <w:bottom w:val="nil"/>
            </w:tcBorders>
          </w:tcPr>
          <w:p w:rsidR="00C557F3" w:rsidRPr="00C557F3" w:rsidRDefault="00C557F3" w:rsidP="000132AE">
            <w:pPr>
              <w:jc w:val="both"/>
            </w:pPr>
            <w:r w:rsidRPr="00C557F3">
              <w:t xml:space="preserve">doc. Ing. Lubomír Vašek, CSc. (přednášky 75%), Ing. Viliam Dolinay, </w:t>
            </w:r>
            <w:proofErr w:type="gramStart"/>
            <w:r w:rsidRPr="00C557F3">
              <w:t>Ph,D. (přednášky</w:t>
            </w:r>
            <w:proofErr w:type="gramEnd"/>
            <w:r w:rsidRPr="00C557F3">
              <w:t xml:space="preserve"> 25%)</w:t>
            </w:r>
          </w:p>
        </w:tc>
      </w:tr>
      <w:tr w:rsidR="00C557F3" w:rsidRPr="00C557F3" w:rsidTr="000132AE">
        <w:trPr>
          <w:trHeight w:val="554"/>
        </w:trPr>
        <w:tc>
          <w:tcPr>
            <w:tcW w:w="9855" w:type="dxa"/>
            <w:gridSpan w:val="7"/>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6"/>
            <w:tcBorders>
              <w:bottom w:val="nil"/>
            </w:tcBorders>
          </w:tcPr>
          <w:p w:rsidR="00C557F3" w:rsidRPr="00C557F3" w:rsidRDefault="00C557F3" w:rsidP="000132AE">
            <w:pPr>
              <w:jc w:val="both"/>
            </w:pPr>
          </w:p>
        </w:tc>
      </w:tr>
      <w:tr w:rsidR="00C557F3" w:rsidRPr="00C557F3" w:rsidTr="000132AE">
        <w:trPr>
          <w:trHeight w:val="558"/>
        </w:trPr>
        <w:tc>
          <w:tcPr>
            <w:tcW w:w="9855" w:type="dxa"/>
            <w:gridSpan w:val="7"/>
            <w:tcBorders>
              <w:top w:val="nil"/>
              <w:bottom w:val="single" w:sz="12" w:space="0" w:color="auto"/>
            </w:tcBorders>
          </w:tcPr>
          <w:p w:rsidR="00C557F3" w:rsidRPr="00C557F3" w:rsidRDefault="00C557F3" w:rsidP="000132AE">
            <w:pPr>
              <w:jc w:val="both"/>
              <w:rPr>
                <w:sz w:val="22"/>
                <w:szCs w:val="22"/>
              </w:rPr>
            </w:pPr>
            <w:r w:rsidRPr="00C557F3">
              <w:rPr>
                <w:sz w:val="22"/>
                <w:szCs w:val="22"/>
              </w:rPr>
              <w:t>Předmět je zaměřen na získání základních znalostí svázaných s aplikací informačních technologií (IT) do oblasti průmyslové výroby</w:t>
            </w:r>
            <w:ins w:id="1981" w:author="vopatrilova" w:date="2018-11-16T08:48:00Z">
              <w:r w:rsidR="00012249">
                <w:rPr>
                  <w:sz w:val="22"/>
                  <w:szCs w:val="22"/>
                </w:rPr>
                <w:t>,</w:t>
              </w:r>
            </w:ins>
            <w:r w:rsidRPr="00C557F3">
              <w:rPr>
                <w:sz w:val="22"/>
                <w:szCs w:val="22"/>
              </w:rPr>
              <w:t xml:space="preserve"> a to v současném konceptu její struktury a řízení i v očekávané změně konceptu, označovaného dnes jako „Průmysl 4.0“. Jsou probírány nové aspekty využití IT ve výrobním procesu - návrh výrobku, technologie jeho výroby, řízení výrobního procesu, plánování výrobního procesu, řízení výrobního systému jako celku, propojení jednotlivých úseků na základě podnikových počítačových sítí. Cílem předmětu je seznámit studenty s moderními metodami a nástroji pro navrhování a řízení výroby v prostředí rozsáhlejší digitalizace, robotizace a úplné automatizace výroby. </w:t>
            </w:r>
          </w:p>
          <w:p w:rsidR="00C557F3" w:rsidRPr="00C557F3" w:rsidRDefault="00C557F3" w:rsidP="000132AE">
            <w:pPr>
              <w:jc w:val="both"/>
              <w:rPr>
                <w:sz w:val="22"/>
                <w:szCs w:val="22"/>
              </w:rPr>
            </w:pPr>
            <w:r w:rsidRPr="00C557F3">
              <w:rPr>
                <w:sz w:val="22"/>
                <w:szCs w:val="22"/>
              </w:rPr>
              <w:t>Témata:</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Koncept a definice pojmu „Průmysl 4.0“, jednotlivé komponenty a vazby mezi nimi, používané technologie</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Základní pojmy a terminologie z oblasti výrobních procesů a systémů kompatibilních s konceptem „Průmysl 4.0“. Předpokládané dopady aplikace konceptu „Průmysl 4.0“ na výrobní procesy a systémy.</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 xml:space="preserve">Používané metodiky pro návrh a tvorbu rozsáhlých a komplexních systémů počítačové podpory v aplikačních oblastech. </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Dekompozice výrobního procesu a systému na jednotlivé subprocesy a subsystémy</w:t>
            </w:r>
          </w:p>
          <w:p w:rsidR="0045372F" w:rsidRDefault="00C557F3" w:rsidP="00C557F3">
            <w:pPr>
              <w:pStyle w:val="Odstavecseseznamem"/>
              <w:numPr>
                <w:ilvl w:val="0"/>
                <w:numId w:val="33"/>
              </w:numPr>
              <w:spacing w:line="240" w:lineRule="auto"/>
              <w:jc w:val="left"/>
              <w:rPr>
                <w:ins w:id="1982" w:author="vopatrilova" w:date="2018-11-13T14:31:00Z"/>
                <w:rFonts w:cs="Times New Roman"/>
              </w:rPr>
            </w:pPr>
            <w:r w:rsidRPr="00C557F3">
              <w:rPr>
                <w:rFonts w:cs="Times New Roman"/>
              </w:rPr>
              <w:t>Jednotlivé koncepty IT podpory pro plánování a řízení výroby a jejich vývoj – MRP, MRPII a ERP systémy</w:t>
            </w:r>
          </w:p>
          <w:p w:rsidR="00C557F3" w:rsidRPr="00C557F3" w:rsidRDefault="00C557F3" w:rsidP="00C557F3">
            <w:pPr>
              <w:pStyle w:val="Odstavecseseznamem"/>
              <w:numPr>
                <w:ilvl w:val="0"/>
                <w:numId w:val="33"/>
              </w:numPr>
              <w:spacing w:line="240" w:lineRule="auto"/>
              <w:jc w:val="left"/>
              <w:rPr>
                <w:rFonts w:cs="Times New Roman"/>
              </w:rPr>
            </w:pPr>
            <w:del w:id="1983" w:author="vopatrilova" w:date="2018-11-13T14:31:00Z">
              <w:r w:rsidRPr="00C557F3" w:rsidDel="0045372F">
                <w:rPr>
                  <w:rFonts w:cs="Times New Roman"/>
                </w:rPr>
                <w:delText xml:space="preserve">. </w:delText>
              </w:r>
            </w:del>
            <w:r w:rsidRPr="00C557F3">
              <w:rPr>
                <w:rFonts w:cs="Times New Roman"/>
              </w:rPr>
              <w:t>CIM koncept pro řízení výroby</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Očekávané změny v oblasti plánování a řízení výroby spojené s rozsáhlejší digitalizací, robotizací a úplnou automatizací výroby – nové koncepty řízení</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Prostředky IT podpory pro oblast návrhu a konstrukce výrobků (CAD systémy)</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Prostředky IT podpory pro oblast technologické přípravy výroby (CAPP systémy)</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NC a CNC výrobní zařízení, příprava NC programů (CAD/CAM systémy)</w:t>
            </w:r>
          </w:p>
          <w:p w:rsidR="00C557F3" w:rsidRPr="00C557F3" w:rsidRDefault="00C557F3" w:rsidP="00C557F3">
            <w:pPr>
              <w:pStyle w:val="Odstavecseseznamem"/>
              <w:numPr>
                <w:ilvl w:val="0"/>
                <w:numId w:val="33"/>
              </w:numPr>
              <w:spacing w:line="240" w:lineRule="auto"/>
              <w:jc w:val="left"/>
              <w:rPr>
                <w:rFonts w:cs="Times New Roman"/>
              </w:rPr>
            </w:pPr>
            <w:r w:rsidRPr="00C557F3">
              <w:rPr>
                <w:rFonts w:cs="Times New Roman"/>
              </w:rPr>
              <w:t xml:space="preserve">Postupy a algoritmy pro plánování a rozvrhování výroby </w:t>
            </w:r>
          </w:p>
          <w:p w:rsidR="00C557F3" w:rsidRPr="00C557F3" w:rsidRDefault="0045372F" w:rsidP="00C557F3">
            <w:pPr>
              <w:pStyle w:val="Odstavecseseznamem"/>
              <w:numPr>
                <w:ilvl w:val="0"/>
                <w:numId w:val="33"/>
              </w:numPr>
              <w:spacing w:line="240" w:lineRule="auto"/>
              <w:jc w:val="left"/>
              <w:rPr>
                <w:rFonts w:cs="Times New Roman"/>
              </w:rPr>
            </w:pPr>
            <w:ins w:id="1984" w:author="vopatrilova" w:date="2018-11-13T14:31:00Z">
              <w:r>
                <w:rPr>
                  <w:rFonts w:cs="Times New Roman"/>
                </w:rPr>
                <w:t xml:space="preserve">– 13. </w:t>
              </w:r>
            </w:ins>
            <w:r w:rsidR="00C557F3" w:rsidRPr="00C557F3">
              <w:rPr>
                <w:rFonts w:cs="Times New Roman"/>
              </w:rPr>
              <w:t>Prostředky IT podpory pro oblast řízení výroby (CAM systémy)</w:t>
            </w:r>
          </w:p>
          <w:p w:rsidR="002F5441" w:rsidRDefault="0045372F">
            <w:pPr>
              <w:ind w:left="398"/>
              <w:rPr>
                <w:ins w:id="1985" w:author="vopatrilova" w:date="2018-11-13T14:32:00Z"/>
              </w:rPr>
              <w:pPrChange w:id="1986" w:author="vopatrilova" w:date="2018-11-13T14:32:00Z">
                <w:pPr>
                  <w:pStyle w:val="Odstavecseseznamem"/>
                  <w:numPr>
                    <w:numId w:val="33"/>
                  </w:numPr>
                  <w:spacing w:line="240" w:lineRule="auto"/>
                  <w:ind w:hanging="360"/>
                  <w:jc w:val="left"/>
                </w:pPr>
              </w:pPrChange>
            </w:pPr>
            <w:ins w:id="1987" w:author="vopatrilova" w:date="2018-11-13T14:31:00Z">
              <w:r>
                <w:t>14.</w:t>
              </w:r>
            </w:ins>
            <w:ins w:id="1988" w:author="vopatrilova" w:date="2018-11-13T14:32:00Z">
              <w:r>
                <w:t xml:space="preserve"> </w:t>
              </w:r>
            </w:ins>
            <w:r w:rsidR="002F5441" w:rsidRPr="002F5441">
              <w:rPr>
                <w:rPrChange w:id="1989" w:author="vopatrilova" w:date="2018-11-13T14:31:00Z">
                  <w:rPr>
                    <w:color w:val="0000FF" w:themeColor="hyperlink"/>
                    <w:u w:val="single"/>
                  </w:rPr>
                </w:rPrChange>
              </w:rPr>
              <w:t>Prostředky IT podpory pro další činnosti ve výrobních systémech – řízení kvality, nástrojové hospodářství, údržba a opravy výrobních zařízení.</w:t>
            </w:r>
          </w:p>
          <w:p w:rsidR="002F5441" w:rsidRPr="00785F2A" w:rsidRDefault="002F5441">
            <w:pPr>
              <w:ind w:left="398"/>
              <w:pPrChange w:id="1990" w:author="vopatrilova" w:date="2018-11-13T14:32:00Z">
                <w:pPr>
                  <w:pStyle w:val="Odstavecseseznamem"/>
                  <w:numPr>
                    <w:numId w:val="33"/>
                  </w:numPr>
                  <w:spacing w:line="240" w:lineRule="auto"/>
                  <w:ind w:hanging="360"/>
                  <w:jc w:val="left"/>
                </w:pPr>
              </w:pPrChange>
            </w:pPr>
          </w:p>
          <w:p w:rsidR="00C557F3" w:rsidRPr="00C557F3" w:rsidDel="00012249" w:rsidRDefault="00C557F3" w:rsidP="000132AE">
            <w:pPr>
              <w:rPr>
                <w:del w:id="1991" w:author="vopatrilova" w:date="2018-11-16T08:49:00Z"/>
              </w:rPr>
            </w:pPr>
            <w:del w:id="1992" w:author="vopatrilova" w:date="2018-11-16T08:49:00Z">
              <w:r w:rsidRPr="00C557F3" w:rsidDel="00012249">
                <w:rPr>
                  <w:sz w:val="22"/>
                  <w:szCs w:val="22"/>
                </w:rPr>
                <w:delText>Cvičení budou zaměřena na praktické procvičování probírané látky s využitím vybraných SW prostředků (CAD SW pro návrhy výrobků, CAD/CAM SW pro přípravy NC programů, SW pro vizualizaci a řízení výroby – např. InTouch, InControl)</w:delText>
              </w:r>
            </w:del>
          </w:p>
          <w:p w:rsidR="00C557F3" w:rsidRPr="00C557F3" w:rsidRDefault="00C557F3" w:rsidP="000132AE">
            <w:pPr>
              <w:jc w:val="both"/>
              <w:rPr>
                <w:sz w:val="22"/>
                <w:szCs w:val="22"/>
              </w:rPr>
            </w:pPr>
            <w:del w:id="1993" w:author="vopatrilova" w:date="2018-11-16T08:49:00Z">
              <w:r w:rsidRPr="00C557F3" w:rsidDel="00012249">
                <w:rPr>
                  <w:sz w:val="22"/>
                  <w:szCs w:val="22"/>
                </w:rPr>
                <w:delText>Cvičení budou zaměřena na praktické procvičování probírané látky s využitím vybraných SW prostředků (Matlab, Simulink pro spojité systémy,  Witness pro systémy nespojité).</w:delText>
              </w:r>
            </w:del>
          </w:p>
        </w:tc>
      </w:tr>
    </w:tbl>
    <w:p w:rsidR="00C557F3" w:rsidRPr="00C557F3" w:rsidRDefault="00C557F3" w:rsidP="00C557F3">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57F3" w:rsidRPr="00C557F3" w:rsidTr="000132AE">
        <w:trPr>
          <w:trHeight w:val="265"/>
        </w:trPr>
        <w:tc>
          <w:tcPr>
            <w:tcW w:w="3653" w:type="dxa"/>
            <w:tcBorders>
              <w:top w:val="nil"/>
            </w:tcBorders>
            <w:shd w:val="clear" w:color="auto" w:fill="F7CAAC"/>
          </w:tcPr>
          <w:p w:rsidR="00C557F3" w:rsidRPr="00C557F3" w:rsidRDefault="00C557F3" w:rsidP="000132AE">
            <w:pPr>
              <w:jc w:val="both"/>
            </w:pPr>
            <w:r w:rsidRPr="00C557F3">
              <w:rPr>
                <w:b/>
              </w:rPr>
              <w:lastRenderedPageBreak/>
              <w:t>Studijní literatura a studijní pomůcky</w:t>
            </w:r>
          </w:p>
        </w:tc>
        <w:tc>
          <w:tcPr>
            <w:tcW w:w="6202" w:type="dxa"/>
            <w:gridSpan w:val="3"/>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4"/>
            <w:tcBorders>
              <w:top w:val="nil"/>
            </w:tcBorders>
          </w:tcPr>
          <w:p w:rsidR="00C557F3" w:rsidRPr="00CE79CC" w:rsidRDefault="002F5441" w:rsidP="000132AE">
            <w:pPr>
              <w:rPr>
                <w:b/>
              </w:rPr>
            </w:pPr>
            <w:r w:rsidRPr="002F5441">
              <w:rPr>
                <w:b/>
                <w:rPrChange w:id="1994" w:author="vopatrilova" w:date="2018-11-21T13:31:00Z">
                  <w:rPr>
                    <w:b/>
                    <w:color w:val="0000FF" w:themeColor="hyperlink"/>
                    <w:u w:val="single"/>
                  </w:rPr>
                </w:rPrChange>
              </w:rPr>
              <w:t>Povinná literatura:</w:t>
            </w:r>
          </w:p>
          <w:p w:rsidR="00C557F3" w:rsidRPr="00CE79CC" w:rsidRDefault="002F5441" w:rsidP="000132AE">
            <w:r w:rsidRPr="002F5441">
              <w:rPr>
                <w:rPrChange w:id="1995" w:author="vopatrilova" w:date="2018-11-21T13:31:00Z">
                  <w:rPr>
                    <w:color w:val="0000FF" w:themeColor="hyperlink"/>
                    <w:u w:val="single"/>
                  </w:rPr>
                </w:rPrChange>
              </w:rPr>
              <w:t xml:space="preserve">TOMEK G., VÁVROVÁ V. </w:t>
            </w:r>
            <w:r w:rsidRPr="002F5441">
              <w:rPr>
                <w:i/>
                <w:rPrChange w:id="1996" w:author="vopatrilova" w:date="2018-11-21T13:31:00Z">
                  <w:rPr>
                    <w:i/>
                    <w:color w:val="0000FF" w:themeColor="hyperlink"/>
                    <w:u w:val="single"/>
                  </w:rPr>
                </w:rPrChange>
              </w:rPr>
              <w:t>Řízení výroby</w:t>
            </w:r>
            <w:r w:rsidRPr="002F5441">
              <w:rPr>
                <w:rPrChange w:id="1997" w:author="vopatrilova" w:date="2018-11-21T13:31:00Z">
                  <w:rPr>
                    <w:color w:val="0000FF" w:themeColor="hyperlink"/>
                    <w:u w:val="single"/>
                  </w:rPr>
                </w:rPrChange>
              </w:rPr>
              <w:t xml:space="preserve">. Grada, 2000. ISBN 80-7169-955-1. </w:t>
            </w:r>
          </w:p>
          <w:p w:rsidR="00C557F3" w:rsidRPr="00CE79CC" w:rsidRDefault="002F5441" w:rsidP="000132AE">
            <w:r w:rsidRPr="002F5441">
              <w:rPr>
                <w:rPrChange w:id="1998" w:author="vopatrilova" w:date="2018-11-21T13:31:00Z">
                  <w:rPr>
                    <w:color w:val="0000FF" w:themeColor="hyperlink"/>
                    <w:u w:val="single"/>
                  </w:rPr>
                </w:rPrChange>
              </w:rPr>
              <w:t xml:space="preserve">MOLNÁR, Z. </w:t>
            </w:r>
            <w:r w:rsidRPr="002F5441">
              <w:rPr>
                <w:i/>
                <w:rPrChange w:id="1999" w:author="vopatrilova" w:date="2018-11-21T13:31:00Z">
                  <w:rPr>
                    <w:i/>
                    <w:color w:val="0000FF" w:themeColor="hyperlink"/>
                    <w:u w:val="single"/>
                  </w:rPr>
                </w:rPrChange>
              </w:rPr>
              <w:t>Počítačem integrovaná výroba - CIM</w:t>
            </w:r>
            <w:r w:rsidRPr="002F5441">
              <w:rPr>
                <w:rPrChange w:id="2000" w:author="vopatrilova" w:date="2018-11-21T13:31:00Z">
                  <w:rPr>
                    <w:color w:val="0000FF" w:themeColor="hyperlink"/>
                    <w:u w:val="single"/>
                  </w:rPr>
                </w:rPrChange>
              </w:rPr>
              <w:t xml:space="preserve">. </w:t>
            </w:r>
            <w:proofErr w:type="gramStart"/>
            <w:r w:rsidRPr="002F5441">
              <w:rPr>
                <w:rPrChange w:id="2001" w:author="vopatrilova" w:date="2018-11-21T13:31:00Z">
                  <w:rPr>
                    <w:color w:val="0000FF" w:themeColor="hyperlink"/>
                    <w:u w:val="single"/>
                  </w:rPr>
                </w:rPrChange>
              </w:rPr>
              <w:t>Praha : ČVUT</w:t>
            </w:r>
            <w:proofErr w:type="gramEnd"/>
            <w:r w:rsidRPr="002F5441">
              <w:rPr>
                <w:rPrChange w:id="2002" w:author="vopatrilova" w:date="2018-11-21T13:31:00Z">
                  <w:rPr>
                    <w:color w:val="0000FF" w:themeColor="hyperlink"/>
                    <w:u w:val="single"/>
                  </w:rPr>
                </w:rPrChange>
              </w:rPr>
              <w:t xml:space="preserve">, 1995. ISBN 80-01-01281-6. </w:t>
            </w:r>
          </w:p>
          <w:p w:rsidR="00C557F3" w:rsidRPr="00CE79CC" w:rsidRDefault="002F5441" w:rsidP="000132AE">
            <w:r w:rsidRPr="002F5441">
              <w:rPr>
                <w:rPrChange w:id="2003" w:author="vopatrilova" w:date="2018-11-21T13:31:00Z">
                  <w:rPr>
                    <w:color w:val="0000FF" w:themeColor="hyperlink"/>
                    <w:u w:val="single"/>
                  </w:rPr>
                </w:rPrChange>
              </w:rPr>
              <w:t xml:space="preserve">MOLNÁR, Z. </w:t>
            </w:r>
            <w:r w:rsidRPr="002F5441">
              <w:rPr>
                <w:i/>
                <w:rPrChange w:id="2004" w:author="vopatrilova" w:date="2018-11-21T13:31:00Z">
                  <w:rPr>
                    <w:i/>
                    <w:color w:val="0000FF" w:themeColor="hyperlink"/>
                    <w:u w:val="single"/>
                  </w:rPr>
                </w:rPrChange>
              </w:rPr>
              <w:t>Efektivnost informačních systémů</w:t>
            </w:r>
            <w:r w:rsidRPr="002F5441">
              <w:rPr>
                <w:rPrChange w:id="2005" w:author="vopatrilova" w:date="2018-11-21T13:31:00Z">
                  <w:rPr>
                    <w:color w:val="0000FF" w:themeColor="hyperlink"/>
                    <w:u w:val="single"/>
                  </w:rPr>
                </w:rPrChange>
              </w:rPr>
              <w:t xml:space="preserve">. </w:t>
            </w:r>
            <w:proofErr w:type="gramStart"/>
            <w:r w:rsidRPr="002F5441">
              <w:rPr>
                <w:rPrChange w:id="2006" w:author="vopatrilova" w:date="2018-11-21T13:31:00Z">
                  <w:rPr>
                    <w:color w:val="0000FF" w:themeColor="hyperlink"/>
                    <w:u w:val="single"/>
                  </w:rPr>
                </w:rPrChange>
              </w:rPr>
              <w:t>Praha : Grada</w:t>
            </w:r>
            <w:proofErr w:type="gramEnd"/>
            <w:r w:rsidRPr="002F5441">
              <w:rPr>
                <w:rPrChange w:id="2007" w:author="vopatrilova" w:date="2018-11-21T13:31:00Z">
                  <w:rPr>
                    <w:color w:val="0000FF" w:themeColor="hyperlink"/>
                    <w:u w:val="single"/>
                  </w:rPr>
                </w:rPrChange>
              </w:rPr>
              <w:t xml:space="preserve">, 2000. ISBN 80-7169-410-X. </w:t>
            </w:r>
          </w:p>
          <w:p w:rsidR="00C557F3" w:rsidRPr="00CE79CC" w:rsidRDefault="002F5441" w:rsidP="000132AE">
            <w:pPr>
              <w:rPr>
                <w:b/>
              </w:rPr>
            </w:pPr>
            <w:r w:rsidRPr="002F5441">
              <w:rPr>
                <w:b/>
                <w:rPrChange w:id="2008" w:author="vopatrilova" w:date="2018-11-21T13:31:00Z">
                  <w:rPr>
                    <w:b/>
                    <w:color w:val="0000FF" w:themeColor="hyperlink"/>
                    <w:u w:val="single"/>
                  </w:rPr>
                </w:rPrChange>
              </w:rPr>
              <w:t>Doporučená literatura:</w:t>
            </w:r>
          </w:p>
          <w:p w:rsidR="00C557F3" w:rsidRPr="00CE79CC" w:rsidRDefault="002F5441" w:rsidP="000132AE">
            <w:r w:rsidRPr="002F5441">
              <w:rPr>
                <w:rPrChange w:id="2009" w:author="vopatrilova" w:date="2018-11-21T13:31:00Z">
                  <w:rPr>
                    <w:color w:val="0000FF" w:themeColor="hyperlink"/>
                    <w:u w:val="single"/>
                  </w:rPr>
                </w:rPrChange>
              </w:rPr>
              <w:t xml:space="preserve">SCHEER, A. </w:t>
            </w:r>
            <w:r w:rsidRPr="002F5441">
              <w:rPr>
                <w:i/>
                <w:rPrChange w:id="2010" w:author="vopatrilova" w:date="2018-11-21T13:31:00Z">
                  <w:rPr>
                    <w:i/>
                    <w:color w:val="0000FF" w:themeColor="hyperlink"/>
                    <w:u w:val="single"/>
                  </w:rPr>
                </w:rPrChange>
              </w:rPr>
              <w:t>Computer Integrated Manufactoring, Computer Steered Industry</w:t>
            </w:r>
            <w:r w:rsidRPr="002F5441">
              <w:rPr>
                <w:rPrChange w:id="2011" w:author="vopatrilova" w:date="2018-11-21T13:31:00Z">
                  <w:rPr>
                    <w:color w:val="0000FF" w:themeColor="hyperlink"/>
                    <w:u w:val="single"/>
                  </w:rPr>
                </w:rPrChange>
              </w:rPr>
              <w:t xml:space="preserve">. Berlin, New </w:t>
            </w:r>
            <w:proofErr w:type="gramStart"/>
            <w:r w:rsidRPr="002F5441">
              <w:rPr>
                <w:rPrChange w:id="2012" w:author="vopatrilova" w:date="2018-11-21T13:31:00Z">
                  <w:rPr>
                    <w:color w:val="0000FF" w:themeColor="hyperlink"/>
                    <w:u w:val="single"/>
                  </w:rPr>
                </w:rPrChange>
              </w:rPr>
              <w:t>York : Springer</w:t>
            </w:r>
            <w:proofErr w:type="gramEnd"/>
            <w:r w:rsidRPr="002F5441">
              <w:rPr>
                <w:rPrChange w:id="2013" w:author="vopatrilova" w:date="2018-11-21T13:31:00Z">
                  <w:rPr>
                    <w:color w:val="0000FF" w:themeColor="hyperlink"/>
                    <w:u w:val="single"/>
                  </w:rPr>
                </w:rPrChange>
              </w:rPr>
              <w:t xml:space="preserve"> Verlag, 1988. ISBN 038718998X. </w:t>
            </w:r>
          </w:p>
          <w:p w:rsidR="00C557F3" w:rsidRPr="00CE79CC" w:rsidRDefault="002F5441" w:rsidP="000132AE">
            <w:pPr>
              <w:rPr>
                <w:ins w:id="2014" w:author="vopatrilova" w:date="2018-11-13T14:41:00Z"/>
              </w:rPr>
            </w:pPr>
            <w:r w:rsidRPr="002F5441">
              <w:rPr>
                <w:rPrChange w:id="2015" w:author="vopatrilova" w:date="2018-11-21T13:31:00Z">
                  <w:rPr>
                    <w:color w:val="0000FF" w:themeColor="hyperlink"/>
                    <w:u w:val="single"/>
                  </w:rPr>
                </w:rPrChange>
              </w:rPr>
              <w:t xml:space="preserve">REMBOLD U. </w:t>
            </w:r>
            <w:proofErr w:type="gramStart"/>
            <w:r w:rsidRPr="002F5441">
              <w:rPr>
                <w:rPrChange w:id="2016" w:author="vopatrilova" w:date="2018-11-21T13:31:00Z">
                  <w:rPr>
                    <w:color w:val="0000FF" w:themeColor="hyperlink"/>
                    <w:u w:val="single"/>
                  </w:rPr>
                </w:rPrChange>
              </w:rPr>
              <w:t>aj</w:t>
            </w:r>
            <w:proofErr w:type="gramEnd"/>
            <w:r w:rsidRPr="002F5441">
              <w:rPr>
                <w:rPrChange w:id="2017" w:author="vopatrilova" w:date="2018-11-21T13:31:00Z">
                  <w:rPr>
                    <w:color w:val="0000FF" w:themeColor="hyperlink"/>
                    <w:u w:val="single"/>
                  </w:rPr>
                </w:rPrChange>
              </w:rPr>
              <w:t xml:space="preserve">. </w:t>
            </w:r>
            <w:r w:rsidRPr="002F5441">
              <w:rPr>
                <w:i/>
                <w:rPrChange w:id="2018" w:author="vopatrilova" w:date="2018-11-21T13:31:00Z">
                  <w:rPr>
                    <w:i/>
                    <w:color w:val="0000FF" w:themeColor="hyperlink"/>
                    <w:u w:val="single"/>
                  </w:rPr>
                </w:rPrChange>
              </w:rPr>
              <w:t>Computer integrated Manufacturing and Engineering</w:t>
            </w:r>
            <w:r w:rsidRPr="002F5441">
              <w:rPr>
                <w:rPrChange w:id="2019" w:author="vopatrilova" w:date="2018-11-21T13:31:00Z">
                  <w:rPr>
                    <w:color w:val="0000FF" w:themeColor="hyperlink"/>
                    <w:u w:val="single"/>
                  </w:rPr>
                </w:rPrChange>
              </w:rPr>
              <w:t>. Addison-Wesley, 1994. ISBN 0-201-56541-2.</w:t>
            </w:r>
          </w:p>
          <w:p w:rsidR="002F5441" w:rsidRDefault="002F5441">
            <w:pPr>
              <w:jc w:val="both"/>
              <w:pPrChange w:id="2020" w:author="vopatrilova" w:date="2018-11-13T14:41:00Z">
                <w:pPr/>
              </w:pPrChange>
            </w:pPr>
            <w:ins w:id="2021" w:author="vopatrilova" w:date="2018-11-13T14:41:00Z">
              <w:r w:rsidRPr="002F5441">
                <w:rPr>
                  <w:rPrChange w:id="2022" w:author="vopatrilova" w:date="2018-11-21T13:31:00Z">
                    <w:rPr>
                      <w:color w:val="0000FF" w:themeColor="hyperlink"/>
                      <w:u w:val="single"/>
                    </w:rPr>
                  </w:rPrChange>
                </w:rPr>
                <w:t xml:space="preserve">BARTODZIEJ, Christoph Jan. </w:t>
              </w:r>
              <w:r w:rsidRPr="002F5441">
                <w:rPr>
                  <w:i/>
                  <w:rPrChange w:id="2023" w:author="vopatrilova" w:date="2018-11-21T13:31:00Z">
                    <w:rPr>
                      <w:i/>
                      <w:color w:val="0000FF" w:themeColor="hyperlink"/>
                      <w:u w:val="single"/>
                    </w:rPr>
                  </w:rPrChange>
                </w:rPr>
                <w:t>The concept industry 4.0: an empirical analysis of technologies and applications in production logistics</w:t>
              </w:r>
              <w:r w:rsidRPr="002F5441">
                <w:rPr>
                  <w:rPrChange w:id="2024" w:author="vopatrilova" w:date="2018-11-21T13:31:00Z">
                    <w:rPr>
                      <w:color w:val="0000FF" w:themeColor="hyperlink"/>
                      <w:u w:val="single"/>
                    </w:rPr>
                  </w:rPrChange>
                </w:rPr>
                <w:t>. Wiesbaden: Springer Gabler, [2017], xv, 150. BestMasters. ISBN 978-3-658-16501-7.</w:t>
              </w:r>
            </w:ins>
          </w:p>
        </w:tc>
      </w:tr>
      <w:tr w:rsidR="00C557F3" w:rsidRPr="00C557F3" w:rsidTr="000132AE">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2"/>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19</w:t>
            </w:r>
          </w:p>
        </w:tc>
        <w:tc>
          <w:tcPr>
            <w:tcW w:w="4179" w:type="dxa"/>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4"/>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1373"/>
        </w:trPr>
        <w:tc>
          <w:tcPr>
            <w:tcW w:w="9855" w:type="dxa"/>
            <w:gridSpan w:val="4"/>
          </w:tcPr>
          <w:p w:rsidR="00C557F3" w:rsidRPr="00C557F3" w:rsidRDefault="00C557F3" w:rsidP="000132AE">
            <w:pPr>
              <w:jc w:val="both"/>
            </w:pPr>
            <w:r w:rsidRPr="00C557F3">
              <w:rPr>
                <w:szCs w:val="22"/>
              </w:rPr>
              <w:t>Vyučující na FAI mají trvale vypsány a zveřejněny konzultace minimálně 2h/týden v rámci kterých mají studenti možnost konzultovat podrobněji probíranou látku. Dále mohou studenti komunikovat s vyučujícím pomocí e-mailu a LMS Moodle.</w:t>
            </w:r>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384"/>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025" w:author="vopatrilova" w:date="2018-11-17T11:32:00Z">
              <w:r w:rsidR="002F5441" w:rsidRPr="002F5441">
                <w:rPr>
                  <w:rStyle w:val="Odkazintenzivn"/>
                  <w:rPrChange w:id="2026" w:author="vopatrilova" w:date="2018-11-17T11:32:00Z">
                    <w:rPr>
                      <w:b/>
                      <w:color w:val="0000FF" w:themeColor="hyperlink"/>
                      <w:u w:val="single"/>
                    </w:rPr>
                  </w:rPrChange>
                </w:rPr>
                <w:t>Abecední seznam</w:t>
              </w:r>
            </w:ins>
            <w:del w:id="2027"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2028" w:name="rocnikovy_projekt"/>
            <w:r w:rsidRPr="00C557F3">
              <w:t>Ročníkový projekt</w:t>
            </w:r>
            <w:bookmarkEnd w:id="2028"/>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 xml:space="preserve">Povinný </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14s</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1</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snapToGrid w:val="0"/>
              <w:jc w:val="both"/>
            </w:pPr>
            <w:r w:rsidRPr="00C557F3">
              <w:t>Předpokládá se, že má student závazně vybrané téma Diplomové práce.</w:t>
            </w:r>
          </w:p>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Seminář</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Povinná a aktivní účast na jednotlivých blocích výuky.</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rPr>
                <w:highlight w:val="yellow"/>
              </w:rPr>
            </w:pPr>
            <w:r w:rsidRPr="00C557F3">
              <w:t>prof. Ing. Vladimír Vašek,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rPr>
                <w:highlight w:val="yellow"/>
              </w:rPr>
            </w:pPr>
            <w:r w:rsidRPr="00C557F3">
              <w:t xml:space="preserve">Metodicky, vede semináře </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rPr>
                <w:highlight w:val="yellow"/>
              </w:rPr>
            </w:pPr>
            <w:r w:rsidRPr="00C557F3">
              <w:t>prof. Ing. Vladimír Vašek, CSc. (semináře 100%)</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suppressAutoHyphens/>
              <w:jc w:val="both"/>
            </w:pPr>
            <w:r w:rsidRPr="00C557F3">
              <w:t>Výuka probíhá ve třech blocích:</w:t>
            </w:r>
          </w:p>
          <w:p w:rsidR="00C557F3" w:rsidRPr="00C557F3" w:rsidRDefault="00C557F3" w:rsidP="00C557F3">
            <w:pPr>
              <w:numPr>
                <w:ilvl w:val="0"/>
                <w:numId w:val="34"/>
              </w:numPr>
              <w:suppressAutoHyphens/>
              <w:jc w:val="both"/>
            </w:pPr>
            <w:r w:rsidRPr="00C557F3">
              <w:t xml:space="preserve">blok: 2 hodiny – 6. týden semestru – obecné postupy při řešení individuálních projektů – literární </w:t>
            </w:r>
            <w:proofErr w:type="gramStart"/>
            <w:r w:rsidRPr="00C557F3">
              <w:t>rešerše,práce</w:t>
            </w:r>
            <w:proofErr w:type="gramEnd"/>
            <w:r w:rsidRPr="00C557F3">
              <w:t xml:space="preserve"> s literaturou (jak citovat), zhodnocení současného stavu, jak popsat teoretickou část práce, experimenty, sestavení osnovy závěrečné zprávy</w:t>
            </w:r>
          </w:p>
          <w:p w:rsidR="00C557F3" w:rsidRPr="00C557F3" w:rsidRDefault="00C557F3" w:rsidP="00C557F3">
            <w:pPr>
              <w:numPr>
                <w:ilvl w:val="0"/>
                <w:numId w:val="34"/>
              </w:numPr>
              <w:suppressAutoHyphens/>
              <w:jc w:val="both"/>
            </w:pPr>
            <w:r w:rsidRPr="00C557F3">
              <w:t>blok: 6 hodin – 9. týden semestru – prezentace studentů, představující analýzu zadání DP a stanovení postupů jejího řešení</w:t>
            </w:r>
          </w:p>
          <w:p w:rsidR="00C557F3" w:rsidRPr="00C557F3" w:rsidRDefault="00C557F3" w:rsidP="00C557F3">
            <w:pPr>
              <w:numPr>
                <w:ilvl w:val="0"/>
                <w:numId w:val="34"/>
              </w:numPr>
              <w:suppressAutoHyphens/>
              <w:jc w:val="both"/>
            </w:pPr>
            <w:r w:rsidRPr="00C557F3">
              <w:t>blok: 6 hodin – 13. týden semestru – prezentace studentů, hodnotící současný stav řešeného problému zadání DP.</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557F3" w:rsidRDefault="00C557F3" w:rsidP="000132AE">
            <w:pPr>
              <w:pStyle w:val="Bezmezer"/>
              <w:rPr>
                <w:rFonts w:ascii="Times New Roman" w:hAnsi="Times New Roman" w:cs="Times New Roman"/>
                <w:color w:val="000000"/>
                <w:sz w:val="20"/>
                <w:szCs w:val="20"/>
                <w:lang w:eastAsia="cs-CZ"/>
              </w:rPr>
            </w:pPr>
            <w:r w:rsidRPr="00C557F3">
              <w:rPr>
                <w:rFonts w:ascii="Times New Roman" w:hAnsi="Times New Roman" w:cs="Times New Roman"/>
              </w:rPr>
              <w:t>Literatura bude určena podle náplně Diplomové práce jejím vedoucím.</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6</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658"/>
        </w:trPr>
        <w:tc>
          <w:tcPr>
            <w:tcW w:w="9855" w:type="dxa"/>
            <w:gridSpan w:val="8"/>
          </w:tcPr>
          <w:p w:rsidR="00C557F3" w:rsidRPr="00C557F3" w:rsidRDefault="00C557F3" w:rsidP="000132AE">
            <w:pPr>
              <w:jc w:val="both"/>
            </w:pPr>
            <w:r w:rsidRPr="00C557F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rPr>
                <w:sz w:val="18"/>
              </w:rPr>
              <w:t xml:space="preserve"> </w:t>
            </w:r>
          </w:p>
        </w:tc>
      </w:tr>
    </w:tbl>
    <w:p w:rsidR="00C557F3" w:rsidRPr="00C557F3" w:rsidRDefault="00C557F3" w:rsidP="00C557F3">
      <w:r w:rsidRPr="00C557F3">
        <w:t>¨</w:t>
      </w:r>
    </w:p>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rPr>
          <w:trHeight w:val="58"/>
        </w:trPr>
        <w:tc>
          <w:tcPr>
            <w:tcW w:w="9855" w:type="dxa"/>
            <w:gridSpan w:val="8"/>
            <w:tcBorders>
              <w:bottom w:val="double" w:sz="4" w:space="0" w:color="auto"/>
            </w:tcBorders>
            <w:shd w:val="clear" w:color="auto" w:fill="BDD6EE"/>
          </w:tcPr>
          <w:p w:rsidR="00C557F3" w:rsidRPr="00C557F3" w:rsidRDefault="00C557F3" w:rsidP="000132AE">
            <w:pPr>
              <w:tabs>
                <w:tab w:val="right" w:pos="9480"/>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029" w:author="vopatrilova" w:date="2018-11-17T11:32:00Z">
              <w:r w:rsidR="002F5441" w:rsidRPr="002F5441">
                <w:rPr>
                  <w:rStyle w:val="Odkazintenzivn"/>
                  <w:rPrChange w:id="2030" w:author="vopatrilova" w:date="2018-11-17T11:32:00Z">
                    <w:rPr>
                      <w:b/>
                      <w:color w:val="0000FF" w:themeColor="hyperlink"/>
                      <w:u w:val="single"/>
                    </w:rPr>
                  </w:rPrChange>
                </w:rPr>
                <w:t>Abecední seznam</w:t>
              </w:r>
            </w:ins>
            <w:del w:id="2031"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rPr>
                <w:b/>
              </w:rPr>
            </w:pPr>
            <w:bookmarkStart w:id="2032" w:name="rizeniPohybu"/>
            <w:r w:rsidRPr="00C557F3">
              <w:t>Řízení pohybu</w:t>
            </w:r>
            <w:bookmarkEnd w:id="2032"/>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Povinně volitelný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6</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 xml:space="preserve">Předpokládaná je znalost obsahu předmětů Elektrotechnika, Mechatronické systémy, Automatické řízení, Kinematika dynamika mechatronických systémů. Dále se předpokládá znalosti z mechaniky a lineárních obyčejných diferenciálních rovnic 1. a 2. řádu i jejich soustav, získané v průběhu předchozího studia oboru. </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Přednášky,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ind w:left="227" w:hanging="227"/>
              <w:jc w:val="both"/>
            </w:pPr>
            <w:r w:rsidRPr="00C557F3">
              <w:t xml:space="preserve">3. Úspěšné a samostatné vypracování všech zadaných sem. </w:t>
            </w:r>
            <w:proofErr w:type="gramStart"/>
            <w:r w:rsidRPr="00C557F3">
              <w:t>prací</w:t>
            </w:r>
            <w:proofErr w:type="gramEnd"/>
            <w:r w:rsidRPr="00C557F3">
              <w:t xml:space="preserve"> v průběhu semestru. </w:t>
            </w:r>
          </w:p>
          <w:p w:rsidR="00C557F3" w:rsidRPr="00C557F3" w:rsidRDefault="00C557F3" w:rsidP="000132AE">
            <w:pPr>
              <w:ind w:left="213" w:hanging="213"/>
              <w:jc w:val="both"/>
            </w:pPr>
            <w:r w:rsidRPr="00C557F3">
              <w:t>4. Prokázání úspěšného zvládnutí probírané tématiky a výpočtových dovedností při písemném testu.</w:t>
            </w:r>
          </w:p>
        </w:tc>
      </w:tr>
      <w:tr w:rsidR="00C557F3" w:rsidRPr="00C557F3" w:rsidDel="00B9533C" w:rsidTr="000132AE">
        <w:trPr>
          <w:trHeight w:val="554"/>
          <w:del w:id="2033" w:author="vopatrilova" w:date="2018-11-16T09:42:00Z"/>
        </w:trPr>
        <w:tc>
          <w:tcPr>
            <w:tcW w:w="9855" w:type="dxa"/>
            <w:gridSpan w:val="8"/>
            <w:tcBorders>
              <w:top w:val="nil"/>
            </w:tcBorders>
          </w:tcPr>
          <w:p w:rsidR="00C557F3" w:rsidRPr="00C557F3" w:rsidDel="00B9533C" w:rsidRDefault="00C557F3" w:rsidP="000132AE">
            <w:pPr>
              <w:jc w:val="both"/>
              <w:rPr>
                <w:del w:id="2034" w:author="vopatrilova" w:date="2018-11-16T09:42:00Z"/>
              </w:rPr>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RNDr. Ing. Zdeněk Úředníček,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 xml:space="preserve">Metodicky, přednáší, cvičí. </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RNDr. Ing. Zdeněk Úředníček, CSc. (přednášky 100%)</w:t>
            </w:r>
          </w:p>
        </w:tc>
      </w:tr>
      <w:tr w:rsidR="00C557F3" w:rsidRPr="00C557F3" w:rsidDel="00B9533C" w:rsidTr="000132AE">
        <w:trPr>
          <w:trHeight w:val="238"/>
          <w:del w:id="2035" w:author="vopatrilova" w:date="2018-11-16T09:42:00Z"/>
        </w:trPr>
        <w:tc>
          <w:tcPr>
            <w:tcW w:w="9855" w:type="dxa"/>
            <w:gridSpan w:val="8"/>
            <w:tcBorders>
              <w:top w:val="nil"/>
            </w:tcBorders>
          </w:tcPr>
          <w:p w:rsidR="00C557F3" w:rsidRPr="00C557F3" w:rsidDel="00B9533C" w:rsidRDefault="00C557F3" w:rsidP="000132AE">
            <w:pPr>
              <w:jc w:val="both"/>
              <w:rPr>
                <w:del w:id="2036" w:author="vopatrilova" w:date="2018-11-16T09:42:00Z"/>
              </w:rPr>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rPr>
                <w:noProof/>
              </w:rPr>
            </w:pPr>
          </w:p>
        </w:tc>
      </w:tr>
      <w:tr w:rsidR="00C557F3" w:rsidRPr="00C557F3" w:rsidTr="000132AE">
        <w:trPr>
          <w:trHeight w:val="2372"/>
        </w:trPr>
        <w:tc>
          <w:tcPr>
            <w:tcW w:w="9855" w:type="dxa"/>
            <w:gridSpan w:val="8"/>
            <w:tcBorders>
              <w:top w:val="nil"/>
              <w:bottom w:val="single" w:sz="12" w:space="0" w:color="auto"/>
            </w:tcBorders>
          </w:tcPr>
          <w:p w:rsidR="00C557F3" w:rsidRPr="00C557F3" w:rsidRDefault="00C557F3" w:rsidP="000132AE">
            <w:r w:rsidRPr="00C557F3">
              <w:t>Absolvováním tohoto předmětu získají studenti znalosti a díky řadě řešených příkladů i dovedností z oblasti standardních i modernějších metod řízení pohybu pohybových systémů průmyslových robotů a manipulačních systémů</w:t>
            </w:r>
            <w:r w:rsidRPr="00C557F3">
              <w:rPr>
                <w:color w:val="000000"/>
                <w:shd w:val="clear" w:color="auto" w:fill="F5F5F5"/>
              </w:rPr>
              <w:t>. Nad rámec standardních znalostí z teorie řízení je specifikem tohoto předmětu získání základních poznatků z oblasti řízení nelineárních systémů.</w:t>
            </w:r>
          </w:p>
          <w:p w:rsidR="00C557F3" w:rsidRPr="00C557F3" w:rsidRDefault="00C557F3" w:rsidP="000132AE">
            <w:r w:rsidRPr="00C557F3">
              <w:t>Témata:</w:t>
            </w:r>
          </w:p>
          <w:p w:rsidR="00C557F3" w:rsidRPr="00C557F3" w:rsidRDefault="00C557F3" w:rsidP="00C557F3">
            <w:pPr>
              <w:numPr>
                <w:ilvl w:val="0"/>
                <w:numId w:val="35"/>
              </w:numPr>
              <w:tabs>
                <w:tab w:val="left" w:pos="322"/>
              </w:tabs>
            </w:pPr>
            <w:r w:rsidRPr="00C557F3">
              <w:t xml:space="preserve">Obecné principy popisu dynamiky mechatronických soustav. Lagrangeovy rovnice II. druhu. Princip a souvislost s popisem kinematiky mechanických tuhých těles vázaných kin. </w:t>
            </w:r>
            <w:proofErr w:type="gramStart"/>
            <w:r w:rsidRPr="00C557F3">
              <w:t>dvojicemi</w:t>
            </w:r>
            <w:proofErr w:type="gramEnd"/>
            <w:r w:rsidRPr="00C557F3">
              <w:t>.</w:t>
            </w:r>
          </w:p>
          <w:p w:rsidR="00C557F3" w:rsidRPr="00C557F3" w:rsidRDefault="00C557F3" w:rsidP="00C557F3">
            <w:pPr>
              <w:numPr>
                <w:ilvl w:val="0"/>
                <w:numId w:val="35"/>
              </w:numPr>
              <w:tabs>
                <w:tab w:val="left" w:pos="322"/>
              </w:tabs>
            </w:pPr>
            <w:r w:rsidRPr="00C557F3">
              <w:t>Algoritmizace tvorby pohybových rovnic pro sériové uspořádání mechanických řetězců. Využití homogenních kinematických transformací.</w:t>
            </w:r>
          </w:p>
          <w:p w:rsidR="00C557F3" w:rsidRPr="00C557F3" w:rsidRDefault="00C557F3" w:rsidP="00C557F3">
            <w:pPr>
              <w:numPr>
                <w:ilvl w:val="0"/>
                <w:numId w:val="35"/>
              </w:numPr>
              <w:tabs>
                <w:tab w:val="left" w:pos="322"/>
              </w:tabs>
            </w:pPr>
            <w:r w:rsidRPr="00C557F3">
              <w:t xml:space="preserve">Analýza obecného tvaru pohybových rovnic. Popis a vysvětlení jednotlivých částí. Příklady reálných systémů </w:t>
            </w:r>
          </w:p>
          <w:p w:rsidR="00C557F3" w:rsidRPr="00C557F3" w:rsidRDefault="00C557F3" w:rsidP="00C557F3">
            <w:pPr>
              <w:numPr>
                <w:ilvl w:val="0"/>
                <w:numId w:val="35"/>
              </w:numPr>
              <w:tabs>
                <w:tab w:val="left" w:pos="322"/>
              </w:tabs>
            </w:pPr>
            <w:r w:rsidRPr="00C557F3">
              <w:t>Popis dynamického systému ve fázové rovině- fázový portrét. Případová studie po částech lineárního systému.</w:t>
            </w:r>
          </w:p>
          <w:p w:rsidR="00C557F3" w:rsidRPr="00C557F3" w:rsidRDefault="00C557F3" w:rsidP="00C557F3">
            <w:pPr>
              <w:numPr>
                <w:ilvl w:val="0"/>
                <w:numId w:val="35"/>
              </w:numPr>
              <w:tabs>
                <w:tab w:val="left" w:pos="322"/>
              </w:tabs>
            </w:pPr>
            <w:r w:rsidRPr="00C557F3">
              <w:t>Tvrdé nelinearity mechanických řetězců s řízením pohybu. Popisující funkce, vysvětlení, použití na analýzu limitních cyklů.</w:t>
            </w:r>
          </w:p>
          <w:p w:rsidR="00C557F3" w:rsidRPr="00C557F3" w:rsidRDefault="00C557F3" w:rsidP="00C557F3">
            <w:pPr>
              <w:numPr>
                <w:ilvl w:val="0"/>
                <w:numId w:val="35"/>
              </w:numPr>
              <w:tabs>
                <w:tab w:val="left" w:pos="322"/>
              </w:tabs>
            </w:pPr>
            <w:r w:rsidRPr="00C557F3">
              <w:t>Základy Ljapunovovy teorie. Ljapunovova funkce a její interpretace a použití při návrhu zákona řízení.</w:t>
            </w:r>
          </w:p>
          <w:p w:rsidR="00C557F3" w:rsidRPr="00C557F3" w:rsidRDefault="00C557F3" w:rsidP="00C557F3">
            <w:pPr>
              <w:numPr>
                <w:ilvl w:val="0"/>
                <w:numId w:val="35"/>
              </w:numPr>
              <w:tabs>
                <w:tab w:val="left" w:pos="322"/>
              </w:tabs>
            </w:pPr>
            <w:r w:rsidRPr="00C557F3">
              <w:t>Principy generování žádaných pohybu kinematických řetězců. Polynomiální a další aproximace žádaného pohybu</w:t>
            </w:r>
          </w:p>
          <w:p w:rsidR="00C557F3" w:rsidRPr="00C557F3" w:rsidRDefault="00C557F3" w:rsidP="00C557F3">
            <w:pPr>
              <w:numPr>
                <w:ilvl w:val="0"/>
                <w:numId w:val="35"/>
              </w:numPr>
              <w:tabs>
                <w:tab w:val="left" w:pos="322"/>
              </w:tabs>
            </w:pPr>
            <w:r w:rsidRPr="00C557F3">
              <w:t>Analýza řízení pohybu pomocí autonomního řízení jednotlivých kinematických dvojic-kloubů. Kaskádní řízení. Případová studie.</w:t>
            </w:r>
          </w:p>
          <w:p w:rsidR="00C557F3" w:rsidRPr="00C557F3" w:rsidRDefault="00C557F3" w:rsidP="00C557F3">
            <w:pPr>
              <w:numPr>
                <w:ilvl w:val="0"/>
                <w:numId w:val="35"/>
              </w:numPr>
              <w:tabs>
                <w:tab w:val="left" w:pos="322"/>
              </w:tabs>
            </w:pPr>
            <w:r w:rsidRPr="00C557F3">
              <w:t>Základy návrhu nelineárního řízení. Úvod.</w:t>
            </w:r>
          </w:p>
          <w:p w:rsidR="00C557F3" w:rsidRPr="00C557F3" w:rsidRDefault="00C557F3" w:rsidP="00C557F3">
            <w:pPr>
              <w:pStyle w:val="Odstavecseseznamem"/>
              <w:numPr>
                <w:ilvl w:val="0"/>
                <w:numId w:val="35"/>
              </w:numPr>
              <w:autoSpaceDE w:val="0"/>
              <w:autoSpaceDN w:val="0"/>
              <w:adjustRightInd w:val="0"/>
              <w:spacing w:line="240" w:lineRule="auto"/>
              <w:contextualSpacing w:val="0"/>
              <w:jc w:val="left"/>
              <w:rPr>
                <w:rFonts w:cs="Times New Roman"/>
              </w:rPr>
            </w:pPr>
            <w:r w:rsidRPr="00C557F3">
              <w:rPr>
                <w:rFonts w:cs="Times New Roman"/>
              </w:rPr>
              <w:t>Linearizace zpětné vazby. Princip. Linearizace zpětné vazby a kanonická forma systému</w:t>
            </w:r>
          </w:p>
          <w:p w:rsidR="00C557F3" w:rsidRPr="00C557F3" w:rsidRDefault="00C557F3" w:rsidP="00C557F3">
            <w:pPr>
              <w:pStyle w:val="Odstavecseseznamem"/>
              <w:numPr>
                <w:ilvl w:val="0"/>
                <w:numId w:val="35"/>
              </w:numPr>
              <w:autoSpaceDE w:val="0"/>
              <w:autoSpaceDN w:val="0"/>
              <w:adjustRightInd w:val="0"/>
              <w:spacing w:line="240" w:lineRule="auto"/>
              <w:contextualSpacing w:val="0"/>
              <w:jc w:val="left"/>
              <w:rPr>
                <w:rFonts w:cs="Times New Roman"/>
              </w:rPr>
            </w:pPr>
            <w:r w:rsidRPr="00C557F3">
              <w:rPr>
                <w:rFonts w:cs="Times New Roman"/>
                <w:iCs/>
              </w:rPr>
              <w:t xml:space="preserve">Linearizace vstup- stav, Linearizace vstup-výstup. </w:t>
            </w:r>
            <w:r w:rsidRPr="00C557F3">
              <w:rPr>
                <w:rFonts w:cs="Times New Roman"/>
              </w:rPr>
              <w:t xml:space="preserve"> Případová studie.</w:t>
            </w:r>
          </w:p>
          <w:p w:rsidR="00C557F3" w:rsidRPr="00C557F3" w:rsidRDefault="00C557F3" w:rsidP="00C557F3">
            <w:pPr>
              <w:numPr>
                <w:ilvl w:val="0"/>
                <w:numId w:val="35"/>
              </w:numPr>
              <w:tabs>
                <w:tab w:val="left" w:pos="322"/>
              </w:tabs>
            </w:pPr>
            <w:r w:rsidRPr="00C557F3">
              <w:t xml:space="preserve">Klouzavé řízení (sliding mod control). </w:t>
            </w:r>
          </w:p>
          <w:p w:rsidR="00C557F3" w:rsidRPr="00C557F3" w:rsidRDefault="00C557F3" w:rsidP="00C557F3">
            <w:pPr>
              <w:numPr>
                <w:ilvl w:val="0"/>
                <w:numId w:val="35"/>
              </w:numPr>
              <w:tabs>
                <w:tab w:val="left" w:pos="322"/>
              </w:tabs>
              <w:autoSpaceDE w:val="0"/>
              <w:autoSpaceDN w:val="0"/>
              <w:adjustRightInd w:val="0"/>
              <w:rPr>
                <w:rFonts w:eastAsia="Calibri"/>
                <w:sz w:val="24"/>
                <w:szCs w:val="24"/>
              </w:rPr>
            </w:pPr>
            <w:r w:rsidRPr="00C557F3">
              <w:t>Případová studie: Návrh řízení s linearizací zpětné vazby-SCARA</w:t>
            </w:r>
          </w:p>
          <w:p w:rsidR="00C557F3" w:rsidRPr="00C557F3" w:rsidRDefault="00C557F3" w:rsidP="00C557F3">
            <w:pPr>
              <w:numPr>
                <w:ilvl w:val="0"/>
                <w:numId w:val="35"/>
              </w:numPr>
              <w:tabs>
                <w:tab w:val="left" w:pos="322"/>
              </w:tabs>
              <w:autoSpaceDE w:val="0"/>
              <w:autoSpaceDN w:val="0"/>
              <w:adjustRightInd w:val="0"/>
            </w:pPr>
            <w:r w:rsidRPr="00C557F3">
              <w:t>Případová studie: Řízení MI fyzikálního systému. Řízení polohy. Řízení pohybu podél trajektorie</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425"/>
        </w:trPr>
        <w:tc>
          <w:tcPr>
            <w:tcW w:w="9855" w:type="dxa"/>
            <w:gridSpan w:val="8"/>
            <w:tcBorders>
              <w:top w:val="nil"/>
            </w:tcBorders>
          </w:tcPr>
          <w:p w:rsidR="00011E9A" w:rsidRPr="00CE79CC" w:rsidRDefault="002F5441" w:rsidP="00011E9A">
            <w:pPr>
              <w:jc w:val="both"/>
              <w:rPr>
                <w:ins w:id="2037" w:author="vopatrilova" w:date="2018-11-13T14:33:00Z"/>
                <w:b/>
                <w:bCs/>
              </w:rPr>
            </w:pPr>
            <w:ins w:id="2038" w:author="vopatrilova" w:date="2018-11-13T14:33:00Z">
              <w:r w:rsidRPr="002F5441">
                <w:rPr>
                  <w:b/>
                  <w:bCs/>
                  <w:rPrChange w:id="2039" w:author="vopatrilova" w:date="2018-11-21T13:32:00Z">
                    <w:rPr>
                      <w:b/>
                      <w:bCs/>
                      <w:color w:val="0000FF" w:themeColor="hyperlink"/>
                      <w:u w:val="single"/>
                    </w:rPr>
                  </w:rPrChange>
                </w:rPr>
                <w:t>Povinná literatura:</w:t>
              </w:r>
            </w:ins>
          </w:p>
          <w:p w:rsidR="00011E9A" w:rsidRPr="009A2C94" w:rsidRDefault="005435DC" w:rsidP="00011E9A">
            <w:pPr>
              <w:rPr>
                <w:ins w:id="2040" w:author="vopatrilova" w:date="2018-11-13T14:33:00Z"/>
                <w:rPrChange w:id="2041" w:author="vopatrilova" w:date="2018-11-22T12:45:00Z">
                  <w:rPr>
                    <w:ins w:id="2042" w:author="vopatrilova" w:date="2018-11-13T14:33:00Z"/>
                    <w:b/>
                  </w:rPr>
                </w:rPrChange>
              </w:rPr>
            </w:pPr>
            <w:ins w:id="2043" w:author="vopatrilova" w:date="2018-11-13T14:33:00Z">
              <w:r w:rsidRPr="009A2C94">
                <w:t>ÚŘEDNÍČEK</w:t>
              </w:r>
              <w:r w:rsidR="002F5441" w:rsidRPr="009A2C94">
                <w:rPr>
                  <w:rPrChange w:id="2044" w:author="vopatrilova" w:date="2018-11-22T12:45:00Z">
                    <w:rPr>
                      <w:b/>
                      <w:color w:val="0000FF" w:themeColor="hyperlink"/>
                      <w:u w:val="single"/>
                    </w:rPr>
                  </w:rPrChange>
                </w:rPr>
                <w:t xml:space="preserve">, Z.: </w:t>
              </w:r>
              <w:r w:rsidR="002F5441" w:rsidRPr="005435DC">
                <w:rPr>
                  <w:i/>
                  <w:rPrChange w:id="2045" w:author="Jiří Vojtěšek" w:date="2018-11-24T21:24:00Z">
                    <w:rPr>
                      <w:b/>
                      <w:color w:val="0000FF" w:themeColor="hyperlink"/>
                      <w:u w:val="single"/>
                    </w:rPr>
                  </w:rPrChange>
                </w:rPr>
                <w:t>Robotika</w:t>
              </w:r>
              <w:r w:rsidR="002F5441" w:rsidRPr="009A2C94">
                <w:rPr>
                  <w:rPrChange w:id="2046" w:author="vopatrilova" w:date="2018-11-22T12:45:00Z">
                    <w:rPr>
                      <w:b/>
                      <w:color w:val="0000FF" w:themeColor="hyperlink"/>
                      <w:u w:val="single"/>
                    </w:rPr>
                  </w:rPrChange>
                </w:rPr>
                <w:t>, skripta UTB ve Zlíně, Zlín 2012, 978–80–7454–223-7</w:t>
              </w:r>
            </w:ins>
          </w:p>
          <w:p w:rsidR="00011E9A" w:rsidRPr="009A2C94" w:rsidRDefault="005435DC" w:rsidP="00011E9A">
            <w:pPr>
              <w:rPr>
                <w:ins w:id="2047" w:author="vopatrilova" w:date="2018-11-13T14:33:00Z"/>
              </w:rPr>
            </w:pPr>
            <w:ins w:id="2048" w:author="vopatrilova" w:date="2018-11-13T14:33:00Z">
              <w:r w:rsidRPr="009A2C94">
                <w:t>SLOTINE</w:t>
              </w:r>
              <w:r w:rsidR="002F5441" w:rsidRPr="009A2C94">
                <w:rPr>
                  <w:rPrChange w:id="2049" w:author="vopatrilova" w:date="2018-11-22T12:45:00Z">
                    <w:rPr>
                      <w:b/>
                      <w:color w:val="0000FF" w:themeColor="hyperlink"/>
                      <w:u w:val="single"/>
                    </w:rPr>
                  </w:rPrChange>
                </w:rPr>
                <w:t xml:space="preserve">, </w:t>
              </w:r>
              <w:proofErr w:type="gramStart"/>
              <w:r w:rsidR="002F5441" w:rsidRPr="009A2C94">
                <w:rPr>
                  <w:rPrChange w:id="2050" w:author="vopatrilova" w:date="2018-11-22T12:45:00Z">
                    <w:rPr>
                      <w:b/>
                      <w:color w:val="0000FF" w:themeColor="hyperlink"/>
                      <w:u w:val="single"/>
                    </w:rPr>
                  </w:rPrChange>
                </w:rPr>
                <w:t>J.-J.</w:t>
              </w:r>
              <w:proofErr w:type="gramEnd"/>
              <w:r w:rsidR="002F5441" w:rsidRPr="009A2C94">
                <w:rPr>
                  <w:rPrChange w:id="2051" w:author="vopatrilova" w:date="2018-11-22T12:45:00Z">
                    <w:rPr>
                      <w:b/>
                      <w:color w:val="0000FF" w:themeColor="hyperlink"/>
                      <w:u w:val="single"/>
                    </w:rPr>
                  </w:rPrChange>
                </w:rPr>
                <w:t xml:space="preserve">, </w:t>
              </w:r>
              <w:r w:rsidRPr="009A2C94">
                <w:t>LI</w:t>
              </w:r>
              <w:r w:rsidR="002F5441" w:rsidRPr="009A2C94">
                <w:rPr>
                  <w:rPrChange w:id="2052" w:author="vopatrilova" w:date="2018-11-22T12:45:00Z">
                    <w:rPr>
                      <w:b/>
                      <w:color w:val="0000FF" w:themeColor="hyperlink"/>
                      <w:u w:val="single"/>
                    </w:rPr>
                  </w:rPrChange>
                </w:rPr>
                <w:t xml:space="preserve">, W.: </w:t>
              </w:r>
              <w:r w:rsidR="002F5441" w:rsidRPr="005435DC">
                <w:rPr>
                  <w:i/>
                  <w:rPrChange w:id="2053" w:author="Jiří Vojtěšek" w:date="2018-11-24T21:24:00Z">
                    <w:rPr>
                      <w:b/>
                      <w:color w:val="0000FF" w:themeColor="hyperlink"/>
                      <w:u w:val="single"/>
                    </w:rPr>
                  </w:rPrChange>
                </w:rPr>
                <w:t xml:space="preserve">Applied Nonlinear </w:t>
              </w:r>
              <w:r w:rsidR="002F5441" w:rsidRPr="005435DC">
                <w:rPr>
                  <w:i/>
                  <w:rPrChange w:id="2054" w:author="Jiří Vojtěšek" w:date="2018-11-24T21:24:00Z">
                    <w:rPr>
                      <w:color w:val="0000FF" w:themeColor="hyperlink"/>
                      <w:u w:val="single"/>
                    </w:rPr>
                  </w:rPrChange>
                </w:rPr>
                <w:t>Control</w:t>
              </w:r>
              <w:r w:rsidR="002F5441" w:rsidRPr="009A2C94">
                <w:rPr>
                  <w:rPrChange w:id="2055" w:author="vopatrilova" w:date="2018-11-22T12:45:00Z">
                    <w:rPr>
                      <w:color w:val="0000FF" w:themeColor="hyperlink"/>
                      <w:u w:val="single"/>
                    </w:rPr>
                  </w:rPrChange>
                </w:rPr>
                <w:t>,  1991 by Prentice-Hall, Inc., ISBN 0-13-040890-5</w:t>
              </w:r>
            </w:ins>
          </w:p>
          <w:p w:rsidR="00011E9A" w:rsidRPr="009A2C94" w:rsidRDefault="005435DC" w:rsidP="00011E9A">
            <w:pPr>
              <w:ind w:left="1031" w:hanging="1031"/>
              <w:rPr>
                <w:ins w:id="2056" w:author="vopatrilova" w:date="2018-11-13T14:33:00Z"/>
              </w:rPr>
            </w:pPr>
            <w:ins w:id="2057" w:author="vopatrilova" w:date="2018-11-13T14:33:00Z">
              <w:r w:rsidRPr="009A2C94">
                <w:t>CRAIG</w:t>
              </w:r>
              <w:r w:rsidR="002F5441" w:rsidRPr="009A2C94">
                <w:rPr>
                  <w:rPrChange w:id="2058" w:author="vopatrilova" w:date="2018-11-22T12:45:00Z">
                    <w:rPr>
                      <w:b/>
                      <w:color w:val="0000FF" w:themeColor="hyperlink"/>
                      <w:u w:val="single"/>
                    </w:rPr>
                  </w:rPrChange>
                </w:rPr>
                <w:t xml:space="preserve">, J. J. </w:t>
              </w:r>
              <w:r w:rsidR="002F5441" w:rsidRPr="005435DC">
                <w:rPr>
                  <w:i/>
                  <w:rPrChange w:id="2059" w:author="Jiří Vojtěšek" w:date="2018-11-24T21:24:00Z">
                    <w:rPr>
                      <w:b/>
                      <w:color w:val="0000FF" w:themeColor="hyperlink"/>
                      <w:u w:val="single"/>
                    </w:rPr>
                  </w:rPrChange>
                </w:rPr>
                <w:t>Introduction to Robotics, Mechanics and Control</w:t>
              </w:r>
              <w:r w:rsidR="002F5441" w:rsidRPr="009A2C94">
                <w:rPr>
                  <w:rPrChange w:id="2060" w:author="vopatrilova" w:date="2018-11-22T12:45:00Z">
                    <w:rPr>
                      <w:b/>
                      <w:color w:val="0000FF" w:themeColor="hyperlink"/>
                      <w:u w:val="single"/>
                    </w:rPr>
                  </w:rPrChange>
                </w:rPr>
                <w:t>. Reading, Ma</w:t>
              </w:r>
              <w:r w:rsidR="009A2C94">
                <w:t xml:space="preserve">s: Addison-Wessley, 1989. ISBN </w:t>
              </w:r>
              <w:r w:rsidR="002F5441" w:rsidRPr="009A2C94">
                <w:rPr>
                  <w:rPrChange w:id="2061" w:author="vopatrilova" w:date="2018-11-22T12:45:00Z">
                    <w:rPr>
                      <w:color w:val="0000FF" w:themeColor="hyperlink"/>
                      <w:u w:val="single"/>
                    </w:rPr>
                  </w:rPrChange>
                </w:rPr>
                <w:t>0201103265</w:t>
              </w:r>
            </w:ins>
          </w:p>
          <w:p w:rsidR="00011E9A" w:rsidRPr="00CE79CC" w:rsidRDefault="005435DC" w:rsidP="00011E9A">
            <w:pPr>
              <w:ind w:left="1031" w:hanging="1031"/>
              <w:rPr>
                <w:ins w:id="2062" w:author="vopatrilova" w:date="2018-11-13T14:33:00Z"/>
              </w:rPr>
            </w:pPr>
            <w:ins w:id="2063" w:author="vopatrilova" w:date="2018-11-13T14:33:00Z">
              <w:r w:rsidRPr="009A2C94">
                <w:t>CORKE</w:t>
              </w:r>
              <w:r w:rsidR="002F5441" w:rsidRPr="009A2C94">
                <w:rPr>
                  <w:rPrChange w:id="2064" w:author="vopatrilova" w:date="2018-11-22T12:45:00Z">
                    <w:rPr>
                      <w:b/>
                      <w:color w:val="0000FF" w:themeColor="hyperlink"/>
                      <w:u w:val="single"/>
                    </w:rPr>
                  </w:rPrChange>
                </w:rPr>
                <w:t>, P.:</w:t>
              </w:r>
              <w:r w:rsidR="002F5441" w:rsidRPr="002F5441">
                <w:rPr>
                  <w:rPrChange w:id="2065" w:author="vopatrilova" w:date="2018-11-21T13:32:00Z">
                    <w:rPr>
                      <w:color w:val="0000FF" w:themeColor="hyperlink"/>
                      <w:u w:val="single"/>
                    </w:rPr>
                  </w:rPrChange>
                </w:rPr>
                <w:t xml:space="preserve"> </w:t>
              </w:r>
              <w:r w:rsidR="002F5441" w:rsidRPr="005435DC">
                <w:rPr>
                  <w:i/>
                  <w:rPrChange w:id="2066" w:author="Jiří Vojtěšek" w:date="2018-11-24T21:24:00Z">
                    <w:rPr>
                      <w:color w:val="0000FF" w:themeColor="hyperlink"/>
                      <w:u w:val="single"/>
                    </w:rPr>
                  </w:rPrChange>
                </w:rPr>
                <w:t>Robotics, Vision and control</w:t>
              </w:r>
              <w:r w:rsidR="002F5441" w:rsidRPr="002F5441">
                <w:rPr>
                  <w:rPrChange w:id="2067" w:author="vopatrilova" w:date="2018-11-21T13:32:00Z">
                    <w:rPr>
                      <w:color w:val="0000FF" w:themeColor="hyperlink"/>
                      <w:u w:val="single"/>
                    </w:rPr>
                  </w:rPrChange>
                </w:rPr>
                <w:t>, Springer-Verlag Berlin Heidelberg 2011, ISBN 978-3-319-54413-7 (eBook)</w:t>
              </w:r>
            </w:ins>
          </w:p>
          <w:p w:rsidR="00011E9A" w:rsidRPr="00CE79CC" w:rsidRDefault="002F5441" w:rsidP="00011E9A">
            <w:pPr>
              <w:ind w:left="889" w:hanging="889"/>
              <w:rPr>
                <w:ins w:id="2068" w:author="vopatrilova" w:date="2018-11-13T14:33:00Z"/>
                <w:b/>
              </w:rPr>
            </w:pPr>
            <w:ins w:id="2069" w:author="vopatrilova" w:date="2018-11-13T14:33:00Z">
              <w:r w:rsidRPr="002F5441">
                <w:rPr>
                  <w:b/>
                  <w:rPrChange w:id="2070" w:author="vopatrilova" w:date="2018-11-21T13:32:00Z">
                    <w:rPr>
                      <w:b/>
                      <w:color w:val="0000FF" w:themeColor="hyperlink"/>
                      <w:u w:val="single"/>
                    </w:rPr>
                  </w:rPrChange>
                </w:rPr>
                <w:t>Doporučená literatura:</w:t>
              </w:r>
            </w:ins>
          </w:p>
          <w:p w:rsidR="009A2C94" w:rsidDel="005435DC" w:rsidRDefault="005435DC">
            <w:pPr>
              <w:rPr>
                <w:ins w:id="2071" w:author="vopatrilova" w:date="2018-11-22T12:46:00Z"/>
                <w:del w:id="2072" w:author="Jiří Vojtěšek" w:date="2018-11-24T21:24:00Z"/>
              </w:rPr>
              <w:pPrChange w:id="2073" w:author="Jiří Vojtěšek" w:date="2018-11-24T21:24:00Z">
                <w:pPr>
                  <w:ind w:left="1031" w:hanging="1031"/>
                </w:pPr>
              </w:pPrChange>
            </w:pPr>
            <w:ins w:id="2074" w:author="vopatrilova" w:date="2018-11-13T14:33:00Z">
              <w:r w:rsidRPr="009A2C94">
                <w:t>BARTELT</w:t>
              </w:r>
              <w:r w:rsidR="002F5441" w:rsidRPr="009A2C94">
                <w:rPr>
                  <w:rPrChange w:id="2075" w:author="vopatrilova" w:date="2018-11-22T12:46:00Z">
                    <w:rPr>
                      <w:b/>
                      <w:color w:val="0000FF" w:themeColor="hyperlink"/>
                      <w:u w:val="single"/>
                    </w:rPr>
                  </w:rPrChange>
                </w:rPr>
                <w:t>, T.:</w:t>
              </w:r>
              <w:r w:rsidR="002F5441" w:rsidRPr="002F5441">
                <w:rPr>
                  <w:b/>
                  <w:rPrChange w:id="2076" w:author="vopatrilova" w:date="2018-11-21T13:32:00Z">
                    <w:rPr>
                      <w:b/>
                      <w:color w:val="0000FF" w:themeColor="hyperlink"/>
                      <w:u w:val="single"/>
                    </w:rPr>
                  </w:rPrChange>
                </w:rPr>
                <w:t xml:space="preserve"> </w:t>
              </w:r>
              <w:r w:rsidR="002F5441" w:rsidRPr="005435DC">
                <w:rPr>
                  <w:i/>
                  <w:rPrChange w:id="2077" w:author="Jiří Vojtěšek" w:date="2018-11-24T21:24:00Z">
                    <w:rPr>
                      <w:color w:val="0000FF" w:themeColor="hyperlink"/>
                      <w:u w:val="single"/>
                    </w:rPr>
                  </w:rPrChange>
                </w:rPr>
                <w:t>Industrial Automated Systems: Instrumentation and Motion Control</w:t>
              </w:r>
              <w:r w:rsidR="002F5441" w:rsidRPr="002F5441">
                <w:rPr>
                  <w:rPrChange w:id="2078" w:author="vopatrilova" w:date="2018-11-21T13:32:00Z">
                    <w:rPr>
                      <w:color w:val="0000FF" w:themeColor="hyperlink"/>
                      <w:u w:val="single"/>
                    </w:rPr>
                  </w:rPrChange>
                </w:rPr>
                <w:t>, Delm</w:t>
              </w:r>
              <w:r w:rsidR="009A2C94">
                <w:t>ar, Cengage learning 2011, ISBN</w:t>
              </w:r>
            </w:ins>
          </w:p>
          <w:p w:rsidR="00011E9A" w:rsidRPr="00CE79CC" w:rsidRDefault="005435DC">
            <w:pPr>
              <w:rPr>
                <w:ins w:id="2079" w:author="vopatrilova" w:date="2018-11-13T14:33:00Z"/>
              </w:rPr>
              <w:pPrChange w:id="2080" w:author="Jiří Vojtěšek" w:date="2018-11-24T21:24:00Z">
                <w:pPr>
                  <w:ind w:left="1031" w:hanging="1031"/>
                </w:pPr>
              </w:pPrChange>
            </w:pPr>
            <w:ins w:id="2081" w:author="Jiří Vojtěšek" w:date="2018-11-24T21:24:00Z">
              <w:r>
                <w:t xml:space="preserve"> </w:t>
              </w:r>
            </w:ins>
            <w:ins w:id="2082" w:author="vopatrilova" w:date="2018-11-13T14:33:00Z">
              <w:r w:rsidR="002F5441" w:rsidRPr="002F5441">
                <w:rPr>
                  <w:rPrChange w:id="2083" w:author="vopatrilova" w:date="2018-11-21T13:32:00Z">
                    <w:rPr>
                      <w:color w:val="0000FF" w:themeColor="hyperlink"/>
                      <w:u w:val="single"/>
                    </w:rPr>
                  </w:rPrChange>
                </w:rPr>
                <w:t>987-1-4354-8888-5</w:t>
              </w:r>
            </w:ins>
          </w:p>
          <w:p w:rsidR="00C557F3" w:rsidRPr="00CE79CC" w:rsidDel="00011E9A" w:rsidRDefault="002F5441" w:rsidP="00011E9A">
            <w:pPr>
              <w:rPr>
                <w:del w:id="2084" w:author="vopatrilova" w:date="2018-11-13T14:33:00Z"/>
                <w:b/>
              </w:rPr>
            </w:pPr>
            <w:ins w:id="2085" w:author="vopatrilova" w:date="2018-11-13T14:33:00Z">
              <w:r w:rsidRPr="002F5441">
                <w:rPr>
                  <w:rPrChange w:id="2086" w:author="vopatrilova" w:date="2018-11-21T13:32:00Z">
                    <w:rPr>
                      <w:color w:val="0000FF" w:themeColor="hyperlink"/>
                      <w:u w:val="single"/>
                    </w:rPr>
                  </w:rPrChange>
                </w:rPr>
                <w:t>Kompletní systém přednášek ve formátu *.pdf umístěných na LMS systému univerzity (Moodle).</w:t>
              </w:r>
            </w:ins>
            <w:del w:id="2087" w:author="vopatrilova" w:date="2018-11-13T14:33:00Z">
              <w:r w:rsidRPr="002F5441">
                <w:rPr>
                  <w:b/>
                  <w:rPrChange w:id="2088" w:author="vopatrilova" w:date="2018-11-21T13:32:00Z">
                    <w:rPr>
                      <w:b/>
                      <w:color w:val="0000FF" w:themeColor="hyperlink"/>
                      <w:u w:val="single"/>
                    </w:rPr>
                  </w:rPrChange>
                </w:rPr>
                <w:delText>Povinná literatura:</w:delText>
              </w:r>
            </w:del>
          </w:p>
          <w:p w:rsidR="00C557F3" w:rsidRPr="00CE79CC" w:rsidDel="00011E9A" w:rsidRDefault="002F5441" w:rsidP="000132AE">
            <w:pPr>
              <w:rPr>
                <w:del w:id="2089" w:author="vopatrilova" w:date="2018-11-13T14:33:00Z"/>
              </w:rPr>
            </w:pPr>
            <w:del w:id="2090" w:author="vopatrilova" w:date="2018-11-13T14:33:00Z">
              <w:r w:rsidRPr="002F5441">
                <w:rPr>
                  <w:rPrChange w:id="2091" w:author="vopatrilova" w:date="2018-11-21T13:32:00Z">
                    <w:rPr>
                      <w:color w:val="0000FF" w:themeColor="hyperlink"/>
                      <w:u w:val="single"/>
                    </w:rPr>
                  </w:rPrChange>
                </w:rPr>
                <w:delText xml:space="preserve">ÚŘEDNÍČEK, Z.: </w:delText>
              </w:r>
              <w:r w:rsidRPr="002F5441">
                <w:rPr>
                  <w:i/>
                  <w:rPrChange w:id="2092" w:author="vopatrilova" w:date="2018-11-21T13:32:00Z">
                    <w:rPr>
                      <w:i/>
                      <w:color w:val="0000FF" w:themeColor="hyperlink"/>
                      <w:u w:val="single"/>
                    </w:rPr>
                  </w:rPrChange>
                </w:rPr>
                <w:delText>Robotika</w:delText>
              </w:r>
              <w:r w:rsidRPr="002F5441">
                <w:rPr>
                  <w:rPrChange w:id="2093" w:author="vopatrilova" w:date="2018-11-21T13:32:00Z">
                    <w:rPr>
                      <w:color w:val="0000FF" w:themeColor="hyperlink"/>
                      <w:u w:val="single"/>
                    </w:rPr>
                  </w:rPrChange>
                </w:rPr>
                <w:delText>, skripta UTB ve Zlíně, Zlín 2012, 978–80–7454–223-7</w:delText>
              </w:r>
            </w:del>
          </w:p>
          <w:p w:rsidR="00C557F3" w:rsidRPr="00CE79CC" w:rsidDel="00011E9A" w:rsidRDefault="002F5441" w:rsidP="000132AE">
            <w:pPr>
              <w:rPr>
                <w:del w:id="2094" w:author="vopatrilova" w:date="2018-11-13T14:33:00Z"/>
              </w:rPr>
            </w:pPr>
            <w:del w:id="2095" w:author="vopatrilova" w:date="2018-11-13T14:33:00Z">
              <w:r w:rsidRPr="002F5441">
                <w:rPr>
                  <w:rPrChange w:id="2096" w:author="vopatrilova" w:date="2018-11-21T13:32:00Z">
                    <w:rPr>
                      <w:color w:val="0000FF" w:themeColor="hyperlink"/>
                      <w:u w:val="single"/>
                    </w:rPr>
                  </w:rPrChange>
                </w:rPr>
                <w:delText xml:space="preserve">SLOTINE, J.-J., Li, W.: </w:delText>
              </w:r>
              <w:r w:rsidRPr="002F5441">
                <w:rPr>
                  <w:i/>
                  <w:rPrChange w:id="2097" w:author="vopatrilova" w:date="2018-11-21T13:32:00Z">
                    <w:rPr>
                      <w:i/>
                      <w:color w:val="0000FF" w:themeColor="hyperlink"/>
                      <w:u w:val="single"/>
                    </w:rPr>
                  </w:rPrChange>
                </w:rPr>
                <w:delText>Applied Nonlinear Control</w:delText>
              </w:r>
              <w:r w:rsidRPr="002F5441">
                <w:rPr>
                  <w:rPrChange w:id="2098" w:author="vopatrilova" w:date="2018-11-21T13:32:00Z">
                    <w:rPr>
                      <w:color w:val="0000FF" w:themeColor="hyperlink"/>
                      <w:u w:val="single"/>
                    </w:rPr>
                  </w:rPrChange>
                </w:rPr>
                <w:delText>,  1991 by Prentice-Hall, Inc., ISBN 0-13-040890-5</w:delText>
              </w:r>
            </w:del>
          </w:p>
          <w:p w:rsidR="00C557F3" w:rsidRPr="00CE79CC" w:rsidDel="00011E9A" w:rsidRDefault="002F5441" w:rsidP="000132AE">
            <w:pPr>
              <w:rPr>
                <w:del w:id="2099" w:author="vopatrilova" w:date="2018-11-13T14:33:00Z"/>
                <w:b/>
              </w:rPr>
            </w:pPr>
            <w:del w:id="2100" w:author="vopatrilova" w:date="2018-11-13T14:33:00Z">
              <w:r w:rsidRPr="002F5441">
                <w:rPr>
                  <w:b/>
                  <w:rPrChange w:id="2101" w:author="vopatrilova" w:date="2018-11-21T13:32:00Z">
                    <w:rPr>
                      <w:b/>
                      <w:color w:val="0000FF" w:themeColor="hyperlink"/>
                      <w:u w:val="single"/>
                    </w:rPr>
                  </w:rPrChange>
                </w:rPr>
                <w:delText>Doporučená literatura:</w:delText>
              </w:r>
            </w:del>
          </w:p>
          <w:p w:rsidR="00C557F3" w:rsidRPr="00CE79CC" w:rsidDel="00011E9A" w:rsidRDefault="002F5441" w:rsidP="000132AE">
            <w:pPr>
              <w:rPr>
                <w:del w:id="2102" w:author="vopatrilova" w:date="2018-11-13T14:33:00Z"/>
              </w:rPr>
            </w:pPr>
            <w:del w:id="2103" w:author="vopatrilova" w:date="2018-11-13T14:33:00Z">
              <w:r w:rsidRPr="002F5441">
                <w:rPr>
                  <w:rPrChange w:id="2104" w:author="vopatrilova" w:date="2018-11-21T13:32:00Z">
                    <w:rPr>
                      <w:color w:val="0000FF" w:themeColor="hyperlink"/>
                      <w:u w:val="single"/>
                    </w:rPr>
                  </w:rPrChange>
                </w:rPr>
                <w:delText xml:space="preserve">CRAIG, J. J. </w:delText>
              </w:r>
              <w:r w:rsidRPr="002F5441">
                <w:rPr>
                  <w:i/>
                  <w:rPrChange w:id="2105" w:author="vopatrilova" w:date="2018-11-21T13:32:00Z">
                    <w:rPr>
                      <w:i/>
                      <w:color w:val="0000FF" w:themeColor="hyperlink"/>
                      <w:u w:val="single"/>
                    </w:rPr>
                  </w:rPrChange>
                </w:rPr>
                <w:delText>Introduction to Robotics, Mechanics and Control</w:delText>
              </w:r>
              <w:r w:rsidRPr="002F5441">
                <w:rPr>
                  <w:rPrChange w:id="2106" w:author="vopatrilova" w:date="2018-11-21T13:32:00Z">
                    <w:rPr>
                      <w:color w:val="0000FF" w:themeColor="hyperlink"/>
                      <w:u w:val="single"/>
                    </w:rPr>
                  </w:rPrChange>
                </w:rPr>
                <w:delText>. Reading, Mas: Addison-Wessley, 1989. ISBN  0201103265</w:delText>
              </w:r>
            </w:del>
          </w:p>
          <w:p w:rsidR="00C557F3" w:rsidRPr="00CE79CC" w:rsidRDefault="002F5441" w:rsidP="000132AE">
            <w:del w:id="2107" w:author="vopatrilova" w:date="2018-11-13T14:33:00Z">
              <w:r w:rsidRPr="002F5441">
                <w:rPr>
                  <w:rPrChange w:id="2108" w:author="vopatrilova" w:date="2018-11-21T13:32:00Z">
                    <w:rPr>
                      <w:color w:val="0000FF" w:themeColor="hyperlink"/>
                      <w:u w:val="single"/>
                    </w:rPr>
                  </w:rPrChange>
                </w:rPr>
                <w:delText>Kompletní systém přednášek ve formátu *.pdf umístěných na LMS systému univerzity (Moodle).</w:delText>
              </w:r>
            </w:del>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25</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530"/>
        </w:trPr>
        <w:tc>
          <w:tcPr>
            <w:tcW w:w="9855" w:type="dxa"/>
            <w:gridSpan w:val="8"/>
          </w:tcPr>
          <w:p w:rsidR="00C557F3" w:rsidRPr="00C557F3" w:rsidRDefault="00C557F3" w:rsidP="000132AE">
            <w:r w:rsidRPr="00C557F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rPr>
                <w:sz w:val="18"/>
              </w:rPr>
              <w:t xml:space="preserve"> </w:t>
            </w:r>
          </w:p>
        </w:tc>
      </w:tr>
    </w:tbl>
    <w:p w:rsidR="009A2C94" w:rsidRDefault="009A2C94">
      <w:pPr>
        <w:rPr>
          <w:ins w:id="2109" w:author="vopatrilova" w:date="2018-11-22T12:46:00Z"/>
        </w:rPr>
      </w:pPr>
      <w:ins w:id="2110" w:author="vopatrilova" w:date="2018-11-22T12:46: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527739" w:rsidRDefault="00C557F3" w:rsidP="000132AE">
            <w:pPr>
              <w:tabs>
                <w:tab w:val="right" w:pos="9408"/>
              </w:tabs>
              <w:jc w:val="both"/>
              <w:rPr>
                <w:rPrChange w:id="2111" w:author="vopatrilova" w:date="2018-11-16T09:38:00Z">
                  <w:rPr>
                    <w:b/>
                    <w:sz w:val="28"/>
                  </w:rPr>
                </w:rPrChange>
              </w:rPr>
            </w:pPr>
            <w:r w:rsidRPr="00C557F3">
              <w:lastRenderedPageBreak/>
              <w:br w:type="page"/>
            </w:r>
            <w:r w:rsidRPr="00C557F3">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112" w:author="vopatrilova" w:date="2018-11-17T11:32:00Z">
              <w:r w:rsidR="002F5441" w:rsidRPr="002F5441">
                <w:rPr>
                  <w:rStyle w:val="Odkazintenzivn"/>
                  <w:rPrChange w:id="2113" w:author="vopatrilova" w:date="2018-11-17T11:32:00Z">
                    <w:rPr>
                      <w:b/>
                      <w:color w:val="0000FF" w:themeColor="hyperlink"/>
                      <w:u w:val="single"/>
                    </w:rPr>
                  </w:rPrChange>
                </w:rPr>
                <w:t>Abecední seznam</w:t>
              </w:r>
            </w:ins>
            <w:del w:id="2114"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2115" w:name="rizeniRealnychProcesu"/>
            <w:r w:rsidRPr="00C557F3">
              <w:t>Řízení reálných procesů</w:t>
            </w:r>
            <w:bookmarkEnd w:id="2115"/>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w:t>
            </w:r>
            <w:r w:rsidR="00C55643">
              <w:t xml:space="preserve">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0132AE" w:rsidP="000132AE">
            <w:pPr>
              <w:jc w:val="both"/>
            </w:pPr>
            <w:r>
              <w:t xml:space="preserve"> 14s+42</w:t>
            </w:r>
            <w:r w:rsidR="00C557F3" w:rsidRPr="00C557F3">
              <w:t>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klasifikovaný 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Pásemná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2. Vypracování, odevzdání a obhájení protokolů ze všech měřených úloh.</w:t>
            </w:r>
          </w:p>
          <w:p w:rsidR="00C557F3" w:rsidRPr="00C557F3" w:rsidRDefault="00C557F3" w:rsidP="000132AE">
            <w:pPr>
              <w:jc w:val="both"/>
            </w:pPr>
          </w:p>
        </w:tc>
      </w:tr>
      <w:tr w:rsidR="00C557F3" w:rsidRPr="00C557F3" w:rsidDel="00B9533C" w:rsidTr="000132AE">
        <w:trPr>
          <w:trHeight w:val="554"/>
          <w:del w:id="2116" w:author="vopatrilova" w:date="2018-11-16T09:44:00Z"/>
        </w:trPr>
        <w:tc>
          <w:tcPr>
            <w:tcW w:w="9855" w:type="dxa"/>
            <w:gridSpan w:val="8"/>
            <w:tcBorders>
              <w:top w:val="nil"/>
            </w:tcBorders>
          </w:tcPr>
          <w:p w:rsidR="00C557F3" w:rsidRPr="00C557F3" w:rsidDel="00B9533C" w:rsidRDefault="00C557F3" w:rsidP="000132AE">
            <w:pPr>
              <w:jc w:val="both"/>
              <w:rPr>
                <w:del w:id="2117" w:author="vopatrilova" w:date="2018-11-16T09:44:00Z"/>
              </w:rPr>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Ing. Petr Chalupa,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4C7111">
            <w:pPr>
              <w:jc w:val="both"/>
            </w:pPr>
            <w:r w:rsidRPr="00C557F3">
              <w:t>Ing. Petr Chalupa, Ph.D. (</w:t>
            </w:r>
            <w:r w:rsidR="004C7111">
              <w:t>semináře</w:t>
            </w:r>
            <w:r w:rsidRPr="00C557F3">
              <w:t xml:space="preserve"> 100%)</w:t>
            </w:r>
          </w:p>
        </w:tc>
      </w:tr>
      <w:tr w:rsidR="00C557F3" w:rsidRPr="00C557F3" w:rsidDel="00B9533C" w:rsidTr="000132AE">
        <w:trPr>
          <w:trHeight w:val="554"/>
          <w:del w:id="2118" w:author="vopatrilova" w:date="2018-11-16T09:44:00Z"/>
        </w:trPr>
        <w:tc>
          <w:tcPr>
            <w:tcW w:w="9855" w:type="dxa"/>
            <w:gridSpan w:val="8"/>
            <w:tcBorders>
              <w:top w:val="nil"/>
            </w:tcBorders>
          </w:tcPr>
          <w:p w:rsidR="00C557F3" w:rsidRPr="00C557F3" w:rsidDel="00B9533C" w:rsidRDefault="00C557F3" w:rsidP="000132AE">
            <w:pPr>
              <w:jc w:val="both"/>
              <w:rPr>
                <w:del w:id="2119" w:author="vopatrilova" w:date="2018-11-16T09:44:00Z"/>
              </w:rPr>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2809"/>
        </w:trPr>
        <w:tc>
          <w:tcPr>
            <w:tcW w:w="9855" w:type="dxa"/>
            <w:gridSpan w:val="8"/>
            <w:tcBorders>
              <w:top w:val="nil"/>
              <w:bottom w:val="single" w:sz="12" w:space="0" w:color="auto"/>
            </w:tcBorders>
          </w:tcPr>
          <w:p w:rsidR="00217B20" w:rsidRPr="009A2C94" w:rsidRDefault="00217B20" w:rsidP="00217B20">
            <w:pPr>
              <w:jc w:val="both"/>
            </w:pPr>
            <w:r w:rsidRPr="009A2C94">
              <w:t>Cílem předmětu je ověření, procvičení a prohloubení znalostí, které studenti získali v předcházejících kurzech zaměřených především na automatické řízení a identifikaci systémů. Studenti budou schopni navrhnout řízení pro složitější reálné systémy</w:t>
            </w:r>
            <w:ins w:id="2120" w:author="vopatrilova" w:date="2018-11-16T08:50:00Z">
              <w:r w:rsidR="00012249" w:rsidRPr="009A2C94">
                <w:t>,</w:t>
              </w:r>
            </w:ins>
            <w:r w:rsidRPr="009A2C94">
              <w:t xml:space="preserve"> a to od základního seznámení se s procesem, přes identifikaci parametrů modelu až po návrhy různých typů regulátorů. </w:t>
            </w:r>
          </w:p>
          <w:p w:rsidR="00217B20" w:rsidRPr="009A2C94" w:rsidRDefault="00217B20" w:rsidP="00217B20">
            <w:r w:rsidRPr="009A2C94">
              <w:t>Osnova:</w:t>
            </w:r>
          </w:p>
          <w:p w:rsidR="00C13805" w:rsidRPr="009A2C94" w:rsidRDefault="00C13805" w:rsidP="00C13805">
            <w:pPr>
              <w:rPr>
                <w:rPrChange w:id="2121" w:author="vopatrilova" w:date="2018-11-22T12:46:00Z">
                  <w:rPr>
                    <w:sz w:val="22"/>
                    <w:szCs w:val="22"/>
                  </w:rPr>
                </w:rPrChange>
              </w:rPr>
            </w:pPr>
            <w:r w:rsidRPr="009A2C94">
              <w:rPr>
                <w:rPrChange w:id="2122" w:author="vopatrilova" w:date="2018-11-22T12:46:00Z">
                  <w:rPr>
                    <w:sz w:val="22"/>
                    <w:szCs w:val="22"/>
                  </w:rPr>
                </w:rPrChange>
              </w:rPr>
              <w:t>V rámci semináře:</w:t>
            </w:r>
          </w:p>
          <w:p w:rsidR="00C13805" w:rsidRPr="009A2C94" w:rsidRDefault="00C13805" w:rsidP="00C13805">
            <w:pPr>
              <w:pStyle w:val="Odstavecseseznamem"/>
              <w:numPr>
                <w:ilvl w:val="0"/>
                <w:numId w:val="36"/>
              </w:numPr>
              <w:spacing w:line="240" w:lineRule="auto"/>
              <w:ind w:left="714" w:hanging="357"/>
              <w:contextualSpacing w:val="0"/>
              <w:rPr>
                <w:rFonts w:cs="Times New Roman"/>
                <w:szCs w:val="20"/>
                <w:rPrChange w:id="2123" w:author="vopatrilova" w:date="2018-11-22T12:46:00Z">
                  <w:rPr>
                    <w:rFonts w:cs="Times New Roman"/>
                  </w:rPr>
                </w:rPrChange>
              </w:rPr>
            </w:pPr>
            <w:r w:rsidRPr="009C1CF3">
              <w:rPr>
                <w:rFonts w:cs="Times New Roman"/>
                <w:szCs w:val="20"/>
              </w:rPr>
              <w:t>Přehled základních senzorů pro s</w:t>
            </w:r>
            <w:r w:rsidRPr="00AC1900">
              <w:rPr>
                <w:rFonts w:cs="Times New Roman"/>
                <w:szCs w:val="20"/>
              </w:rPr>
              <w:t>ní</w:t>
            </w:r>
            <w:del w:id="2124" w:author="vopatrilova" w:date="2018-11-16T08:50:00Z">
              <w:r w:rsidRPr="009A2C94" w:rsidDel="00012249">
                <w:rPr>
                  <w:rFonts w:cs="Times New Roman"/>
                  <w:szCs w:val="20"/>
                  <w:rPrChange w:id="2125" w:author="vopatrilova" w:date="2018-11-22T12:46:00Z">
                    <w:rPr>
                      <w:rFonts w:cs="Times New Roman"/>
                    </w:rPr>
                  </w:rPrChange>
                </w:rPr>
                <w:delText>á</w:delText>
              </w:r>
            </w:del>
            <w:r w:rsidRPr="009A2C94">
              <w:rPr>
                <w:rFonts w:cs="Times New Roman"/>
                <w:szCs w:val="20"/>
                <w:rPrChange w:id="2126" w:author="vopatrilova" w:date="2018-11-22T12:46:00Z">
                  <w:rPr>
                    <w:rFonts w:cs="Times New Roman"/>
                  </w:rPr>
                </w:rPrChange>
              </w:rPr>
              <w:t>mání fyzikálních veličin se zaměřením na Laboratoř reálných procesů.</w:t>
            </w:r>
          </w:p>
          <w:p w:rsidR="00C13805" w:rsidRPr="009A2C94" w:rsidRDefault="00C13805" w:rsidP="00C13805">
            <w:pPr>
              <w:pStyle w:val="Odstavecseseznamem"/>
              <w:numPr>
                <w:ilvl w:val="0"/>
                <w:numId w:val="36"/>
              </w:numPr>
              <w:spacing w:line="240" w:lineRule="auto"/>
              <w:ind w:left="714" w:hanging="357"/>
              <w:contextualSpacing w:val="0"/>
              <w:rPr>
                <w:rFonts w:cs="Times New Roman"/>
                <w:szCs w:val="20"/>
                <w:rPrChange w:id="2127" w:author="vopatrilova" w:date="2018-11-22T12:46:00Z">
                  <w:rPr>
                    <w:rFonts w:cs="Times New Roman"/>
                  </w:rPr>
                </w:rPrChange>
              </w:rPr>
            </w:pPr>
            <w:r w:rsidRPr="009A2C94">
              <w:rPr>
                <w:rFonts w:cs="Times New Roman"/>
                <w:szCs w:val="20"/>
                <w:rPrChange w:id="2128" w:author="vopatrilova" w:date="2018-11-22T12:46:00Z">
                  <w:rPr>
                    <w:rFonts w:cs="Times New Roman"/>
                  </w:rPr>
                </w:rPrChange>
              </w:rPr>
              <w:t>Přehled základních akčních členů pro ovládání fyzikálních veličin se zaměřením na Laboratoř reálných procesů.</w:t>
            </w:r>
          </w:p>
          <w:p w:rsidR="00C13805" w:rsidRPr="009A2C94" w:rsidRDefault="00C13805" w:rsidP="00C13805">
            <w:pPr>
              <w:pStyle w:val="Odstavecseseznamem"/>
              <w:numPr>
                <w:ilvl w:val="0"/>
                <w:numId w:val="36"/>
              </w:numPr>
              <w:spacing w:line="240" w:lineRule="auto"/>
              <w:ind w:left="714" w:hanging="357"/>
              <w:contextualSpacing w:val="0"/>
              <w:rPr>
                <w:rFonts w:cs="Times New Roman"/>
                <w:szCs w:val="20"/>
                <w:rPrChange w:id="2129" w:author="vopatrilova" w:date="2018-11-22T12:46:00Z">
                  <w:rPr>
                    <w:rFonts w:cs="Times New Roman"/>
                  </w:rPr>
                </w:rPrChange>
              </w:rPr>
            </w:pPr>
            <w:r w:rsidRPr="009A2C94">
              <w:rPr>
                <w:rFonts w:cs="Times New Roman"/>
                <w:szCs w:val="20"/>
                <w:rPrChange w:id="2130" w:author="vopatrilova" w:date="2018-11-22T12:46:00Z">
                  <w:rPr>
                    <w:rFonts w:cs="Times New Roman"/>
                  </w:rPr>
                </w:rPrChange>
              </w:rPr>
              <w:t>Vybavení řídicích počítačů pro aplikace řízení reálných procesů se zaměřením na Laboratoř reálných procesů.</w:t>
            </w:r>
          </w:p>
          <w:p w:rsidR="00C13805" w:rsidRPr="009A2C94" w:rsidRDefault="00C13805" w:rsidP="00C13805">
            <w:pPr>
              <w:rPr>
                <w:rPrChange w:id="2131" w:author="vopatrilova" w:date="2018-11-22T12:46:00Z">
                  <w:rPr>
                    <w:sz w:val="22"/>
                    <w:szCs w:val="22"/>
                  </w:rPr>
                </w:rPrChange>
              </w:rPr>
            </w:pPr>
            <w:r w:rsidRPr="009A2C94">
              <w:rPr>
                <w:rPrChange w:id="2132" w:author="vopatrilova" w:date="2018-11-22T12:46:00Z">
                  <w:rPr>
                    <w:sz w:val="22"/>
                    <w:szCs w:val="22"/>
                  </w:rPr>
                </w:rPrChange>
              </w:rPr>
              <w:t>V rámci cvičení</w:t>
            </w:r>
          </w:p>
          <w:p w:rsidR="00C13805" w:rsidRPr="009A2C94" w:rsidRDefault="00C13805" w:rsidP="00C13805">
            <w:pPr>
              <w:numPr>
                <w:ilvl w:val="0"/>
                <w:numId w:val="36"/>
              </w:numPr>
              <w:ind w:left="714" w:hanging="357"/>
              <w:rPr>
                <w:rPrChange w:id="2133" w:author="vopatrilova" w:date="2018-11-22T12:46:00Z">
                  <w:rPr>
                    <w:sz w:val="22"/>
                    <w:szCs w:val="22"/>
                  </w:rPr>
                </w:rPrChange>
              </w:rPr>
            </w:pPr>
            <w:r w:rsidRPr="009A2C94">
              <w:rPr>
                <w:rPrChange w:id="2134" w:author="vopatrilova" w:date="2018-11-22T12:46:00Z">
                  <w:rPr>
                    <w:sz w:val="22"/>
                    <w:szCs w:val="22"/>
                  </w:rPr>
                </w:rPrChange>
              </w:rPr>
              <w:t xml:space="preserve">Seznámení studentů s modely v Laboratoři reálných procesů. </w:t>
            </w:r>
          </w:p>
          <w:p w:rsidR="00C13805" w:rsidRPr="009A2C94" w:rsidRDefault="00C13805" w:rsidP="00C13805">
            <w:pPr>
              <w:numPr>
                <w:ilvl w:val="0"/>
                <w:numId w:val="36"/>
              </w:numPr>
              <w:ind w:left="714" w:hanging="357"/>
              <w:rPr>
                <w:rPrChange w:id="2135" w:author="vopatrilova" w:date="2018-11-22T12:46:00Z">
                  <w:rPr>
                    <w:sz w:val="22"/>
                    <w:szCs w:val="22"/>
                  </w:rPr>
                </w:rPrChange>
              </w:rPr>
            </w:pPr>
            <w:r w:rsidRPr="009A2C94">
              <w:rPr>
                <w:rPrChange w:id="2136" w:author="vopatrilova" w:date="2018-11-22T12:46:00Z">
                  <w:rPr>
                    <w:sz w:val="22"/>
                    <w:szCs w:val="22"/>
                  </w:rPr>
                </w:rPrChange>
              </w:rPr>
              <w:t xml:space="preserve">Přidělení rozpisu zadání jednotlivým studentům. </w:t>
            </w:r>
          </w:p>
          <w:p w:rsidR="002F5441" w:rsidRPr="009A2C94" w:rsidRDefault="00283390">
            <w:pPr>
              <w:pStyle w:val="Odstavecseseznamem"/>
              <w:numPr>
                <w:ilvl w:val="0"/>
                <w:numId w:val="36"/>
              </w:numPr>
              <w:rPr>
                <w:del w:id="2137" w:author="vopatrilova" w:date="2018-11-13T14:36:00Z"/>
                <w:rFonts w:cs="Times New Roman"/>
                <w:szCs w:val="20"/>
                <w:rPrChange w:id="2138" w:author="vopatrilova" w:date="2018-11-22T12:46:00Z">
                  <w:rPr>
                    <w:del w:id="2139" w:author="vopatrilova" w:date="2018-11-13T14:36:00Z"/>
                  </w:rPr>
                </w:rPrChange>
              </w:rPr>
              <w:pPrChange w:id="2140" w:author="vopatrilova" w:date="2018-11-13T14:36:00Z">
                <w:pPr>
                  <w:pStyle w:val="Odstavecseseznamem"/>
                  <w:numPr>
                    <w:numId w:val="46"/>
                  </w:numPr>
                  <w:ind w:hanging="360"/>
                </w:pPr>
              </w:pPrChange>
            </w:pPr>
            <w:ins w:id="2141" w:author="vopatrilova" w:date="2018-11-13T14:36:00Z">
              <w:r w:rsidRPr="009C1CF3">
                <w:rPr>
                  <w:rFonts w:cs="Times New Roman"/>
                  <w:szCs w:val="20"/>
                </w:rPr>
                <w:t xml:space="preserve">-13. </w:t>
              </w:r>
            </w:ins>
            <w:r w:rsidRPr="00AC1900">
              <w:rPr>
                <w:rFonts w:cs="Times New Roman"/>
                <w:szCs w:val="20"/>
              </w:rPr>
              <w:t xml:space="preserve">Práce na všech přidělených úlohách: seznámení se se soustavou, měření charakteristik, případně návrh a ověření regulace, vyhodnocení výsledků. </w:t>
            </w:r>
          </w:p>
          <w:p w:rsidR="002F5441" w:rsidRPr="00785F2A" w:rsidRDefault="002F5441">
            <w:pPr>
              <w:pStyle w:val="Odstavecseseznamem"/>
              <w:numPr>
                <w:ilvl w:val="0"/>
                <w:numId w:val="36"/>
              </w:numPr>
              <w:rPr>
                <w:ins w:id="2142" w:author="vopatrilova" w:date="2018-11-13T14:36:00Z"/>
              </w:rPr>
              <w:pPrChange w:id="2143" w:author="vopatrilova" w:date="2018-11-13T14:36:00Z">
                <w:pPr>
                  <w:numPr>
                    <w:numId w:val="36"/>
                  </w:numPr>
                  <w:tabs>
                    <w:tab w:val="num" w:pos="720"/>
                  </w:tabs>
                  <w:ind w:left="714" w:hanging="357"/>
                </w:pPr>
              </w:pPrChange>
            </w:pPr>
          </w:p>
          <w:p w:rsidR="002F5441" w:rsidRPr="009A2C94" w:rsidRDefault="00011E9A">
            <w:pPr>
              <w:pStyle w:val="Odstavecseseznamem"/>
              <w:ind w:left="218"/>
              <w:rPr>
                <w:rFonts w:cs="Times New Roman"/>
                <w:szCs w:val="20"/>
                <w:rPrChange w:id="2144" w:author="vopatrilova" w:date="2018-11-22T12:46:00Z">
                  <w:rPr/>
                </w:rPrChange>
              </w:rPr>
              <w:pPrChange w:id="2145" w:author="vopatrilova" w:date="2018-11-13T14:37:00Z">
                <w:pPr>
                  <w:pStyle w:val="Odstavecseseznamem"/>
                  <w:numPr>
                    <w:numId w:val="46"/>
                  </w:numPr>
                  <w:ind w:hanging="360"/>
                </w:pPr>
              </w:pPrChange>
            </w:pPr>
            <w:ins w:id="2146" w:author="vopatrilova" w:date="2018-11-13T14:37:00Z">
              <w:r w:rsidRPr="009C1CF3">
                <w:rPr>
                  <w:rFonts w:cs="Times New Roman"/>
                  <w:szCs w:val="20"/>
                </w:rPr>
                <w:t>14.</w:t>
              </w:r>
            </w:ins>
            <w:ins w:id="2147" w:author="vopatrilova" w:date="2018-11-22T12:46:00Z">
              <w:r w:rsidR="009A2C94" w:rsidRPr="00AC1900">
                <w:rPr>
                  <w:rFonts w:cs="Times New Roman"/>
                  <w:szCs w:val="20"/>
                </w:rPr>
                <w:t xml:space="preserve"> </w:t>
              </w:r>
            </w:ins>
            <w:r w:rsidR="00283390" w:rsidRPr="009A2C94">
              <w:rPr>
                <w:rFonts w:cs="Times New Roman"/>
                <w:szCs w:val="20"/>
                <w:rPrChange w:id="2148" w:author="vopatrilova" w:date="2018-11-22T12:46:00Z">
                  <w:rPr/>
                </w:rPrChange>
              </w:rPr>
              <w:t>Vyhodnocení protokolů a ověření výsledků.</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B12469" w:rsidRPr="00CE79CC" w:rsidRDefault="002F5441" w:rsidP="00B12469">
            <w:pPr>
              <w:jc w:val="both"/>
              <w:rPr>
                <w:b/>
                <w:bCs/>
              </w:rPr>
            </w:pPr>
            <w:r w:rsidRPr="002F5441">
              <w:rPr>
                <w:b/>
                <w:bCs/>
                <w:rPrChange w:id="2149" w:author="vopatrilova" w:date="2018-11-21T13:32:00Z">
                  <w:rPr>
                    <w:b/>
                    <w:bCs/>
                    <w:color w:val="0000FF" w:themeColor="hyperlink"/>
                    <w:u w:val="single"/>
                  </w:rPr>
                </w:rPrChange>
              </w:rPr>
              <w:t>Povinná literatura:</w:t>
            </w:r>
          </w:p>
          <w:p w:rsidR="00B12469" w:rsidRPr="00CE79CC" w:rsidRDefault="002F5441" w:rsidP="00B12469">
            <w:pPr>
              <w:jc w:val="both"/>
            </w:pPr>
            <w:proofErr w:type="gramStart"/>
            <w:r w:rsidRPr="002F5441">
              <w:rPr>
                <w:rPrChange w:id="2150" w:author="vopatrilova" w:date="2018-11-21T13:32:00Z">
                  <w:rPr>
                    <w:color w:val="0000FF" w:themeColor="hyperlink"/>
                    <w:u w:val="single"/>
                  </w:rPr>
                </w:rPrChange>
              </w:rPr>
              <w:t xml:space="preserve">DOSTÁL, </w:t>
            </w:r>
            <w:del w:id="2151" w:author="Jiří Vojtěšek" w:date="2018-11-24T21:24:00Z">
              <w:r w:rsidRPr="002F5441" w:rsidDel="009D4EA2">
                <w:rPr>
                  <w:rPrChange w:id="2152" w:author="vopatrilova" w:date="2018-11-21T13:32:00Z">
                    <w:rPr>
                      <w:color w:val="0000FF" w:themeColor="hyperlink"/>
                      <w:u w:val="single"/>
                    </w:rPr>
                  </w:rPrChange>
                </w:rPr>
                <w:delText xml:space="preserve">Petr </w:delText>
              </w:r>
            </w:del>
            <w:ins w:id="2153" w:author="Jiří Vojtěšek" w:date="2018-11-24T21:24:00Z">
              <w:r w:rsidR="009D4EA2" w:rsidRPr="002F5441">
                <w:rPr>
                  <w:rPrChange w:id="2154" w:author="vopatrilova" w:date="2018-11-21T13:32:00Z">
                    <w:rPr>
                      <w:color w:val="0000FF" w:themeColor="hyperlink"/>
                      <w:u w:val="single"/>
                    </w:rPr>
                  </w:rPrChange>
                </w:rPr>
                <w:t>P</w:t>
              </w:r>
              <w:r w:rsidR="009D4EA2">
                <w:t>.</w:t>
              </w:r>
              <w:r w:rsidR="009D4EA2" w:rsidRPr="002F5441">
                <w:rPr>
                  <w:rPrChange w:id="2155" w:author="vopatrilova" w:date="2018-11-21T13:32:00Z">
                    <w:rPr>
                      <w:color w:val="0000FF" w:themeColor="hyperlink"/>
                      <w:u w:val="single"/>
                    </w:rPr>
                  </w:rPrChange>
                </w:rPr>
                <w:t xml:space="preserve"> </w:t>
              </w:r>
            </w:ins>
            <w:r w:rsidRPr="002F5441">
              <w:rPr>
                <w:rPrChange w:id="2156" w:author="vopatrilova" w:date="2018-11-21T13:32:00Z">
                  <w:rPr>
                    <w:color w:val="0000FF" w:themeColor="hyperlink"/>
                    <w:u w:val="single"/>
                  </w:rPr>
                </w:rPrChange>
              </w:rPr>
              <w:t xml:space="preserve">a </w:t>
            </w:r>
            <w:del w:id="2157" w:author="Jiří Vojtěšek" w:date="2018-11-24T21:24:00Z">
              <w:r w:rsidRPr="002F5441" w:rsidDel="009D4EA2">
                <w:rPr>
                  <w:rPrChange w:id="2158" w:author="vopatrilova" w:date="2018-11-21T13:32:00Z">
                    <w:rPr>
                      <w:color w:val="0000FF" w:themeColor="hyperlink"/>
                      <w:u w:val="single"/>
                    </w:rPr>
                  </w:rPrChange>
                </w:rPr>
                <w:delText xml:space="preserve">Radek </w:delText>
              </w:r>
            </w:del>
            <w:ins w:id="2159" w:author="Jiří Vojtěšek" w:date="2018-11-24T21:24:00Z">
              <w:r w:rsidR="009D4EA2" w:rsidRPr="002F5441">
                <w:rPr>
                  <w:rPrChange w:id="2160" w:author="vopatrilova" w:date="2018-11-21T13:32:00Z">
                    <w:rPr>
                      <w:color w:val="0000FF" w:themeColor="hyperlink"/>
                      <w:u w:val="single"/>
                    </w:rPr>
                  </w:rPrChange>
                </w:rPr>
                <w:t>R</w:t>
              </w:r>
              <w:r w:rsidR="009D4EA2">
                <w:t>.</w:t>
              </w:r>
              <w:proofErr w:type="gramEnd"/>
              <w:r w:rsidR="009D4EA2" w:rsidRPr="002F5441">
                <w:rPr>
                  <w:rPrChange w:id="2161" w:author="vopatrilova" w:date="2018-11-21T13:32:00Z">
                    <w:rPr>
                      <w:color w:val="0000FF" w:themeColor="hyperlink"/>
                      <w:u w:val="single"/>
                    </w:rPr>
                  </w:rPrChange>
                </w:rPr>
                <w:t xml:space="preserve"> </w:t>
              </w:r>
            </w:ins>
            <w:r w:rsidRPr="002F5441">
              <w:rPr>
                <w:rPrChange w:id="2162" w:author="vopatrilova" w:date="2018-11-21T13:32:00Z">
                  <w:rPr>
                    <w:color w:val="0000FF" w:themeColor="hyperlink"/>
                    <w:u w:val="single"/>
                  </w:rPr>
                </w:rPrChange>
              </w:rPr>
              <w:t xml:space="preserve">MATUŠŮ. </w:t>
            </w:r>
            <w:r w:rsidRPr="002F5441">
              <w:rPr>
                <w:i/>
                <w:rPrChange w:id="2163" w:author="vopatrilova" w:date="2018-11-21T13:32:00Z">
                  <w:rPr>
                    <w:i/>
                    <w:color w:val="0000FF" w:themeColor="hyperlink"/>
                    <w:u w:val="single"/>
                  </w:rPr>
                </w:rPrChange>
              </w:rPr>
              <w:t>Stavová a algebraická teorie řízení</w:t>
            </w:r>
            <w:r w:rsidRPr="002F5441">
              <w:rPr>
                <w:rPrChange w:id="2164" w:author="vopatrilova" w:date="2018-11-21T13:32:00Z">
                  <w:rPr>
                    <w:color w:val="0000FF" w:themeColor="hyperlink"/>
                    <w:u w:val="single"/>
                  </w:rPr>
                </w:rPrChange>
              </w:rPr>
              <w:t>. Ve Zlíně: Univerzita Tomáše Bati ve Zlíně, 2010, 90 s. ISBN 978-80-7318-991-4. Dostupné také z: http://hdl.handle.net/10563/18580</w:t>
            </w:r>
          </w:p>
          <w:p w:rsidR="00B12469" w:rsidRPr="00CE79CC" w:rsidRDefault="002F5441" w:rsidP="00B12469">
            <w:pPr>
              <w:jc w:val="both"/>
            </w:pPr>
            <w:r w:rsidRPr="002F5441">
              <w:rPr>
                <w:rPrChange w:id="2165" w:author="vopatrilova" w:date="2018-11-21T13:32:00Z">
                  <w:rPr>
                    <w:color w:val="0000FF" w:themeColor="hyperlink"/>
                    <w:u w:val="single"/>
                  </w:rPr>
                </w:rPrChange>
              </w:rPr>
              <w:t xml:space="preserve">NAVRÁTIL, </w:t>
            </w:r>
            <w:del w:id="2166" w:author="Jiří Vojtěšek" w:date="2018-11-24T21:24:00Z">
              <w:r w:rsidRPr="002F5441" w:rsidDel="009D4EA2">
                <w:rPr>
                  <w:rPrChange w:id="2167" w:author="vopatrilova" w:date="2018-11-21T13:32:00Z">
                    <w:rPr>
                      <w:color w:val="0000FF" w:themeColor="hyperlink"/>
                      <w:u w:val="single"/>
                    </w:rPr>
                  </w:rPrChange>
                </w:rPr>
                <w:delText>Pavel</w:delText>
              </w:r>
            </w:del>
            <w:ins w:id="2168" w:author="Jiří Vojtěšek" w:date="2018-11-24T21:24:00Z">
              <w:r w:rsidR="009D4EA2" w:rsidRPr="002F5441">
                <w:rPr>
                  <w:rPrChange w:id="2169" w:author="vopatrilova" w:date="2018-11-21T13:32:00Z">
                    <w:rPr>
                      <w:color w:val="0000FF" w:themeColor="hyperlink"/>
                      <w:u w:val="single"/>
                    </w:rPr>
                  </w:rPrChange>
                </w:rPr>
                <w:t>P</w:t>
              </w:r>
            </w:ins>
            <w:r w:rsidRPr="002F5441">
              <w:rPr>
                <w:rPrChange w:id="2170" w:author="vopatrilova" w:date="2018-11-21T13:32:00Z">
                  <w:rPr>
                    <w:color w:val="0000FF" w:themeColor="hyperlink"/>
                    <w:u w:val="single"/>
                  </w:rPr>
                </w:rPrChange>
              </w:rPr>
              <w:t xml:space="preserve">. </w:t>
            </w:r>
            <w:r w:rsidRPr="002F5441">
              <w:rPr>
                <w:i/>
                <w:rPrChange w:id="2171" w:author="vopatrilova" w:date="2018-11-21T13:32:00Z">
                  <w:rPr>
                    <w:i/>
                    <w:color w:val="0000FF" w:themeColor="hyperlink"/>
                    <w:u w:val="single"/>
                  </w:rPr>
                </w:rPrChange>
              </w:rPr>
              <w:t>Automatizace: vybrané statě</w:t>
            </w:r>
            <w:r w:rsidRPr="002F5441">
              <w:rPr>
                <w:rPrChange w:id="2172" w:author="vopatrilova" w:date="2018-11-21T13:32:00Z">
                  <w:rPr>
                    <w:color w:val="0000FF" w:themeColor="hyperlink"/>
                    <w:u w:val="single"/>
                  </w:rPr>
                </w:rPrChange>
              </w:rPr>
              <w:t>. Ve Zlíně: Univerzita Tomáše Bati ve Zlíně, 2011, 289 s. ISBN 978-80-7318-935-8. Dostupné také z: http://hdl.handle.net/10563/18581</w:t>
            </w:r>
          </w:p>
          <w:p w:rsidR="009A2C94" w:rsidRDefault="009A2C94" w:rsidP="00B12469">
            <w:pPr>
              <w:jc w:val="both"/>
              <w:rPr>
                <w:ins w:id="2173" w:author="vopatrilova" w:date="2018-11-22T12:47:00Z"/>
                <w:b/>
              </w:rPr>
            </w:pPr>
          </w:p>
          <w:p w:rsidR="00B12469" w:rsidRPr="00CE79CC" w:rsidRDefault="002F5441" w:rsidP="00B12469">
            <w:pPr>
              <w:jc w:val="both"/>
              <w:rPr>
                <w:b/>
              </w:rPr>
            </w:pPr>
            <w:r w:rsidRPr="002F5441">
              <w:rPr>
                <w:b/>
                <w:rPrChange w:id="2174" w:author="vopatrilova" w:date="2018-11-21T13:32:00Z">
                  <w:rPr>
                    <w:b/>
                    <w:color w:val="0000FF" w:themeColor="hyperlink"/>
                    <w:u w:val="single"/>
                  </w:rPr>
                </w:rPrChange>
              </w:rPr>
              <w:t>Doporučená literatura:</w:t>
            </w:r>
          </w:p>
          <w:p w:rsidR="00B12469" w:rsidRPr="00CE79CC" w:rsidRDefault="002F5441" w:rsidP="00B12469">
            <w:pPr>
              <w:jc w:val="both"/>
            </w:pPr>
            <w:r w:rsidRPr="002F5441">
              <w:rPr>
                <w:rPrChange w:id="2175" w:author="vopatrilova" w:date="2018-11-21T13:32:00Z">
                  <w:rPr>
                    <w:color w:val="0000FF" w:themeColor="hyperlink"/>
                    <w:u w:val="single"/>
                  </w:rPr>
                </w:rPrChange>
              </w:rPr>
              <w:t xml:space="preserve">ASTRÖM, </w:t>
            </w:r>
            <w:del w:id="2176" w:author="Jiří Vojtěšek" w:date="2018-11-24T21:24:00Z">
              <w:r w:rsidRPr="002F5441" w:rsidDel="009D4EA2">
                <w:rPr>
                  <w:rPrChange w:id="2177" w:author="vopatrilova" w:date="2018-11-21T13:32:00Z">
                    <w:rPr>
                      <w:color w:val="0000FF" w:themeColor="hyperlink"/>
                      <w:u w:val="single"/>
                    </w:rPr>
                  </w:rPrChange>
                </w:rPr>
                <w:delText xml:space="preserve">Karl </w:delText>
              </w:r>
            </w:del>
            <w:ins w:id="2178" w:author="Jiří Vojtěšek" w:date="2018-11-24T21:24:00Z">
              <w:r w:rsidR="009D4EA2" w:rsidRPr="002F5441">
                <w:rPr>
                  <w:rPrChange w:id="2179" w:author="vopatrilova" w:date="2018-11-21T13:32:00Z">
                    <w:rPr>
                      <w:color w:val="0000FF" w:themeColor="hyperlink"/>
                      <w:u w:val="single"/>
                    </w:rPr>
                  </w:rPrChange>
                </w:rPr>
                <w:t>K</w:t>
              </w:r>
              <w:r w:rsidR="009D4EA2">
                <w:t>.</w:t>
              </w:r>
              <w:r w:rsidR="009D4EA2" w:rsidRPr="002F5441">
                <w:rPr>
                  <w:rPrChange w:id="2180" w:author="vopatrilova" w:date="2018-11-21T13:32:00Z">
                    <w:rPr>
                      <w:color w:val="0000FF" w:themeColor="hyperlink"/>
                      <w:u w:val="single"/>
                    </w:rPr>
                  </w:rPrChange>
                </w:rPr>
                <w:t xml:space="preserve"> </w:t>
              </w:r>
            </w:ins>
            <w:r w:rsidRPr="002F5441">
              <w:rPr>
                <w:rPrChange w:id="2181" w:author="vopatrilova" w:date="2018-11-21T13:32:00Z">
                  <w:rPr>
                    <w:color w:val="0000FF" w:themeColor="hyperlink"/>
                    <w:u w:val="single"/>
                  </w:rPr>
                </w:rPrChange>
              </w:rPr>
              <w:t>J</w:t>
            </w:r>
            <w:ins w:id="2182" w:author="Jiří Vojtěšek" w:date="2018-11-24T21:24:00Z">
              <w:r w:rsidR="009D4EA2">
                <w:t>.</w:t>
              </w:r>
            </w:ins>
            <w:r w:rsidRPr="002F5441">
              <w:rPr>
                <w:rPrChange w:id="2183" w:author="vopatrilova" w:date="2018-11-21T13:32:00Z">
                  <w:rPr>
                    <w:color w:val="0000FF" w:themeColor="hyperlink"/>
                    <w:u w:val="single"/>
                  </w:rPr>
                </w:rPrChange>
              </w:rPr>
              <w:t xml:space="preserve"> a </w:t>
            </w:r>
            <w:del w:id="2184" w:author="Jiří Vojtěšek" w:date="2018-11-24T21:24:00Z">
              <w:r w:rsidRPr="002F5441" w:rsidDel="009D4EA2">
                <w:rPr>
                  <w:rPrChange w:id="2185" w:author="vopatrilova" w:date="2018-11-21T13:32:00Z">
                    <w:rPr>
                      <w:color w:val="0000FF" w:themeColor="hyperlink"/>
                      <w:u w:val="single"/>
                    </w:rPr>
                  </w:rPrChange>
                </w:rPr>
                <w:delText xml:space="preserve">Björn </w:delText>
              </w:r>
            </w:del>
            <w:ins w:id="2186" w:author="Jiří Vojtěšek" w:date="2018-11-24T21:24:00Z">
              <w:r w:rsidR="009D4EA2" w:rsidRPr="002F5441">
                <w:rPr>
                  <w:rPrChange w:id="2187" w:author="vopatrilova" w:date="2018-11-21T13:32:00Z">
                    <w:rPr>
                      <w:color w:val="0000FF" w:themeColor="hyperlink"/>
                      <w:u w:val="single"/>
                    </w:rPr>
                  </w:rPrChange>
                </w:rPr>
                <w:t>B</w:t>
              </w:r>
              <w:r w:rsidR="009D4EA2">
                <w:t>.</w:t>
              </w:r>
              <w:r w:rsidR="009D4EA2" w:rsidRPr="002F5441">
                <w:rPr>
                  <w:rPrChange w:id="2188" w:author="vopatrilova" w:date="2018-11-21T13:32:00Z">
                    <w:rPr>
                      <w:color w:val="0000FF" w:themeColor="hyperlink"/>
                      <w:u w:val="single"/>
                    </w:rPr>
                  </w:rPrChange>
                </w:rPr>
                <w:t xml:space="preserve"> </w:t>
              </w:r>
            </w:ins>
            <w:r w:rsidRPr="002F5441">
              <w:rPr>
                <w:rPrChange w:id="2189" w:author="vopatrilova" w:date="2018-11-21T13:32:00Z">
                  <w:rPr>
                    <w:color w:val="0000FF" w:themeColor="hyperlink"/>
                    <w:u w:val="single"/>
                  </w:rPr>
                </w:rPrChange>
              </w:rPr>
              <w:t xml:space="preserve">WITTENMARK. </w:t>
            </w:r>
            <w:r w:rsidRPr="002F5441">
              <w:rPr>
                <w:i/>
                <w:rPrChange w:id="2190" w:author="vopatrilova" w:date="2018-11-21T13:32:00Z">
                  <w:rPr>
                    <w:i/>
                    <w:color w:val="0000FF" w:themeColor="hyperlink"/>
                    <w:u w:val="single"/>
                  </w:rPr>
                </w:rPrChange>
              </w:rPr>
              <w:t>Computer-controlled systems: theory and design,.</w:t>
            </w:r>
            <w:r w:rsidRPr="002F5441">
              <w:rPr>
                <w:rPrChange w:id="2191" w:author="vopatrilova" w:date="2018-11-21T13:32:00Z">
                  <w:rPr>
                    <w:color w:val="0000FF" w:themeColor="hyperlink"/>
                    <w:u w:val="single"/>
                  </w:rPr>
                </w:rPrChange>
              </w:rPr>
              <w:t xml:space="preserve"> Third edition. Mineola, </w:t>
            </w:r>
            <w:proofErr w:type="gramStart"/>
            <w:r w:rsidRPr="002F5441">
              <w:rPr>
                <w:rPrChange w:id="2192" w:author="vopatrilova" w:date="2018-11-21T13:32:00Z">
                  <w:rPr>
                    <w:color w:val="0000FF" w:themeColor="hyperlink"/>
                    <w:u w:val="single"/>
                  </w:rPr>
                </w:rPrChange>
              </w:rPr>
              <w:t>N.Y.:</w:t>
            </w:r>
            <w:proofErr w:type="gramEnd"/>
            <w:r w:rsidRPr="002F5441">
              <w:rPr>
                <w:rPrChange w:id="2193" w:author="vopatrilova" w:date="2018-11-21T13:32:00Z">
                  <w:rPr>
                    <w:color w:val="0000FF" w:themeColor="hyperlink"/>
                    <w:u w:val="single"/>
                  </w:rPr>
                </w:rPrChange>
              </w:rPr>
              <w:t xml:space="preserve"> Dover Publications, [2011], xiv, 557. ISBN 978-0-486-48613-0.</w:t>
            </w:r>
          </w:p>
          <w:p w:rsidR="00B12469" w:rsidRPr="00CE79CC" w:rsidRDefault="002F5441" w:rsidP="00B12469">
            <w:pPr>
              <w:jc w:val="both"/>
            </w:pPr>
            <w:r w:rsidRPr="002F5441">
              <w:rPr>
                <w:rPrChange w:id="2194" w:author="vopatrilova" w:date="2018-11-21T13:32:00Z">
                  <w:rPr>
                    <w:color w:val="0000FF" w:themeColor="hyperlink"/>
                    <w:u w:val="single"/>
                  </w:rPr>
                </w:rPrChange>
              </w:rPr>
              <w:t>BOBÁL, V</w:t>
            </w:r>
            <w:del w:id="2195" w:author="Jiří Vojtěšek" w:date="2018-11-24T21:24:00Z">
              <w:r w:rsidRPr="002F5441" w:rsidDel="009D4EA2">
                <w:rPr>
                  <w:rPrChange w:id="2196" w:author="vopatrilova" w:date="2018-11-21T13:32:00Z">
                    <w:rPr>
                      <w:color w:val="0000FF" w:themeColor="hyperlink"/>
                      <w:u w:val="single"/>
                    </w:rPr>
                  </w:rPrChange>
                </w:rPr>
                <w:delText>ladimír</w:delText>
              </w:r>
            </w:del>
            <w:r w:rsidRPr="002F5441">
              <w:rPr>
                <w:rPrChange w:id="2197" w:author="vopatrilova" w:date="2018-11-21T13:32:00Z">
                  <w:rPr>
                    <w:color w:val="0000FF" w:themeColor="hyperlink"/>
                    <w:u w:val="single"/>
                  </w:rPr>
                </w:rPrChange>
              </w:rPr>
              <w:t xml:space="preserve">. </w:t>
            </w:r>
            <w:r w:rsidRPr="002F5441">
              <w:rPr>
                <w:i/>
                <w:rPrChange w:id="2198" w:author="vopatrilova" w:date="2018-11-21T13:32:00Z">
                  <w:rPr>
                    <w:i/>
                    <w:color w:val="0000FF" w:themeColor="hyperlink"/>
                    <w:u w:val="single"/>
                  </w:rPr>
                </w:rPrChange>
              </w:rPr>
              <w:t>Digital self-tuning controllers: algorithms, implementation and applications</w:t>
            </w:r>
            <w:r w:rsidRPr="002F5441">
              <w:rPr>
                <w:rPrChange w:id="2199" w:author="vopatrilova" w:date="2018-11-21T13:32:00Z">
                  <w:rPr>
                    <w:color w:val="0000FF" w:themeColor="hyperlink"/>
                    <w:u w:val="single"/>
                  </w:rPr>
                </w:rPrChange>
              </w:rPr>
              <w:t xml:space="preserve">. London: Springer, c2005, xvi, 317 s. Advanced textbooks in control and signal processing. ISBN 1-85233-980-2. </w:t>
            </w:r>
          </w:p>
          <w:p w:rsidR="00B12469" w:rsidRPr="00CE79CC" w:rsidRDefault="002F5441" w:rsidP="00B12469">
            <w:pPr>
              <w:jc w:val="both"/>
            </w:pPr>
            <w:r w:rsidRPr="002F5441">
              <w:rPr>
                <w:rPrChange w:id="2200" w:author="vopatrilova" w:date="2018-11-21T13:32:00Z">
                  <w:rPr>
                    <w:color w:val="0000FF" w:themeColor="hyperlink"/>
                    <w:u w:val="single"/>
                  </w:rPr>
                </w:rPrChange>
              </w:rPr>
              <w:t>BOBÁL, V</w:t>
            </w:r>
            <w:del w:id="2201" w:author="Jiří Vojtěšek" w:date="2018-11-24T21:25:00Z">
              <w:r w:rsidRPr="002F5441" w:rsidDel="009D4EA2">
                <w:rPr>
                  <w:rPrChange w:id="2202" w:author="vopatrilova" w:date="2018-11-21T13:32:00Z">
                    <w:rPr>
                      <w:color w:val="0000FF" w:themeColor="hyperlink"/>
                      <w:u w:val="single"/>
                    </w:rPr>
                  </w:rPrChange>
                </w:rPr>
                <w:delText>ladimír</w:delText>
              </w:r>
            </w:del>
            <w:r w:rsidRPr="002F5441">
              <w:rPr>
                <w:rPrChange w:id="2203" w:author="vopatrilova" w:date="2018-11-21T13:32:00Z">
                  <w:rPr>
                    <w:color w:val="0000FF" w:themeColor="hyperlink"/>
                    <w:u w:val="single"/>
                  </w:rPr>
                </w:rPrChange>
              </w:rPr>
              <w:t xml:space="preserve">. </w:t>
            </w:r>
            <w:r w:rsidRPr="002F5441">
              <w:rPr>
                <w:i/>
                <w:rPrChange w:id="2204" w:author="vopatrilova" w:date="2018-11-21T13:32:00Z">
                  <w:rPr>
                    <w:i/>
                    <w:color w:val="0000FF" w:themeColor="hyperlink"/>
                    <w:u w:val="single"/>
                  </w:rPr>
                </w:rPrChange>
              </w:rPr>
              <w:t>Identifikace systémů</w:t>
            </w:r>
            <w:r w:rsidRPr="002F5441">
              <w:rPr>
                <w:rPrChange w:id="2205" w:author="vopatrilova" w:date="2018-11-21T13:32:00Z">
                  <w:rPr>
                    <w:color w:val="0000FF" w:themeColor="hyperlink"/>
                    <w:u w:val="single"/>
                  </w:rPr>
                </w:rPrChange>
              </w:rPr>
              <w:t xml:space="preserve">. Zlín: Univerzita Tomáše Bati ve Zlíně, 2009, 128 s. ISBN 978-80-7318-888-7. </w:t>
            </w:r>
          </w:p>
          <w:p w:rsidR="00B12469" w:rsidRPr="00CE79CC" w:rsidRDefault="002F5441" w:rsidP="00B12469">
            <w:pPr>
              <w:jc w:val="both"/>
            </w:pPr>
            <w:r w:rsidRPr="002F5441">
              <w:rPr>
                <w:rPrChange w:id="2206" w:author="vopatrilova" w:date="2018-11-21T13:32:00Z">
                  <w:rPr>
                    <w:color w:val="0000FF" w:themeColor="hyperlink"/>
                    <w:u w:val="single"/>
                  </w:rPr>
                </w:rPrChange>
              </w:rPr>
              <w:t>BOBÁL, V</w:t>
            </w:r>
            <w:del w:id="2207" w:author="Jiří Vojtěšek" w:date="2018-11-24T21:25:00Z">
              <w:r w:rsidRPr="002F5441" w:rsidDel="009D4EA2">
                <w:rPr>
                  <w:rPrChange w:id="2208" w:author="vopatrilova" w:date="2018-11-21T13:32:00Z">
                    <w:rPr>
                      <w:color w:val="0000FF" w:themeColor="hyperlink"/>
                      <w:u w:val="single"/>
                    </w:rPr>
                  </w:rPrChange>
                </w:rPr>
                <w:delText>ladimír</w:delText>
              </w:r>
            </w:del>
            <w:r w:rsidRPr="002F5441">
              <w:rPr>
                <w:rPrChange w:id="2209" w:author="vopatrilova" w:date="2018-11-21T13:32:00Z">
                  <w:rPr>
                    <w:color w:val="0000FF" w:themeColor="hyperlink"/>
                    <w:u w:val="single"/>
                  </w:rPr>
                </w:rPrChange>
              </w:rPr>
              <w:t xml:space="preserve">. </w:t>
            </w:r>
            <w:r w:rsidRPr="009D4EA2">
              <w:rPr>
                <w:i/>
                <w:rPrChange w:id="2210" w:author="Jiří Vojtěšek" w:date="2018-11-24T21:25:00Z">
                  <w:rPr>
                    <w:color w:val="0000FF" w:themeColor="hyperlink"/>
                    <w:u w:val="single"/>
                  </w:rPr>
                </w:rPrChange>
              </w:rPr>
              <w:t>Adaptivní a prediktivní řízení</w:t>
            </w:r>
            <w:r w:rsidRPr="002F5441">
              <w:rPr>
                <w:rPrChange w:id="2211" w:author="vopatrilova" w:date="2018-11-21T13:32:00Z">
                  <w:rPr>
                    <w:color w:val="0000FF" w:themeColor="hyperlink"/>
                    <w:u w:val="single"/>
                  </w:rPr>
                </w:rPrChange>
              </w:rPr>
              <w:t>. Zlín: Univerzita Tomáše Bati ve Zlíně, 2008, 134 s. ISBN 978-80-7318-662-3.</w:t>
            </w:r>
          </w:p>
          <w:p w:rsidR="00B12469" w:rsidRPr="00CE79CC" w:rsidRDefault="002F5441" w:rsidP="00B12469">
            <w:pPr>
              <w:jc w:val="both"/>
              <w:rPr>
                <w:ins w:id="2212" w:author="vopatrilova" w:date="2018-11-13T14:40:00Z"/>
              </w:rPr>
            </w:pPr>
            <w:r w:rsidRPr="002F5441">
              <w:rPr>
                <w:rPrChange w:id="2213" w:author="vopatrilova" w:date="2018-11-21T13:32:00Z">
                  <w:rPr>
                    <w:color w:val="0000FF" w:themeColor="hyperlink"/>
                    <w:u w:val="single"/>
                  </w:rPr>
                </w:rPrChange>
              </w:rPr>
              <w:t>O'DWYER, A</w:t>
            </w:r>
            <w:del w:id="2214" w:author="Jiří Vojtěšek" w:date="2018-11-24T21:25:00Z">
              <w:r w:rsidRPr="002F5441" w:rsidDel="009D4EA2">
                <w:rPr>
                  <w:rPrChange w:id="2215" w:author="vopatrilova" w:date="2018-11-21T13:32:00Z">
                    <w:rPr>
                      <w:color w:val="0000FF" w:themeColor="hyperlink"/>
                      <w:u w:val="single"/>
                    </w:rPr>
                  </w:rPrChange>
                </w:rPr>
                <w:delText>idan</w:delText>
              </w:r>
            </w:del>
            <w:r w:rsidRPr="002F5441">
              <w:rPr>
                <w:rPrChange w:id="2216" w:author="vopatrilova" w:date="2018-11-21T13:32:00Z">
                  <w:rPr>
                    <w:color w:val="0000FF" w:themeColor="hyperlink"/>
                    <w:u w:val="single"/>
                  </w:rPr>
                </w:rPrChange>
              </w:rPr>
              <w:t xml:space="preserve">. </w:t>
            </w:r>
            <w:r w:rsidRPr="002F5441">
              <w:rPr>
                <w:i/>
                <w:rPrChange w:id="2217" w:author="vopatrilova" w:date="2018-11-21T13:32:00Z">
                  <w:rPr>
                    <w:i/>
                    <w:color w:val="0000FF" w:themeColor="hyperlink"/>
                    <w:u w:val="single"/>
                  </w:rPr>
                </w:rPrChange>
              </w:rPr>
              <w:t>Handbook of PI and PID controller tuning rules</w:t>
            </w:r>
            <w:r w:rsidRPr="002F5441">
              <w:rPr>
                <w:rPrChange w:id="2218" w:author="vopatrilova" w:date="2018-11-21T13:32:00Z">
                  <w:rPr>
                    <w:color w:val="0000FF" w:themeColor="hyperlink"/>
                    <w:u w:val="single"/>
                  </w:rPr>
                </w:rPrChange>
              </w:rPr>
              <w:t>. 3rd ed. London: Imperial College Press, 2009, xiii, 608 s. ISBN 978-1-84816-242-6.</w:t>
            </w:r>
          </w:p>
          <w:p w:rsidR="00011E9A" w:rsidRPr="00CE79CC" w:rsidRDefault="002F5441" w:rsidP="00011E9A">
            <w:pPr>
              <w:jc w:val="both"/>
              <w:rPr>
                <w:ins w:id="2219" w:author="vopatrilova" w:date="2018-11-13T14:40:00Z"/>
              </w:rPr>
            </w:pPr>
            <w:ins w:id="2220" w:author="vopatrilova" w:date="2018-11-13T14:40:00Z">
              <w:r w:rsidRPr="002F5441">
                <w:rPr>
                  <w:rPrChange w:id="2221" w:author="vopatrilova" w:date="2018-11-21T13:32:00Z">
                    <w:rPr>
                      <w:color w:val="0000FF" w:themeColor="hyperlink"/>
                      <w:u w:val="single"/>
                    </w:rPr>
                  </w:rPrChange>
                </w:rPr>
                <w:t xml:space="preserve">BOLTON, W. </w:t>
              </w:r>
              <w:r w:rsidRPr="002F5441">
                <w:rPr>
                  <w:i/>
                  <w:rPrChange w:id="2222" w:author="vopatrilova" w:date="2018-11-21T13:32:00Z">
                    <w:rPr>
                      <w:i/>
                      <w:color w:val="0000FF" w:themeColor="hyperlink"/>
                      <w:u w:val="single"/>
                    </w:rPr>
                  </w:rPrChange>
                </w:rPr>
                <w:t>Programmable logic controllers</w:t>
              </w:r>
              <w:r w:rsidRPr="002F5441">
                <w:rPr>
                  <w:rPrChange w:id="2223" w:author="vopatrilova" w:date="2018-11-21T13:32:00Z">
                    <w:rPr>
                      <w:color w:val="0000FF" w:themeColor="hyperlink"/>
                      <w:u w:val="single"/>
                    </w:rPr>
                  </w:rPrChange>
                </w:rPr>
                <w:t>. 5th ed. Oxford: Newnes, c2009, xii, 400 s. ISBN 978-1-85617-751-1.</w:t>
              </w:r>
            </w:ins>
          </w:p>
          <w:p w:rsidR="00011E9A" w:rsidRPr="00CE79CC" w:rsidRDefault="002F5441" w:rsidP="00B12469">
            <w:pPr>
              <w:jc w:val="both"/>
            </w:pPr>
            <w:proofErr w:type="gramStart"/>
            <w:ins w:id="2224" w:author="vopatrilova" w:date="2018-11-13T14:40:00Z">
              <w:r w:rsidRPr="002F5441">
                <w:rPr>
                  <w:rPrChange w:id="2225" w:author="vopatrilova" w:date="2018-11-21T13:32:00Z">
                    <w:rPr>
                      <w:color w:val="0000FF" w:themeColor="hyperlink"/>
                      <w:u w:val="single"/>
                    </w:rPr>
                  </w:rPrChange>
                </w:rPr>
                <w:t>CHEN, Z</w:t>
              </w:r>
              <w:del w:id="2226" w:author="Jiří Vojtěšek" w:date="2018-11-24T21:25:00Z">
                <w:r w:rsidRPr="002F5441" w:rsidDel="009D4EA2">
                  <w:rPr>
                    <w:rPrChange w:id="2227" w:author="vopatrilova" w:date="2018-11-21T13:32:00Z">
                      <w:rPr>
                        <w:color w:val="0000FF" w:themeColor="hyperlink"/>
                        <w:u w:val="single"/>
                      </w:rPr>
                    </w:rPrChange>
                  </w:rPr>
                  <w:delText>hiyong</w:delText>
                </w:r>
              </w:del>
            </w:ins>
            <w:ins w:id="2228" w:author="Jiří Vojtěšek" w:date="2018-11-24T21:25:00Z">
              <w:r w:rsidR="009D4EA2">
                <w:t>.</w:t>
              </w:r>
            </w:ins>
            <w:ins w:id="2229" w:author="vopatrilova" w:date="2018-11-13T14:40:00Z">
              <w:r w:rsidRPr="002F5441">
                <w:rPr>
                  <w:rPrChange w:id="2230" w:author="vopatrilova" w:date="2018-11-21T13:32:00Z">
                    <w:rPr>
                      <w:color w:val="0000FF" w:themeColor="hyperlink"/>
                      <w:u w:val="single"/>
                    </w:rPr>
                  </w:rPrChange>
                </w:rPr>
                <w:t xml:space="preserve"> a J</w:t>
              </w:r>
            </w:ins>
            <w:ins w:id="2231" w:author="Jiří Vojtěšek" w:date="2018-11-24T21:25:00Z">
              <w:r w:rsidR="009D4EA2">
                <w:t>.</w:t>
              </w:r>
            </w:ins>
            <w:proofErr w:type="gramEnd"/>
            <w:ins w:id="2232" w:author="vopatrilova" w:date="2018-11-13T14:40:00Z">
              <w:del w:id="2233" w:author="Jiří Vojtěšek" w:date="2018-11-24T21:25:00Z">
                <w:r w:rsidRPr="002F5441" w:rsidDel="009D4EA2">
                  <w:rPr>
                    <w:rPrChange w:id="2234" w:author="vopatrilova" w:date="2018-11-21T13:32:00Z">
                      <w:rPr>
                        <w:color w:val="0000FF" w:themeColor="hyperlink"/>
                        <w:u w:val="single"/>
                      </w:rPr>
                    </w:rPrChange>
                  </w:rPr>
                  <w:delText>ie</w:delText>
                </w:r>
              </w:del>
              <w:r w:rsidRPr="002F5441">
                <w:rPr>
                  <w:rPrChange w:id="2235" w:author="vopatrilova" w:date="2018-11-21T13:32:00Z">
                    <w:rPr>
                      <w:color w:val="0000FF" w:themeColor="hyperlink"/>
                      <w:u w:val="single"/>
                    </w:rPr>
                  </w:rPrChange>
                </w:rPr>
                <w:t xml:space="preserve"> HUANG</w:t>
              </w:r>
              <w:r w:rsidRPr="002F5441">
                <w:rPr>
                  <w:i/>
                  <w:rPrChange w:id="2236" w:author="vopatrilova" w:date="2018-11-21T13:32:00Z">
                    <w:rPr>
                      <w:i/>
                      <w:color w:val="0000FF" w:themeColor="hyperlink"/>
                      <w:u w:val="single"/>
                    </w:rPr>
                  </w:rPrChange>
                </w:rPr>
                <w:t>. Stabilization and regulation of nonlinear systems: a robust and adaptive approach</w:t>
              </w:r>
              <w:r w:rsidRPr="002F5441">
                <w:rPr>
                  <w:rPrChange w:id="2237" w:author="vopatrilova" w:date="2018-11-21T13:32:00Z">
                    <w:rPr>
                      <w:color w:val="0000FF" w:themeColor="hyperlink"/>
                      <w:u w:val="single"/>
                    </w:rPr>
                  </w:rPrChange>
                </w:rPr>
                <w:t>. Cham: Springer, [2015], xix, 356. Advanced textbooks in control and signal processing. ISBN 978-3-319-08833-4. Dostupné také z: http://www.loc.gov/catdir/enhancements/fy1412/2014946592-d.html</w:t>
              </w:r>
            </w:ins>
          </w:p>
          <w:p w:rsidR="00C557F3" w:rsidRPr="00CE79CC" w:rsidRDefault="002F5441">
            <w:pPr>
              <w:jc w:val="both"/>
            </w:pPr>
            <w:r w:rsidRPr="002F5441">
              <w:rPr>
                <w:rPrChange w:id="2238" w:author="vopatrilova" w:date="2018-11-21T13:32:00Z">
                  <w:rPr>
                    <w:color w:val="0000FF" w:themeColor="hyperlink"/>
                    <w:u w:val="single"/>
                  </w:rPr>
                </w:rPrChange>
              </w:rPr>
              <w:t>PERŮTKA, K</w:t>
            </w:r>
            <w:del w:id="2239" w:author="Jiří Vojtěšek" w:date="2018-11-24T21:25:00Z">
              <w:r w:rsidRPr="002F5441" w:rsidDel="009D4EA2">
                <w:rPr>
                  <w:rPrChange w:id="2240" w:author="vopatrilova" w:date="2018-11-21T13:32:00Z">
                    <w:rPr>
                      <w:color w:val="0000FF" w:themeColor="hyperlink"/>
                      <w:u w:val="single"/>
                    </w:rPr>
                  </w:rPrChange>
                </w:rPr>
                <w:delText>arel</w:delText>
              </w:r>
            </w:del>
            <w:r w:rsidRPr="002F5441">
              <w:rPr>
                <w:rPrChange w:id="2241" w:author="vopatrilova" w:date="2018-11-21T13:32:00Z">
                  <w:rPr>
                    <w:color w:val="0000FF" w:themeColor="hyperlink"/>
                    <w:u w:val="single"/>
                  </w:rPr>
                </w:rPrChange>
              </w:rPr>
              <w:t xml:space="preserve">. </w:t>
            </w:r>
            <w:r w:rsidRPr="002F5441">
              <w:rPr>
                <w:i/>
                <w:rPrChange w:id="2242" w:author="vopatrilova" w:date="2018-11-21T13:32:00Z">
                  <w:rPr>
                    <w:i/>
                    <w:color w:val="0000FF" w:themeColor="hyperlink"/>
                    <w:u w:val="single"/>
                  </w:rPr>
                </w:rPrChange>
              </w:rPr>
              <w:t>MATLAB: základy pro studenty automatizace a informačních technologií</w:t>
            </w:r>
            <w:r w:rsidRPr="002F5441">
              <w:rPr>
                <w:rPrChange w:id="2243" w:author="vopatrilova" w:date="2018-11-21T13:32:00Z">
                  <w:rPr>
                    <w:color w:val="0000FF" w:themeColor="hyperlink"/>
                    <w:u w:val="single"/>
                  </w:rPr>
                </w:rPrChange>
              </w:rPr>
              <w:t>. Zlín: Ústav řízení procesů, Institut řízení procesů a aplikované informatiky, Fakulta technologická, Univerzita Tomáše Bati ve Zlíně, 2005, 303 s. ISBN 8073183552.</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25</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1373"/>
        </w:trPr>
        <w:tc>
          <w:tcPr>
            <w:tcW w:w="9855" w:type="dxa"/>
            <w:gridSpan w:val="8"/>
          </w:tcPr>
          <w:p w:rsidR="00C557F3" w:rsidRPr="00C557F3" w:rsidRDefault="00C557F3" w:rsidP="000132AE">
            <w:pPr>
              <w:jc w:val="both"/>
            </w:pPr>
            <w:r w:rsidRPr="00C557F3">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r w:rsidRPr="00C557F3">
              <w:rPr>
                <w:sz w:val="18"/>
              </w:rPr>
              <w:t xml:space="preserve"> </w:t>
            </w:r>
          </w:p>
        </w:tc>
      </w:tr>
    </w:tbl>
    <w:p w:rsidR="00C557F3" w:rsidRPr="00C557F3" w:rsidRDefault="00C557F3" w:rsidP="00C557F3">
      <w:pPr>
        <w:spacing w:after="160" w:line="259" w:lineRule="auto"/>
      </w:pPr>
    </w:p>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08"/>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244" w:author="vopatrilova" w:date="2018-11-17T11:32:00Z">
              <w:r w:rsidR="002F5441" w:rsidRPr="002F5441">
                <w:rPr>
                  <w:rStyle w:val="Odkazintenzivn"/>
                  <w:rPrChange w:id="2245" w:author="vopatrilova" w:date="2018-11-17T11:32:00Z">
                    <w:rPr>
                      <w:b/>
                      <w:color w:val="0000FF" w:themeColor="hyperlink"/>
                      <w:u w:val="single"/>
                    </w:rPr>
                  </w:rPrChange>
                </w:rPr>
                <w:t>Abecední seznam</w:t>
              </w:r>
            </w:ins>
            <w:del w:id="2246"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EE3DCD">
            <w:pPr>
              <w:jc w:val="both"/>
            </w:pPr>
            <w:bookmarkStart w:id="2247" w:name="softcomputing"/>
            <w:r>
              <w:t>Softcomputing v automatickém řízení</w:t>
            </w:r>
            <w:bookmarkEnd w:id="2247"/>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 xml:space="preserve">Povinný  </w:t>
            </w:r>
            <w:ins w:id="2248" w:author="vopatrilova" w:date="2018-11-12T10:39:00Z">
              <w:r w:rsidR="007C0A83">
                <w:t>„</w:t>
              </w:r>
            </w:ins>
            <w:r w:rsidRPr="00C557F3">
              <w:t>PZ</w:t>
            </w:r>
            <w:ins w:id="2249" w:author="vopatrilova" w:date="2018-11-12T10:39:00Z">
              <w:r w:rsidR="007C0A83">
                <w:t>“</w:t>
              </w:r>
            </w:ins>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w:t>
            </w:r>
          </w:p>
          <w:p w:rsidR="00C557F3" w:rsidRPr="00C557F3" w:rsidRDefault="00C557F3" w:rsidP="000132AE">
            <w:pPr>
              <w:jc w:val="both"/>
            </w:pPr>
            <w:r w:rsidRPr="00C557F3">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r w:rsidRPr="00C557F3">
              <w:t xml:space="preserve">Pro udělení zápočtu je požadováno: </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povinná a aktivní účast na jednotlivých cvičeních (80% účast na cvičení).</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úspěšné a samostatné vypracování všech zadaných úloh v průběhu semestru.</w:t>
            </w:r>
          </w:p>
          <w:p w:rsidR="00C557F3" w:rsidRPr="00C557F3" w:rsidRDefault="00C557F3" w:rsidP="000132AE">
            <w:pPr>
              <w:ind w:left="60"/>
            </w:pPr>
            <w:r w:rsidRPr="00C557F3">
              <w:t>Pro úspěšné absolvování zkoušky je požadováno:</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splnění požadavků zápočtu</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teoretické a praktické zvládnutí základní problematiky a jednotlivých témat</w:t>
            </w:r>
            <w:del w:id="2250" w:author="vopatrilova" w:date="2018-11-16T08:50:00Z">
              <w:r w:rsidRPr="00C557F3" w:rsidDel="00012249">
                <w:rPr>
                  <w:rFonts w:cs="Times New Roman"/>
                </w:rPr>
                <w:delText>.</w:delText>
              </w:r>
            </w:del>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 xml:space="preserve">prokázání úspěšného zvládnutí probírané tématiky při ústním a písemné zkoušce. </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Ing. Zuzana Komínková Oplatková,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Metodické, vedení přednášek.</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Ing. Zuzana Komínková Oplatková, Ph.D. (přednášky 100 %)</w:t>
            </w:r>
          </w:p>
        </w:tc>
      </w:tr>
      <w:tr w:rsidR="00C557F3" w:rsidRPr="00C557F3" w:rsidTr="000132AE">
        <w:trPr>
          <w:trHeight w:val="145"/>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rPr>
                <w:noProof/>
                <w:sz w:val="22"/>
                <w:szCs w:val="22"/>
                <w:lang w:val="en-GB"/>
              </w:rPr>
            </w:pPr>
            <w:r w:rsidRPr="00C557F3">
              <w:rPr>
                <w:noProof/>
                <w:sz w:val="22"/>
                <w:szCs w:val="22"/>
                <w:lang w:val="en-GB"/>
              </w:rPr>
              <w:t>Cílem kurzu je získání poznatků z oblasti umělé inteligence, především soft computingu. Student získá znalosti z oblasti neuronových sítí, evolučních algoritmů a fuzzy teorie. Bude mít přehled o principech jednotlivých algoritmů a možností aplikací, jako např. klasifikace, predikce, optimalizace a aplikace uvedených metod pro automatické řízení. </w:t>
            </w:r>
          </w:p>
          <w:p w:rsidR="00C557F3" w:rsidRPr="00C557F3" w:rsidRDefault="00C557F3" w:rsidP="000132AE">
            <w:pPr>
              <w:rPr>
                <w:sz w:val="22"/>
                <w:szCs w:val="22"/>
              </w:rPr>
            </w:pPr>
            <w:r w:rsidRPr="00C557F3">
              <w:rPr>
                <w:sz w:val="22"/>
                <w:szCs w:val="22"/>
              </w:rPr>
              <w:t>Témata:</w:t>
            </w:r>
          </w:p>
          <w:p w:rsidR="00C557F3" w:rsidRPr="00C557F3" w:rsidRDefault="00C557F3" w:rsidP="00C557F3">
            <w:pPr>
              <w:numPr>
                <w:ilvl w:val="0"/>
                <w:numId w:val="37"/>
              </w:numPr>
              <w:rPr>
                <w:sz w:val="22"/>
                <w:szCs w:val="22"/>
                <w:lang w:val="en-GB"/>
              </w:rPr>
            </w:pPr>
            <w:r w:rsidRPr="00C557F3">
              <w:rPr>
                <w:sz w:val="22"/>
                <w:szCs w:val="22"/>
                <w:lang w:val="en-GB"/>
              </w:rPr>
              <w:t>Úvod do umělé inteligence, softcomputingu a strojového učení.</w:t>
            </w:r>
          </w:p>
          <w:p w:rsidR="00C557F3" w:rsidRPr="00C557F3" w:rsidRDefault="00C557F3" w:rsidP="00C557F3">
            <w:pPr>
              <w:numPr>
                <w:ilvl w:val="0"/>
                <w:numId w:val="37"/>
              </w:numPr>
              <w:rPr>
                <w:sz w:val="22"/>
                <w:szCs w:val="22"/>
                <w:lang w:val="en-GB"/>
              </w:rPr>
            </w:pPr>
            <w:r w:rsidRPr="00C557F3">
              <w:rPr>
                <w:sz w:val="22"/>
                <w:szCs w:val="22"/>
                <w:lang w:val="en-GB"/>
              </w:rPr>
              <w:t>Neuronové sítě – základní pojmy. Trénovací, validační a testovací množina. Sítě s učitelem – Perceptron, Adaline.</w:t>
            </w:r>
          </w:p>
          <w:p w:rsidR="00C557F3" w:rsidRPr="00C557F3" w:rsidRDefault="00C557F3" w:rsidP="00C557F3">
            <w:pPr>
              <w:numPr>
                <w:ilvl w:val="0"/>
                <w:numId w:val="37"/>
              </w:numPr>
              <w:rPr>
                <w:sz w:val="22"/>
                <w:szCs w:val="22"/>
                <w:lang w:val="en-GB"/>
              </w:rPr>
            </w:pPr>
            <w:r w:rsidRPr="00C557F3">
              <w:rPr>
                <w:sz w:val="22"/>
                <w:szCs w:val="22"/>
                <w:lang w:val="en-GB"/>
              </w:rPr>
              <w:t>Neuronové sítě – Vícevrstvé dopředné sítě, algoritmus back propagation. Sítě bez učitele – Hebbovo učení, asociační sítě.</w:t>
            </w:r>
          </w:p>
          <w:p w:rsidR="00C557F3" w:rsidRPr="00C557F3" w:rsidRDefault="00C557F3" w:rsidP="00C557F3">
            <w:pPr>
              <w:numPr>
                <w:ilvl w:val="0"/>
                <w:numId w:val="37"/>
              </w:numPr>
              <w:rPr>
                <w:sz w:val="22"/>
                <w:szCs w:val="22"/>
                <w:lang w:val="en-GB"/>
              </w:rPr>
            </w:pPr>
            <w:r w:rsidRPr="00C557F3">
              <w:rPr>
                <w:sz w:val="22"/>
                <w:szCs w:val="22"/>
                <w:lang w:val="en-GB"/>
              </w:rPr>
              <w:t xml:space="preserve">Neuronové sítě – Sítě bez učitele – ART, Kohonenova sítť. </w:t>
            </w:r>
          </w:p>
          <w:p w:rsidR="00C557F3" w:rsidRPr="00C557F3" w:rsidRDefault="00C557F3" w:rsidP="00C557F3">
            <w:pPr>
              <w:numPr>
                <w:ilvl w:val="0"/>
                <w:numId w:val="37"/>
              </w:numPr>
              <w:rPr>
                <w:sz w:val="22"/>
                <w:szCs w:val="22"/>
                <w:lang w:val="en-GB"/>
              </w:rPr>
            </w:pPr>
            <w:r w:rsidRPr="00C557F3">
              <w:rPr>
                <w:sz w:val="22"/>
                <w:szCs w:val="22"/>
                <w:lang w:val="en-GB"/>
              </w:rPr>
              <w:t>Neuronové sítě – Ůvod do deep learning systémů.</w:t>
            </w:r>
          </w:p>
          <w:p w:rsidR="00C557F3" w:rsidRPr="00C557F3" w:rsidRDefault="00C557F3" w:rsidP="00C557F3">
            <w:pPr>
              <w:numPr>
                <w:ilvl w:val="0"/>
                <w:numId w:val="37"/>
              </w:numPr>
              <w:rPr>
                <w:sz w:val="22"/>
                <w:szCs w:val="22"/>
                <w:lang w:val="en-GB"/>
              </w:rPr>
            </w:pPr>
            <w:r w:rsidRPr="00C557F3">
              <w:rPr>
                <w:sz w:val="22"/>
                <w:szCs w:val="22"/>
                <w:lang w:val="en-GB"/>
              </w:rPr>
              <w:t>Neuronové sítě – aplikace.</w:t>
            </w:r>
          </w:p>
          <w:p w:rsidR="00C557F3" w:rsidRPr="00C557F3" w:rsidRDefault="00C557F3" w:rsidP="00C557F3">
            <w:pPr>
              <w:numPr>
                <w:ilvl w:val="0"/>
                <w:numId w:val="37"/>
              </w:numPr>
              <w:rPr>
                <w:sz w:val="22"/>
                <w:szCs w:val="22"/>
                <w:lang w:val="en-GB"/>
              </w:rPr>
            </w:pPr>
            <w:r w:rsidRPr="00C557F3">
              <w:rPr>
                <w:sz w:val="22"/>
                <w:szCs w:val="22"/>
                <w:lang w:val="en-GB"/>
              </w:rPr>
              <w:t>Evoluční výpočetní techniky – přehled metod, základní pojmy. Point- based metody – horolezecký algoritmus, tabu search, simulované žíhání.</w:t>
            </w:r>
          </w:p>
          <w:p w:rsidR="00C557F3" w:rsidRPr="00C557F3" w:rsidRDefault="00C557F3" w:rsidP="00C557F3">
            <w:pPr>
              <w:numPr>
                <w:ilvl w:val="0"/>
                <w:numId w:val="37"/>
              </w:numPr>
              <w:rPr>
                <w:sz w:val="22"/>
                <w:szCs w:val="22"/>
                <w:lang w:val="en-GB"/>
              </w:rPr>
            </w:pPr>
            <w:r w:rsidRPr="00C557F3">
              <w:rPr>
                <w:sz w:val="22"/>
                <w:szCs w:val="22"/>
                <w:lang w:val="en-GB"/>
              </w:rPr>
              <w:t>Evoluční výpočetní techniky – Population – based metody - genetické algoritmy, diferenciální evoluce.</w:t>
            </w:r>
          </w:p>
          <w:p w:rsidR="00C557F3" w:rsidRPr="00C557F3" w:rsidRDefault="00C557F3" w:rsidP="00C557F3">
            <w:pPr>
              <w:numPr>
                <w:ilvl w:val="0"/>
                <w:numId w:val="37"/>
              </w:numPr>
              <w:rPr>
                <w:sz w:val="22"/>
                <w:szCs w:val="22"/>
                <w:lang w:val="en-GB"/>
              </w:rPr>
            </w:pPr>
            <w:r w:rsidRPr="00C557F3">
              <w:rPr>
                <w:sz w:val="22"/>
                <w:szCs w:val="22"/>
                <w:lang w:val="en-GB"/>
              </w:rPr>
              <w:t>Evoluční výpočetní techniky – swarm algoritmy – SOMA. PSO.</w:t>
            </w:r>
          </w:p>
          <w:p w:rsidR="00C557F3" w:rsidRPr="00C557F3" w:rsidRDefault="00C557F3" w:rsidP="00C557F3">
            <w:pPr>
              <w:numPr>
                <w:ilvl w:val="0"/>
                <w:numId w:val="37"/>
              </w:numPr>
              <w:rPr>
                <w:sz w:val="22"/>
                <w:szCs w:val="22"/>
                <w:lang w:val="en-GB"/>
              </w:rPr>
            </w:pPr>
            <w:r w:rsidRPr="00C557F3">
              <w:rPr>
                <w:sz w:val="22"/>
                <w:szCs w:val="22"/>
                <w:lang w:val="en-GB"/>
              </w:rPr>
              <w:t>Evoluční výpočetní techniky – symbolická regerese – genetické programování, gramatická evoluce, analytické programování.</w:t>
            </w:r>
          </w:p>
          <w:p w:rsidR="00C557F3" w:rsidRPr="00C557F3" w:rsidRDefault="00C557F3" w:rsidP="00C557F3">
            <w:pPr>
              <w:numPr>
                <w:ilvl w:val="0"/>
                <w:numId w:val="37"/>
              </w:numPr>
              <w:rPr>
                <w:sz w:val="22"/>
                <w:szCs w:val="22"/>
                <w:lang w:val="en-GB"/>
              </w:rPr>
            </w:pPr>
            <w:r w:rsidRPr="00C557F3">
              <w:rPr>
                <w:sz w:val="22"/>
                <w:szCs w:val="22"/>
                <w:lang w:val="en-GB"/>
              </w:rPr>
              <w:t>Evoluční výpočetní techniky – aplikace.</w:t>
            </w:r>
          </w:p>
          <w:p w:rsidR="00C557F3" w:rsidRPr="00C557F3" w:rsidRDefault="00C557F3" w:rsidP="00C557F3">
            <w:pPr>
              <w:numPr>
                <w:ilvl w:val="0"/>
                <w:numId w:val="37"/>
              </w:numPr>
              <w:rPr>
                <w:sz w:val="22"/>
                <w:szCs w:val="22"/>
                <w:lang w:val="en-GB"/>
              </w:rPr>
            </w:pPr>
            <w:r w:rsidRPr="00C557F3">
              <w:rPr>
                <w:sz w:val="22"/>
                <w:szCs w:val="22"/>
                <w:lang w:val="en-GB"/>
              </w:rPr>
              <w:t>Fuzzy teorie – základní pojmy, fuzzyfikace, inference, defuzzyfikace. If then pravidla. Aplikace.</w:t>
            </w:r>
          </w:p>
          <w:p w:rsidR="00C557F3" w:rsidRPr="00C557F3" w:rsidRDefault="00C557F3" w:rsidP="00C557F3">
            <w:pPr>
              <w:numPr>
                <w:ilvl w:val="0"/>
                <w:numId w:val="37"/>
              </w:numPr>
              <w:rPr>
                <w:sz w:val="22"/>
                <w:szCs w:val="22"/>
              </w:rPr>
            </w:pPr>
            <w:r w:rsidRPr="00C557F3">
              <w:rPr>
                <w:sz w:val="22"/>
                <w:szCs w:val="22"/>
              </w:rPr>
              <w:t>Aplikace v oblasti automatického řízení.</w:t>
            </w:r>
          </w:p>
          <w:p w:rsidR="00C557F3" w:rsidRPr="00C557F3" w:rsidRDefault="00C557F3" w:rsidP="00C557F3">
            <w:pPr>
              <w:numPr>
                <w:ilvl w:val="0"/>
                <w:numId w:val="37"/>
              </w:numPr>
              <w:rPr>
                <w:sz w:val="22"/>
                <w:szCs w:val="22"/>
              </w:rPr>
            </w:pPr>
            <w:r w:rsidRPr="00C557F3">
              <w:rPr>
                <w:sz w:val="22"/>
                <w:szCs w:val="22"/>
              </w:rPr>
              <w:t>Zápočtový týden, konzultační hodina, probrání témat ke zkoušce.</w:t>
            </w:r>
          </w:p>
          <w:p w:rsidR="00C557F3" w:rsidRPr="00C557F3" w:rsidRDefault="00C557F3" w:rsidP="000132AE">
            <w:pPr>
              <w:jc w:val="both"/>
            </w:pP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E79CC" w:rsidRDefault="002F5441" w:rsidP="000132AE">
            <w:pPr>
              <w:jc w:val="both"/>
              <w:rPr>
                <w:b/>
                <w:bCs/>
              </w:rPr>
            </w:pPr>
            <w:r w:rsidRPr="002F5441">
              <w:rPr>
                <w:b/>
                <w:bCs/>
                <w:rPrChange w:id="2251" w:author="vopatrilova" w:date="2018-11-21T13:32:00Z">
                  <w:rPr>
                    <w:b/>
                    <w:bCs/>
                    <w:color w:val="0000FF" w:themeColor="hyperlink"/>
                    <w:u w:val="single"/>
                  </w:rPr>
                </w:rPrChange>
              </w:rPr>
              <w:t>Povinná literatura:</w:t>
            </w:r>
          </w:p>
          <w:p w:rsidR="00C557F3" w:rsidRPr="00CE79CC" w:rsidRDefault="002F5441" w:rsidP="000132AE">
            <w:pPr>
              <w:jc w:val="both"/>
            </w:pPr>
            <w:r w:rsidRPr="002F5441">
              <w:rPr>
                <w:lang w:val="en-GB"/>
                <w:rPrChange w:id="2252" w:author="vopatrilova" w:date="2018-11-21T13:32:00Z">
                  <w:rPr>
                    <w:color w:val="0000FF" w:themeColor="hyperlink"/>
                    <w:u w:val="single"/>
                    <w:lang w:val="en-GB"/>
                  </w:rPr>
                </w:rPrChange>
              </w:rPr>
              <w:t>ZELINKA, I</w:t>
            </w:r>
            <w:del w:id="2253" w:author="Jiří Vojtěšek" w:date="2018-11-24T21:25:00Z">
              <w:r w:rsidRPr="002F5441" w:rsidDel="009D4EA2">
                <w:rPr>
                  <w:lang w:val="en-GB"/>
                  <w:rPrChange w:id="2254" w:author="vopatrilova" w:date="2018-11-21T13:32:00Z">
                    <w:rPr>
                      <w:color w:val="0000FF" w:themeColor="hyperlink"/>
                      <w:u w:val="single"/>
                      <w:lang w:val="en-GB"/>
                    </w:rPr>
                  </w:rPrChange>
                </w:rPr>
                <w:delText>van</w:delText>
              </w:r>
            </w:del>
            <w:r w:rsidRPr="002F5441">
              <w:rPr>
                <w:lang w:val="en-GB"/>
                <w:rPrChange w:id="2255" w:author="vopatrilova" w:date="2018-11-21T13:32:00Z">
                  <w:rPr>
                    <w:color w:val="0000FF" w:themeColor="hyperlink"/>
                    <w:u w:val="single"/>
                    <w:lang w:val="en-GB"/>
                  </w:rPr>
                </w:rPrChange>
              </w:rPr>
              <w:t>. </w:t>
            </w:r>
            <w:r w:rsidRPr="002F5441">
              <w:rPr>
                <w:i/>
                <w:iCs/>
                <w:lang w:val="en-GB"/>
                <w:rPrChange w:id="2256" w:author="vopatrilova" w:date="2018-11-21T13:32:00Z">
                  <w:rPr>
                    <w:i/>
                    <w:iCs/>
                    <w:color w:val="0000FF" w:themeColor="hyperlink"/>
                    <w:u w:val="single"/>
                    <w:lang w:val="en-GB"/>
                  </w:rPr>
                </w:rPrChange>
              </w:rPr>
              <w:t>Evoluční výpočetní techniky: principy a aplikace</w:t>
            </w:r>
            <w:r w:rsidRPr="002F5441">
              <w:rPr>
                <w:lang w:val="en-GB"/>
                <w:rPrChange w:id="2257" w:author="vopatrilova" w:date="2018-11-21T13:32:00Z">
                  <w:rPr>
                    <w:color w:val="0000FF" w:themeColor="hyperlink"/>
                    <w:u w:val="single"/>
                    <w:lang w:val="en-GB"/>
                  </w:rPr>
                </w:rPrChange>
              </w:rPr>
              <w:t>. Praha: BEN - technická literatura, 2009, 534 s. ISBN 978-80-7300-218-3.</w:t>
            </w:r>
          </w:p>
          <w:p w:rsidR="00C557F3" w:rsidRPr="00CE79CC" w:rsidRDefault="002F5441" w:rsidP="000132AE">
            <w:pPr>
              <w:jc w:val="both"/>
              <w:rPr>
                <w:lang w:val="en-GB"/>
              </w:rPr>
            </w:pPr>
            <w:r w:rsidRPr="002F5441">
              <w:rPr>
                <w:lang w:val="en-GB"/>
                <w:rPrChange w:id="2258" w:author="vopatrilova" w:date="2018-11-21T13:32:00Z">
                  <w:rPr>
                    <w:color w:val="0000FF" w:themeColor="hyperlink"/>
                    <w:u w:val="single"/>
                    <w:lang w:val="en-GB"/>
                  </w:rPr>
                </w:rPrChange>
              </w:rPr>
              <w:t>KŘIVAN, M</w:t>
            </w:r>
            <w:del w:id="2259" w:author="Jiří Vojtěšek" w:date="2018-11-24T21:25:00Z">
              <w:r w:rsidRPr="002F5441" w:rsidDel="009D4EA2">
                <w:rPr>
                  <w:lang w:val="en-GB"/>
                  <w:rPrChange w:id="2260" w:author="vopatrilova" w:date="2018-11-21T13:32:00Z">
                    <w:rPr>
                      <w:color w:val="0000FF" w:themeColor="hyperlink"/>
                      <w:u w:val="single"/>
                      <w:lang w:val="en-GB"/>
                    </w:rPr>
                  </w:rPrChange>
                </w:rPr>
                <w:delText>iloš</w:delText>
              </w:r>
            </w:del>
            <w:r w:rsidRPr="002F5441">
              <w:rPr>
                <w:lang w:val="en-GB"/>
                <w:rPrChange w:id="2261" w:author="vopatrilova" w:date="2018-11-21T13:32:00Z">
                  <w:rPr>
                    <w:color w:val="0000FF" w:themeColor="hyperlink"/>
                    <w:u w:val="single"/>
                    <w:lang w:val="en-GB"/>
                  </w:rPr>
                </w:rPrChange>
              </w:rPr>
              <w:t>. </w:t>
            </w:r>
            <w:r w:rsidRPr="002F5441">
              <w:rPr>
                <w:i/>
                <w:iCs/>
                <w:lang w:val="en-GB"/>
                <w:rPrChange w:id="2262" w:author="vopatrilova" w:date="2018-11-21T13:32:00Z">
                  <w:rPr>
                    <w:i/>
                    <w:iCs/>
                    <w:color w:val="0000FF" w:themeColor="hyperlink"/>
                    <w:u w:val="single"/>
                    <w:lang w:val="en-GB"/>
                  </w:rPr>
                </w:rPrChange>
              </w:rPr>
              <w:t>Úvod do umělých neuronových sítí. </w:t>
            </w:r>
            <w:r w:rsidRPr="002F5441">
              <w:rPr>
                <w:lang w:val="en-GB"/>
                <w:rPrChange w:id="2263" w:author="vopatrilova" w:date="2018-11-21T13:32:00Z">
                  <w:rPr>
                    <w:color w:val="0000FF" w:themeColor="hyperlink"/>
                    <w:u w:val="single"/>
                    <w:lang w:val="en-GB"/>
                  </w:rPr>
                </w:rPrChange>
              </w:rPr>
              <w:t>Vyd. 3., přeprac. Praha: Oeconomica, 2014, 44 s. ISBN 978-80-245-2024-7.</w:t>
            </w:r>
          </w:p>
          <w:p w:rsidR="00C557F3" w:rsidRPr="00CE79CC" w:rsidRDefault="002F5441" w:rsidP="000132AE">
            <w:r w:rsidRPr="002F5441">
              <w:rPr>
                <w:rPrChange w:id="2264" w:author="vopatrilova" w:date="2018-11-21T13:32:00Z">
                  <w:rPr>
                    <w:color w:val="0000FF" w:themeColor="hyperlink"/>
                    <w:u w:val="single"/>
                  </w:rPr>
                </w:rPrChange>
              </w:rPr>
              <w:t xml:space="preserve">VOLNÁ E.: </w:t>
            </w:r>
            <w:r w:rsidRPr="002F5441">
              <w:rPr>
                <w:i/>
                <w:rPrChange w:id="2265" w:author="vopatrilova" w:date="2018-11-21T13:32:00Z">
                  <w:rPr>
                    <w:i/>
                    <w:color w:val="0000FF" w:themeColor="hyperlink"/>
                    <w:u w:val="single"/>
                  </w:rPr>
                </w:rPrChange>
              </w:rPr>
              <w:t>Základy soft computingu</w:t>
            </w:r>
            <w:r w:rsidRPr="002F5441">
              <w:rPr>
                <w:rPrChange w:id="2266" w:author="vopatrilova" w:date="2018-11-21T13:32:00Z">
                  <w:rPr>
                    <w:color w:val="0000FF" w:themeColor="hyperlink"/>
                    <w:u w:val="single"/>
                  </w:rPr>
                </w:rPrChange>
              </w:rPr>
              <w:t xml:space="preserve">, skripta, Ostravská univerzita, 2012, </w:t>
            </w:r>
            <w:r w:rsidRPr="002F5441">
              <w:rPr>
                <w:lang w:val="en-US"/>
                <w:rPrChange w:id="2267" w:author="vopatrilova" w:date="2018-11-21T13:32:00Z">
                  <w:rPr>
                    <w:color w:val="0000FF" w:themeColor="hyperlink"/>
                    <w:u w:val="single"/>
                    <w:lang w:val="en-US"/>
                  </w:rPr>
                </w:rPrChange>
              </w:rPr>
              <w:t xml:space="preserve">[online], </w:t>
            </w:r>
            <w:r w:rsidR="00602FE7">
              <w:rPr>
                <w:rStyle w:val="CittHTML"/>
              </w:rPr>
              <w:t>www1.osu.cz/~volna/Zaklady_softcomputingu_skripta.pdf</w:t>
            </w:r>
          </w:p>
          <w:p w:rsidR="00C557F3" w:rsidDel="009A2C94" w:rsidRDefault="002F5441" w:rsidP="000132AE">
            <w:pPr>
              <w:jc w:val="both"/>
              <w:rPr>
                <w:del w:id="2268" w:author="vopatrilova" w:date="2018-11-22T12:47:00Z"/>
                <w:b/>
              </w:rPr>
            </w:pPr>
            <w:r w:rsidRPr="002F5441">
              <w:rPr>
                <w:lang w:val="en-GB"/>
                <w:rPrChange w:id="2269" w:author="vopatrilova" w:date="2018-11-21T13:32:00Z">
                  <w:rPr>
                    <w:i/>
                    <w:iCs/>
                    <w:color w:val="0000FF" w:themeColor="hyperlink"/>
                    <w:u w:val="single"/>
                    <w:lang w:val="en-GB"/>
                  </w:rPr>
                </w:rPrChange>
              </w:rPr>
              <w:t xml:space="preserve">LAM, </w:t>
            </w:r>
            <w:del w:id="2270" w:author="Jiří Vojtěšek" w:date="2018-11-24T21:25:00Z">
              <w:r w:rsidRPr="002F5441" w:rsidDel="009D4EA2">
                <w:rPr>
                  <w:lang w:val="en-GB"/>
                  <w:rPrChange w:id="2271" w:author="vopatrilova" w:date="2018-11-21T13:32:00Z">
                    <w:rPr>
                      <w:i/>
                      <w:iCs/>
                      <w:color w:val="0000FF" w:themeColor="hyperlink"/>
                      <w:u w:val="single"/>
                      <w:lang w:val="en-GB"/>
                    </w:rPr>
                  </w:rPrChange>
                </w:rPr>
                <w:delText>Hak</w:delText>
              </w:r>
            </w:del>
            <w:ins w:id="2272" w:author="Jiří Vojtěšek" w:date="2018-11-24T21:25:00Z">
              <w:r w:rsidR="009D4EA2" w:rsidRPr="002F5441">
                <w:rPr>
                  <w:lang w:val="en-GB"/>
                  <w:rPrChange w:id="2273" w:author="vopatrilova" w:date="2018-11-21T13:32:00Z">
                    <w:rPr>
                      <w:i/>
                      <w:iCs/>
                      <w:color w:val="0000FF" w:themeColor="hyperlink"/>
                      <w:u w:val="single"/>
                      <w:lang w:val="en-GB"/>
                    </w:rPr>
                  </w:rPrChange>
                </w:rPr>
                <w:t>H</w:t>
              </w:r>
              <w:r w:rsidR="009D4EA2">
                <w:rPr>
                  <w:lang w:val="en-GB"/>
                </w:rPr>
                <w:t>.</w:t>
              </w:r>
            </w:ins>
            <w:r w:rsidRPr="002F5441">
              <w:rPr>
                <w:lang w:val="en-GB"/>
                <w:rPrChange w:id="2274" w:author="vopatrilova" w:date="2018-11-21T13:32:00Z">
                  <w:rPr>
                    <w:i/>
                    <w:iCs/>
                    <w:color w:val="0000FF" w:themeColor="hyperlink"/>
                    <w:u w:val="single"/>
                    <w:lang w:val="en-GB"/>
                  </w:rPr>
                </w:rPrChange>
              </w:rPr>
              <w:t>-</w:t>
            </w:r>
            <w:del w:id="2275" w:author="Jiří Vojtěšek" w:date="2018-11-24T21:25:00Z">
              <w:r w:rsidRPr="002F5441" w:rsidDel="009D4EA2">
                <w:rPr>
                  <w:lang w:val="en-GB"/>
                  <w:rPrChange w:id="2276" w:author="vopatrilova" w:date="2018-11-21T13:32:00Z">
                    <w:rPr>
                      <w:i/>
                      <w:iCs/>
                      <w:color w:val="0000FF" w:themeColor="hyperlink"/>
                      <w:u w:val="single"/>
                      <w:lang w:val="en-GB"/>
                    </w:rPr>
                  </w:rPrChange>
                </w:rPr>
                <w:delText>Keung</w:delText>
              </w:r>
            </w:del>
            <w:ins w:id="2277" w:author="Jiří Vojtěšek" w:date="2018-11-24T21:25:00Z">
              <w:r w:rsidR="009D4EA2" w:rsidRPr="002F5441">
                <w:rPr>
                  <w:lang w:val="en-GB"/>
                  <w:rPrChange w:id="2278" w:author="vopatrilova" w:date="2018-11-21T13:32:00Z">
                    <w:rPr>
                      <w:i/>
                      <w:iCs/>
                      <w:color w:val="0000FF" w:themeColor="hyperlink"/>
                      <w:u w:val="single"/>
                      <w:lang w:val="en-GB"/>
                    </w:rPr>
                  </w:rPrChange>
                </w:rPr>
                <w:t>K</w:t>
              </w:r>
              <w:r w:rsidR="009D4EA2">
                <w:rPr>
                  <w:lang w:val="en-GB"/>
                </w:rPr>
                <w:t>.</w:t>
              </w:r>
            </w:ins>
            <w:r w:rsidRPr="002F5441">
              <w:rPr>
                <w:lang w:val="en-GB"/>
                <w:rPrChange w:id="2279" w:author="vopatrilova" w:date="2018-11-21T13:32:00Z">
                  <w:rPr>
                    <w:i/>
                    <w:iCs/>
                    <w:color w:val="0000FF" w:themeColor="hyperlink"/>
                    <w:u w:val="single"/>
                    <w:lang w:val="en-GB"/>
                  </w:rPr>
                </w:rPrChange>
              </w:rPr>
              <w:t xml:space="preserve">, S. H. LING a </w:t>
            </w:r>
            <w:del w:id="2280" w:author="Jiří Vojtěšek" w:date="2018-11-24T21:25:00Z">
              <w:r w:rsidRPr="002F5441" w:rsidDel="009D4EA2">
                <w:rPr>
                  <w:lang w:val="en-GB"/>
                  <w:rPrChange w:id="2281" w:author="vopatrilova" w:date="2018-11-21T13:32:00Z">
                    <w:rPr>
                      <w:i/>
                      <w:iCs/>
                      <w:color w:val="0000FF" w:themeColor="hyperlink"/>
                      <w:u w:val="single"/>
                      <w:lang w:val="en-GB"/>
                    </w:rPr>
                  </w:rPrChange>
                </w:rPr>
                <w:delText xml:space="preserve">Hung </w:delText>
              </w:r>
            </w:del>
            <w:ins w:id="2282" w:author="Jiří Vojtěšek" w:date="2018-11-24T21:25:00Z">
              <w:r w:rsidR="009D4EA2" w:rsidRPr="002F5441">
                <w:rPr>
                  <w:lang w:val="en-GB"/>
                  <w:rPrChange w:id="2283" w:author="vopatrilova" w:date="2018-11-21T13:32:00Z">
                    <w:rPr>
                      <w:i/>
                      <w:iCs/>
                      <w:color w:val="0000FF" w:themeColor="hyperlink"/>
                      <w:u w:val="single"/>
                      <w:lang w:val="en-GB"/>
                    </w:rPr>
                  </w:rPrChange>
                </w:rPr>
                <w:t>H</w:t>
              </w:r>
              <w:r w:rsidR="009D4EA2">
                <w:rPr>
                  <w:lang w:val="en-GB"/>
                </w:rPr>
                <w:t>.</w:t>
              </w:r>
              <w:r w:rsidR="009D4EA2" w:rsidRPr="002F5441">
                <w:rPr>
                  <w:lang w:val="en-GB"/>
                  <w:rPrChange w:id="2284" w:author="vopatrilova" w:date="2018-11-21T13:32:00Z">
                    <w:rPr>
                      <w:i/>
                      <w:iCs/>
                      <w:color w:val="0000FF" w:themeColor="hyperlink"/>
                      <w:u w:val="single"/>
                      <w:lang w:val="en-GB"/>
                    </w:rPr>
                  </w:rPrChange>
                </w:rPr>
                <w:t xml:space="preserve"> </w:t>
              </w:r>
            </w:ins>
            <w:r w:rsidRPr="002F5441">
              <w:rPr>
                <w:lang w:val="en-GB"/>
                <w:rPrChange w:id="2285" w:author="vopatrilova" w:date="2018-11-21T13:32:00Z">
                  <w:rPr>
                    <w:i/>
                    <w:iCs/>
                    <w:color w:val="0000FF" w:themeColor="hyperlink"/>
                    <w:u w:val="single"/>
                    <w:lang w:val="en-GB"/>
                  </w:rPr>
                </w:rPrChange>
              </w:rPr>
              <w:t>T. NGUYEN. Comput</w:t>
            </w:r>
            <w:r w:rsidRPr="009D4EA2">
              <w:rPr>
                <w:i/>
                <w:lang w:val="en-GB"/>
                <w:rPrChange w:id="2286" w:author="Jiří Vojtěšek" w:date="2018-11-24T21:25:00Z">
                  <w:rPr>
                    <w:i/>
                    <w:iCs/>
                    <w:color w:val="0000FF" w:themeColor="hyperlink"/>
                    <w:u w:val="single"/>
                    <w:lang w:val="en-GB"/>
                  </w:rPr>
                </w:rPrChange>
              </w:rPr>
              <w:t>ational intelligence and its applications: evolutionary computation, fuzzy logic, neural network and support vector machine techniques.</w:t>
            </w:r>
            <w:r w:rsidRPr="002F5441">
              <w:rPr>
                <w:lang w:val="en-GB"/>
                <w:rPrChange w:id="2287" w:author="vopatrilova" w:date="2018-11-21T13:32:00Z">
                  <w:rPr>
                    <w:i/>
                    <w:iCs/>
                    <w:color w:val="0000FF" w:themeColor="hyperlink"/>
                    <w:u w:val="single"/>
                    <w:lang w:val="en-GB"/>
                  </w:rPr>
                </w:rPrChange>
              </w:rPr>
              <w:t xml:space="preserve"> London: Imperial College Press, c2012, x, 307 s. ISBN 978-1-84816-691-2.</w:t>
            </w:r>
          </w:p>
          <w:p w:rsidR="009A2C94" w:rsidRPr="00CE79CC" w:rsidRDefault="009A2C94" w:rsidP="000132AE">
            <w:pPr>
              <w:jc w:val="both"/>
              <w:rPr>
                <w:ins w:id="2288" w:author="vopatrilova" w:date="2018-11-22T12:47:00Z"/>
                <w:lang w:val="en-GB"/>
              </w:rPr>
            </w:pPr>
          </w:p>
          <w:p w:rsidR="00C557F3" w:rsidRPr="00CE79CC" w:rsidDel="009A2C94" w:rsidRDefault="00C557F3" w:rsidP="000132AE">
            <w:pPr>
              <w:jc w:val="both"/>
              <w:rPr>
                <w:del w:id="2289" w:author="vopatrilova" w:date="2018-11-22T12:47:00Z"/>
                <w:b/>
              </w:rPr>
            </w:pPr>
          </w:p>
          <w:p w:rsidR="00C557F3" w:rsidRPr="00CE79CC" w:rsidRDefault="00C557F3" w:rsidP="000132AE">
            <w:pPr>
              <w:jc w:val="both"/>
              <w:rPr>
                <w:b/>
              </w:rPr>
            </w:pPr>
          </w:p>
          <w:p w:rsidR="00C557F3" w:rsidRPr="00CE79CC" w:rsidRDefault="002F5441" w:rsidP="000132AE">
            <w:pPr>
              <w:jc w:val="both"/>
              <w:rPr>
                <w:b/>
              </w:rPr>
            </w:pPr>
            <w:r w:rsidRPr="002F5441">
              <w:rPr>
                <w:b/>
                <w:rPrChange w:id="2290" w:author="vopatrilova" w:date="2018-11-21T13:32:00Z">
                  <w:rPr>
                    <w:b/>
                    <w:i/>
                    <w:iCs/>
                    <w:color w:val="0000FF" w:themeColor="hyperlink"/>
                    <w:u w:val="single"/>
                  </w:rPr>
                </w:rPrChange>
              </w:rPr>
              <w:lastRenderedPageBreak/>
              <w:t>Doporučená literatura:</w:t>
            </w:r>
          </w:p>
          <w:p w:rsidR="00C557F3" w:rsidRPr="00CE79CC" w:rsidRDefault="002F5441" w:rsidP="000132AE">
            <w:pPr>
              <w:jc w:val="both"/>
              <w:rPr>
                <w:lang w:val="en-GB"/>
              </w:rPr>
            </w:pPr>
            <w:r w:rsidRPr="002F5441">
              <w:rPr>
                <w:lang w:val="en-GB"/>
                <w:rPrChange w:id="2291" w:author="vopatrilova" w:date="2018-11-21T13:32:00Z">
                  <w:rPr>
                    <w:i/>
                    <w:iCs/>
                    <w:color w:val="0000FF" w:themeColor="hyperlink"/>
                    <w:u w:val="single"/>
                    <w:lang w:val="en-GB"/>
                  </w:rPr>
                </w:rPrChange>
              </w:rPr>
              <w:t xml:space="preserve">NGUYEN, </w:t>
            </w:r>
            <w:del w:id="2292" w:author="Jiří Vojtěšek" w:date="2018-11-24T21:25:00Z">
              <w:r w:rsidRPr="002F5441" w:rsidDel="00321521">
                <w:rPr>
                  <w:lang w:val="en-GB"/>
                  <w:rPrChange w:id="2293" w:author="vopatrilova" w:date="2018-11-21T13:32:00Z">
                    <w:rPr>
                      <w:i/>
                      <w:iCs/>
                      <w:color w:val="0000FF" w:themeColor="hyperlink"/>
                      <w:u w:val="single"/>
                      <w:lang w:val="en-GB"/>
                    </w:rPr>
                  </w:rPrChange>
                </w:rPr>
                <w:delText xml:space="preserve">Hung </w:delText>
              </w:r>
            </w:del>
            <w:ins w:id="2294" w:author="Jiří Vojtěšek" w:date="2018-11-24T21:25:00Z">
              <w:r w:rsidR="00321521" w:rsidRPr="002F5441">
                <w:rPr>
                  <w:lang w:val="en-GB"/>
                  <w:rPrChange w:id="2295" w:author="vopatrilova" w:date="2018-11-21T13:32:00Z">
                    <w:rPr>
                      <w:i/>
                      <w:iCs/>
                      <w:color w:val="0000FF" w:themeColor="hyperlink"/>
                      <w:u w:val="single"/>
                      <w:lang w:val="en-GB"/>
                    </w:rPr>
                  </w:rPrChange>
                </w:rPr>
                <w:t>H</w:t>
              </w:r>
              <w:r w:rsidR="00321521">
                <w:rPr>
                  <w:lang w:val="en-GB"/>
                </w:rPr>
                <w:t>.</w:t>
              </w:r>
              <w:r w:rsidR="00321521" w:rsidRPr="002F5441">
                <w:rPr>
                  <w:lang w:val="en-GB"/>
                  <w:rPrChange w:id="2296" w:author="vopatrilova" w:date="2018-11-21T13:32:00Z">
                    <w:rPr>
                      <w:i/>
                      <w:iCs/>
                      <w:color w:val="0000FF" w:themeColor="hyperlink"/>
                      <w:u w:val="single"/>
                      <w:lang w:val="en-GB"/>
                    </w:rPr>
                  </w:rPrChange>
                </w:rPr>
                <w:t xml:space="preserve"> </w:t>
              </w:r>
            </w:ins>
            <w:r w:rsidRPr="002F5441">
              <w:rPr>
                <w:lang w:val="en-GB"/>
                <w:rPrChange w:id="2297" w:author="vopatrilova" w:date="2018-11-21T13:32:00Z">
                  <w:rPr>
                    <w:i/>
                    <w:iCs/>
                    <w:color w:val="0000FF" w:themeColor="hyperlink"/>
                    <w:u w:val="single"/>
                    <w:lang w:val="en-GB"/>
                  </w:rPr>
                </w:rPrChange>
              </w:rPr>
              <w:t xml:space="preserve">T. a </w:t>
            </w:r>
            <w:del w:id="2298" w:author="Jiří Vojtěšek" w:date="2018-11-24T21:25:00Z">
              <w:r w:rsidRPr="002F5441" w:rsidDel="00321521">
                <w:rPr>
                  <w:lang w:val="en-GB"/>
                  <w:rPrChange w:id="2299" w:author="vopatrilova" w:date="2018-11-21T13:32:00Z">
                    <w:rPr>
                      <w:i/>
                      <w:iCs/>
                      <w:color w:val="0000FF" w:themeColor="hyperlink"/>
                      <w:u w:val="single"/>
                      <w:lang w:val="en-GB"/>
                    </w:rPr>
                  </w:rPrChange>
                </w:rPr>
                <w:delText xml:space="preserve">Elbert </w:delText>
              </w:r>
            </w:del>
            <w:ins w:id="2300" w:author="Jiří Vojtěšek" w:date="2018-11-24T21:25:00Z">
              <w:r w:rsidR="00321521" w:rsidRPr="002F5441">
                <w:rPr>
                  <w:lang w:val="en-GB"/>
                  <w:rPrChange w:id="2301" w:author="vopatrilova" w:date="2018-11-21T13:32:00Z">
                    <w:rPr>
                      <w:i/>
                      <w:iCs/>
                      <w:color w:val="0000FF" w:themeColor="hyperlink"/>
                      <w:u w:val="single"/>
                      <w:lang w:val="en-GB"/>
                    </w:rPr>
                  </w:rPrChange>
                </w:rPr>
                <w:t>E</w:t>
              </w:r>
              <w:r w:rsidR="00321521">
                <w:rPr>
                  <w:lang w:val="en-GB"/>
                </w:rPr>
                <w:t>.</w:t>
              </w:r>
              <w:r w:rsidR="00321521" w:rsidRPr="002F5441">
                <w:rPr>
                  <w:lang w:val="en-GB"/>
                  <w:rPrChange w:id="2302" w:author="vopatrilova" w:date="2018-11-21T13:32:00Z">
                    <w:rPr>
                      <w:i/>
                      <w:iCs/>
                      <w:color w:val="0000FF" w:themeColor="hyperlink"/>
                      <w:u w:val="single"/>
                      <w:lang w:val="en-GB"/>
                    </w:rPr>
                  </w:rPrChange>
                </w:rPr>
                <w:t xml:space="preserve"> </w:t>
              </w:r>
            </w:ins>
            <w:r w:rsidRPr="002F5441">
              <w:rPr>
                <w:lang w:val="en-GB"/>
                <w:rPrChange w:id="2303" w:author="vopatrilova" w:date="2018-11-21T13:32:00Z">
                  <w:rPr>
                    <w:i/>
                    <w:iCs/>
                    <w:color w:val="0000FF" w:themeColor="hyperlink"/>
                    <w:u w:val="single"/>
                    <w:lang w:val="en-GB"/>
                  </w:rPr>
                </w:rPrChange>
              </w:rPr>
              <w:t>A. WALKER. </w:t>
            </w:r>
            <w:r w:rsidR="00602FE7">
              <w:rPr>
                <w:i/>
                <w:iCs/>
                <w:lang w:val="en-GB"/>
              </w:rPr>
              <w:t>A first course in fuzzy logic</w:t>
            </w:r>
            <w:r w:rsidRPr="002F5441">
              <w:rPr>
                <w:lang w:val="en-GB"/>
                <w:rPrChange w:id="2304" w:author="vopatrilova" w:date="2018-11-21T13:32:00Z">
                  <w:rPr>
                    <w:i/>
                    <w:iCs/>
                    <w:color w:val="0000FF" w:themeColor="hyperlink"/>
                    <w:u w:val="single"/>
                    <w:lang w:val="en-GB"/>
                  </w:rPr>
                </w:rPrChange>
              </w:rPr>
              <w:t>. Third edition. Boca Raton: Chapman &amp; Hall/CRC, Taylor &amp; Francis Group, 2006, x, 430. ISBN 1-58488-526-2.</w:t>
            </w:r>
          </w:p>
          <w:p w:rsidR="00C557F3" w:rsidRPr="00CE79CC" w:rsidRDefault="002F5441" w:rsidP="000132AE">
            <w:pPr>
              <w:jc w:val="both"/>
            </w:pPr>
            <w:r w:rsidRPr="002F5441">
              <w:rPr>
                <w:lang w:val="en-GB"/>
                <w:rPrChange w:id="2305" w:author="vopatrilova" w:date="2018-11-21T13:32:00Z">
                  <w:rPr>
                    <w:i/>
                    <w:iCs/>
                    <w:color w:val="0000FF" w:themeColor="hyperlink"/>
                    <w:u w:val="single"/>
                    <w:lang w:val="en-GB"/>
                  </w:rPr>
                </w:rPrChange>
              </w:rPr>
              <w:t xml:space="preserve">KACPRZYK, </w:t>
            </w:r>
            <w:del w:id="2306" w:author="Jiří Vojtěšek" w:date="2018-11-24T21:26:00Z">
              <w:r w:rsidRPr="002F5441" w:rsidDel="00321521">
                <w:rPr>
                  <w:lang w:val="en-GB"/>
                  <w:rPrChange w:id="2307" w:author="vopatrilova" w:date="2018-11-21T13:32:00Z">
                    <w:rPr>
                      <w:i/>
                      <w:iCs/>
                      <w:color w:val="0000FF" w:themeColor="hyperlink"/>
                      <w:u w:val="single"/>
                      <w:lang w:val="en-GB"/>
                    </w:rPr>
                  </w:rPrChange>
                </w:rPr>
                <w:delText xml:space="preserve">Janusz </w:delText>
              </w:r>
            </w:del>
            <w:ins w:id="2308" w:author="Jiří Vojtěšek" w:date="2018-11-24T21:26:00Z">
              <w:r w:rsidR="00321521" w:rsidRPr="002F5441">
                <w:rPr>
                  <w:lang w:val="en-GB"/>
                  <w:rPrChange w:id="2309" w:author="vopatrilova" w:date="2018-11-21T13:32:00Z">
                    <w:rPr>
                      <w:i/>
                      <w:iCs/>
                      <w:color w:val="0000FF" w:themeColor="hyperlink"/>
                      <w:u w:val="single"/>
                      <w:lang w:val="en-GB"/>
                    </w:rPr>
                  </w:rPrChange>
                </w:rPr>
                <w:t>J</w:t>
              </w:r>
              <w:r w:rsidR="00321521">
                <w:rPr>
                  <w:lang w:val="en-GB"/>
                </w:rPr>
                <w:t>.</w:t>
              </w:r>
              <w:r w:rsidR="00321521" w:rsidRPr="002F5441">
                <w:rPr>
                  <w:lang w:val="en-GB"/>
                  <w:rPrChange w:id="2310" w:author="vopatrilova" w:date="2018-11-21T13:32:00Z">
                    <w:rPr>
                      <w:i/>
                      <w:iCs/>
                      <w:color w:val="0000FF" w:themeColor="hyperlink"/>
                      <w:u w:val="single"/>
                      <w:lang w:val="en-GB"/>
                    </w:rPr>
                  </w:rPrChange>
                </w:rPr>
                <w:t xml:space="preserve"> </w:t>
              </w:r>
            </w:ins>
            <w:r w:rsidRPr="002F5441">
              <w:rPr>
                <w:lang w:val="en-GB"/>
                <w:rPrChange w:id="2311" w:author="vopatrilova" w:date="2018-11-21T13:32:00Z">
                  <w:rPr>
                    <w:i/>
                    <w:iCs/>
                    <w:color w:val="0000FF" w:themeColor="hyperlink"/>
                    <w:u w:val="single"/>
                    <w:lang w:val="en-GB"/>
                  </w:rPr>
                </w:rPrChange>
              </w:rPr>
              <w:t xml:space="preserve">a </w:t>
            </w:r>
            <w:del w:id="2312" w:author="Jiří Vojtěšek" w:date="2018-11-24T21:26:00Z">
              <w:r w:rsidRPr="002F5441" w:rsidDel="00321521">
                <w:rPr>
                  <w:lang w:val="en-GB"/>
                  <w:rPrChange w:id="2313" w:author="vopatrilova" w:date="2018-11-21T13:32:00Z">
                    <w:rPr>
                      <w:i/>
                      <w:iCs/>
                      <w:color w:val="0000FF" w:themeColor="hyperlink"/>
                      <w:u w:val="single"/>
                      <w:lang w:val="en-GB"/>
                    </w:rPr>
                  </w:rPrChange>
                </w:rPr>
                <w:delText xml:space="preserve">Witold </w:delText>
              </w:r>
            </w:del>
            <w:ins w:id="2314" w:author="Jiří Vojtěšek" w:date="2018-11-24T21:26:00Z">
              <w:r w:rsidR="00321521" w:rsidRPr="002F5441">
                <w:rPr>
                  <w:lang w:val="en-GB"/>
                  <w:rPrChange w:id="2315" w:author="vopatrilova" w:date="2018-11-21T13:32:00Z">
                    <w:rPr>
                      <w:i/>
                      <w:iCs/>
                      <w:color w:val="0000FF" w:themeColor="hyperlink"/>
                      <w:u w:val="single"/>
                      <w:lang w:val="en-GB"/>
                    </w:rPr>
                  </w:rPrChange>
                </w:rPr>
                <w:t>W</w:t>
              </w:r>
              <w:r w:rsidR="00321521">
                <w:rPr>
                  <w:lang w:val="en-GB"/>
                </w:rPr>
                <w:t>.</w:t>
              </w:r>
              <w:r w:rsidR="00321521" w:rsidRPr="002F5441">
                <w:rPr>
                  <w:lang w:val="en-GB"/>
                  <w:rPrChange w:id="2316" w:author="vopatrilova" w:date="2018-11-21T13:32:00Z">
                    <w:rPr>
                      <w:i/>
                      <w:iCs/>
                      <w:color w:val="0000FF" w:themeColor="hyperlink"/>
                      <w:u w:val="single"/>
                      <w:lang w:val="en-GB"/>
                    </w:rPr>
                  </w:rPrChange>
                </w:rPr>
                <w:t xml:space="preserve"> </w:t>
              </w:r>
            </w:ins>
            <w:r w:rsidRPr="002F5441">
              <w:rPr>
                <w:lang w:val="en-GB"/>
                <w:rPrChange w:id="2317" w:author="vopatrilova" w:date="2018-11-21T13:32:00Z">
                  <w:rPr>
                    <w:i/>
                    <w:iCs/>
                    <w:color w:val="0000FF" w:themeColor="hyperlink"/>
                    <w:u w:val="single"/>
                    <w:lang w:val="en-GB"/>
                  </w:rPr>
                </w:rPrChange>
              </w:rPr>
              <w:t>PEDRYCZ. </w:t>
            </w:r>
            <w:r w:rsidR="00602FE7">
              <w:rPr>
                <w:i/>
                <w:iCs/>
                <w:lang w:val="en-GB"/>
              </w:rPr>
              <w:t>Springer handbook of computational intelligence</w:t>
            </w:r>
            <w:r w:rsidRPr="002F5441">
              <w:rPr>
                <w:lang w:val="en-GB"/>
                <w:rPrChange w:id="2318" w:author="vopatrilova" w:date="2018-11-21T13:32:00Z">
                  <w:rPr>
                    <w:i/>
                    <w:iCs/>
                    <w:color w:val="0000FF" w:themeColor="hyperlink"/>
                    <w:u w:val="single"/>
                    <w:lang w:val="en-GB"/>
                  </w:rPr>
                </w:rPrChange>
              </w:rPr>
              <w:t>. Dordrecht: Springer, 2015, lvi, 1633. ISBN 978-3-662-43504-5.</w:t>
            </w:r>
          </w:p>
          <w:p w:rsidR="00C557F3" w:rsidRPr="00CE79CC" w:rsidRDefault="002F5441" w:rsidP="000132AE">
            <w:pPr>
              <w:jc w:val="both"/>
              <w:rPr>
                <w:lang w:val="en-GB"/>
              </w:rPr>
            </w:pPr>
            <w:r w:rsidRPr="002F5441">
              <w:rPr>
                <w:lang w:val="en-GB"/>
                <w:rPrChange w:id="2319" w:author="vopatrilova" w:date="2018-11-21T13:32:00Z">
                  <w:rPr>
                    <w:i/>
                    <w:iCs/>
                    <w:color w:val="0000FF" w:themeColor="hyperlink"/>
                    <w:u w:val="single"/>
                    <w:lang w:val="en-GB"/>
                  </w:rPr>
                </w:rPrChange>
              </w:rPr>
              <w:t xml:space="preserve">ZELINKA, </w:t>
            </w:r>
            <w:del w:id="2320" w:author="Jiří Vojtěšek" w:date="2018-11-24T21:26:00Z">
              <w:r w:rsidRPr="002F5441" w:rsidDel="00321521">
                <w:rPr>
                  <w:lang w:val="en-GB"/>
                  <w:rPrChange w:id="2321" w:author="vopatrilova" w:date="2018-11-21T13:32:00Z">
                    <w:rPr>
                      <w:i/>
                      <w:iCs/>
                      <w:color w:val="0000FF" w:themeColor="hyperlink"/>
                      <w:u w:val="single"/>
                      <w:lang w:val="en-GB"/>
                    </w:rPr>
                  </w:rPrChange>
                </w:rPr>
                <w:delText>Ivan</w:delText>
              </w:r>
            </w:del>
            <w:ins w:id="2322" w:author="Jiří Vojtěšek" w:date="2018-11-24T21:26:00Z">
              <w:r w:rsidR="00321521" w:rsidRPr="002F5441">
                <w:rPr>
                  <w:lang w:val="en-GB"/>
                  <w:rPrChange w:id="2323" w:author="vopatrilova" w:date="2018-11-21T13:32:00Z">
                    <w:rPr>
                      <w:i/>
                      <w:iCs/>
                      <w:color w:val="0000FF" w:themeColor="hyperlink"/>
                      <w:u w:val="single"/>
                      <w:lang w:val="en-GB"/>
                    </w:rPr>
                  </w:rPrChange>
                </w:rPr>
                <w:t>I</w:t>
              </w:r>
              <w:r w:rsidR="00321521">
                <w:rPr>
                  <w:lang w:val="en-GB"/>
                </w:rPr>
                <w:t>.</w:t>
              </w:r>
            </w:ins>
            <w:r w:rsidRPr="002F5441">
              <w:rPr>
                <w:lang w:val="en-GB"/>
                <w:rPrChange w:id="2324" w:author="vopatrilova" w:date="2018-11-21T13:32:00Z">
                  <w:rPr>
                    <w:i/>
                    <w:iCs/>
                    <w:color w:val="0000FF" w:themeColor="hyperlink"/>
                    <w:u w:val="single"/>
                    <w:lang w:val="en-GB"/>
                  </w:rPr>
                </w:rPrChange>
              </w:rPr>
              <w:t xml:space="preserve">, </w:t>
            </w:r>
            <w:del w:id="2325" w:author="Jiří Vojtěšek" w:date="2018-11-24T21:26:00Z">
              <w:r w:rsidRPr="002F5441" w:rsidDel="00321521">
                <w:rPr>
                  <w:lang w:val="en-GB"/>
                  <w:rPrChange w:id="2326" w:author="vopatrilova" w:date="2018-11-21T13:32:00Z">
                    <w:rPr>
                      <w:i/>
                      <w:iCs/>
                      <w:color w:val="0000FF" w:themeColor="hyperlink"/>
                      <w:u w:val="single"/>
                      <w:lang w:val="en-GB"/>
                    </w:rPr>
                  </w:rPrChange>
                </w:rPr>
                <w:delText xml:space="preserve">Václav </w:delText>
              </w:r>
            </w:del>
            <w:ins w:id="2327" w:author="Jiří Vojtěšek" w:date="2018-11-24T21:26:00Z">
              <w:r w:rsidR="00321521" w:rsidRPr="002F5441">
                <w:rPr>
                  <w:lang w:val="en-GB"/>
                  <w:rPrChange w:id="2328" w:author="vopatrilova" w:date="2018-11-21T13:32:00Z">
                    <w:rPr>
                      <w:i/>
                      <w:iCs/>
                      <w:color w:val="0000FF" w:themeColor="hyperlink"/>
                      <w:u w:val="single"/>
                      <w:lang w:val="en-GB"/>
                    </w:rPr>
                  </w:rPrChange>
                </w:rPr>
                <w:t>V</w:t>
              </w:r>
              <w:r w:rsidR="00321521">
                <w:rPr>
                  <w:lang w:val="en-GB"/>
                </w:rPr>
                <w:t>.</w:t>
              </w:r>
              <w:r w:rsidR="00321521" w:rsidRPr="002F5441">
                <w:rPr>
                  <w:lang w:val="en-GB"/>
                  <w:rPrChange w:id="2329" w:author="vopatrilova" w:date="2018-11-21T13:32:00Z">
                    <w:rPr>
                      <w:i/>
                      <w:iCs/>
                      <w:color w:val="0000FF" w:themeColor="hyperlink"/>
                      <w:u w:val="single"/>
                      <w:lang w:val="en-GB"/>
                    </w:rPr>
                  </w:rPrChange>
                </w:rPr>
                <w:t xml:space="preserve"> </w:t>
              </w:r>
            </w:ins>
            <w:r w:rsidRPr="002F5441">
              <w:rPr>
                <w:lang w:val="en-GB"/>
                <w:rPrChange w:id="2330" w:author="vopatrilova" w:date="2018-11-21T13:32:00Z">
                  <w:rPr>
                    <w:i/>
                    <w:iCs/>
                    <w:color w:val="0000FF" w:themeColor="hyperlink"/>
                    <w:u w:val="single"/>
                    <w:lang w:val="en-GB"/>
                  </w:rPr>
                </w:rPrChange>
              </w:rPr>
              <w:t xml:space="preserve">SNÁŠEL a </w:t>
            </w:r>
            <w:del w:id="2331" w:author="Jiří Vojtěšek" w:date="2018-11-24T21:26:00Z">
              <w:r w:rsidRPr="002F5441" w:rsidDel="00321521">
                <w:rPr>
                  <w:lang w:val="en-GB"/>
                  <w:rPrChange w:id="2332" w:author="vopatrilova" w:date="2018-11-21T13:32:00Z">
                    <w:rPr>
                      <w:i/>
                      <w:iCs/>
                      <w:color w:val="0000FF" w:themeColor="hyperlink"/>
                      <w:u w:val="single"/>
                      <w:lang w:val="en-GB"/>
                    </w:rPr>
                  </w:rPrChange>
                </w:rPr>
                <w:delText xml:space="preserve">Ajith </w:delText>
              </w:r>
            </w:del>
            <w:ins w:id="2333" w:author="Jiří Vojtěšek" w:date="2018-11-24T21:26:00Z">
              <w:r w:rsidR="00321521" w:rsidRPr="002F5441">
                <w:rPr>
                  <w:lang w:val="en-GB"/>
                  <w:rPrChange w:id="2334" w:author="vopatrilova" w:date="2018-11-21T13:32:00Z">
                    <w:rPr>
                      <w:i/>
                      <w:iCs/>
                      <w:color w:val="0000FF" w:themeColor="hyperlink"/>
                      <w:u w:val="single"/>
                      <w:lang w:val="en-GB"/>
                    </w:rPr>
                  </w:rPrChange>
                </w:rPr>
                <w:t>A</w:t>
              </w:r>
              <w:r w:rsidR="00321521">
                <w:rPr>
                  <w:lang w:val="en-GB"/>
                </w:rPr>
                <w:t>.</w:t>
              </w:r>
              <w:r w:rsidR="00321521" w:rsidRPr="002F5441">
                <w:rPr>
                  <w:lang w:val="en-GB"/>
                  <w:rPrChange w:id="2335" w:author="vopatrilova" w:date="2018-11-21T13:32:00Z">
                    <w:rPr>
                      <w:i/>
                      <w:iCs/>
                      <w:color w:val="0000FF" w:themeColor="hyperlink"/>
                      <w:u w:val="single"/>
                      <w:lang w:val="en-GB"/>
                    </w:rPr>
                  </w:rPrChange>
                </w:rPr>
                <w:t xml:space="preserve"> </w:t>
              </w:r>
            </w:ins>
            <w:r w:rsidRPr="002F5441">
              <w:rPr>
                <w:lang w:val="en-GB"/>
                <w:rPrChange w:id="2336" w:author="vopatrilova" w:date="2018-11-21T13:32:00Z">
                  <w:rPr>
                    <w:i/>
                    <w:iCs/>
                    <w:color w:val="0000FF" w:themeColor="hyperlink"/>
                    <w:u w:val="single"/>
                    <w:lang w:val="en-GB"/>
                  </w:rPr>
                </w:rPrChange>
              </w:rPr>
              <w:t>ABRAHAM. </w:t>
            </w:r>
            <w:r w:rsidR="00602FE7">
              <w:rPr>
                <w:i/>
                <w:iCs/>
                <w:lang w:val="en-GB"/>
              </w:rPr>
              <w:t>Handbook of optimization: from classical to modern approach</w:t>
            </w:r>
            <w:r w:rsidRPr="002F5441">
              <w:rPr>
                <w:lang w:val="en-GB"/>
                <w:rPrChange w:id="2337" w:author="vopatrilova" w:date="2018-11-21T13:32:00Z">
                  <w:rPr>
                    <w:i/>
                    <w:iCs/>
                    <w:color w:val="0000FF" w:themeColor="hyperlink"/>
                    <w:u w:val="single"/>
                    <w:lang w:val="en-GB"/>
                  </w:rPr>
                </w:rPrChange>
              </w:rPr>
              <w:t>. Berlin: Springer, c2013, xii, 1100 s. Intelligent systems reference library. ISBN 978-3-642-30503-0.</w:t>
            </w:r>
          </w:p>
          <w:p w:rsidR="00C557F3" w:rsidRPr="00CE79CC" w:rsidRDefault="002F5441" w:rsidP="000132AE">
            <w:pPr>
              <w:jc w:val="both"/>
              <w:rPr>
                <w:lang w:val="en-GB"/>
              </w:rPr>
            </w:pPr>
            <w:r w:rsidRPr="002F5441">
              <w:rPr>
                <w:lang w:val="en-GB"/>
                <w:rPrChange w:id="2338" w:author="vopatrilova" w:date="2018-11-21T13:32:00Z">
                  <w:rPr>
                    <w:i/>
                    <w:iCs/>
                    <w:color w:val="0000FF" w:themeColor="hyperlink"/>
                    <w:u w:val="single"/>
                    <w:lang w:val="en-GB"/>
                  </w:rPr>
                </w:rPrChange>
              </w:rPr>
              <w:t>MILLER, W. T</w:t>
            </w:r>
            <w:del w:id="2339" w:author="Jiří Vojtěšek" w:date="2018-11-24T21:26:00Z">
              <w:r w:rsidRPr="002F5441" w:rsidDel="00321521">
                <w:rPr>
                  <w:lang w:val="en-GB"/>
                  <w:rPrChange w:id="2340" w:author="vopatrilova" w:date="2018-11-21T13:32:00Z">
                    <w:rPr>
                      <w:i/>
                      <w:iCs/>
                      <w:color w:val="0000FF" w:themeColor="hyperlink"/>
                      <w:u w:val="single"/>
                      <w:lang w:val="en-GB"/>
                    </w:rPr>
                  </w:rPrChange>
                </w:rPr>
                <w:delText>homas</w:delText>
              </w:r>
            </w:del>
            <w:r w:rsidRPr="002F5441">
              <w:rPr>
                <w:lang w:val="en-GB"/>
                <w:rPrChange w:id="2341" w:author="vopatrilova" w:date="2018-11-21T13:32:00Z">
                  <w:rPr>
                    <w:i/>
                    <w:iCs/>
                    <w:color w:val="0000FF" w:themeColor="hyperlink"/>
                    <w:u w:val="single"/>
                    <w:lang w:val="en-GB"/>
                  </w:rPr>
                </w:rPrChange>
              </w:rPr>
              <w:t xml:space="preserve">., </w:t>
            </w:r>
            <w:del w:id="2342" w:author="Jiří Vojtěšek" w:date="2018-11-24T21:26:00Z">
              <w:r w:rsidRPr="002F5441" w:rsidDel="00321521">
                <w:rPr>
                  <w:lang w:val="en-GB"/>
                  <w:rPrChange w:id="2343" w:author="vopatrilova" w:date="2018-11-21T13:32:00Z">
                    <w:rPr>
                      <w:i/>
                      <w:iCs/>
                      <w:color w:val="0000FF" w:themeColor="hyperlink"/>
                      <w:u w:val="single"/>
                      <w:lang w:val="en-GB"/>
                    </w:rPr>
                  </w:rPrChange>
                </w:rPr>
                <w:delText xml:space="preserve">Richard </w:delText>
              </w:r>
            </w:del>
            <w:ins w:id="2344" w:author="Jiří Vojtěšek" w:date="2018-11-24T21:26:00Z">
              <w:r w:rsidR="00321521" w:rsidRPr="002F5441">
                <w:rPr>
                  <w:lang w:val="en-GB"/>
                  <w:rPrChange w:id="2345" w:author="vopatrilova" w:date="2018-11-21T13:32:00Z">
                    <w:rPr>
                      <w:i/>
                      <w:iCs/>
                      <w:color w:val="0000FF" w:themeColor="hyperlink"/>
                      <w:u w:val="single"/>
                      <w:lang w:val="en-GB"/>
                    </w:rPr>
                  </w:rPrChange>
                </w:rPr>
                <w:t>R</w:t>
              </w:r>
              <w:r w:rsidR="00321521">
                <w:rPr>
                  <w:lang w:val="en-GB"/>
                </w:rPr>
                <w:t>.</w:t>
              </w:r>
              <w:r w:rsidR="00321521" w:rsidRPr="002F5441">
                <w:rPr>
                  <w:lang w:val="en-GB"/>
                  <w:rPrChange w:id="2346" w:author="vopatrilova" w:date="2018-11-21T13:32:00Z">
                    <w:rPr>
                      <w:i/>
                      <w:iCs/>
                      <w:color w:val="0000FF" w:themeColor="hyperlink"/>
                      <w:u w:val="single"/>
                      <w:lang w:val="en-GB"/>
                    </w:rPr>
                  </w:rPrChange>
                </w:rPr>
                <w:t xml:space="preserve"> </w:t>
              </w:r>
            </w:ins>
            <w:r w:rsidRPr="002F5441">
              <w:rPr>
                <w:lang w:val="en-GB"/>
                <w:rPrChange w:id="2347" w:author="vopatrilova" w:date="2018-11-21T13:32:00Z">
                  <w:rPr>
                    <w:i/>
                    <w:iCs/>
                    <w:color w:val="0000FF" w:themeColor="hyperlink"/>
                    <w:u w:val="single"/>
                    <w:lang w:val="en-GB"/>
                  </w:rPr>
                </w:rPrChange>
              </w:rPr>
              <w:t xml:space="preserve">S. SUTTON a </w:t>
            </w:r>
            <w:del w:id="2348" w:author="Jiří Vojtěšek" w:date="2018-11-24T21:26:00Z">
              <w:r w:rsidRPr="002F5441" w:rsidDel="00321521">
                <w:rPr>
                  <w:lang w:val="en-GB"/>
                  <w:rPrChange w:id="2349" w:author="vopatrilova" w:date="2018-11-21T13:32:00Z">
                    <w:rPr>
                      <w:i/>
                      <w:iCs/>
                      <w:color w:val="0000FF" w:themeColor="hyperlink"/>
                      <w:u w:val="single"/>
                      <w:lang w:val="en-GB"/>
                    </w:rPr>
                  </w:rPrChange>
                </w:rPr>
                <w:delText xml:space="preserve">Paul </w:delText>
              </w:r>
            </w:del>
            <w:ins w:id="2350" w:author="Jiří Vojtěšek" w:date="2018-11-24T21:26:00Z">
              <w:r w:rsidR="00321521" w:rsidRPr="002F5441">
                <w:rPr>
                  <w:lang w:val="en-GB"/>
                  <w:rPrChange w:id="2351" w:author="vopatrilova" w:date="2018-11-21T13:32:00Z">
                    <w:rPr>
                      <w:i/>
                      <w:iCs/>
                      <w:color w:val="0000FF" w:themeColor="hyperlink"/>
                      <w:u w:val="single"/>
                      <w:lang w:val="en-GB"/>
                    </w:rPr>
                  </w:rPrChange>
                </w:rPr>
                <w:t>P</w:t>
              </w:r>
              <w:r w:rsidR="00321521">
                <w:rPr>
                  <w:lang w:val="en-GB"/>
                </w:rPr>
                <w:t>.</w:t>
              </w:r>
              <w:r w:rsidR="00321521" w:rsidRPr="002F5441">
                <w:rPr>
                  <w:lang w:val="en-GB"/>
                  <w:rPrChange w:id="2352" w:author="vopatrilova" w:date="2018-11-21T13:32:00Z">
                    <w:rPr>
                      <w:i/>
                      <w:iCs/>
                      <w:color w:val="0000FF" w:themeColor="hyperlink"/>
                      <w:u w:val="single"/>
                      <w:lang w:val="en-GB"/>
                    </w:rPr>
                  </w:rPrChange>
                </w:rPr>
                <w:t xml:space="preserve"> </w:t>
              </w:r>
            </w:ins>
            <w:r w:rsidRPr="002F5441">
              <w:rPr>
                <w:lang w:val="en-GB"/>
                <w:rPrChange w:id="2353" w:author="vopatrilova" w:date="2018-11-21T13:32:00Z">
                  <w:rPr>
                    <w:i/>
                    <w:iCs/>
                    <w:color w:val="0000FF" w:themeColor="hyperlink"/>
                    <w:u w:val="single"/>
                    <w:lang w:val="en-GB"/>
                  </w:rPr>
                </w:rPrChange>
              </w:rPr>
              <w:t>J. WERBOS. </w:t>
            </w:r>
            <w:r w:rsidR="00602FE7">
              <w:rPr>
                <w:i/>
                <w:iCs/>
                <w:lang w:val="en-GB"/>
              </w:rPr>
              <w:t>Neural networks for control</w:t>
            </w:r>
            <w:r w:rsidRPr="002F5441">
              <w:rPr>
                <w:lang w:val="en-GB"/>
                <w:rPrChange w:id="2354" w:author="vopatrilova" w:date="2018-11-21T13:32:00Z">
                  <w:rPr>
                    <w:i/>
                    <w:iCs/>
                    <w:color w:val="0000FF" w:themeColor="hyperlink"/>
                    <w:u w:val="single"/>
                    <w:lang w:val="en-GB"/>
                  </w:rPr>
                </w:rPrChange>
              </w:rPr>
              <w:t>. Cambridge, Mass.: MIT Press, c1990, 1 online zdroj (xviii, 524 p.). Neural network modeling and connectionism. ISBN 9780262291293.</w:t>
            </w:r>
          </w:p>
          <w:p w:rsidR="00C557F3" w:rsidRPr="00CE79CC" w:rsidRDefault="002F5441" w:rsidP="000132AE">
            <w:pPr>
              <w:jc w:val="both"/>
            </w:pPr>
            <w:r w:rsidRPr="002F5441">
              <w:rPr>
                <w:lang w:val="en-GB"/>
                <w:rPrChange w:id="2355" w:author="vopatrilova" w:date="2018-11-21T13:32:00Z">
                  <w:rPr>
                    <w:i/>
                    <w:iCs/>
                    <w:color w:val="0000FF" w:themeColor="hyperlink"/>
                    <w:u w:val="single"/>
                    <w:lang w:val="en-GB"/>
                  </w:rPr>
                </w:rPrChange>
              </w:rPr>
              <w:t>GRAUPE, Daniel. </w:t>
            </w:r>
            <w:r w:rsidRPr="002F5441">
              <w:rPr>
                <w:i/>
                <w:lang w:val="en-GB"/>
                <w:rPrChange w:id="2356" w:author="vopatrilova" w:date="2018-11-21T13:32:00Z">
                  <w:rPr>
                    <w:i/>
                    <w:iCs/>
                    <w:color w:val="0000FF" w:themeColor="hyperlink"/>
                    <w:u w:val="single"/>
                    <w:lang w:val="en-GB"/>
                  </w:rPr>
                </w:rPrChange>
              </w:rPr>
              <w:t>Deep learning neural networks: design and case studies</w:t>
            </w:r>
            <w:r w:rsidRPr="002F5441">
              <w:rPr>
                <w:lang w:val="en-GB"/>
                <w:rPrChange w:id="2357" w:author="vopatrilova" w:date="2018-11-21T13:32:00Z">
                  <w:rPr>
                    <w:i/>
                    <w:iCs/>
                    <w:color w:val="0000FF" w:themeColor="hyperlink"/>
                    <w:u w:val="single"/>
                    <w:lang w:val="en-GB"/>
                  </w:rPr>
                </w:rPrChange>
              </w:rPr>
              <w:t>. New Jersey: World Scientific, [2016], xvi, 263. ISBN 978-981-3146-45-7.</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lastRenderedPageBreak/>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21</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1373"/>
        </w:trPr>
        <w:tc>
          <w:tcPr>
            <w:tcW w:w="9855" w:type="dxa"/>
            <w:gridSpan w:val="8"/>
          </w:tcPr>
          <w:p w:rsidR="00C557F3" w:rsidRPr="00C557F3" w:rsidRDefault="00C557F3" w:rsidP="000132AE">
            <w:pPr>
              <w:jc w:val="both"/>
            </w:pPr>
            <w:r w:rsidRPr="00C557F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rPr>
                <w:sz w:val="18"/>
              </w:rPr>
              <w:t xml:space="preserve"> </w:t>
            </w:r>
          </w:p>
        </w:tc>
      </w:tr>
    </w:tbl>
    <w:p w:rsidR="00C557F3" w:rsidRPr="00C557F3" w:rsidRDefault="00C557F3" w:rsidP="00C557F3">
      <w:pPr>
        <w:spacing w:after="160" w:line="259" w:lineRule="auto"/>
      </w:pPr>
    </w:p>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56"/>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358" w:author="vopatrilova" w:date="2018-11-17T11:32:00Z">
              <w:r w:rsidR="002F5441" w:rsidRPr="002F5441">
                <w:rPr>
                  <w:rStyle w:val="Odkazintenzivn"/>
                  <w:rPrChange w:id="2359" w:author="vopatrilova" w:date="2018-11-17T11:32:00Z">
                    <w:rPr>
                      <w:b/>
                      <w:i/>
                      <w:iCs/>
                      <w:color w:val="0000FF" w:themeColor="hyperlink"/>
                      <w:u w:val="single"/>
                    </w:rPr>
                  </w:rPrChange>
                </w:rPr>
                <w:t>Abecední seznam</w:t>
              </w:r>
            </w:ins>
            <w:del w:id="2360"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2361" w:name="stavovaAalgebraickáTeorieRizeni"/>
            <w:r w:rsidRPr="00C557F3">
              <w:t>Stavová a algebraická teorie řízení</w:t>
            </w:r>
            <w:bookmarkEnd w:id="2361"/>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w:t>
            </w:r>
            <w:ins w:id="2362" w:author="vopatrilova" w:date="2018-11-12T10:39:00Z">
              <w:r w:rsidR="007C0A83">
                <w:t>ZT</w:t>
              </w:r>
            </w:ins>
            <w:del w:id="2363" w:author="vopatrilova" w:date="2018-11-12T10:39:00Z">
              <w:r w:rsidRPr="00C557F3" w:rsidDel="007C0A83">
                <w:delText>PZ</w:delText>
              </w:r>
            </w:del>
            <w:r w:rsidRPr="00C557F3">
              <w:t>“</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Absolvování základního kurzu teorie automatického řízení.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Přednášky,</w:t>
            </w:r>
            <w:r w:rsidRPr="00C557F3">
              <w:br/>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Zápočet: povinná aktivní účast na cvičeních (min. 80</w:t>
            </w:r>
            <w:r w:rsidRPr="00C557F3">
              <w:rPr>
                <w:lang w:val="en-US"/>
              </w:rPr>
              <w:t xml:space="preserve">% </w:t>
            </w:r>
            <w:r w:rsidRPr="00C557F3">
              <w:t>účast),</w:t>
            </w:r>
            <w:r w:rsidRPr="00C557F3">
              <w:br/>
              <w:t>odevzdání samostatně vypracovaného závěrečného projektu (min. 50</w:t>
            </w:r>
            <w:r w:rsidRPr="00C557F3">
              <w:rPr>
                <w:lang w:val="en-US"/>
              </w:rPr>
              <w:t>% bod</w:t>
            </w:r>
            <w:r w:rsidRPr="00C557F3">
              <w:t>ů).</w:t>
            </w:r>
          </w:p>
          <w:p w:rsidR="00C557F3" w:rsidRPr="00C557F3" w:rsidRDefault="00C557F3" w:rsidP="000132AE">
            <w:pPr>
              <w:jc w:val="both"/>
            </w:pPr>
            <w:r w:rsidRPr="00C557F3">
              <w:t>Zkouška: prokázání dostatečné orientace v rámci přednášené problematiky při diskuzi s vyučujícím nad odevzdaným projektem.</w:t>
            </w:r>
          </w:p>
          <w:p w:rsidR="00C557F3" w:rsidRPr="00C557F3" w:rsidRDefault="00C557F3" w:rsidP="000132AE">
            <w:pPr>
              <w:jc w:val="both"/>
            </w:pP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Ing. František Gazdoš,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přednášející, cvičící.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Ing. František Gazdoš, Ph.D. (přednášky 75%), doc. Ing. Radek Matušů, Ph.D. (přednášky 25%)</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pPr>
            <w:r w:rsidRPr="00C557F3">
              <w:t>Cílem předmětu je seznámit studenty se základním teoretickým aparátem pro analýzu a syntézu systémů řízení ve stavovém prostoru a pomocí algebraických metod, a to jak pro jednorozměrové, tak i mnoharozměrové systémy. Posluchači také získají základní přehled o metodách robustního řízení. Tyto znalosti pak budou schopni prakticky aplikovat v návrhu řízení lineárních i nelineárních technologických procesů.</w:t>
            </w:r>
          </w:p>
          <w:p w:rsidR="00C557F3" w:rsidRPr="00C557F3" w:rsidRDefault="00C557F3" w:rsidP="000132AE">
            <w:pPr>
              <w:jc w:val="both"/>
            </w:pPr>
            <w:r w:rsidRPr="00C557F3">
              <w:t>Témata:</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Stavový popis lineárních a nelineárních systémů, linearizace, stabilita.</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Převod vnitřního popisu na vnější a vzájemná souvislost.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Základní vlastnosti lineárních spojitých dynamických systémů.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Odhad stavu, Luenbergerův rekonstruktor stavu.</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Přiřazení pólů ve stavovém prostoru, Ackermannova formule.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Optimální řízení ve stavovém prostoru, Riccatiho rovnice.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Algebraické metody návrhu řízení, polynomiální a zlomkový přístup.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Syntéza jednorozměrových spojitých systémů řízení algebraickými metodami, struktura řízení 1DoF.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Syntéza jednorozměrových systémů řízení algebraickými metodami, struktura řízení 2DoF.</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Vybrané metody přiřazení pólů.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Polynomiální matice, levé a pravé maticové zlomky.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 xml:space="preserve">Syntéza mnoharozměrových systémů řízení polynomiálním přístupem, podmínka stability. </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Normy signálů a systémů, intervalové polynomy, polytopy, okraje stability, Charitonovův teorém.</w:t>
            </w:r>
          </w:p>
          <w:p w:rsidR="00C557F3" w:rsidRPr="00C557F3" w:rsidRDefault="00C557F3" w:rsidP="00C557F3">
            <w:pPr>
              <w:pStyle w:val="Odstavecseseznamem"/>
              <w:numPr>
                <w:ilvl w:val="0"/>
                <w:numId w:val="38"/>
              </w:numPr>
              <w:spacing w:line="240" w:lineRule="auto"/>
              <w:rPr>
                <w:rFonts w:cs="Times New Roman"/>
              </w:rPr>
            </w:pPr>
            <w:r w:rsidRPr="00C557F3">
              <w:rPr>
                <w:rFonts w:cs="Times New Roman"/>
              </w:rPr>
              <w:t>Návrh robustního řízení.</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E79CC" w:rsidRDefault="002F5441" w:rsidP="000132AE">
            <w:pPr>
              <w:jc w:val="both"/>
              <w:rPr>
                <w:b/>
              </w:rPr>
            </w:pPr>
            <w:r w:rsidRPr="002F5441">
              <w:rPr>
                <w:b/>
                <w:rPrChange w:id="2364" w:author="vopatrilova" w:date="2018-11-21T13:32:00Z">
                  <w:rPr>
                    <w:b/>
                    <w:i/>
                    <w:iCs/>
                    <w:color w:val="0000FF" w:themeColor="hyperlink"/>
                    <w:u w:val="single"/>
                  </w:rPr>
                </w:rPrChange>
              </w:rPr>
              <w:t>Povinná literatura:</w:t>
            </w:r>
          </w:p>
          <w:p w:rsidR="00C557F3" w:rsidRPr="00CE79CC" w:rsidRDefault="002F5441" w:rsidP="000132AE">
            <w:pPr>
              <w:jc w:val="both"/>
            </w:pPr>
            <w:r w:rsidRPr="002F5441">
              <w:rPr>
                <w:rPrChange w:id="2365" w:author="vopatrilova" w:date="2018-11-21T13:32:00Z">
                  <w:rPr>
                    <w:i/>
                    <w:iCs/>
                    <w:color w:val="0000FF" w:themeColor="hyperlink"/>
                    <w:u w:val="single"/>
                  </w:rPr>
                </w:rPrChange>
              </w:rPr>
              <w:t xml:space="preserve">DOSTÁL, P. a R. MATUŠŮ. </w:t>
            </w:r>
            <w:r w:rsidRPr="002F5441">
              <w:rPr>
                <w:i/>
                <w:rPrChange w:id="2366" w:author="vopatrilova" w:date="2018-11-21T13:32:00Z">
                  <w:rPr>
                    <w:i/>
                    <w:iCs/>
                    <w:color w:val="0000FF" w:themeColor="hyperlink"/>
                    <w:u w:val="single"/>
                  </w:rPr>
                </w:rPrChange>
              </w:rPr>
              <w:t>Stavová a algebraická teorie řízení</w:t>
            </w:r>
            <w:r w:rsidRPr="002F5441">
              <w:rPr>
                <w:rPrChange w:id="2367" w:author="vopatrilova" w:date="2018-11-21T13:32:00Z">
                  <w:rPr>
                    <w:i/>
                    <w:iCs/>
                    <w:color w:val="0000FF" w:themeColor="hyperlink"/>
                    <w:u w:val="single"/>
                  </w:rPr>
                </w:rPrChange>
              </w:rPr>
              <w:t>. Zlín: UTB ve Zlíně, 2010.</w:t>
            </w:r>
          </w:p>
          <w:p w:rsidR="00C557F3" w:rsidRPr="00CE79CC" w:rsidRDefault="00C557F3" w:rsidP="000132AE">
            <w:pPr>
              <w:jc w:val="both"/>
              <w:rPr>
                <w:b/>
              </w:rPr>
            </w:pPr>
          </w:p>
          <w:p w:rsidR="00C557F3" w:rsidRPr="00CE79CC" w:rsidRDefault="002F5441" w:rsidP="000132AE">
            <w:pPr>
              <w:jc w:val="both"/>
              <w:rPr>
                <w:b/>
              </w:rPr>
            </w:pPr>
            <w:r w:rsidRPr="002F5441">
              <w:rPr>
                <w:b/>
                <w:rPrChange w:id="2368" w:author="vopatrilova" w:date="2018-11-21T13:32:00Z">
                  <w:rPr>
                    <w:b/>
                    <w:i/>
                    <w:iCs/>
                    <w:color w:val="0000FF" w:themeColor="hyperlink"/>
                    <w:u w:val="single"/>
                  </w:rPr>
                </w:rPrChange>
              </w:rPr>
              <w:t>Doporučená literatura:</w:t>
            </w:r>
          </w:p>
          <w:p w:rsidR="00C557F3" w:rsidRPr="00CE79CC" w:rsidRDefault="002F5441" w:rsidP="000132AE">
            <w:pPr>
              <w:jc w:val="both"/>
            </w:pPr>
            <w:r w:rsidRPr="002F5441">
              <w:rPr>
                <w:rPrChange w:id="2369" w:author="vopatrilova" w:date="2018-11-21T13:32:00Z">
                  <w:rPr>
                    <w:i/>
                    <w:iCs/>
                    <w:color w:val="0000FF" w:themeColor="hyperlink"/>
                    <w:u w:val="single"/>
                  </w:rPr>
                </w:rPrChange>
              </w:rPr>
              <w:t xml:space="preserve">ŠTECHA, J. a V. HAVLENA. </w:t>
            </w:r>
            <w:r w:rsidRPr="002F5441">
              <w:rPr>
                <w:i/>
                <w:rPrChange w:id="2370" w:author="vopatrilova" w:date="2018-11-21T13:32:00Z">
                  <w:rPr>
                    <w:i/>
                    <w:iCs/>
                    <w:color w:val="0000FF" w:themeColor="hyperlink"/>
                    <w:u w:val="single"/>
                  </w:rPr>
                </w:rPrChange>
              </w:rPr>
              <w:t>Teorie dynamických systémů</w:t>
            </w:r>
            <w:r w:rsidRPr="002F5441">
              <w:rPr>
                <w:rPrChange w:id="2371" w:author="vopatrilova" w:date="2018-11-21T13:32:00Z">
                  <w:rPr>
                    <w:i/>
                    <w:iCs/>
                    <w:color w:val="0000FF" w:themeColor="hyperlink"/>
                    <w:u w:val="single"/>
                  </w:rPr>
                </w:rPrChange>
              </w:rPr>
              <w:t>. Praha: ČVUT, 2002. ISBN 8001019713.</w:t>
            </w:r>
          </w:p>
          <w:p w:rsidR="00C557F3" w:rsidRPr="00CE79CC" w:rsidRDefault="002F5441" w:rsidP="000132AE">
            <w:pPr>
              <w:jc w:val="both"/>
            </w:pPr>
            <w:r w:rsidRPr="002F5441">
              <w:rPr>
                <w:rPrChange w:id="2372" w:author="vopatrilova" w:date="2018-11-21T13:32:00Z">
                  <w:rPr>
                    <w:i/>
                    <w:iCs/>
                    <w:color w:val="0000FF" w:themeColor="hyperlink"/>
                    <w:u w:val="single"/>
                  </w:rPr>
                </w:rPrChange>
              </w:rPr>
              <w:t xml:space="preserve">HAVLENA, V. </w:t>
            </w:r>
            <w:r w:rsidRPr="002F5441">
              <w:rPr>
                <w:i/>
                <w:rPrChange w:id="2373" w:author="vopatrilova" w:date="2018-11-21T13:32:00Z">
                  <w:rPr>
                    <w:i/>
                    <w:iCs/>
                    <w:color w:val="0000FF" w:themeColor="hyperlink"/>
                    <w:u w:val="single"/>
                  </w:rPr>
                </w:rPrChange>
              </w:rPr>
              <w:t xml:space="preserve">Moderní teorie řízení. </w:t>
            </w:r>
            <w:r w:rsidRPr="002F5441">
              <w:rPr>
                <w:rPrChange w:id="2374" w:author="vopatrilova" w:date="2018-11-21T13:32:00Z">
                  <w:rPr>
                    <w:i/>
                    <w:iCs/>
                    <w:color w:val="0000FF" w:themeColor="hyperlink"/>
                    <w:u w:val="single"/>
                  </w:rPr>
                </w:rPrChange>
              </w:rPr>
              <w:t>Praha: ČVUT, 1999. ISBN 8001020363.</w:t>
            </w:r>
          </w:p>
          <w:p w:rsidR="00C557F3" w:rsidRPr="00CE79CC" w:rsidRDefault="002F5441" w:rsidP="000132AE">
            <w:pPr>
              <w:jc w:val="both"/>
            </w:pPr>
            <w:r w:rsidRPr="002F5441">
              <w:rPr>
                <w:rPrChange w:id="2375" w:author="vopatrilova" w:date="2018-11-21T13:32:00Z">
                  <w:rPr>
                    <w:i/>
                    <w:iCs/>
                    <w:color w:val="0000FF" w:themeColor="hyperlink"/>
                    <w:u w:val="single"/>
                  </w:rPr>
                </w:rPrChange>
              </w:rPr>
              <w:t xml:space="preserve">KUČERA, V. </w:t>
            </w:r>
            <w:r w:rsidRPr="002F5441">
              <w:rPr>
                <w:i/>
                <w:rPrChange w:id="2376" w:author="vopatrilova" w:date="2018-11-21T13:32:00Z">
                  <w:rPr>
                    <w:i/>
                    <w:iCs/>
                    <w:color w:val="0000FF" w:themeColor="hyperlink"/>
                    <w:u w:val="single"/>
                  </w:rPr>
                </w:rPrChange>
              </w:rPr>
              <w:t>Analysis and design of discrete linear control systems</w:t>
            </w:r>
            <w:r w:rsidRPr="002F5441">
              <w:rPr>
                <w:rPrChange w:id="2377" w:author="vopatrilova" w:date="2018-11-21T13:32:00Z">
                  <w:rPr>
                    <w:i/>
                    <w:iCs/>
                    <w:color w:val="0000FF" w:themeColor="hyperlink"/>
                    <w:u w:val="single"/>
                  </w:rPr>
                </w:rPrChange>
              </w:rPr>
              <w:t>. Prague: Academia, 1991. ISBN 80-200-0252-9.</w:t>
            </w:r>
          </w:p>
          <w:p w:rsidR="00C557F3" w:rsidRPr="00CE79CC" w:rsidRDefault="002F5441" w:rsidP="000132AE">
            <w:pPr>
              <w:jc w:val="both"/>
            </w:pPr>
            <w:r w:rsidRPr="002F5441">
              <w:rPr>
                <w:rPrChange w:id="2378" w:author="vopatrilova" w:date="2018-11-21T13:32:00Z">
                  <w:rPr>
                    <w:i/>
                    <w:iCs/>
                    <w:color w:val="0000FF" w:themeColor="hyperlink"/>
                    <w:u w:val="single"/>
                  </w:rPr>
                </w:rPrChange>
              </w:rPr>
              <w:t xml:space="preserve">MIKLEŠ, J. a M. FIKAR. </w:t>
            </w:r>
            <w:r w:rsidRPr="002F5441">
              <w:rPr>
                <w:i/>
                <w:rPrChange w:id="2379" w:author="vopatrilova" w:date="2018-11-21T13:32:00Z">
                  <w:rPr>
                    <w:i/>
                    <w:iCs/>
                    <w:color w:val="0000FF" w:themeColor="hyperlink"/>
                    <w:u w:val="single"/>
                  </w:rPr>
                </w:rPrChange>
              </w:rPr>
              <w:t>Process modelling, identification, and control 2</w:t>
            </w:r>
            <w:r w:rsidRPr="002F5441">
              <w:rPr>
                <w:rPrChange w:id="2380" w:author="vopatrilova" w:date="2018-11-21T13:32:00Z">
                  <w:rPr>
                    <w:i/>
                    <w:iCs/>
                    <w:color w:val="0000FF" w:themeColor="hyperlink"/>
                    <w:u w:val="single"/>
                  </w:rPr>
                </w:rPrChange>
              </w:rPr>
              <w:t>. Bratislava: STU Press, 2004. ISBN 80-227-2132-8.</w:t>
            </w:r>
          </w:p>
          <w:p w:rsidR="00C557F3" w:rsidRPr="00CE79CC" w:rsidRDefault="002F5441" w:rsidP="000132AE">
            <w:pPr>
              <w:jc w:val="both"/>
            </w:pPr>
            <w:r w:rsidRPr="002F5441">
              <w:rPr>
                <w:rPrChange w:id="2381" w:author="vopatrilova" w:date="2018-11-21T13:32:00Z">
                  <w:rPr>
                    <w:i/>
                    <w:iCs/>
                    <w:color w:val="0000FF" w:themeColor="hyperlink"/>
                    <w:u w:val="single"/>
                  </w:rPr>
                </w:rPrChange>
              </w:rPr>
              <w:t xml:space="preserve">HUNT, K. J. </w:t>
            </w:r>
            <w:r w:rsidRPr="002F5441">
              <w:rPr>
                <w:i/>
                <w:rPrChange w:id="2382" w:author="vopatrilova" w:date="2018-11-21T13:32:00Z">
                  <w:rPr>
                    <w:i/>
                    <w:iCs/>
                    <w:color w:val="0000FF" w:themeColor="hyperlink"/>
                    <w:u w:val="single"/>
                  </w:rPr>
                </w:rPrChange>
              </w:rPr>
              <w:t>Polynomial methods in optimal control and filtering</w:t>
            </w:r>
            <w:r w:rsidRPr="002F5441">
              <w:rPr>
                <w:rPrChange w:id="2383" w:author="vopatrilova" w:date="2018-11-21T13:32:00Z">
                  <w:rPr>
                    <w:i/>
                    <w:iCs/>
                    <w:color w:val="0000FF" w:themeColor="hyperlink"/>
                    <w:u w:val="single"/>
                  </w:rPr>
                </w:rPrChange>
              </w:rPr>
              <w:t>. London: P. Peregrinus, 1993. ISBN 0863412955.</w:t>
            </w:r>
          </w:p>
          <w:p w:rsidR="00C557F3" w:rsidRPr="00CE79CC" w:rsidRDefault="00C557F3" w:rsidP="000132AE">
            <w:pPr>
              <w:jc w:val="both"/>
            </w:pP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21</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692"/>
        </w:trPr>
        <w:tc>
          <w:tcPr>
            <w:tcW w:w="9855" w:type="dxa"/>
            <w:gridSpan w:val="8"/>
          </w:tcPr>
          <w:p w:rsidR="00C557F3" w:rsidRPr="00C557F3" w:rsidRDefault="00C557F3" w:rsidP="000132AE">
            <w:pPr>
              <w:jc w:val="both"/>
            </w:pPr>
            <w:r w:rsidRPr="00C557F3">
              <w:t>Vyučující na FAI mají trvale vypsány a zveřejněny konzultace min. 2h/týden v rámci kterých mají studenti možnost konzultovat podrobněji probíranou látku. Dále mohou studenti komunikovat s vyučujícím pomocí e-mailu a LMS Moodle.</w:t>
            </w:r>
          </w:p>
        </w:tc>
      </w:tr>
    </w:tbl>
    <w:p w:rsidR="00C557F3" w:rsidRPr="00C557F3" w:rsidRDefault="00C557F3" w:rsidP="00C557F3">
      <w:pPr>
        <w:spacing w:after="160" w:line="259" w:lineRule="auto"/>
      </w:pPr>
    </w:p>
    <w:p w:rsidR="00C557F3" w:rsidRPr="00C557F3" w:rsidRDefault="00C557F3" w:rsidP="00C557F3">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32"/>
              </w:tabs>
              <w:jc w:val="both"/>
              <w:rPr>
                <w:b/>
                <w:sz w:val="28"/>
              </w:rPr>
            </w:pPr>
            <w:r w:rsidRPr="00C557F3">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384" w:author="vopatrilova" w:date="2018-11-17T11:32:00Z">
              <w:r w:rsidR="002F5441" w:rsidRPr="002F5441">
                <w:rPr>
                  <w:rStyle w:val="Odkazintenzivn"/>
                  <w:rPrChange w:id="2385" w:author="vopatrilova" w:date="2018-11-17T11:32:00Z">
                    <w:rPr>
                      <w:b/>
                      <w:i/>
                      <w:iCs/>
                      <w:color w:val="0000FF" w:themeColor="hyperlink"/>
                      <w:u w:val="single"/>
                    </w:rPr>
                  </w:rPrChange>
                </w:rPr>
                <w:t>Abecední seznam</w:t>
              </w:r>
            </w:ins>
            <w:del w:id="2386"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2387" w:name="strojoveVideni"/>
            <w:r w:rsidRPr="00C557F3">
              <w:t>Strojové vidění</w:t>
            </w:r>
            <w:bookmarkEnd w:id="2387"/>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Pásemná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semestrálního projektu </w:t>
            </w:r>
          </w:p>
          <w:p w:rsidR="00C557F3" w:rsidRPr="00C557F3" w:rsidRDefault="00C557F3" w:rsidP="000132AE">
            <w:pPr>
              <w:jc w:val="both"/>
            </w:pPr>
            <w:r w:rsidRPr="00C557F3">
              <w:t>4. Prokázání úspěšného zvládnutí probírané tématiky při ústní zkoušce</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Ing. Jakub Novák,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 přednášky 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Ing. Jakub Novák, Ph.D. (přednášky 50%), Ing. Petr Chalupa, PhD. (přednášky 50%)</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DA0318" w:rsidRPr="00DA0318" w:rsidRDefault="002F5441" w:rsidP="00DA0318">
            <w:pPr>
              <w:jc w:val="both"/>
              <w:rPr>
                <w:ins w:id="2388" w:author="vopatrilova" w:date="2018-11-20T16:17:00Z"/>
                <w:noProof/>
                <w:sz w:val="22"/>
                <w:szCs w:val="22"/>
              </w:rPr>
            </w:pPr>
            <w:ins w:id="2389" w:author="vopatrilova" w:date="2018-11-20T16:17:00Z">
              <w:r w:rsidRPr="002F5441">
                <w:rPr>
                  <w:noProof/>
                  <w:sz w:val="22"/>
                  <w:szCs w:val="22"/>
                  <w:rPrChange w:id="2390" w:author="vopatrilova" w:date="2018-11-20T16:17:00Z">
                    <w:rPr>
                      <w:i/>
                      <w:iCs/>
                      <w:noProof/>
                      <w:color w:val="0000FF" w:themeColor="hyperlink"/>
                      <w:sz w:val="22"/>
                      <w:szCs w:val="22"/>
                      <w:u w:val="single"/>
                    </w:rPr>
                  </w:rPrChange>
                </w:rPr>
                <w:t xml:space="preserve">Cílem předmětu je získání poznatků o základních principech a metodách počítačového vidění. Student se seznámí s možnostmi zpracování snímaných dat a jejich prezentace. Student se naučí aplikovat získané znalosti formou projektů. </w:t>
              </w:r>
            </w:ins>
          </w:p>
          <w:p w:rsidR="00DA0318" w:rsidRPr="00DA0318" w:rsidRDefault="002F5441" w:rsidP="00DA0318">
            <w:pPr>
              <w:rPr>
                <w:ins w:id="2391" w:author="vopatrilova" w:date="2018-11-20T16:17:00Z"/>
                <w:sz w:val="22"/>
                <w:szCs w:val="22"/>
              </w:rPr>
            </w:pPr>
            <w:ins w:id="2392" w:author="vopatrilova" w:date="2018-11-20T16:17:00Z">
              <w:r w:rsidRPr="002F5441">
                <w:rPr>
                  <w:sz w:val="22"/>
                  <w:szCs w:val="22"/>
                  <w:rPrChange w:id="2393" w:author="vopatrilova" w:date="2018-11-20T16:17:00Z">
                    <w:rPr>
                      <w:i/>
                      <w:iCs/>
                      <w:color w:val="0000FF" w:themeColor="hyperlink"/>
                      <w:sz w:val="22"/>
                      <w:szCs w:val="22"/>
                      <w:u w:val="single"/>
                    </w:rPr>
                  </w:rPrChange>
                </w:rPr>
                <w:t>Témata:</w:t>
              </w:r>
            </w:ins>
          </w:p>
          <w:p w:rsidR="00DA0318" w:rsidRPr="00DA0318" w:rsidRDefault="002F5441" w:rsidP="00DA0318">
            <w:pPr>
              <w:pStyle w:val="Odstavecseseznamem"/>
              <w:numPr>
                <w:ilvl w:val="0"/>
                <w:numId w:val="51"/>
              </w:numPr>
              <w:spacing w:line="240" w:lineRule="auto"/>
              <w:jc w:val="left"/>
              <w:rPr>
                <w:ins w:id="2394" w:author="vopatrilova" w:date="2018-11-20T16:17:00Z"/>
                <w:rFonts w:cs="Times New Roman"/>
                <w:rPrChange w:id="2395" w:author="vopatrilova" w:date="2018-11-20T16:17:00Z">
                  <w:rPr>
                    <w:ins w:id="2396" w:author="vopatrilova" w:date="2018-11-20T16:17:00Z"/>
                    <w:color w:val="FF0000"/>
                  </w:rPr>
                </w:rPrChange>
              </w:rPr>
            </w:pPr>
            <w:ins w:id="2397" w:author="vopatrilova" w:date="2018-11-20T16:17:00Z">
              <w:r w:rsidRPr="002F5441">
                <w:rPr>
                  <w:rFonts w:cs="Times New Roman"/>
                  <w:rPrChange w:id="2398" w:author="vopatrilova" w:date="2018-11-20T16:17:00Z">
                    <w:rPr>
                      <w:i/>
                      <w:iCs/>
                      <w:color w:val="FF0000"/>
                      <w:u w:val="single"/>
                    </w:rPr>
                  </w:rPrChange>
                </w:rPr>
                <w:t>Úvod a základní principy strojového vidění</w:t>
              </w:r>
            </w:ins>
          </w:p>
          <w:p w:rsidR="00DA0318" w:rsidRPr="00DA0318" w:rsidRDefault="002F5441" w:rsidP="00DA0318">
            <w:pPr>
              <w:pStyle w:val="Odstavecseseznamem"/>
              <w:numPr>
                <w:ilvl w:val="0"/>
                <w:numId w:val="51"/>
              </w:numPr>
              <w:spacing w:line="240" w:lineRule="auto"/>
              <w:jc w:val="left"/>
              <w:rPr>
                <w:ins w:id="2399" w:author="vopatrilova" w:date="2018-11-20T16:17:00Z"/>
                <w:rFonts w:cs="Times New Roman"/>
                <w:rPrChange w:id="2400" w:author="vopatrilova" w:date="2018-11-20T16:17:00Z">
                  <w:rPr>
                    <w:ins w:id="2401" w:author="vopatrilova" w:date="2018-11-20T16:17:00Z"/>
                    <w:color w:val="FF0000"/>
                  </w:rPr>
                </w:rPrChange>
              </w:rPr>
            </w:pPr>
            <w:ins w:id="2402" w:author="vopatrilova" w:date="2018-11-20T16:17:00Z">
              <w:r w:rsidRPr="002F5441">
                <w:rPr>
                  <w:rFonts w:cs="Times New Roman"/>
                  <w:rPrChange w:id="2403" w:author="vopatrilova" w:date="2018-11-20T16:17:00Z">
                    <w:rPr>
                      <w:i/>
                      <w:iCs/>
                      <w:color w:val="FF0000"/>
                      <w:u w:val="single"/>
                    </w:rPr>
                  </w:rPrChange>
                </w:rPr>
                <w:t xml:space="preserve">Geometrie projekce </w:t>
              </w:r>
            </w:ins>
          </w:p>
          <w:p w:rsidR="00DA0318" w:rsidRPr="00DA0318" w:rsidRDefault="002F5441" w:rsidP="00DA0318">
            <w:pPr>
              <w:pStyle w:val="Odstavecseseznamem"/>
              <w:numPr>
                <w:ilvl w:val="0"/>
                <w:numId w:val="51"/>
              </w:numPr>
              <w:spacing w:line="240" w:lineRule="auto"/>
              <w:jc w:val="left"/>
              <w:rPr>
                <w:ins w:id="2404" w:author="vopatrilova" w:date="2018-11-20T16:17:00Z"/>
                <w:rFonts w:cs="Times New Roman"/>
                <w:rPrChange w:id="2405" w:author="vopatrilova" w:date="2018-11-20T16:17:00Z">
                  <w:rPr>
                    <w:ins w:id="2406" w:author="vopatrilova" w:date="2018-11-20T16:17:00Z"/>
                    <w:color w:val="FF0000"/>
                  </w:rPr>
                </w:rPrChange>
              </w:rPr>
            </w:pPr>
            <w:ins w:id="2407" w:author="vopatrilova" w:date="2018-11-20T16:17:00Z">
              <w:r w:rsidRPr="002F5441">
                <w:rPr>
                  <w:rFonts w:cs="Times New Roman"/>
                  <w:rPrChange w:id="2408" w:author="vopatrilova" w:date="2018-11-20T16:17:00Z">
                    <w:rPr>
                      <w:i/>
                      <w:iCs/>
                      <w:color w:val="FF0000"/>
                      <w:u w:val="single"/>
                    </w:rPr>
                  </w:rPrChange>
                </w:rPr>
                <w:t>Filtrace a předpříprava obrazu</w:t>
              </w:r>
            </w:ins>
          </w:p>
          <w:p w:rsidR="00DA0318" w:rsidRPr="00DA0318" w:rsidRDefault="002F5441" w:rsidP="00DA0318">
            <w:pPr>
              <w:pStyle w:val="Odstavecseseznamem"/>
              <w:numPr>
                <w:ilvl w:val="0"/>
                <w:numId w:val="51"/>
              </w:numPr>
              <w:spacing w:line="240" w:lineRule="auto"/>
              <w:jc w:val="left"/>
              <w:rPr>
                <w:ins w:id="2409" w:author="vopatrilova" w:date="2018-11-20T16:17:00Z"/>
                <w:rFonts w:cs="Times New Roman"/>
                <w:rPrChange w:id="2410" w:author="vopatrilova" w:date="2018-11-20T16:17:00Z">
                  <w:rPr>
                    <w:ins w:id="2411" w:author="vopatrilova" w:date="2018-11-20T16:17:00Z"/>
                    <w:color w:val="FF0000"/>
                  </w:rPr>
                </w:rPrChange>
              </w:rPr>
            </w:pPr>
            <w:ins w:id="2412" w:author="vopatrilova" w:date="2018-11-20T16:17:00Z">
              <w:r w:rsidRPr="002F5441">
                <w:rPr>
                  <w:rFonts w:cs="Times New Roman"/>
                  <w:rPrChange w:id="2413" w:author="vopatrilova" w:date="2018-11-20T16:17:00Z">
                    <w:rPr>
                      <w:i/>
                      <w:iCs/>
                      <w:color w:val="FF0000"/>
                      <w:u w:val="single"/>
                    </w:rPr>
                  </w:rPrChange>
                </w:rPr>
                <w:t>Detekce hran</w:t>
              </w:r>
            </w:ins>
          </w:p>
          <w:p w:rsidR="00DA0318" w:rsidRPr="00DA0318" w:rsidRDefault="002F5441" w:rsidP="00DA0318">
            <w:pPr>
              <w:pStyle w:val="Odstavecseseznamem"/>
              <w:numPr>
                <w:ilvl w:val="0"/>
                <w:numId w:val="51"/>
              </w:numPr>
              <w:spacing w:line="240" w:lineRule="auto"/>
              <w:jc w:val="left"/>
              <w:rPr>
                <w:ins w:id="2414" w:author="vopatrilova" w:date="2018-11-20T16:17:00Z"/>
                <w:rFonts w:cs="Times New Roman"/>
                <w:rPrChange w:id="2415" w:author="vopatrilova" w:date="2018-11-20T16:17:00Z">
                  <w:rPr>
                    <w:ins w:id="2416" w:author="vopatrilova" w:date="2018-11-20T16:17:00Z"/>
                    <w:color w:val="FF0000"/>
                  </w:rPr>
                </w:rPrChange>
              </w:rPr>
            </w:pPr>
            <w:ins w:id="2417" w:author="vopatrilova" w:date="2018-11-20T16:17:00Z">
              <w:r w:rsidRPr="002F5441">
                <w:rPr>
                  <w:rFonts w:cs="Times New Roman"/>
                  <w:rPrChange w:id="2418" w:author="vopatrilova" w:date="2018-11-20T16:17:00Z">
                    <w:rPr>
                      <w:i/>
                      <w:iCs/>
                      <w:color w:val="FF0000"/>
                      <w:u w:val="single"/>
                    </w:rPr>
                  </w:rPrChange>
                </w:rPr>
                <w:t>Operace s binárními obrazy</w:t>
              </w:r>
            </w:ins>
          </w:p>
          <w:p w:rsidR="00DA0318" w:rsidRPr="00DA0318" w:rsidRDefault="002F5441" w:rsidP="00DA0318">
            <w:pPr>
              <w:pStyle w:val="Odstavecseseznamem"/>
              <w:numPr>
                <w:ilvl w:val="0"/>
                <w:numId w:val="51"/>
              </w:numPr>
              <w:spacing w:line="240" w:lineRule="auto"/>
              <w:jc w:val="left"/>
              <w:rPr>
                <w:ins w:id="2419" w:author="vopatrilova" w:date="2018-11-20T16:17:00Z"/>
                <w:rFonts w:cs="Times New Roman"/>
                <w:rPrChange w:id="2420" w:author="vopatrilova" w:date="2018-11-20T16:17:00Z">
                  <w:rPr>
                    <w:ins w:id="2421" w:author="vopatrilova" w:date="2018-11-20T16:17:00Z"/>
                    <w:color w:val="FF0000"/>
                  </w:rPr>
                </w:rPrChange>
              </w:rPr>
            </w:pPr>
            <w:ins w:id="2422" w:author="vopatrilova" w:date="2018-11-20T16:17:00Z">
              <w:r w:rsidRPr="002F5441">
                <w:rPr>
                  <w:rFonts w:cs="Times New Roman"/>
                  <w:rPrChange w:id="2423" w:author="vopatrilova" w:date="2018-11-20T16:17:00Z">
                    <w:rPr>
                      <w:i/>
                      <w:iCs/>
                      <w:color w:val="FF0000"/>
                      <w:u w:val="single"/>
                    </w:rPr>
                  </w:rPrChange>
                </w:rPr>
                <w:t xml:space="preserve">Segmentace </w:t>
              </w:r>
            </w:ins>
          </w:p>
          <w:p w:rsidR="00DA0318" w:rsidRPr="00DA0318" w:rsidRDefault="002F5441" w:rsidP="00DA0318">
            <w:pPr>
              <w:pStyle w:val="Odstavecseseznamem"/>
              <w:numPr>
                <w:ilvl w:val="0"/>
                <w:numId w:val="51"/>
              </w:numPr>
              <w:spacing w:line="240" w:lineRule="auto"/>
              <w:jc w:val="left"/>
              <w:rPr>
                <w:ins w:id="2424" w:author="vopatrilova" w:date="2018-11-20T16:17:00Z"/>
                <w:rFonts w:cs="Times New Roman"/>
                <w:rPrChange w:id="2425" w:author="vopatrilova" w:date="2018-11-20T16:17:00Z">
                  <w:rPr>
                    <w:ins w:id="2426" w:author="vopatrilova" w:date="2018-11-20T16:17:00Z"/>
                    <w:color w:val="FF0000"/>
                  </w:rPr>
                </w:rPrChange>
              </w:rPr>
            </w:pPr>
            <w:ins w:id="2427" w:author="vopatrilova" w:date="2018-11-20T16:17:00Z">
              <w:r w:rsidRPr="002F5441">
                <w:rPr>
                  <w:rFonts w:cs="Times New Roman"/>
                  <w:rPrChange w:id="2428" w:author="vopatrilova" w:date="2018-11-20T16:17:00Z">
                    <w:rPr>
                      <w:i/>
                      <w:iCs/>
                      <w:color w:val="FF0000"/>
                      <w:u w:val="single"/>
                    </w:rPr>
                  </w:rPrChange>
                </w:rPr>
                <w:t>Detekce objektů</w:t>
              </w:r>
            </w:ins>
          </w:p>
          <w:p w:rsidR="00DA0318" w:rsidRPr="00DA0318" w:rsidRDefault="002F5441" w:rsidP="00DA0318">
            <w:pPr>
              <w:pStyle w:val="Odstavecseseznamem"/>
              <w:numPr>
                <w:ilvl w:val="0"/>
                <w:numId w:val="51"/>
              </w:numPr>
              <w:spacing w:line="240" w:lineRule="auto"/>
              <w:jc w:val="left"/>
              <w:rPr>
                <w:ins w:id="2429" w:author="vopatrilova" w:date="2018-11-20T16:17:00Z"/>
                <w:rFonts w:cs="Times New Roman"/>
                <w:rPrChange w:id="2430" w:author="vopatrilova" w:date="2018-11-20T16:17:00Z">
                  <w:rPr>
                    <w:ins w:id="2431" w:author="vopatrilova" w:date="2018-11-20T16:17:00Z"/>
                    <w:color w:val="FF0000"/>
                  </w:rPr>
                </w:rPrChange>
              </w:rPr>
            </w:pPr>
            <w:ins w:id="2432" w:author="vopatrilova" w:date="2018-11-20T16:17:00Z">
              <w:r w:rsidRPr="002F5441">
                <w:rPr>
                  <w:rFonts w:cs="Times New Roman"/>
                  <w:rPrChange w:id="2433" w:author="vopatrilova" w:date="2018-11-20T16:17:00Z">
                    <w:rPr>
                      <w:i/>
                      <w:iCs/>
                      <w:color w:val="FF0000"/>
                      <w:u w:val="single"/>
                    </w:rPr>
                  </w:rPrChange>
                </w:rPr>
                <w:t>Rozpoznávání objektů</w:t>
              </w:r>
            </w:ins>
          </w:p>
          <w:p w:rsidR="00DA0318" w:rsidRPr="00DA0318" w:rsidRDefault="002F5441" w:rsidP="00DA0318">
            <w:pPr>
              <w:pStyle w:val="Odstavecseseznamem"/>
              <w:numPr>
                <w:ilvl w:val="0"/>
                <w:numId w:val="51"/>
              </w:numPr>
              <w:spacing w:line="240" w:lineRule="auto"/>
              <w:jc w:val="left"/>
              <w:rPr>
                <w:ins w:id="2434" w:author="vopatrilova" w:date="2018-11-20T16:17:00Z"/>
                <w:rFonts w:cs="Times New Roman"/>
                <w:rPrChange w:id="2435" w:author="vopatrilova" w:date="2018-11-20T16:17:00Z">
                  <w:rPr>
                    <w:ins w:id="2436" w:author="vopatrilova" w:date="2018-11-20T16:17:00Z"/>
                    <w:color w:val="FF0000"/>
                  </w:rPr>
                </w:rPrChange>
              </w:rPr>
            </w:pPr>
            <w:ins w:id="2437" w:author="vopatrilova" w:date="2018-11-20T16:17:00Z">
              <w:r w:rsidRPr="002F5441">
                <w:rPr>
                  <w:rFonts w:cs="Times New Roman"/>
                  <w:rPrChange w:id="2438" w:author="vopatrilova" w:date="2018-11-20T16:17:00Z">
                    <w:rPr>
                      <w:i/>
                      <w:iCs/>
                      <w:color w:val="FF0000"/>
                      <w:u w:val="single"/>
                    </w:rPr>
                  </w:rPrChange>
                </w:rPr>
                <w:t>Hluboké učení pro počítačové vidění</w:t>
              </w:r>
            </w:ins>
          </w:p>
          <w:p w:rsidR="00DA0318" w:rsidRPr="00DA0318" w:rsidRDefault="002F5441" w:rsidP="00DA0318">
            <w:pPr>
              <w:pStyle w:val="Odstavecseseznamem"/>
              <w:numPr>
                <w:ilvl w:val="0"/>
                <w:numId w:val="51"/>
              </w:numPr>
              <w:spacing w:line="240" w:lineRule="auto"/>
              <w:jc w:val="left"/>
              <w:rPr>
                <w:ins w:id="2439" w:author="vopatrilova" w:date="2018-11-20T16:17:00Z"/>
                <w:rFonts w:cs="Times New Roman"/>
                <w:rPrChange w:id="2440" w:author="vopatrilova" w:date="2018-11-20T16:17:00Z">
                  <w:rPr>
                    <w:ins w:id="2441" w:author="vopatrilova" w:date="2018-11-20T16:17:00Z"/>
                    <w:color w:val="FF0000"/>
                  </w:rPr>
                </w:rPrChange>
              </w:rPr>
            </w:pPr>
            <w:ins w:id="2442" w:author="vopatrilova" w:date="2018-11-20T16:17:00Z">
              <w:r w:rsidRPr="002F5441">
                <w:rPr>
                  <w:rFonts w:cs="Times New Roman"/>
                  <w:rPrChange w:id="2443" w:author="vopatrilova" w:date="2018-11-20T16:17:00Z">
                    <w:rPr>
                      <w:i/>
                      <w:iCs/>
                      <w:color w:val="FF0000"/>
                      <w:u w:val="single"/>
                    </w:rPr>
                  </w:rPrChange>
                </w:rPr>
                <w:t>Detekce pohybu a sledování objektu</w:t>
              </w:r>
            </w:ins>
          </w:p>
          <w:p w:rsidR="00DA0318" w:rsidRPr="00DA0318" w:rsidRDefault="002F5441" w:rsidP="00DA0318">
            <w:pPr>
              <w:pStyle w:val="Odstavecseseznamem"/>
              <w:numPr>
                <w:ilvl w:val="0"/>
                <w:numId w:val="51"/>
              </w:numPr>
              <w:spacing w:line="240" w:lineRule="auto"/>
              <w:jc w:val="left"/>
              <w:rPr>
                <w:ins w:id="2444" w:author="vopatrilova" w:date="2018-11-20T16:17:00Z"/>
                <w:rFonts w:cs="Times New Roman"/>
                <w:rPrChange w:id="2445" w:author="vopatrilova" w:date="2018-11-20T16:17:00Z">
                  <w:rPr>
                    <w:ins w:id="2446" w:author="vopatrilova" w:date="2018-11-20T16:17:00Z"/>
                    <w:color w:val="FF0000"/>
                  </w:rPr>
                </w:rPrChange>
              </w:rPr>
            </w:pPr>
            <w:ins w:id="2447" w:author="vopatrilova" w:date="2018-11-20T16:17:00Z">
              <w:r w:rsidRPr="002F5441">
                <w:rPr>
                  <w:rFonts w:cs="Times New Roman"/>
                  <w:rPrChange w:id="2448" w:author="vopatrilova" w:date="2018-11-20T16:17:00Z">
                    <w:rPr>
                      <w:i/>
                      <w:iCs/>
                      <w:color w:val="FF0000"/>
                      <w:u w:val="single"/>
                    </w:rPr>
                  </w:rPrChange>
                </w:rPr>
                <w:t xml:space="preserve">3D snímání a geometrie </w:t>
              </w:r>
            </w:ins>
          </w:p>
          <w:p w:rsidR="00DA0318" w:rsidRPr="00DA0318" w:rsidRDefault="002F5441" w:rsidP="00DA0318">
            <w:pPr>
              <w:pStyle w:val="Odstavecseseznamem"/>
              <w:numPr>
                <w:ilvl w:val="0"/>
                <w:numId w:val="51"/>
              </w:numPr>
              <w:spacing w:line="240" w:lineRule="auto"/>
              <w:jc w:val="left"/>
              <w:rPr>
                <w:ins w:id="2449" w:author="vopatrilova" w:date="2018-11-20T16:17:00Z"/>
                <w:rFonts w:cs="Times New Roman"/>
                <w:rPrChange w:id="2450" w:author="vopatrilova" w:date="2018-11-20T16:17:00Z">
                  <w:rPr>
                    <w:ins w:id="2451" w:author="vopatrilova" w:date="2018-11-20T16:17:00Z"/>
                    <w:color w:val="FF0000"/>
                  </w:rPr>
                </w:rPrChange>
              </w:rPr>
            </w:pPr>
            <w:ins w:id="2452" w:author="vopatrilova" w:date="2018-11-20T16:17:00Z">
              <w:r w:rsidRPr="002F5441">
                <w:rPr>
                  <w:rFonts w:cs="Times New Roman"/>
                  <w:rPrChange w:id="2453" w:author="vopatrilova" w:date="2018-11-20T16:17:00Z">
                    <w:rPr>
                      <w:i/>
                      <w:iCs/>
                      <w:color w:val="FF0000"/>
                      <w:u w:val="single"/>
                    </w:rPr>
                  </w:rPrChange>
                </w:rPr>
                <w:t>Hardwarové prostředky systémů strojového vidění</w:t>
              </w:r>
            </w:ins>
          </w:p>
          <w:p w:rsidR="00DA0318" w:rsidRPr="00DA0318" w:rsidRDefault="002F5441" w:rsidP="00DA0318">
            <w:pPr>
              <w:pStyle w:val="Odstavecseseznamem"/>
              <w:numPr>
                <w:ilvl w:val="0"/>
                <w:numId w:val="51"/>
              </w:numPr>
              <w:spacing w:line="240" w:lineRule="auto"/>
              <w:jc w:val="left"/>
              <w:rPr>
                <w:ins w:id="2454" w:author="vopatrilova" w:date="2018-11-20T16:17:00Z"/>
                <w:rFonts w:cs="Times New Roman"/>
                <w:rPrChange w:id="2455" w:author="vopatrilova" w:date="2018-11-20T16:17:00Z">
                  <w:rPr>
                    <w:ins w:id="2456" w:author="vopatrilova" w:date="2018-11-20T16:17:00Z"/>
                    <w:color w:val="FF0000"/>
                  </w:rPr>
                </w:rPrChange>
              </w:rPr>
            </w:pPr>
            <w:ins w:id="2457" w:author="vopatrilova" w:date="2018-11-20T16:17:00Z">
              <w:r w:rsidRPr="002F5441">
                <w:rPr>
                  <w:rFonts w:cs="Times New Roman"/>
                  <w:rPrChange w:id="2458" w:author="vopatrilova" w:date="2018-11-20T16:17:00Z">
                    <w:rPr>
                      <w:i/>
                      <w:iCs/>
                      <w:color w:val="FF0000"/>
                      <w:u w:val="single"/>
                    </w:rPr>
                  </w:rPrChange>
                </w:rPr>
                <w:t>Analýza reálných aplikací systému strojového vidění I.</w:t>
              </w:r>
            </w:ins>
          </w:p>
          <w:p w:rsidR="00DA0318" w:rsidRPr="00DA0318" w:rsidRDefault="002F5441" w:rsidP="00DA0318">
            <w:pPr>
              <w:pStyle w:val="Odstavecseseznamem"/>
              <w:numPr>
                <w:ilvl w:val="0"/>
                <w:numId w:val="51"/>
              </w:numPr>
              <w:spacing w:line="240" w:lineRule="auto"/>
              <w:jc w:val="left"/>
              <w:rPr>
                <w:ins w:id="2459" w:author="vopatrilova" w:date="2018-11-20T16:17:00Z"/>
                <w:rFonts w:cs="Times New Roman"/>
                <w:rPrChange w:id="2460" w:author="vopatrilova" w:date="2018-11-20T16:17:00Z">
                  <w:rPr>
                    <w:ins w:id="2461" w:author="vopatrilova" w:date="2018-11-20T16:17:00Z"/>
                    <w:color w:val="FF0000"/>
                  </w:rPr>
                </w:rPrChange>
              </w:rPr>
            </w:pPr>
            <w:ins w:id="2462" w:author="vopatrilova" w:date="2018-11-20T16:17:00Z">
              <w:r w:rsidRPr="002F5441">
                <w:rPr>
                  <w:rFonts w:cs="Times New Roman"/>
                  <w:rPrChange w:id="2463" w:author="vopatrilova" w:date="2018-11-20T16:17:00Z">
                    <w:rPr>
                      <w:i/>
                      <w:iCs/>
                      <w:color w:val="FF0000"/>
                      <w:u w:val="single"/>
                    </w:rPr>
                  </w:rPrChange>
                </w:rPr>
                <w:t>Analýza reálných aplikací systému strojového vidění II.</w:t>
              </w:r>
            </w:ins>
          </w:p>
          <w:p w:rsidR="00C557F3" w:rsidRPr="00DA0318" w:rsidDel="00DA0318" w:rsidRDefault="002F5441" w:rsidP="000132AE">
            <w:pPr>
              <w:jc w:val="both"/>
              <w:rPr>
                <w:del w:id="2464" w:author="vopatrilova" w:date="2018-11-20T16:17:00Z"/>
                <w:noProof/>
                <w:sz w:val="22"/>
                <w:szCs w:val="22"/>
              </w:rPr>
            </w:pPr>
            <w:del w:id="2465" w:author="vopatrilova" w:date="2018-11-20T16:17:00Z">
              <w:r w:rsidRPr="002F5441">
                <w:rPr>
                  <w:noProof/>
                  <w:sz w:val="22"/>
                  <w:szCs w:val="22"/>
                  <w:rPrChange w:id="2466" w:author="vopatrilova" w:date="2018-11-20T16:17:00Z">
                    <w:rPr>
                      <w:i/>
                      <w:iCs/>
                      <w:noProof/>
                      <w:color w:val="0000FF" w:themeColor="hyperlink"/>
                      <w:sz w:val="22"/>
                      <w:szCs w:val="22"/>
                      <w:u w:val="single"/>
                    </w:rPr>
                  </w:rPrChange>
                </w:rPr>
                <w:delText xml:space="preserve">Cílem předmětu je získání poznatků o základních principech a metodách počítačového vidění. Student se seznámí s možnostmi zpracování snímaných dat a jejich prezentace. Student se naučí aplikovat získané znalosti formou projektů. </w:delText>
              </w:r>
            </w:del>
          </w:p>
          <w:p w:rsidR="00C557F3" w:rsidRPr="00DA0318" w:rsidDel="00DA0318" w:rsidRDefault="002F5441" w:rsidP="000132AE">
            <w:pPr>
              <w:rPr>
                <w:del w:id="2467" w:author="vopatrilova" w:date="2018-11-20T16:17:00Z"/>
                <w:sz w:val="22"/>
                <w:szCs w:val="22"/>
              </w:rPr>
            </w:pPr>
            <w:del w:id="2468" w:author="vopatrilova" w:date="2018-11-20T16:17:00Z">
              <w:r w:rsidRPr="002F5441">
                <w:rPr>
                  <w:sz w:val="22"/>
                  <w:szCs w:val="22"/>
                  <w:rPrChange w:id="2469" w:author="vopatrilova" w:date="2018-11-20T16:17:00Z">
                    <w:rPr>
                      <w:i/>
                      <w:iCs/>
                      <w:color w:val="0000FF" w:themeColor="hyperlink"/>
                      <w:sz w:val="22"/>
                      <w:szCs w:val="22"/>
                      <w:u w:val="single"/>
                    </w:rPr>
                  </w:rPrChange>
                </w:rPr>
                <w:delText>Témata:</w:delText>
              </w:r>
            </w:del>
          </w:p>
          <w:p w:rsidR="00C557F3" w:rsidRPr="00DA0318" w:rsidDel="00DA0318" w:rsidRDefault="002F5441" w:rsidP="000132AE">
            <w:pPr>
              <w:ind w:firstLine="963"/>
              <w:rPr>
                <w:del w:id="2470" w:author="vopatrilova" w:date="2018-11-20T16:17:00Z"/>
                <w:sz w:val="22"/>
                <w:szCs w:val="22"/>
              </w:rPr>
            </w:pPr>
            <w:del w:id="2471" w:author="vopatrilova" w:date="2018-11-20T16:17:00Z">
              <w:r w:rsidRPr="002F5441">
                <w:rPr>
                  <w:sz w:val="22"/>
                  <w:szCs w:val="22"/>
                  <w:rPrChange w:id="2472" w:author="vopatrilova" w:date="2018-11-20T16:17:00Z">
                    <w:rPr>
                      <w:i/>
                      <w:iCs/>
                      <w:color w:val="0000FF" w:themeColor="hyperlink"/>
                      <w:sz w:val="22"/>
                      <w:szCs w:val="22"/>
                      <w:u w:val="single"/>
                    </w:rPr>
                  </w:rPrChange>
                </w:rPr>
                <w:delText>1.</w:delText>
              </w:r>
              <w:r w:rsidRPr="002F5441">
                <w:rPr>
                  <w:sz w:val="22"/>
                  <w:szCs w:val="22"/>
                  <w:rPrChange w:id="2473" w:author="vopatrilova" w:date="2018-11-20T16:17:00Z">
                    <w:rPr>
                      <w:i/>
                      <w:iCs/>
                      <w:color w:val="0000FF" w:themeColor="hyperlink"/>
                      <w:sz w:val="22"/>
                      <w:szCs w:val="22"/>
                      <w:u w:val="single"/>
                    </w:rPr>
                  </w:rPrChange>
                </w:rPr>
                <w:tab/>
                <w:delText>Úvod a základní principy strojového vidění</w:delText>
              </w:r>
            </w:del>
          </w:p>
          <w:p w:rsidR="00C557F3" w:rsidRPr="00DA0318" w:rsidDel="00DA0318" w:rsidRDefault="002F5441" w:rsidP="000132AE">
            <w:pPr>
              <w:ind w:firstLine="963"/>
              <w:rPr>
                <w:del w:id="2474" w:author="vopatrilova" w:date="2018-11-20T16:17:00Z"/>
                <w:sz w:val="22"/>
                <w:szCs w:val="22"/>
              </w:rPr>
            </w:pPr>
            <w:del w:id="2475" w:author="vopatrilova" w:date="2018-11-20T16:17:00Z">
              <w:r w:rsidRPr="002F5441">
                <w:rPr>
                  <w:sz w:val="22"/>
                  <w:szCs w:val="22"/>
                  <w:rPrChange w:id="2476" w:author="vopatrilova" w:date="2018-11-20T16:17:00Z">
                    <w:rPr>
                      <w:i/>
                      <w:iCs/>
                      <w:color w:val="0000FF" w:themeColor="hyperlink"/>
                      <w:sz w:val="22"/>
                      <w:szCs w:val="22"/>
                      <w:u w:val="single"/>
                    </w:rPr>
                  </w:rPrChange>
                </w:rPr>
                <w:delText>2.</w:delText>
              </w:r>
              <w:r w:rsidRPr="002F5441">
                <w:rPr>
                  <w:sz w:val="22"/>
                  <w:szCs w:val="22"/>
                  <w:rPrChange w:id="2477" w:author="vopatrilova" w:date="2018-11-20T16:17:00Z">
                    <w:rPr>
                      <w:i/>
                      <w:iCs/>
                      <w:color w:val="0000FF" w:themeColor="hyperlink"/>
                      <w:sz w:val="22"/>
                      <w:szCs w:val="22"/>
                      <w:u w:val="single"/>
                    </w:rPr>
                  </w:rPrChange>
                </w:rPr>
                <w:tab/>
                <w:delText>Kamerové systémy a jejich rozhraní</w:delText>
              </w:r>
            </w:del>
          </w:p>
          <w:p w:rsidR="00C557F3" w:rsidRPr="00DA0318" w:rsidDel="00DA0318" w:rsidRDefault="002F5441" w:rsidP="000132AE">
            <w:pPr>
              <w:ind w:firstLine="963"/>
              <w:rPr>
                <w:del w:id="2478" w:author="vopatrilova" w:date="2018-11-20T16:17:00Z"/>
                <w:sz w:val="22"/>
                <w:szCs w:val="22"/>
              </w:rPr>
            </w:pPr>
            <w:del w:id="2479" w:author="vopatrilova" w:date="2018-11-20T16:17:00Z">
              <w:r w:rsidRPr="002F5441">
                <w:rPr>
                  <w:sz w:val="22"/>
                  <w:szCs w:val="22"/>
                  <w:rPrChange w:id="2480" w:author="vopatrilova" w:date="2018-11-20T16:17:00Z">
                    <w:rPr>
                      <w:i/>
                      <w:iCs/>
                      <w:color w:val="0000FF" w:themeColor="hyperlink"/>
                      <w:sz w:val="22"/>
                      <w:szCs w:val="22"/>
                      <w:u w:val="single"/>
                    </w:rPr>
                  </w:rPrChange>
                </w:rPr>
                <w:delText>3.</w:delText>
              </w:r>
              <w:r w:rsidRPr="002F5441">
                <w:rPr>
                  <w:sz w:val="22"/>
                  <w:szCs w:val="22"/>
                  <w:rPrChange w:id="2481" w:author="vopatrilova" w:date="2018-11-20T16:17:00Z">
                    <w:rPr>
                      <w:i/>
                      <w:iCs/>
                      <w:color w:val="0000FF" w:themeColor="hyperlink"/>
                      <w:sz w:val="22"/>
                      <w:szCs w:val="22"/>
                      <w:u w:val="single"/>
                    </w:rPr>
                  </w:rPrChange>
                </w:rPr>
                <w:tab/>
                <w:delText xml:space="preserve">Geometrický vztah mezi 2D snímkem a 3D světem </w:delText>
              </w:r>
            </w:del>
          </w:p>
          <w:p w:rsidR="00C557F3" w:rsidRPr="00DA0318" w:rsidDel="00DA0318" w:rsidRDefault="002F5441" w:rsidP="000132AE">
            <w:pPr>
              <w:ind w:firstLine="963"/>
              <w:rPr>
                <w:del w:id="2482" w:author="vopatrilova" w:date="2018-11-20T16:17:00Z"/>
                <w:sz w:val="22"/>
                <w:szCs w:val="22"/>
              </w:rPr>
            </w:pPr>
            <w:del w:id="2483" w:author="vopatrilova" w:date="2018-11-20T16:17:00Z">
              <w:r w:rsidRPr="002F5441">
                <w:rPr>
                  <w:sz w:val="22"/>
                  <w:szCs w:val="22"/>
                  <w:rPrChange w:id="2484" w:author="vopatrilova" w:date="2018-11-20T16:17:00Z">
                    <w:rPr>
                      <w:i/>
                      <w:iCs/>
                      <w:color w:val="0000FF" w:themeColor="hyperlink"/>
                      <w:sz w:val="22"/>
                      <w:szCs w:val="22"/>
                      <w:u w:val="single"/>
                    </w:rPr>
                  </w:rPrChange>
                </w:rPr>
                <w:delText>4.</w:delText>
              </w:r>
              <w:r w:rsidRPr="002F5441">
                <w:rPr>
                  <w:sz w:val="22"/>
                  <w:szCs w:val="22"/>
                  <w:rPrChange w:id="2485" w:author="vopatrilova" w:date="2018-11-20T16:17:00Z">
                    <w:rPr>
                      <w:i/>
                      <w:iCs/>
                      <w:color w:val="0000FF" w:themeColor="hyperlink"/>
                      <w:sz w:val="22"/>
                      <w:szCs w:val="22"/>
                      <w:u w:val="single"/>
                    </w:rPr>
                  </w:rPrChange>
                </w:rPr>
                <w:tab/>
                <w:delText>Filtrace a předpříprava obrazu</w:delText>
              </w:r>
            </w:del>
          </w:p>
          <w:p w:rsidR="00C557F3" w:rsidRPr="00DA0318" w:rsidDel="00DA0318" w:rsidRDefault="002F5441" w:rsidP="000132AE">
            <w:pPr>
              <w:ind w:firstLine="963"/>
              <w:rPr>
                <w:del w:id="2486" w:author="vopatrilova" w:date="2018-11-20T16:17:00Z"/>
                <w:sz w:val="22"/>
                <w:szCs w:val="22"/>
              </w:rPr>
            </w:pPr>
            <w:del w:id="2487" w:author="vopatrilova" w:date="2018-11-20T16:17:00Z">
              <w:r w:rsidRPr="002F5441">
                <w:rPr>
                  <w:sz w:val="22"/>
                  <w:szCs w:val="22"/>
                  <w:rPrChange w:id="2488" w:author="vopatrilova" w:date="2018-11-20T16:17:00Z">
                    <w:rPr>
                      <w:i/>
                      <w:iCs/>
                      <w:color w:val="0000FF" w:themeColor="hyperlink"/>
                      <w:sz w:val="22"/>
                      <w:szCs w:val="22"/>
                      <w:u w:val="single"/>
                    </w:rPr>
                  </w:rPrChange>
                </w:rPr>
                <w:delText>5.</w:delText>
              </w:r>
              <w:r w:rsidRPr="002F5441">
                <w:rPr>
                  <w:sz w:val="22"/>
                  <w:szCs w:val="22"/>
                  <w:rPrChange w:id="2489" w:author="vopatrilova" w:date="2018-11-20T16:17:00Z">
                    <w:rPr>
                      <w:i/>
                      <w:iCs/>
                      <w:color w:val="0000FF" w:themeColor="hyperlink"/>
                      <w:sz w:val="22"/>
                      <w:szCs w:val="22"/>
                      <w:u w:val="single"/>
                    </w:rPr>
                  </w:rPrChange>
                </w:rPr>
                <w:tab/>
                <w:delText>Základní operace s obrazem</w:delText>
              </w:r>
            </w:del>
          </w:p>
          <w:p w:rsidR="00C557F3" w:rsidRPr="00DA0318" w:rsidDel="00DA0318" w:rsidRDefault="002F5441" w:rsidP="000132AE">
            <w:pPr>
              <w:ind w:firstLine="963"/>
              <w:rPr>
                <w:del w:id="2490" w:author="vopatrilova" w:date="2018-11-20T16:17:00Z"/>
                <w:sz w:val="22"/>
                <w:szCs w:val="22"/>
              </w:rPr>
            </w:pPr>
            <w:del w:id="2491" w:author="vopatrilova" w:date="2018-11-20T16:17:00Z">
              <w:r w:rsidRPr="002F5441">
                <w:rPr>
                  <w:sz w:val="22"/>
                  <w:szCs w:val="22"/>
                  <w:rPrChange w:id="2492" w:author="vopatrilova" w:date="2018-11-20T16:17:00Z">
                    <w:rPr>
                      <w:i/>
                      <w:iCs/>
                      <w:color w:val="0000FF" w:themeColor="hyperlink"/>
                      <w:sz w:val="22"/>
                      <w:szCs w:val="22"/>
                      <w:u w:val="single"/>
                    </w:rPr>
                  </w:rPrChange>
                </w:rPr>
                <w:delText>6.</w:delText>
              </w:r>
              <w:r w:rsidRPr="002F5441">
                <w:rPr>
                  <w:sz w:val="22"/>
                  <w:szCs w:val="22"/>
                  <w:rPrChange w:id="2493" w:author="vopatrilova" w:date="2018-11-20T16:17:00Z">
                    <w:rPr>
                      <w:i/>
                      <w:iCs/>
                      <w:color w:val="0000FF" w:themeColor="hyperlink"/>
                      <w:sz w:val="22"/>
                      <w:szCs w:val="22"/>
                      <w:u w:val="single"/>
                    </w:rPr>
                  </w:rPrChange>
                </w:rPr>
                <w:tab/>
                <w:delText xml:space="preserve">Segmentace </w:delText>
              </w:r>
            </w:del>
          </w:p>
          <w:p w:rsidR="00C557F3" w:rsidRPr="00DA0318" w:rsidDel="00DA0318" w:rsidRDefault="002F5441" w:rsidP="000132AE">
            <w:pPr>
              <w:ind w:firstLine="963"/>
              <w:rPr>
                <w:del w:id="2494" w:author="vopatrilova" w:date="2018-11-20T16:17:00Z"/>
                <w:sz w:val="22"/>
                <w:szCs w:val="22"/>
              </w:rPr>
            </w:pPr>
            <w:del w:id="2495" w:author="vopatrilova" w:date="2018-11-20T16:17:00Z">
              <w:r w:rsidRPr="002F5441">
                <w:rPr>
                  <w:sz w:val="22"/>
                  <w:szCs w:val="22"/>
                  <w:rPrChange w:id="2496" w:author="vopatrilova" w:date="2018-11-20T16:17:00Z">
                    <w:rPr>
                      <w:i/>
                      <w:iCs/>
                      <w:color w:val="0000FF" w:themeColor="hyperlink"/>
                      <w:sz w:val="22"/>
                      <w:szCs w:val="22"/>
                      <w:u w:val="single"/>
                    </w:rPr>
                  </w:rPrChange>
                </w:rPr>
                <w:delText>7.</w:delText>
              </w:r>
              <w:r w:rsidRPr="002F5441">
                <w:rPr>
                  <w:sz w:val="22"/>
                  <w:szCs w:val="22"/>
                  <w:rPrChange w:id="2497" w:author="vopatrilova" w:date="2018-11-20T16:17:00Z">
                    <w:rPr>
                      <w:i/>
                      <w:iCs/>
                      <w:color w:val="0000FF" w:themeColor="hyperlink"/>
                      <w:sz w:val="22"/>
                      <w:szCs w:val="22"/>
                      <w:u w:val="single"/>
                    </w:rPr>
                  </w:rPrChange>
                </w:rPr>
                <w:tab/>
                <w:delText>Detekce hran</w:delText>
              </w:r>
            </w:del>
          </w:p>
          <w:p w:rsidR="00C557F3" w:rsidRPr="00DA0318" w:rsidDel="00DA0318" w:rsidRDefault="002F5441" w:rsidP="000132AE">
            <w:pPr>
              <w:ind w:firstLine="963"/>
              <w:rPr>
                <w:del w:id="2498" w:author="vopatrilova" w:date="2018-11-20T16:17:00Z"/>
                <w:sz w:val="22"/>
                <w:szCs w:val="22"/>
              </w:rPr>
            </w:pPr>
            <w:del w:id="2499" w:author="vopatrilova" w:date="2018-11-20T16:17:00Z">
              <w:r w:rsidRPr="002F5441">
                <w:rPr>
                  <w:sz w:val="22"/>
                  <w:szCs w:val="22"/>
                  <w:rPrChange w:id="2500" w:author="vopatrilova" w:date="2018-11-20T16:17:00Z">
                    <w:rPr>
                      <w:i/>
                      <w:iCs/>
                      <w:color w:val="0000FF" w:themeColor="hyperlink"/>
                      <w:sz w:val="22"/>
                      <w:szCs w:val="22"/>
                      <w:u w:val="single"/>
                    </w:rPr>
                  </w:rPrChange>
                </w:rPr>
                <w:delText>8.</w:delText>
              </w:r>
              <w:r w:rsidRPr="002F5441">
                <w:rPr>
                  <w:sz w:val="22"/>
                  <w:szCs w:val="22"/>
                  <w:rPrChange w:id="2501" w:author="vopatrilova" w:date="2018-11-20T16:17:00Z">
                    <w:rPr>
                      <w:i/>
                      <w:iCs/>
                      <w:color w:val="0000FF" w:themeColor="hyperlink"/>
                      <w:sz w:val="22"/>
                      <w:szCs w:val="22"/>
                      <w:u w:val="single"/>
                    </w:rPr>
                  </w:rPrChange>
                </w:rPr>
                <w:tab/>
                <w:delText>Detekce geometrických tvarů</w:delText>
              </w:r>
            </w:del>
          </w:p>
          <w:p w:rsidR="00C557F3" w:rsidRPr="00DA0318" w:rsidDel="00DA0318" w:rsidRDefault="002F5441" w:rsidP="000132AE">
            <w:pPr>
              <w:ind w:firstLine="963"/>
              <w:rPr>
                <w:del w:id="2502" w:author="vopatrilova" w:date="2018-11-20T16:17:00Z"/>
                <w:sz w:val="22"/>
                <w:szCs w:val="22"/>
              </w:rPr>
            </w:pPr>
            <w:del w:id="2503" w:author="vopatrilova" w:date="2018-11-20T16:17:00Z">
              <w:r w:rsidRPr="002F5441">
                <w:rPr>
                  <w:sz w:val="22"/>
                  <w:szCs w:val="22"/>
                  <w:rPrChange w:id="2504" w:author="vopatrilova" w:date="2018-11-20T16:17:00Z">
                    <w:rPr>
                      <w:i/>
                      <w:iCs/>
                      <w:color w:val="0000FF" w:themeColor="hyperlink"/>
                      <w:sz w:val="22"/>
                      <w:szCs w:val="22"/>
                      <w:u w:val="single"/>
                    </w:rPr>
                  </w:rPrChange>
                </w:rPr>
                <w:delText>9.</w:delText>
              </w:r>
              <w:r w:rsidRPr="002F5441">
                <w:rPr>
                  <w:sz w:val="22"/>
                  <w:szCs w:val="22"/>
                  <w:rPrChange w:id="2505" w:author="vopatrilova" w:date="2018-11-20T16:17:00Z">
                    <w:rPr>
                      <w:i/>
                      <w:iCs/>
                      <w:color w:val="0000FF" w:themeColor="hyperlink"/>
                      <w:sz w:val="22"/>
                      <w:szCs w:val="22"/>
                      <w:u w:val="single"/>
                    </w:rPr>
                  </w:rPrChange>
                </w:rPr>
                <w:tab/>
                <w:delText>Rozpoznávání objektů, klasifikátory</w:delText>
              </w:r>
            </w:del>
          </w:p>
          <w:p w:rsidR="00C557F3" w:rsidRPr="00DA0318" w:rsidDel="00DA0318" w:rsidRDefault="002F5441" w:rsidP="000132AE">
            <w:pPr>
              <w:ind w:firstLine="963"/>
              <w:rPr>
                <w:del w:id="2506" w:author="vopatrilova" w:date="2018-11-20T16:17:00Z"/>
                <w:sz w:val="22"/>
                <w:szCs w:val="22"/>
              </w:rPr>
            </w:pPr>
            <w:del w:id="2507" w:author="vopatrilova" w:date="2018-11-20T16:17:00Z">
              <w:r w:rsidRPr="002F5441">
                <w:rPr>
                  <w:sz w:val="22"/>
                  <w:szCs w:val="22"/>
                  <w:rPrChange w:id="2508" w:author="vopatrilova" w:date="2018-11-20T16:17:00Z">
                    <w:rPr>
                      <w:i/>
                      <w:iCs/>
                      <w:color w:val="0000FF" w:themeColor="hyperlink"/>
                      <w:sz w:val="22"/>
                      <w:szCs w:val="22"/>
                      <w:u w:val="single"/>
                    </w:rPr>
                  </w:rPrChange>
                </w:rPr>
                <w:delText>10.</w:delText>
              </w:r>
              <w:r w:rsidRPr="002F5441">
                <w:rPr>
                  <w:sz w:val="22"/>
                  <w:szCs w:val="22"/>
                  <w:rPrChange w:id="2509" w:author="vopatrilova" w:date="2018-11-20T16:17:00Z">
                    <w:rPr>
                      <w:i/>
                      <w:iCs/>
                      <w:color w:val="0000FF" w:themeColor="hyperlink"/>
                      <w:sz w:val="22"/>
                      <w:szCs w:val="22"/>
                      <w:u w:val="single"/>
                    </w:rPr>
                  </w:rPrChange>
                </w:rPr>
                <w:tab/>
                <w:delText>Detekce pohybu a sledování objektu</w:delText>
              </w:r>
            </w:del>
          </w:p>
          <w:p w:rsidR="00C557F3" w:rsidRPr="00DA0318" w:rsidDel="00DA0318" w:rsidRDefault="002F5441" w:rsidP="000132AE">
            <w:pPr>
              <w:ind w:firstLine="963"/>
              <w:rPr>
                <w:del w:id="2510" w:author="vopatrilova" w:date="2018-11-20T16:17:00Z"/>
                <w:sz w:val="22"/>
                <w:szCs w:val="22"/>
              </w:rPr>
            </w:pPr>
            <w:del w:id="2511" w:author="vopatrilova" w:date="2018-11-20T16:17:00Z">
              <w:r w:rsidRPr="002F5441">
                <w:rPr>
                  <w:sz w:val="22"/>
                  <w:szCs w:val="22"/>
                  <w:rPrChange w:id="2512" w:author="vopatrilova" w:date="2018-11-20T16:17:00Z">
                    <w:rPr>
                      <w:i/>
                      <w:iCs/>
                      <w:color w:val="0000FF" w:themeColor="hyperlink"/>
                      <w:sz w:val="22"/>
                      <w:szCs w:val="22"/>
                      <w:u w:val="single"/>
                    </w:rPr>
                  </w:rPrChange>
                </w:rPr>
                <w:delText>11.</w:delText>
              </w:r>
              <w:r w:rsidRPr="002F5441">
                <w:rPr>
                  <w:sz w:val="22"/>
                  <w:szCs w:val="22"/>
                  <w:rPrChange w:id="2513" w:author="vopatrilova" w:date="2018-11-20T16:17:00Z">
                    <w:rPr>
                      <w:i/>
                      <w:iCs/>
                      <w:color w:val="0000FF" w:themeColor="hyperlink"/>
                      <w:sz w:val="22"/>
                      <w:szCs w:val="22"/>
                      <w:u w:val="single"/>
                    </w:rPr>
                  </w:rPrChange>
                </w:rPr>
                <w:tab/>
                <w:delText xml:space="preserve">3D snímání a geometrie </w:delText>
              </w:r>
            </w:del>
          </w:p>
          <w:p w:rsidR="00C557F3" w:rsidRPr="00DA0318" w:rsidDel="00DA0318" w:rsidRDefault="002F5441" w:rsidP="000132AE">
            <w:pPr>
              <w:ind w:firstLine="963"/>
              <w:rPr>
                <w:del w:id="2514" w:author="vopatrilova" w:date="2018-11-20T16:17:00Z"/>
                <w:sz w:val="22"/>
                <w:szCs w:val="22"/>
              </w:rPr>
            </w:pPr>
            <w:del w:id="2515" w:author="vopatrilova" w:date="2018-11-20T16:17:00Z">
              <w:r w:rsidRPr="002F5441">
                <w:rPr>
                  <w:sz w:val="22"/>
                  <w:szCs w:val="22"/>
                  <w:rPrChange w:id="2516" w:author="vopatrilova" w:date="2018-11-20T16:17:00Z">
                    <w:rPr>
                      <w:i/>
                      <w:iCs/>
                      <w:color w:val="0000FF" w:themeColor="hyperlink"/>
                      <w:sz w:val="22"/>
                      <w:szCs w:val="22"/>
                      <w:u w:val="single"/>
                    </w:rPr>
                  </w:rPrChange>
                </w:rPr>
                <w:delText>12.   Softwarové nástroje pro strojové vidění.</w:delText>
              </w:r>
            </w:del>
          </w:p>
          <w:p w:rsidR="00C557F3" w:rsidRPr="00DA0318" w:rsidDel="00DA0318" w:rsidRDefault="002F5441" w:rsidP="000132AE">
            <w:pPr>
              <w:ind w:firstLine="963"/>
              <w:rPr>
                <w:del w:id="2517" w:author="vopatrilova" w:date="2018-11-20T16:17:00Z"/>
                <w:sz w:val="22"/>
                <w:szCs w:val="22"/>
              </w:rPr>
            </w:pPr>
            <w:del w:id="2518" w:author="vopatrilova" w:date="2018-11-20T16:17:00Z">
              <w:r w:rsidRPr="002F5441">
                <w:rPr>
                  <w:sz w:val="22"/>
                  <w:szCs w:val="22"/>
                  <w:rPrChange w:id="2519" w:author="vopatrilova" w:date="2018-11-20T16:17:00Z">
                    <w:rPr>
                      <w:i/>
                      <w:iCs/>
                      <w:color w:val="0000FF" w:themeColor="hyperlink"/>
                      <w:sz w:val="22"/>
                      <w:szCs w:val="22"/>
                      <w:u w:val="single"/>
                    </w:rPr>
                  </w:rPrChange>
                </w:rPr>
                <w:delText>12.</w:delText>
              </w:r>
              <w:r w:rsidRPr="002F5441">
                <w:rPr>
                  <w:sz w:val="22"/>
                  <w:szCs w:val="22"/>
                  <w:rPrChange w:id="2520" w:author="vopatrilova" w:date="2018-11-20T16:17:00Z">
                    <w:rPr>
                      <w:i/>
                      <w:iCs/>
                      <w:color w:val="0000FF" w:themeColor="hyperlink"/>
                      <w:sz w:val="22"/>
                      <w:szCs w:val="22"/>
                      <w:u w:val="single"/>
                    </w:rPr>
                  </w:rPrChange>
                </w:rPr>
                <w:tab/>
                <w:delText>Analýza reálných aplikací systému strojového vidění I.</w:delText>
              </w:r>
            </w:del>
          </w:p>
          <w:p w:rsidR="00C557F3" w:rsidRPr="00DA0318" w:rsidDel="00DA0318" w:rsidRDefault="002F5441" w:rsidP="000132AE">
            <w:pPr>
              <w:ind w:firstLine="963"/>
              <w:rPr>
                <w:del w:id="2521" w:author="vopatrilova" w:date="2018-11-20T16:17:00Z"/>
                <w:sz w:val="22"/>
                <w:szCs w:val="22"/>
              </w:rPr>
            </w:pPr>
            <w:del w:id="2522" w:author="vopatrilova" w:date="2018-11-20T16:17:00Z">
              <w:r w:rsidRPr="002F5441">
                <w:rPr>
                  <w:sz w:val="22"/>
                  <w:szCs w:val="22"/>
                  <w:rPrChange w:id="2523" w:author="vopatrilova" w:date="2018-11-20T16:17:00Z">
                    <w:rPr>
                      <w:i/>
                      <w:iCs/>
                      <w:color w:val="0000FF" w:themeColor="hyperlink"/>
                      <w:sz w:val="22"/>
                      <w:szCs w:val="22"/>
                      <w:u w:val="single"/>
                    </w:rPr>
                  </w:rPrChange>
                </w:rPr>
                <w:delText>13.</w:delText>
              </w:r>
              <w:r w:rsidRPr="002F5441">
                <w:rPr>
                  <w:sz w:val="22"/>
                  <w:szCs w:val="22"/>
                  <w:rPrChange w:id="2524" w:author="vopatrilova" w:date="2018-11-20T16:17:00Z">
                    <w:rPr>
                      <w:i/>
                      <w:iCs/>
                      <w:color w:val="0000FF" w:themeColor="hyperlink"/>
                      <w:sz w:val="22"/>
                      <w:szCs w:val="22"/>
                      <w:u w:val="single"/>
                    </w:rPr>
                  </w:rPrChange>
                </w:rPr>
                <w:tab/>
                <w:delText>Analýza reálných aplikací systému strojového vidění II.</w:delText>
              </w:r>
            </w:del>
          </w:p>
          <w:p w:rsidR="00C557F3" w:rsidRPr="00DA0318" w:rsidRDefault="00C557F3" w:rsidP="000132AE">
            <w:pPr>
              <w:ind w:left="720"/>
            </w:pP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rPr>
                <w:b/>
              </w:rPr>
            </w:pPr>
            <w:r w:rsidRPr="00C557F3">
              <w:rPr>
                <w:b/>
              </w:rPr>
              <w:t>Studijní literatura a studijní pomůcky</w:t>
            </w:r>
          </w:p>
          <w:p w:rsidR="00C557F3" w:rsidRPr="00C557F3" w:rsidRDefault="00C557F3" w:rsidP="000132AE">
            <w:pPr>
              <w:jc w:val="both"/>
            </w:pP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184783" w:rsidRPr="00CE79CC" w:rsidRDefault="002F5441" w:rsidP="00184783">
            <w:pPr>
              <w:jc w:val="both"/>
              <w:rPr>
                <w:b/>
                <w:bCs/>
              </w:rPr>
            </w:pPr>
            <w:r w:rsidRPr="002F5441">
              <w:rPr>
                <w:b/>
                <w:bCs/>
                <w:rPrChange w:id="2525" w:author="vopatrilova" w:date="2018-11-21T13:32:00Z">
                  <w:rPr>
                    <w:b/>
                    <w:bCs/>
                    <w:i/>
                    <w:iCs/>
                    <w:color w:val="0000FF" w:themeColor="hyperlink"/>
                    <w:u w:val="single"/>
                  </w:rPr>
                </w:rPrChange>
              </w:rPr>
              <w:t>Povinná literatura:</w:t>
            </w:r>
          </w:p>
          <w:p w:rsidR="00184783" w:rsidRPr="00CE79CC" w:rsidRDefault="002F5441" w:rsidP="00184783">
            <w:pPr>
              <w:jc w:val="both"/>
            </w:pPr>
            <w:r w:rsidRPr="002F5441">
              <w:rPr>
                <w:rPrChange w:id="2526" w:author="vopatrilova" w:date="2018-11-21T13:32:00Z">
                  <w:rPr>
                    <w:i/>
                    <w:iCs/>
                    <w:color w:val="0000FF" w:themeColor="hyperlink"/>
                    <w:u w:val="single"/>
                  </w:rPr>
                </w:rPrChange>
              </w:rPr>
              <w:t xml:space="preserve">HORÁK, </w:t>
            </w:r>
            <w:del w:id="2527" w:author="Jiří Vojtěšek" w:date="2018-11-24T21:26:00Z">
              <w:r w:rsidRPr="002F5441" w:rsidDel="00B3232A">
                <w:rPr>
                  <w:rPrChange w:id="2528" w:author="vopatrilova" w:date="2018-11-21T13:32:00Z">
                    <w:rPr>
                      <w:i/>
                      <w:iCs/>
                      <w:color w:val="0000FF" w:themeColor="hyperlink"/>
                      <w:u w:val="single"/>
                    </w:rPr>
                  </w:rPrChange>
                </w:rPr>
                <w:delText>Karel</w:delText>
              </w:r>
            </w:del>
            <w:ins w:id="2529" w:author="Jiří Vojtěšek" w:date="2018-11-24T21:26:00Z">
              <w:r w:rsidR="00B3232A" w:rsidRPr="002F5441">
                <w:rPr>
                  <w:rPrChange w:id="2530" w:author="vopatrilova" w:date="2018-11-21T13:32:00Z">
                    <w:rPr>
                      <w:i/>
                      <w:iCs/>
                      <w:color w:val="0000FF" w:themeColor="hyperlink"/>
                      <w:u w:val="single"/>
                    </w:rPr>
                  </w:rPrChange>
                </w:rPr>
                <w:t>K</w:t>
              </w:r>
              <w:r w:rsidR="00B3232A">
                <w:t>.</w:t>
              </w:r>
            </w:ins>
            <w:r w:rsidRPr="002F5441">
              <w:rPr>
                <w:rPrChange w:id="2531" w:author="vopatrilova" w:date="2018-11-21T13:32:00Z">
                  <w:rPr>
                    <w:i/>
                    <w:iCs/>
                    <w:color w:val="0000FF" w:themeColor="hyperlink"/>
                    <w:u w:val="single"/>
                  </w:rPr>
                </w:rPrChange>
              </w:rPr>
              <w:t xml:space="preserve">, KALOVÁ, </w:t>
            </w:r>
            <w:del w:id="2532" w:author="Jiří Vojtěšek" w:date="2018-11-24T21:27:00Z">
              <w:r w:rsidRPr="002F5441" w:rsidDel="00B3232A">
                <w:rPr>
                  <w:rPrChange w:id="2533" w:author="vopatrilova" w:date="2018-11-21T13:32:00Z">
                    <w:rPr>
                      <w:i/>
                      <w:iCs/>
                      <w:color w:val="0000FF" w:themeColor="hyperlink"/>
                      <w:u w:val="single"/>
                    </w:rPr>
                  </w:rPrChange>
                </w:rPr>
                <w:delText>Ilona</w:delText>
              </w:r>
            </w:del>
            <w:ins w:id="2534" w:author="Jiří Vojtěšek" w:date="2018-11-24T21:27:00Z">
              <w:r w:rsidR="00B3232A" w:rsidRPr="002F5441">
                <w:rPr>
                  <w:rPrChange w:id="2535" w:author="vopatrilova" w:date="2018-11-21T13:32:00Z">
                    <w:rPr>
                      <w:i/>
                      <w:iCs/>
                      <w:color w:val="0000FF" w:themeColor="hyperlink"/>
                      <w:u w:val="single"/>
                    </w:rPr>
                  </w:rPrChange>
                </w:rPr>
                <w:t>I</w:t>
              </w:r>
              <w:r w:rsidR="00B3232A">
                <w:t>.</w:t>
              </w:r>
            </w:ins>
            <w:r w:rsidRPr="002F5441">
              <w:rPr>
                <w:rPrChange w:id="2536" w:author="vopatrilova" w:date="2018-11-21T13:32:00Z">
                  <w:rPr>
                    <w:i/>
                    <w:iCs/>
                    <w:color w:val="0000FF" w:themeColor="hyperlink"/>
                    <w:u w:val="single"/>
                  </w:rPr>
                </w:rPrChange>
              </w:rPr>
              <w:t xml:space="preserve">, PETYOVSKÝ, </w:t>
            </w:r>
            <w:del w:id="2537" w:author="Jiří Vojtěšek" w:date="2018-11-24T21:27:00Z">
              <w:r w:rsidRPr="002F5441" w:rsidDel="00B3232A">
                <w:rPr>
                  <w:rPrChange w:id="2538" w:author="vopatrilova" w:date="2018-11-21T13:32:00Z">
                    <w:rPr>
                      <w:i/>
                      <w:iCs/>
                      <w:color w:val="0000FF" w:themeColor="hyperlink"/>
                      <w:u w:val="single"/>
                    </w:rPr>
                  </w:rPrChange>
                </w:rPr>
                <w:delText>Petr</w:delText>
              </w:r>
            </w:del>
            <w:ins w:id="2539" w:author="Jiří Vojtěšek" w:date="2018-11-24T21:27:00Z">
              <w:r w:rsidR="00B3232A" w:rsidRPr="002F5441">
                <w:rPr>
                  <w:rPrChange w:id="2540" w:author="vopatrilova" w:date="2018-11-21T13:32:00Z">
                    <w:rPr>
                      <w:i/>
                      <w:iCs/>
                      <w:color w:val="0000FF" w:themeColor="hyperlink"/>
                      <w:u w:val="single"/>
                    </w:rPr>
                  </w:rPrChange>
                </w:rPr>
                <w:t>P</w:t>
              </w:r>
              <w:r w:rsidR="00B3232A">
                <w:t>.</w:t>
              </w:r>
            </w:ins>
            <w:r w:rsidRPr="002F5441">
              <w:rPr>
                <w:rPrChange w:id="2541" w:author="vopatrilova" w:date="2018-11-21T13:32:00Z">
                  <w:rPr>
                    <w:i/>
                    <w:iCs/>
                    <w:color w:val="0000FF" w:themeColor="hyperlink"/>
                    <w:u w:val="single"/>
                  </w:rPr>
                </w:rPrChange>
              </w:rPr>
              <w:t>, RICHTER, M</w:t>
            </w:r>
            <w:del w:id="2542" w:author="Jiří Vojtěšek" w:date="2018-11-24T21:27:00Z">
              <w:r w:rsidRPr="002F5441" w:rsidDel="00B3232A">
                <w:rPr>
                  <w:rPrChange w:id="2543" w:author="vopatrilova" w:date="2018-11-21T13:32:00Z">
                    <w:rPr>
                      <w:i/>
                      <w:iCs/>
                      <w:color w:val="0000FF" w:themeColor="hyperlink"/>
                      <w:u w:val="single"/>
                    </w:rPr>
                  </w:rPrChange>
                </w:rPr>
                <w:delText>iloslav</w:delText>
              </w:r>
            </w:del>
            <w:r w:rsidRPr="002F5441">
              <w:rPr>
                <w:rPrChange w:id="2544" w:author="vopatrilova" w:date="2018-11-21T13:32:00Z">
                  <w:rPr>
                    <w:i/>
                    <w:iCs/>
                    <w:color w:val="0000FF" w:themeColor="hyperlink"/>
                    <w:u w:val="single"/>
                  </w:rPr>
                </w:rPrChange>
              </w:rPr>
              <w:t xml:space="preserve">. </w:t>
            </w:r>
            <w:r w:rsidRPr="002F5441">
              <w:rPr>
                <w:i/>
                <w:rPrChange w:id="2545" w:author="vopatrilova" w:date="2018-11-21T13:32:00Z">
                  <w:rPr>
                    <w:i/>
                    <w:iCs/>
                    <w:color w:val="0000FF" w:themeColor="hyperlink"/>
                    <w:u w:val="single"/>
                  </w:rPr>
                </w:rPrChange>
              </w:rPr>
              <w:t>Počítačové vidění</w:t>
            </w:r>
            <w:r w:rsidRPr="002F5441">
              <w:rPr>
                <w:rPrChange w:id="2546" w:author="vopatrilova" w:date="2018-11-21T13:32:00Z">
                  <w:rPr>
                    <w:i/>
                    <w:iCs/>
                    <w:color w:val="0000FF" w:themeColor="hyperlink"/>
                    <w:u w:val="single"/>
                  </w:rPr>
                </w:rPrChange>
              </w:rPr>
              <w:t>. Brno VUT v Brně. 2008.</w:t>
            </w:r>
          </w:p>
          <w:p w:rsidR="00184783" w:rsidRPr="00CE79CC" w:rsidRDefault="002F5441" w:rsidP="00184783">
            <w:pPr>
              <w:jc w:val="both"/>
            </w:pPr>
            <w:r w:rsidRPr="002F5441">
              <w:rPr>
                <w:rPrChange w:id="2547" w:author="vopatrilova" w:date="2018-11-21T13:32:00Z">
                  <w:rPr>
                    <w:i/>
                    <w:iCs/>
                    <w:color w:val="0000FF" w:themeColor="hyperlink"/>
                    <w:u w:val="single"/>
                  </w:rPr>
                </w:rPrChange>
              </w:rPr>
              <w:t>DAVIES, E. R</w:t>
            </w:r>
            <w:r w:rsidRPr="002F5441">
              <w:rPr>
                <w:i/>
                <w:rPrChange w:id="2548" w:author="vopatrilova" w:date="2018-11-21T13:32:00Z">
                  <w:rPr>
                    <w:i/>
                    <w:iCs/>
                    <w:color w:val="0000FF" w:themeColor="hyperlink"/>
                    <w:u w:val="single"/>
                  </w:rPr>
                </w:rPrChange>
              </w:rPr>
              <w:t>. Computer and machine vision: theory, algorithms, practicalities</w:t>
            </w:r>
            <w:r w:rsidRPr="002F5441">
              <w:rPr>
                <w:rPrChange w:id="2549" w:author="vopatrilova" w:date="2018-11-21T13:32:00Z">
                  <w:rPr>
                    <w:i/>
                    <w:iCs/>
                    <w:color w:val="0000FF" w:themeColor="hyperlink"/>
                    <w:u w:val="single"/>
                  </w:rPr>
                </w:rPrChange>
              </w:rPr>
              <w:t>. 4th ed. Boston: Elsevier, 2012, 875  s. ISBN 978-01-2386-908-1.</w:t>
            </w:r>
          </w:p>
          <w:p w:rsidR="00184783" w:rsidRPr="00CE79CC" w:rsidRDefault="002F5441" w:rsidP="00184783">
            <w:pPr>
              <w:jc w:val="both"/>
            </w:pPr>
            <w:r w:rsidRPr="002F5441">
              <w:rPr>
                <w:rPrChange w:id="2550" w:author="vopatrilova" w:date="2018-11-21T13:32:00Z">
                  <w:rPr>
                    <w:i/>
                    <w:iCs/>
                    <w:color w:val="0000FF" w:themeColor="hyperlink"/>
                    <w:u w:val="single"/>
                  </w:rPr>
                </w:rPrChange>
              </w:rPr>
              <w:t xml:space="preserve">SONKA, </w:t>
            </w:r>
            <w:del w:id="2551" w:author="Jiří Vojtěšek" w:date="2018-11-24T21:27:00Z">
              <w:r w:rsidRPr="002F5441" w:rsidDel="00B3232A">
                <w:rPr>
                  <w:rPrChange w:id="2552" w:author="vopatrilova" w:date="2018-11-21T13:32:00Z">
                    <w:rPr>
                      <w:i/>
                      <w:iCs/>
                      <w:color w:val="0000FF" w:themeColor="hyperlink"/>
                      <w:u w:val="single"/>
                    </w:rPr>
                  </w:rPrChange>
                </w:rPr>
                <w:delText>Milan</w:delText>
              </w:r>
            </w:del>
            <w:ins w:id="2553" w:author="Jiří Vojtěšek" w:date="2018-11-24T21:27:00Z">
              <w:r w:rsidR="00B3232A" w:rsidRPr="002F5441">
                <w:rPr>
                  <w:rPrChange w:id="2554" w:author="vopatrilova" w:date="2018-11-21T13:32:00Z">
                    <w:rPr>
                      <w:i/>
                      <w:iCs/>
                      <w:color w:val="0000FF" w:themeColor="hyperlink"/>
                      <w:u w:val="single"/>
                    </w:rPr>
                  </w:rPrChange>
                </w:rPr>
                <w:t>M</w:t>
              </w:r>
              <w:r w:rsidR="00B3232A">
                <w:t>.</w:t>
              </w:r>
            </w:ins>
            <w:r w:rsidRPr="002F5441">
              <w:rPr>
                <w:rPrChange w:id="2555" w:author="vopatrilova" w:date="2018-11-21T13:32:00Z">
                  <w:rPr>
                    <w:i/>
                    <w:iCs/>
                    <w:color w:val="0000FF" w:themeColor="hyperlink"/>
                    <w:u w:val="single"/>
                  </w:rPr>
                </w:rPrChange>
              </w:rPr>
              <w:t xml:space="preserve">, HLAVÁČ, </w:t>
            </w:r>
            <w:del w:id="2556" w:author="Jiří Vojtěšek" w:date="2018-11-24T21:27:00Z">
              <w:r w:rsidRPr="002F5441" w:rsidDel="00B3232A">
                <w:rPr>
                  <w:rPrChange w:id="2557" w:author="vopatrilova" w:date="2018-11-21T13:32:00Z">
                    <w:rPr>
                      <w:i/>
                      <w:iCs/>
                      <w:color w:val="0000FF" w:themeColor="hyperlink"/>
                      <w:u w:val="single"/>
                    </w:rPr>
                  </w:rPrChange>
                </w:rPr>
                <w:delText>Václav</w:delText>
              </w:r>
            </w:del>
            <w:ins w:id="2558" w:author="Jiří Vojtěšek" w:date="2018-11-24T21:27:00Z">
              <w:r w:rsidR="00B3232A" w:rsidRPr="002F5441">
                <w:rPr>
                  <w:rPrChange w:id="2559" w:author="vopatrilova" w:date="2018-11-21T13:32:00Z">
                    <w:rPr>
                      <w:i/>
                      <w:iCs/>
                      <w:color w:val="0000FF" w:themeColor="hyperlink"/>
                      <w:u w:val="single"/>
                    </w:rPr>
                  </w:rPrChange>
                </w:rPr>
                <w:t>V</w:t>
              </w:r>
              <w:r w:rsidR="00B3232A">
                <w:t>.</w:t>
              </w:r>
            </w:ins>
            <w:r w:rsidRPr="002F5441">
              <w:rPr>
                <w:rPrChange w:id="2560" w:author="vopatrilova" w:date="2018-11-21T13:32:00Z">
                  <w:rPr>
                    <w:i/>
                    <w:iCs/>
                    <w:color w:val="0000FF" w:themeColor="hyperlink"/>
                    <w:u w:val="single"/>
                  </w:rPr>
                </w:rPrChange>
              </w:rPr>
              <w:t>, BOYLE, R</w:t>
            </w:r>
            <w:del w:id="2561" w:author="Jiří Vojtěšek" w:date="2018-11-24T21:27:00Z">
              <w:r w:rsidRPr="002F5441" w:rsidDel="00B3232A">
                <w:rPr>
                  <w:rPrChange w:id="2562" w:author="vopatrilova" w:date="2018-11-21T13:32:00Z">
                    <w:rPr>
                      <w:i/>
                      <w:iCs/>
                      <w:color w:val="0000FF" w:themeColor="hyperlink"/>
                      <w:u w:val="single"/>
                    </w:rPr>
                  </w:rPrChange>
                </w:rPr>
                <w:delText>oger</w:delText>
              </w:r>
            </w:del>
            <w:r w:rsidRPr="002F5441">
              <w:rPr>
                <w:rPrChange w:id="2563" w:author="vopatrilova" w:date="2018-11-21T13:32:00Z">
                  <w:rPr>
                    <w:i/>
                    <w:iCs/>
                    <w:color w:val="0000FF" w:themeColor="hyperlink"/>
                    <w:u w:val="single"/>
                  </w:rPr>
                </w:rPrChange>
              </w:rPr>
              <w:t xml:space="preserve">. </w:t>
            </w:r>
            <w:r w:rsidRPr="002F5441">
              <w:rPr>
                <w:i/>
                <w:rPrChange w:id="2564" w:author="vopatrilova" w:date="2018-11-21T13:32:00Z">
                  <w:rPr>
                    <w:i/>
                    <w:iCs/>
                    <w:color w:val="0000FF" w:themeColor="hyperlink"/>
                    <w:u w:val="single"/>
                  </w:rPr>
                </w:rPrChange>
              </w:rPr>
              <w:t>Image Processing, Analysis and Machine Vision</w:t>
            </w:r>
            <w:r w:rsidRPr="002F5441">
              <w:rPr>
                <w:rPrChange w:id="2565" w:author="vopatrilova" w:date="2018-11-21T13:32:00Z">
                  <w:rPr>
                    <w:i/>
                    <w:iCs/>
                    <w:color w:val="0000FF" w:themeColor="hyperlink"/>
                    <w:u w:val="single"/>
                  </w:rPr>
                </w:rPrChange>
              </w:rPr>
              <w:t>. Thomson, 2008, 866s. ISBN 978-0-495-24428-7.</w:t>
            </w:r>
          </w:p>
          <w:p w:rsidR="00184783" w:rsidRPr="00CE79CC" w:rsidRDefault="002F5441" w:rsidP="00184783">
            <w:pPr>
              <w:jc w:val="both"/>
              <w:rPr>
                <w:b/>
              </w:rPr>
            </w:pPr>
            <w:r w:rsidRPr="002F5441">
              <w:rPr>
                <w:b/>
                <w:rPrChange w:id="2566" w:author="vopatrilova" w:date="2018-11-21T13:32:00Z">
                  <w:rPr>
                    <w:b/>
                    <w:i/>
                    <w:iCs/>
                    <w:color w:val="0000FF" w:themeColor="hyperlink"/>
                    <w:u w:val="single"/>
                  </w:rPr>
                </w:rPrChange>
              </w:rPr>
              <w:t>Doporučená literatura:</w:t>
            </w:r>
          </w:p>
          <w:p w:rsidR="00184783" w:rsidRPr="00CE79CC" w:rsidRDefault="002F5441" w:rsidP="00184783">
            <w:pPr>
              <w:jc w:val="both"/>
            </w:pPr>
            <w:r w:rsidRPr="002F5441">
              <w:rPr>
                <w:rPrChange w:id="2567" w:author="vopatrilova" w:date="2018-11-21T13:32:00Z">
                  <w:rPr>
                    <w:i/>
                    <w:iCs/>
                    <w:color w:val="0000FF" w:themeColor="hyperlink"/>
                    <w:u w:val="single"/>
                  </w:rPr>
                </w:rPrChange>
              </w:rPr>
              <w:t xml:space="preserve">MURTY, </w:t>
            </w:r>
            <w:proofErr w:type="gramStart"/>
            <w:r w:rsidRPr="002F5441">
              <w:rPr>
                <w:rPrChange w:id="2568" w:author="vopatrilova" w:date="2018-11-21T13:32:00Z">
                  <w:rPr>
                    <w:i/>
                    <w:iCs/>
                    <w:color w:val="0000FF" w:themeColor="hyperlink"/>
                    <w:u w:val="single"/>
                  </w:rPr>
                </w:rPrChange>
              </w:rPr>
              <w:t xml:space="preserve">M. </w:t>
            </w:r>
            <w:del w:id="2569" w:author="Jiří Vojtěšek" w:date="2018-11-24T21:27:00Z">
              <w:r w:rsidRPr="002F5441" w:rsidDel="00B3232A">
                <w:rPr>
                  <w:rPrChange w:id="2570" w:author="vopatrilova" w:date="2018-11-21T13:32:00Z">
                    <w:rPr>
                      <w:i/>
                      <w:iCs/>
                      <w:color w:val="0000FF" w:themeColor="hyperlink"/>
                      <w:u w:val="single"/>
                    </w:rPr>
                  </w:rPrChange>
                </w:rPr>
                <w:delText xml:space="preserve">Narasimha </w:delText>
              </w:r>
            </w:del>
            <w:ins w:id="2571" w:author="Jiří Vojtěšek" w:date="2018-11-24T21:27:00Z">
              <w:r w:rsidR="00B3232A" w:rsidRPr="002F5441">
                <w:rPr>
                  <w:rPrChange w:id="2572" w:author="vopatrilova" w:date="2018-11-21T13:32:00Z">
                    <w:rPr>
                      <w:i/>
                      <w:iCs/>
                      <w:color w:val="0000FF" w:themeColor="hyperlink"/>
                      <w:u w:val="single"/>
                    </w:rPr>
                  </w:rPrChange>
                </w:rPr>
                <w:t>N</w:t>
              </w:r>
              <w:r w:rsidR="00B3232A">
                <w:t>.</w:t>
              </w:r>
              <w:r w:rsidR="00B3232A" w:rsidRPr="002F5441">
                <w:rPr>
                  <w:rPrChange w:id="2573" w:author="vopatrilova" w:date="2018-11-21T13:32:00Z">
                    <w:rPr>
                      <w:i/>
                      <w:iCs/>
                      <w:color w:val="0000FF" w:themeColor="hyperlink"/>
                      <w:u w:val="single"/>
                    </w:rPr>
                  </w:rPrChange>
                </w:rPr>
                <w:t xml:space="preserve"> </w:t>
              </w:r>
            </w:ins>
            <w:r w:rsidRPr="002F5441">
              <w:rPr>
                <w:rPrChange w:id="2574" w:author="vopatrilova" w:date="2018-11-21T13:32:00Z">
                  <w:rPr>
                    <w:i/>
                    <w:iCs/>
                    <w:color w:val="0000FF" w:themeColor="hyperlink"/>
                    <w:u w:val="single"/>
                  </w:rPr>
                </w:rPrChange>
              </w:rPr>
              <w:t>a V.</w:t>
            </w:r>
            <w:proofErr w:type="gramEnd"/>
            <w:r w:rsidRPr="002F5441">
              <w:rPr>
                <w:rPrChange w:id="2575" w:author="vopatrilova" w:date="2018-11-21T13:32:00Z">
                  <w:rPr>
                    <w:i/>
                    <w:iCs/>
                    <w:color w:val="0000FF" w:themeColor="hyperlink"/>
                    <w:u w:val="single"/>
                  </w:rPr>
                </w:rPrChange>
              </w:rPr>
              <w:t xml:space="preserve"> </w:t>
            </w:r>
            <w:del w:id="2576" w:author="Jiří Vojtěšek" w:date="2018-11-24T21:27:00Z">
              <w:r w:rsidRPr="002F5441" w:rsidDel="00B3232A">
                <w:rPr>
                  <w:rPrChange w:id="2577" w:author="vopatrilova" w:date="2018-11-21T13:32:00Z">
                    <w:rPr>
                      <w:i/>
                      <w:iCs/>
                      <w:color w:val="0000FF" w:themeColor="hyperlink"/>
                      <w:u w:val="single"/>
                    </w:rPr>
                  </w:rPrChange>
                </w:rPr>
                <w:delText xml:space="preserve">Susheela </w:delText>
              </w:r>
            </w:del>
            <w:ins w:id="2578" w:author="Jiří Vojtěšek" w:date="2018-11-24T21:27:00Z">
              <w:r w:rsidR="00B3232A" w:rsidRPr="002F5441">
                <w:rPr>
                  <w:rPrChange w:id="2579" w:author="vopatrilova" w:date="2018-11-21T13:32:00Z">
                    <w:rPr>
                      <w:i/>
                      <w:iCs/>
                      <w:color w:val="0000FF" w:themeColor="hyperlink"/>
                      <w:u w:val="single"/>
                    </w:rPr>
                  </w:rPrChange>
                </w:rPr>
                <w:t>S</w:t>
              </w:r>
              <w:r w:rsidR="00B3232A">
                <w:t>.</w:t>
              </w:r>
              <w:r w:rsidR="00B3232A" w:rsidRPr="002F5441">
                <w:rPr>
                  <w:rPrChange w:id="2580" w:author="vopatrilova" w:date="2018-11-21T13:32:00Z">
                    <w:rPr>
                      <w:i/>
                      <w:iCs/>
                      <w:color w:val="0000FF" w:themeColor="hyperlink"/>
                      <w:u w:val="single"/>
                    </w:rPr>
                  </w:rPrChange>
                </w:rPr>
                <w:t xml:space="preserve"> </w:t>
              </w:r>
            </w:ins>
            <w:r w:rsidRPr="002F5441">
              <w:rPr>
                <w:rPrChange w:id="2581" w:author="vopatrilova" w:date="2018-11-21T13:32:00Z">
                  <w:rPr>
                    <w:i/>
                    <w:iCs/>
                    <w:color w:val="0000FF" w:themeColor="hyperlink"/>
                    <w:u w:val="single"/>
                  </w:rPr>
                </w:rPrChange>
              </w:rPr>
              <w:t xml:space="preserve">DEVI. </w:t>
            </w:r>
            <w:r w:rsidRPr="002F5441">
              <w:rPr>
                <w:i/>
                <w:rPrChange w:id="2582" w:author="vopatrilova" w:date="2018-11-21T13:32:00Z">
                  <w:rPr>
                    <w:i/>
                    <w:iCs/>
                    <w:color w:val="0000FF" w:themeColor="hyperlink"/>
                    <w:u w:val="single"/>
                  </w:rPr>
                </w:rPrChange>
              </w:rPr>
              <w:t>Pattern recognition: an algorithmic approach</w:t>
            </w:r>
            <w:r w:rsidRPr="002F5441">
              <w:rPr>
                <w:rPrChange w:id="2583" w:author="vopatrilova" w:date="2018-11-21T13:32:00Z">
                  <w:rPr>
                    <w:i/>
                    <w:iCs/>
                    <w:color w:val="0000FF" w:themeColor="hyperlink"/>
                    <w:u w:val="single"/>
                  </w:rPr>
                </w:rPrChange>
              </w:rPr>
              <w:t>. London: Springer, c2011, xi, 263 s. Undergraduate topics in computer science. DOI: 978-0-85729-495-1. Dostupné také z: http://www.springerlink.com/content/978-0-85729-494-4/contents/</w:t>
            </w:r>
          </w:p>
          <w:p w:rsidR="00184783" w:rsidRPr="00CE79CC" w:rsidRDefault="002F5441" w:rsidP="00184783">
            <w:pPr>
              <w:jc w:val="both"/>
            </w:pPr>
            <w:r w:rsidRPr="002F5441">
              <w:rPr>
                <w:rPrChange w:id="2584" w:author="vopatrilova" w:date="2018-11-21T13:32:00Z">
                  <w:rPr>
                    <w:i/>
                    <w:iCs/>
                    <w:color w:val="0000FF" w:themeColor="hyperlink"/>
                    <w:u w:val="single"/>
                  </w:rPr>
                </w:rPrChange>
              </w:rPr>
              <w:t xml:space="preserve">NIXON, </w:t>
            </w:r>
            <w:del w:id="2585" w:author="Jiří Vojtěšek" w:date="2018-11-24T21:27:00Z">
              <w:r w:rsidRPr="002F5441" w:rsidDel="00B3232A">
                <w:rPr>
                  <w:rPrChange w:id="2586" w:author="vopatrilova" w:date="2018-11-21T13:32:00Z">
                    <w:rPr>
                      <w:i/>
                      <w:iCs/>
                      <w:color w:val="0000FF" w:themeColor="hyperlink"/>
                      <w:u w:val="single"/>
                    </w:rPr>
                  </w:rPrChange>
                </w:rPr>
                <w:delText xml:space="preserve">Mark </w:delText>
              </w:r>
            </w:del>
            <w:ins w:id="2587" w:author="Jiří Vojtěšek" w:date="2018-11-24T21:27:00Z">
              <w:r w:rsidR="00B3232A" w:rsidRPr="002F5441">
                <w:rPr>
                  <w:rPrChange w:id="2588" w:author="vopatrilova" w:date="2018-11-21T13:32:00Z">
                    <w:rPr>
                      <w:i/>
                      <w:iCs/>
                      <w:color w:val="0000FF" w:themeColor="hyperlink"/>
                      <w:u w:val="single"/>
                    </w:rPr>
                  </w:rPrChange>
                </w:rPr>
                <w:t>M</w:t>
              </w:r>
              <w:r w:rsidR="00B3232A">
                <w:t>.</w:t>
              </w:r>
              <w:r w:rsidR="00B3232A" w:rsidRPr="002F5441">
                <w:rPr>
                  <w:rPrChange w:id="2589" w:author="vopatrilova" w:date="2018-11-21T13:32:00Z">
                    <w:rPr>
                      <w:i/>
                      <w:iCs/>
                      <w:color w:val="0000FF" w:themeColor="hyperlink"/>
                      <w:u w:val="single"/>
                    </w:rPr>
                  </w:rPrChange>
                </w:rPr>
                <w:t xml:space="preserve"> </w:t>
              </w:r>
            </w:ins>
            <w:r w:rsidRPr="002F5441">
              <w:rPr>
                <w:rPrChange w:id="2590" w:author="vopatrilova" w:date="2018-11-21T13:32:00Z">
                  <w:rPr>
                    <w:i/>
                    <w:iCs/>
                    <w:color w:val="0000FF" w:themeColor="hyperlink"/>
                    <w:u w:val="single"/>
                  </w:rPr>
                </w:rPrChange>
              </w:rPr>
              <w:t>S</w:t>
            </w:r>
            <w:ins w:id="2591" w:author="Jiří Vojtěšek" w:date="2018-11-24T21:27:00Z">
              <w:r w:rsidR="00B3232A">
                <w:t>.</w:t>
              </w:r>
            </w:ins>
            <w:r w:rsidRPr="002F5441">
              <w:rPr>
                <w:rPrChange w:id="2592" w:author="vopatrilova" w:date="2018-11-21T13:32:00Z">
                  <w:rPr>
                    <w:i/>
                    <w:iCs/>
                    <w:color w:val="0000FF" w:themeColor="hyperlink"/>
                    <w:u w:val="single"/>
                  </w:rPr>
                </w:rPrChange>
              </w:rPr>
              <w:t xml:space="preserve"> a </w:t>
            </w:r>
            <w:del w:id="2593" w:author="Jiří Vojtěšek" w:date="2018-11-24T21:27:00Z">
              <w:r w:rsidRPr="002F5441" w:rsidDel="00B3232A">
                <w:rPr>
                  <w:rPrChange w:id="2594" w:author="vopatrilova" w:date="2018-11-21T13:32:00Z">
                    <w:rPr>
                      <w:i/>
                      <w:iCs/>
                      <w:color w:val="0000FF" w:themeColor="hyperlink"/>
                      <w:u w:val="single"/>
                    </w:rPr>
                  </w:rPrChange>
                </w:rPr>
                <w:delText xml:space="preserve">Alberto </w:delText>
              </w:r>
            </w:del>
            <w:ins w:id="2595" w:author="Jiří Vojtěšek" w:date="2018-11-24T21:27:00Z">
              <w:r w:rsidR="00B3232A" w:rsidRPr="002F5441">
                <w:rPr>
                  <w:rPrChange w:id="2596" w:author="vopatrilova" w:date="2018-11-21T13:32:00Z">
                    <w:rPr>
                      <w:i/>
                      <w:iCs/>
                      <w:color w:val="0000FF" w:themeColor="hyperlink"/>
                      <w:u w:val="single"/>
                    </w:rPr>
                  </w:rPrChange>
                </w:rPr>
                <w:t>A</w:t>
              </w:r>
              <w:r w:rsidR="00B3232A">
                <w:t>.</w:t>
              </w:r>
              <w:r w:rsidR="00B3232A" w:rsidRPr="002F5441">
                <w:rPr>
                  <w:rPrChange w:id="2597" w:author="vopatrilova" w:date="2018-11-21T13:32:00Z">
                    <w:rPr>
                      <w:i/>
                      <w:iCs/>
                      <w:color w:val="0000FF" w:themeColor="hyperlink"/>
                      <w:u w:val="single"/>
                    </w:rPr>
                  </w:rPrChange>
                </w:rPr>
                <w:t xml:space="preserve"> </w:t>
              </w:r>
            </w:ins>
            <w:r w:rsidRPr="002F5441">
              <w:rPr>
                <w:rPrChange w:id="2598" w:author="vopatrilova" w:date="2018-11-21T13:32:00Z">
                  <w:rPr>
                    <w:i/>
                    <w:iCs/>
                    <w:color w:val="0000FF" w:themeColor="hyperlink"/>
                    <w:u w:val="single"/>
                  </w:rPr>
                </w:rPrChange>
              </w:rPr>
              <w:t>S</w:t>
            </w:r>
            <w:ins w:id="2599" w:author="Jiří Vojtěšek" w:date="2018-11-24T21:27:00Z">
              <w:r w:rsidR="00B3232A">
                <w:t>.</w:t>
              </w:r>
            </w:ins>
            <w:r w:rsidRPr="002F5441">
              <w:rPr>
                <w:rPrChange w:id="2600" w:author="vopatrilova" w:date="2018-11-21T13:32:00Z">
                  <w:rPr>
                    <w:i/>
                    <w:iCs/>
                    <w:color w:val="0000FF" w:themeColor="hyperlink"/>
                    <w:u w:val="single"/>
                  </w:rPr>
                </w:rPrChange>
              </w:rPr>
              <w:t xml:space="preserve"> AGUADO. </w:t>
            </w:r>
            <w:r w:rsidRPr="002F5441">
              <w:rPr>
                <w:i/>
                <w:rPrChange w:id="2601" w:author="vopatrilova" w:date="2018-11-21T13:32:00Z">
                  <w:rPr>
                    <w:i/>
                    <w:iCs/>
                    <w:color w:val="0000FF" w:themeColor="hyperlink"/>
                    <w:u w:val="single"/>
                  </w:rPr>
                </w:rPrChange>
              </w:rPr>
              <w:t>Feature extraction &amp; image processing for computer vision</w:t>
            </w:r>
            <w:r w:rsidRPr="002F5441">
              <w:rPr>
                <w:rPrChange w:id="2602" w:author="vopatrilova" w:date="2018-11-21T13:32:00Z">
                  <w:rPr>
                    <w:i/>
                    <w:iCs/>
                    <w:color w:val="0000FF" w:themeColor="hyperlink"/>
                    <w:u w:val="single"/>
                  </w:rPr>
                </w:rPrChange>
              </w:rPr>
              <w:t>. Third edition. Amsterdam: Elsevier/Academic Press, 2012. ISBN 978-0-12-396549-3.</w:t>
            </w:r>
          </w:p>
          <w:p w:rsidR="00184783" w:rsidRPr="00CE79CC" w:rsidRDefault="002F5441" w:rsidP="00184783">
            <w:pPr>
              <w:jc w:val="both"/>
            </w:pPr>
            <w:r w:rsidRPr="002F5441">
              <w:rPr>
                <w:rPrChange w:id="2603" w:author="vopatrilova" w:date="2018-11-21T13:32:00Z">
                  <w:rPr>
                    <w:i/>
                    <w:iCs/>
                    <w:color w:val="0000FF" w:themeColor="hyperlink"/>
                    <w:u w:val="single"/>
                  </w:rPr>
                </w:rPrChange>
              </w:rPr>
              <w:t xml:space="preserve">SANKOWSKI, </w:t>
            </w:r>
            <w:del w:id="2604" w:author="Jiří Vojtěšek" w:date="2018-11-24T21:27:00Z">
              <w:r w:rsidRPr="002F5441" w:rsidDel="00B3232A">
                <w:rPr>
                  <w:rPrChange w:id="2605" w:author="vopatrilova" w:date="2018-11-21T13:32:00Z">
                    <w:rPr>
                      <w:i/>
                      <w:iCs/>
                      <w:color w:val="0000FF" w:themeColor="hyperlink"/>
                      <w:u w:val="single"/>
                    </w:rPr>
                  </w:rPrChange>
                </w:rPr>
                <w:delText xml:space="preserve">Dominik </w:delText>
              </w:r>
            </w:del>
            <w:ins w:id="2606" w:author="Jiří Vojtěšek" w:date="2018-11-24T21:27:00Z">
              <w:r w:rsidR="00B3232A" w:rsidRPr="002F5441">
                <w:rPr>
                  <w:rPrChange w:id="2607" w:author="vopatrilova" w:date="2018-11-21T13:32:00Z">
                    <w:rPr>
                      <w:i/>
                      <w:iCs/>
                      <w:color w:val="0000FF" w:themeColor="hyperlink"/>
                      <w:u w:val="single"/>
                    </w:rPr>
                  </w:rPrChange>
                </w:rPr>
                <w:t>D</w:t>
              </w:r>
              <w:r w:rsidR="00B3232A">
                <w:t>.</w:t>
              </w:r>
              <w:r w:rsidR="00B3232A" w:rsidRPr="002F5441">
                <w:rPr>
                  <w:rPrChange w:id="2608" w:author="vopatrilova" w:date="2018-11-21T13:32:00Z">
                    <w:rPr>
                      <w:i/>
                      <w:iCs/>
                      <w:color w:val="0000FF" w:themeColor="hyperlink"/>
                      <w:u w:val="single"/>
                    </w:rPr>
                  </w:rPrChange>
                </w:rPr>
                <w:t xml:space="preserve"> </w:t>
              </w:r>
            </w:ins>
            <w:r w:rsidRPr="002F5441">
              <w:rPr>
                <w:rPrChange w:id="2609" w:author="vopatrilova" w:date="2018-11-21T13:32:00Z">
                  <w:rPr>
                    <w:i/>
                    <w:iCs/>
                    <w:color w:val="0000FF" w:themeColor="hyperlink"/>
                    <w:u w:val="single"/>
                  </w:rPr>
                </w:rPrChange>
              </w:rPr>
              <w:t xml:space="preserve">a </w:t>
            </w:r>
            <w:del w:id="2610" w:author="Jiří Vojtěšek" w:date="2018-11-24T21:27:00Z">
              <w:r w:rsidRPr="002F5441" w:rsidDel="00B3232A">
                <w:rPr>
                  <w:rPrChange w:id="2611" w:author="vopatrilova" w:date="2018-11-21T13:32:00Z">
                    <w:rPr>
                      <w:i/>
                      <w:iCs/>
                      <w:color w:val="0000FF" w:themeColor="hyperlink"/>
                      <w:u w:val="single"/>
                    </w:rPr>
                  </w:rPrChange>
                </w:rPr>
                <w:delText xml:space="preserve">Jacek </w:delText>
              </w:r>
            </w:del>
            <w:ins w:id="2612" w:author="Jiří Vojtěšek" w:date="2018-11-24T21:27:00Z">
              <w:r w:rsidR="00B3232A" w:rsidRPr="002F5441">
                <w:rPr>
                  <w:rPrChange w:id="2613" w:author="vopatrilova" w:date="2018-11-21T13:32:00Z">
                    <w:rPr>
                      <w:i/>
                      <w:iCs/>
                      <w:color w:val="0000FF" w:themeColor="hyperlink"/>
                      <w:u w:val="single"/>
                    </w:rPr>
                  </w:rPrChange>
                </w:rPr>
                <w:t>J</w:t>
              </w:r>
              <w:r w:rsidR="00B3232A">
                <w:t>.</w:t>
              </w:r>
              <w:r w:rsidR="00B3232A" w:rsidRPr="002F5441">
                <w:rPr>
                  <w:rPrChange w:id="2614" w:author="vopatrilova" w:date="2018-11-21T13:32:00Z">
                    <w:rPr>
                      <w:i/>
                      <w:iCs/>
                      <w:color w:val="0000FF" w:themeColor="hyperlink"/>
                      <w:u w:val="single"/>
                    </w:rPr>
                  </w:rPrChange>
                </w:rPr>
                <w:t xml:space="preserve"> </w:t>
              </w:r>
            </w:ins>
            <w:r w:rsidRPr="002F5441">
              <w:rPr>
                <w:rPrChange w:id="2615" w:author="vopatrilova" w:date="2018-11-21T13:32:00Z">
                  <w:rPr>
                    <w:i/>
                    <w:iCs/>
                    <w:color w:val="0000FF" w:themeColor="hyperlink"/>
                    <w:u w:val="single"/>
                  </w:rPr>
                </w:rPrChange>
              </w:rPr>
              <w:t xml:space="preserve">NOWAKOWSKI. </w:t>
            </w:r>
            <w:r w:rsidRPr="002F5441">
              <w:rPr>
                <w:i/>
                <w:rPrChange w:id="2616" w:author="vopatrilova" w:date="2018-11-21T13:32:00Z">
                  <w:rPr>
                    <w:i/>
                    <w:iCs/>
                    <w:color w:val="0000FF" w:themeColor="hyperlink"/>
                    <w:u w:val="single"/>
                  </w:rPr>
                </w:rPrChange>
              </w:rPr>
              <w:t>Computer vision in robotics and industrial applications</w:t>
            </w:r>
            <w:r w:rsidRPr="002F5441">
              <w:rPr>
                <w:rPrChange w:id="2617" w:author="vopatrilova" w:date="2018-11-21T13:32:00Z">
                  <w:rPr>
                    <w:i/>
                    <w:iCs/>
                    <w:color w:val="0000FF" w:themeColor="hyperlink"/>
                    <w:u w:val="single"/>
                  </w:rPr>
                </w:rPrChange>
              </w:rPr>
              <w:t>. Singapore: World Scientific, [2014], xi, 563. Series in computer vision. ISBN 978-981-4583-71-8.</w:t>
            </w:r>
          </w:p>
          <w:p w:rsidR="00C557F3" w:rsidRPr="00CE79CC" w:rsidRDefault="002F5441">
            <w:pPr>
              <w:jc w:val="both"/>
            </w:pPr>
            <w:r w:rsidRPr="002F5441">
              <w:rPr>
                <w:rPrChange w:id="2618" w:author="vopatrilova" w:date="2018-11-21T13:32:00Z">
                  <w:rPr>
                    <w:i/>
                    <w:iCs/>
                    <w:color w:val="0000FF" w:themeColor="hyperlink"/>
                    <w:u w:val="single"/>
                  </w:rPr>
                </w:rPrChange>
              </w:rPr>
              <w:t>SZELINSKI, R</w:t>
            </w:r>
            <w:del w:id="2619" w:author="Jiří Vojtěšek" w:date="2018-11-24T21:27:00Z">
              <w:r w:rsidRPr="002F5441" w:rsidDel="00B3232A">
                <w:rPr>
                  <w:rPrChange w:id="2620" w:author="vopatrilova" w:date="2018-11-21T13:32:00Z">
                    <w:rPr>
                      <w:i/>
                      <w:iCs/>
                      <w:color w:val="0000FF" w:themeColor="hyperlink"/>
                      <w:u w:val="single"/>
                    </w:rPr>
                  </w:rPrChange>
                </w:rPr>
                <w:delText>ichard</w:delText>
              </w:r>
            </w:del>
            <w:r w:rsidRPr="002F5441">
              <w:rPr>
                <w:rPrChange w:id="2621" w:author="vopatrilova" w:date="2018-11-21T13:32:00Z">
                  <w:rPr>
                    <w:i/>
                    <w:iCs/>
                    <w:color w:val="0000FF" w:themeColor="hyperlink"/>
                    <w:u w:val="single"/>
                  </w:rPr>
                </w:rPrChange>
              </w:rPr>
              <w:t xml:space="preserve">. </w:t>
            </w:r>
            <w:r w:rsidRPr="002F5441">
              <w:rPr>
                <w:i/>
                <w:rPrChange w:id="2622" w:author="vopatrilova" w:date="2018-11-21T13:32:00Z">
                  <w:rPr>
                    <w:i/>
                    <w:iCs/>
                    <w:color w:val="0000FF" w:themeColor="hyperlink"/>
                    <w:u w:val="single"/>
                  </w:rPr>
                </w:rPrChange>
              </w:rPr>
              <w:t>Computer Vision: Algorithms and Applications</w:t>
            </w:r>
            <w:r w:rsidRPr="002F5441">
              <w:rPr>
                <w:rPrChange w:id="2623" w:author="vopatrilova" w:date="2018-11-21T13:32:00Z">
                  <w:rPr>
                    <w:i/>
                    <w:iCs/>
                    <w:color w:val="0000FF" w:themeColor="hyperlink"/>
                    <w:u w:val="single"/>
                  </w:rPr>
                </w:rPrChange>
              </w:rPr>
              <w:t>. Springer, 2010, 812s. 978-1848829343.</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19</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lastRenderedPageBreak/>
              <w:t>Informace o způsobu kontaktu s vyučujícím</w:t>
            </w:r>
          </w:p>
        </w:tc>
      </w:tr>
      <w:tr w:rsidR="00C557F3" w:rsidRPr="00C557F3" w:rsidTr="000132AE">
        <w:trPr>
          <w:trHeight w:val="634"/>
        </w:trPr>
        <w:tc>
          <w:tcPr>
            <w:tcW w:w="9855" w:type="dxa"/>
            <w:gridSpan w:val="8"/>
          </w:tcPr>
          <w:p w:rsidR="00C557F3" w:rsidRPr="00C557F3" w:rsidRDefault="00C557F3" w:rsidP="000132AE">
            <w:pPr>
              <w:jc w:val="both"/>
            </w:pPr>
            <w:r w:rsidRPr="00C557F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57F3">
              <w:rPr>
                <w:sz w:val="18"/>
              </w:rPr>
              <w:t xml:space="preserve"> </w:t>
            </w:r>
          </w:p>
        </w:tc>
      </w:tr>
    </w:tbl>
    <w:p w:rsidR="00C557F3" w:rsidRPr="00C557F3" w:rsidRDefault="00C557F3" w:rsidP="00C557F3">
      <w:pPr>
        <w:spacing w:after="160" w:line="259" w:lineRule="auto"/>
      </w:pPr>
    </w:p>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56"/>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624" w:author="vopatrilova" w:date="2018-11-17T11:32:00Z">
              <w:r w:rsidR="002F5441" w:rsidRPr="002F5441">
                <w:rPr>
                  <w:rStyle w:val="Odkazintenzivn"/>
                  <w:rPrChange w:id="2625" w:author="vopatrilova" w:date="2018-11-17T11:32:00Z">
                    <w:rPr>
                      <w:b/>
                      <w:i/>
                      <w:iCs/>
                      <w:color w:val="0000FF" w:themeColor="hyperlink"/>
                      <w:u w:val="single"/>
                    </w:rPr>
                  </w:rPrChange>
                </w:rPr>
                <w:t>Abecední seznam</w:t>
              </w:r>
            </w:ins>
            <w:del w:id="2626"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C557F3" w:rsidRDefault="00C557F3" w:rsidP="000132AE">
            <w:pPr>
              <w:jc w:val="both"/>
              <w:rPr>
                <w:ins w:id="2627" w:author="vopatrilova" w:date="2018-11-09T10:29:00Z"/>
              </w:rPr>
            </w:pPr>
            <w:bookmarkStart w:id="2628" w:name="TechnologiePrumyslovychIS"/>
            <w:r w:rsidRPr="00C557F3">
              <w:t>Technologie průmyslových informačních systémů</w:t>
            </w:r>
            <w:bookmarkEnd w:id="2628"/>
          </w:p>
          <w:p w:rsidR="00B704A5" w:rsidRPr="00C557F3" w:rsidRDefault="00B704A5"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7C0A83" w:rsidRDefault="00C557F3">
            <w:pPr>
              <w:jc w:val="both"/>
            </w:pPr>
            <w:r w:rsidRPr="00C557F3">
              <w:t xml:space="preserve">Povinný </w:t>
            </w:r>
            <w:del w:id="2629" w:author="vopatrilova" w:date="2018-11-09T10:28:00Z">
              <w:r w:rsidRPr="00C557F3" w:rsidDel="00B704A5">
                <w:delText>„PZ“</w:delText>
              </w:r>
            </w:del>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24p+24c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Přednášky,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Samostatné experimenty na reálných soupravách pro zpracování a přenos signálů, testování přenosových médií. Vypracování technických zpráv o experimentech. </w:t>
            </w:r>
          </w:p>
          <w:p w:rsidR="00C557F3" w:rsidRPr="00C557F3" w:rsidRDefault="00C557F3" w:rsidP="000132AE">
            <w:pPr>
              <w:jc w:val="both"/>
            </w:pPr>
            <w:r w:rsidRPr="00C557F3">
              <w:t>4. Prokázání úspěšného zvládnutí probírané tématiky při diskuzi hodnocení technické zprávy s vyučujícím. Ústní zkouška na základě písemné přípravy v rámci zkoušky</w:t>
            </w:r>
          </w:p>
        </w:tc>
      </w:tr>
      <w:tr w:rsidR="00C557F3" w:rsidRPr="00C557F3" w:rsidTr="000132AE">
        <w:trPr>
          <w:trHeight w:val="103"/>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Ing. Petr Neumann,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přednáší, vede semináře 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Ing. Petr Neumann, Ph.D. (přednášky 100%)</w:t>
            </w:r>
          </w:p>
        </w:tc>
      </w:tr>
      <w:tr w:rsidR="00C557F3" w:rsidRPr="00C557F3" w:rsidTr="000132AE">
        <w:trPr>
          <w:trHeight w:val="166"/>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pPr>
            <w:r w:rsidRPr="00C557F3">
              <w:t>Cílem předmětu je poskytnout studentům přehled principů, základních charakteristik a aplikačních oblastí technologických objektů v rámci průmyslových informačních systémů. Studenti získají mimo jiné znalosti o principech zpracování signálů signálovými procesory, o principech navigačních systémů, telemetrických systémů, přenosech dat v prostředí průmyslových informačních systémů a o smyslu i realizaci archivace klíčových dat průmyslového procesu (traceability).</w:t>
            </w:r>
          </w:p>
          <w:p w:rsidR="00C557F3" w:rsidRPr="00C557F3" w:rsidRDefault="00C557F3" w:rsidP="000132AE">
            <w:pPr>
              <w:jc w:val="both"/>
            </w:pPr>
            <w:r w:rsidRPr="00C557F3">
              <w:t>V nezbytné míře jsou zopakovány a zdůrazněny příslušné základní metody zpracování reálných signálů pro sběr dat a  jejich přenos reálnými šumovými kanály.</w:t>
            </w:r>
          </w:p>
          <w:p w:rsidR="00C557F3" w:rsidRPr="00C557F3" w:rsidRDefault="00C557F3" w:rsidP="000132AE">
            <w:pPr>
              <w:jc w:val="both"/>
            </w:pPr>
            <w:r w:rsidRPr="00C557F3">
              <w:t>Témata:</w:t>
            </w:r>
          </w:p>
          <w:p w:rsidR="00C557F3" w:rsidRPr="00C557F3" w:rsidDel="00EA6964" w:rsidRDefault="00C557F3" w:rsidP="00C557F3">
            <w:pPr>
              <w:pStyle w:val="Odstavecseseznamem"/>
              <w:numPr>
                <w:ilvl w:val="0"/>
                <w:numId w:val="39"/>
              </w:numPr>
              <w:spacing w:line="240" w:lineRule="auto"/>
              <w:rPr>
                <w:del w:id="2630" w:author="vopatrilova" w:date="2018-11-14T14:41:00Z"/>
                <w:rFonts w:cs="Times New Roman"/>
              </w:rPr>
            </w:pPr>
            <w:r w:rsidRPr="00C557F3">
              <w:rPr>
                <w:rFonts w:cs="Times New Roman"/>
              </w:rPr>
              <w:t>Charakteristika signálů jako fyzikálních nosičů dat ve vazbě na příklady konkrétních podmínek průmyslových aplikací.</w:t>
            </w:r>
            <w:ins w:id="2631" w:author="vopatrilova" w:date="2018-11-14T14:41:00Z">
              <w:r w:rsidR="00EA6964">
                <w:rPr>
                  <w:rFonts w:cs="Times New Roman"/>
                </w:rPr>
                <w:t xml:space="preserve"> </w:t>
              </w:r>
            </w:ins>
          </w:p>
          <w:p w:rsidR="0068756A" w:rsidRPr="00AC1900" w:rsidRDefault="002F5441">
            <w:pPr>
              <w:pStyle w:val="Odstavecseseznamem"/>
              <w:numPr>
                <w:ilvl w:val="0"/>
                <w:numId w:val="39"/>
              </w:numPr>
              <w:spacing w:line="240" w:lineRule="auto"/>
              <w:rPr>
                <w:rFonts w:cs="Times New Roman"/>
              </w:rPr>
            </w:pPr>
            <w:r w:rsidRPr="002F5441">
              <w:rPr>
                <w:rFonts w:cs="Times New Roman"/>
                <w:rPrChange w:id="2632" w:author="vopatrilova" w:date="2018-11-14T14:41:00Z">
                  <w:rPr>
                    <w:i/>
                    <w:iCs/>
                    <w:color w:val="0000FF" w:themeColor="hyperlink"/>
                    <w:u w:val="single"/>
                  </w:rPr>
                </w:rPrChange>
              </w:rPr>
              <w:t>Úpravy signálu, analýza signálů v časové a kmitočtové oblasti.</w:t>
            </w:r>
          </w:p>
          <w:p w:rsidR="00C557F3" w:rsidRPr="00C557F3" w:rsidDel="00EA6964" w:rsidRDefault="00C557F3" w:rsidP="00C557F3">
            <w:pPr>
              <w:pStyle w:val="Odstavecseseznamem"/>
              <w:numPr>
                <w:ilvl w:val="0"/>
                <w:numId w:val="39"/>
              </w:numPr>
              <w:spacing w:line="240" w:lineRule="auto"/>
              <w:rPr>
                <w:del w:id="2633" w:author="vopatrilova" w:date="2018-11-14T14:41:00Z"/>
                <w:rFonts w:cs="Times New Roman"/>
              </w:rPr>
            </w:pPr>
            <w:r w:rsidRPr="00C557F3">
              <w:rPr>
                <w:rFonts w:cs="Times New Roman"/>
              </w:rPr>
              <w:t>Vliv přenosového kanálu na signály.</w:t>
            </w:r>
            <w:ins w:id="2634" w:author="vopatrilova" w:date="2018-11-14T14:41:00Z">
              <w:r w:rsidR="00EA6964">
                <w:rPr>
                  <w:rFonts w:cs="Times New Roman"/>
                </w:rPr>
                <w:t xml:space="preserve"> </w:t>
              </w:r>
            </w:ins>
          </w:p>
          <w:p w:rsidR="0068756A" w:rsidRPr="00AC1900" w:rsidRDefault="002F5441">
            <w:pPr>
              <w:pStyle w:val="Odstavecseseznamem"/>
              <w:numPr>
                <w:ilvl w:val="0"/>
                <w:numId w:val="39"/>
              </w:numPr>
              <w:spacing w:line="240" w:lineRule="auto"/>
              <w:rPr>
                <w:rFonts w:cs="Times New Roman"/>
              </w:rPr>
            </w:pPr>
            <w:r w:rsidRPr="002F5441">
              <w:rPr>
                <w:rFonts w:cs="Times New Roman"/>
                <w:rPrChange w:id="2635" w:author="vopatrilova" w:date="2018-11-14T14:41:00Z">
                  <w:rPr>
                    <w:i/>
                    <w:iCs/>
                    <w:color w:val="0000FF" w:themeColor="hyperlink"/>
                    <w:u w:val="single"/>
                  </w:rPr>
                </w:rPrChange>
              </w:rPr>
              <w:t>Kódování za účelem snížení chybovosti přenášených dat, příklady zabezpečovacích kódů a jejich generování.</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Problematika dálkového měření (telemetrie) - potlačení chyb, komunikace se zpětnou vazbou.</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Druhy provozu při komunikaci, příklady telemetrických aplikací.</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Průmyslové sběrnice, typické vlastnosti, příklady vybraných typů sběrnic pro různé průmyslové oblasti.</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Optický přenos signálů, fyzikální principy přenosu signálu optickým vláknem.</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Kritické parametry pro přenos optickým vláknem, parametry ovlivňující kvalitu přenosu, druhy optických vláken.</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Optické kabely - materiály, technologie, diagnostika.</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Další specifické systémy pro přenos signálů a podporu průmyslových aplikací (satelitní přenos, navigace).</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Signálové procesory – oblasti aplikace DSP</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Architektura DSP, typické operace DSP, parametry DSP z hlediska zpracování operací.</w:t>
            </w:r>
          </w:p>
          <w:p w:rsidR="00C557F3" w:rsidRPr="00C557F3" w:rsidRDefault="00C557F3" w:rsidP="00C557F3">
            <w:pPr>
              <w:pStyle w:val="Odstavecseseznamem"/>
              <w:numPr>
                <w:ilvl w:val="0"/>
                <w:numId w:val="39"/>
              </w:numPr>
              <w:spacing w:line="240" w:lineRule="auto"/>
              <w:rPr>
                <w:rFonts w:cs="Times New Roman"/>
              </w:rPr>
            </w:pPr>
            <w:r w:rsidRPr="00C557F3">
              <w:rPr>
                <w:rFonts w:cs="Times New Roman"/>
              </w:rPr>
              <w:t>Konzistentní archivace technologických, procesních a materiálových dat (traceability).</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D31F9A" w:rsidRDefault="002F5441" w:rsidP="000132AE">
            <w:pPr>
              <w:rPr>
                <w:b/>
              </w:rPr>
            </w:pPr>
            <w:r w:rsidRPr="002F5441">
              <w:rPr>
                <w:b/>
                <w:rPrChange w:id="2636" w:author="vopatrilova" w:date="2018-11-21T13:37:00Z">
                  <w:rPr>
                    <w:b/>
                    <w:i/>
                    <w:iCs/>
                    <w:color w:val="0000FF" w:themeColor="hyperlink"/>
                    <w:u w:val="single"/>
                  </w:rPr>
                </w:rPrChange>
              </w:rPr>
              <w:t>Povinná literatura:</w:t>
            </w:r>
          </w:p>
          <w:p w:rsidR="00C557F3" w:rsidRPr="00D31F9A" w:rsidRDefault="002F5441" w:rsidP="000132AE">
            <w:r w:rsidRPr="002F5441">
              <w:rPr>
                <w:rPrChange w:id="2637" w:author="vopatrilova" w:date="2018-11-21T13:37:00Z">
                  <w:rPr>
                    <w:i/>
                    <w:iCs/>
                    <w:color w:val="0000FF" w:themeColor="hyperlink"/>
                    <w:u w:val="single"/>
                  </w:rPr>
                </w:rPrChange>
              </w:rPr>
              <w:t>KOCOUREK, P</w:t>
            </w:r>
            <w:del w:id="2638" w:author="Jiří Vojtěšek" w:date="2018-11-24T21:27:00Z">
              <w:r w:rsidRPr="002F5441" w:rsidDel="00B3232A">
                <w:rPr>
                  <w:rPrChange w:id="2639" w:author="vopatrilova" w:date="2018-11-21T13:37:00Z">
                    <w:rPr>
                      <w:i/>
                      <w:iCs/>
                      <w:color w:val="0000FF" w:themeColor="hyperlink"/>
                      <w:u w:val="single"/>
                    </w:rPr>
                  </w:rPrChange>
                </w:rPr>
                <w:delText>etr</w:delText>
              </w:r>
            </w:del>
            <w:r w:rsidRPr="002F5441">
              <w:rPr>
                <w:rPrChange w:id="2640" w:author="vopatrilova" w:date="2018-11-21T13:37:00Z">
                  <w:rPr>
                    <w:i/>
                    <w:iCs/>
                    <w:color w:val="0000FF" w:themeColor="hyperlink"/>
                    <w:u w:val="single"/>
                  </w:rPr>
                </w:rPrChange>
              </w:rPr>
              <w:t>. </w:t>
            </w:r>
            <w:r w:rsidRPr="002F5441">
              <w:rPr>
                <w:i/>
                <w:rPrChange w:id="2641" w:author="vopatrilova" w:date="2018-11-21T13:37:00Z">
                  <w:rPr>
                    <w:i/>
                    <w:iCs/>
                    <w:color w:val="0000FF" w:themeColor="hyperlink"/>
                    <w:u w:val="single"/>
                  </w:rPr>
                </w:rPrChange>
              </w:rPr>
              <w:t>Přenos informace</w:t>
            </w:r>
            <w:r w:rsidRPr="002F5441">
              <w:rPr>
                <w:rPrChange w:id="2642" w:author="vopatrilova" w:date="2018-11-21T13:37:00Z">
                  <w:rPr>
                    <w:i/>
                    <w:iCs/>
                    <w:color w:val="0000FF" w:themeColor="hyperlink"/>
                    <w:u w:val="single"/>
                  </w:rPr>
                </w:rPrChange>
              </w:rPr>
              <w:t xml:space="preserve">. 1. vyd. </w:t>
            </w:r>
            <w:proofErr w:type="gramStart"/>
            <w:r w:rsidRPr="002F5441">
              <w:rPr>
                <w:rPrChange w:id="2643" w:author="vopatrilova" w:date="2018-11-21T13:37:00Z">
                  <w:rPr>
                    <w:i/>
                    <w:iCs/>
                    <w:color w:val="0000FF" w:themeColor="hyperlink"/>
                    <w:u w:val="single"/>
                  </w:rPr>
                </w:rPrChange>
              </w:rPr>
              <w:t>Praha : ČVUT</w:t>
            </w:r>
            <w:proofErr w:type="gramEnd"/>
            <w:r w:rsidRPr="002F5441">
              <w:rPr>
                <w:rPrChange w:id="2644" w:author="vopatrilova" w:date="2018-11-21T13:37:00Z">
                  <w:rPr>
                    <w:i/>
                    <w:iCs/>
                    <w:color w:val="0000FF" w:themeColor="hyperlink"/>
                    <w:u w:val="single"/>
                  </w:rPr>
                </w:rPrChange>
              </w:rPr>
              <w:t>, 1994. ISBN 8001011690</w:t>
            </w:r>
          </w:p>
          <w:p w:rsidR="00C557F3" w:rsidRPr="00D31F9A" w:rsidRDefault="002F5441" w:rsidP="000132AE">
            <w:r w:rsidRPr="002F5441">
              <w:rPr>
                <w:rPrChange w:id="2645" w:author="vopatrilova" w:date="2018-11-21T13:37:00Z">
                  <w:rPr>
                    <w:i/>
                    <w:iCs/>
                    <w:color w:val="0000FF" w:themeColor="hyperlink"/>
                    <w:u w:val="single"/>
                  </w:rPr>
                </w:rPrChange>
              </w:rPr>
              <w:t>HOFFNER,V. </w:t>
            </w:r>
            <w:r w:rsidRPr="002F5441">
              <w:rPr>
                <w:i/>
                <w:rPrChange w:id="2646" w:author="vopatrilova" w:date="2018-11-21T13:37:00Z">
                  <w:rPr>
                    <w:i/>
                    <w:iCs/>
                    <w:color w:val="0000FF" w:themeColor="hyperlink"/>
                    <w:u w:val="single"/>
                  </w:rPr>
                </w:rPrChange>
              </w:rPr>
              <w:t>Úvod do teorie signálů</w:t>
            </w:r>
            <w:r w:rsidRPr="002F5441">
              <w:rPr>
                <w:rPrChange w:id="2647" w:author="vopatrilova" w:date="2018-11-21T13:37:00Z">
                  <w:rPr>
                    <w:i/>
                    <w:iCs/>
                    <w:color w:val="0000FF" w:themeColor="hyperlink"/>
                    <w:u w:val="single"/>
                  </w:rPr>
                </w:rPrChange>
              </w:rPr>
              <w:t xml:space="preserve">. </w:t>
            </w:r>
            <w:proofErr w:type="gramStart"/>
            <w:r w:rsidRPr="002F5441">
              <w:rPr>
                <w:rPrChange w:id="2648" w:author="vopatrilova" w:date="2018-11-21T13:37:00Z">
                  <w:rPr>
                    <w:i/>
                    <w:iCs/>
                    <w:color w:val="0000FF" w:themeColor="hyperlink"/>
                    <w:u w:val="single"/>
                  </w:rPr>
                </w:rPrChange>
              </w:rPr>
              <w:t>Praha : SNTL</w:t>
            </w:r>
            <w:proofErr w:type="gramEnd"/>
            <w:r w:rsidRPr="002F5441">
              <w:rPr>
                <w:rPrChange w:id="2649" w:author="vopatrilova" w:date="2018-11-21T13:37:00Z">
                  <w:rPr>
                    <w:i/>
                    <w:iCs/>
                    <w:color w:val="0000FF" w:themeColor="hyperlink"/>
                    <w:u w:val="single"/>
                  </w:rPr>
                </w:rPrChange>
              </w:rPr>
              <w:t>, 1979.</w:t>
            </w:r>
          </w:p>
          <w:p w:rsidR="00C557F3" w:rsidRPr="00D31F9A" w:rsidRDefault="002F5441" w:rsidP="000132AE">
            <w:r w:rsidRPr="002F5441">
              <w:rPr>
                <w:rPrChange w:id="2650" w:author="vopatrilova" w:date="2018-11-21T13:37:00Z">
                  <w:rPr>
                    <w:i/>
                    <w:iCs/>
                    <w:color w:val="0000FF" w:themeColor="hyperlink"/>
                    <w:u w:val="single"/>
                  </w:rPr>
                </w:rPrChange>
              </w:rPr>
              <w:t>ADÁMEK, J. </w:t>
            </w:r>
            <w:r w:rsidRPr="002F5441">
              <w:rPr>
                <w:i/>
                <w:rPrChange w:id="2651" w:author="vopatrilova" w:date="2018-11-21T13:37:00Z">
                  <w:rPr>
                    <w:i/>
                    <w:iCs/>
                    <w:color w:val="0000FF" w:themeColor="hyperlink"/>
                    <w:u w:val="single"/>
                  </w:rPr>
                </w:rPrChange>
              </w:rPr>
              <w:t>Kódování a teorie informace</w:t>
            </w:r>
            <w:r w:rsidRPr="002F5441">
              <w:rPr>
                <w:rPrChange w:id="2652" w:author="vopatrilova" w:date="2018-11-21T13:37:00Z">
                  <w:rPr>
                    <w:i/>
                    <w:iCs/>
                    <w:color w:val="0000FF" w:themeColor="hyperlink"/>
                    <w:u w:val="single"/>
                  </w:rPr>
                </w:rPrChange>
              </w:rPr>
              <w:t>. ČVUT Praha, 1994.</w:t>
            </w:r>
          </w:p>
          <w:p w:rsidR="00C557F3" w:rsidRPr="00D31F9A" w:rsidRDefault="002F5441" w:rsidP="000132AE">
            <w:r w:rsidRPr="002F5441">
              <w:rPr>
                <w:rPrChange w:id="2653" w:author="vopatrilova" w:date="2018-11-21T13:37:00Z">
                  <w:rPr>
                    <w:i/>
                    <w:iCs/>
                    <w:color w:val="0000FF" w:themeColor="hyperlink"/>
                    <w:u w:val="single"/>
                  </w:rPr>
                </w:rPrChange>
              </w:rPr>
              <w:t>Studijní opory ve formátu PDF, strukturovaně podle témat přednášek</w:t>
            </w:r>
          </w:p>
          <w:p w:rsidR="002F5441" w:rsidRDefault="002F5441">
            <w:pPr>
              <w:rPr>
                <w:del w:id="2654" w:author="vopatrilova" w:date="2018-11-12T10:49:00Z"/>
              </w:rPr>
              <w:pPrChange w:id="2655" w:author="vopatrilova" w:date="2018-11-12T10:49:00Z">
                <w:pPr>
                  <w:jc w:val="both"/>
                </w:pPr>
              </w:pPrChange>
            </w:pPr>
            <w:r w:rsidRPr="002F5441">
              <w:rPr>
                <w:b/>
                <w:rPrChange w:id="2656" w:author="vopatrilova" w:date="2018-11-21T13:37:00Z">
                  <w:rPr>
                    <w:b/>
                    <w:i/>
                    <w:iCs/>
                    <w:color w:val="0000FF" w:themeColor="hyperlink"/>
                    <w:u w:val="single"/>
                  </w:rPr>
                </w:rPrChange>
              </w:rPr>
              <w:t>Doporučená literatura:</w:t>
            </w:r>
          </w:p>
          <w:p w:rsidR="002633EA" w:rsidRPr="00D31F9A" w:rsidRDefault="002633EA" w:rsidP="000132AE">
            <w:pPr>
              <w:rPr>
                <w:ins w:id="2657" w:author="vopatrilova" w:date="2018-11-12T10:49:00Z"/>
                <w:b/>
              </w:rPr>
            </w:pPr>
          </w:p>
          <w:p w:rsidR="002F5441" w:rsidRDefault="00B3232A">
            <w:pPr>
              <w:rPr>
                <w:ins w:id="2658" w:author="vopatrilova" w:date="2018-11-12T10:49:00Z"/>
              </w:rPr>
              <w:pPrChange w:id="2659" w:author="Jiří Vojtěšek" w:date="2018-11-24T21:28:00Z">
                <w:pPr>
                  <w:jc w:val="both"/>
                </w:pPr>
              </w:pPrChange>
            </w:pPr>
            <w:ins w:id="2660" w:author="vopatrilova" w:date="2018-11-12T10:49:00Z">
              <w:r w:rsidRPr="002F5441">
                <w:t>PROAKIS</w:t>
              </w:r>
              <w:r w:rsidR="002F5441" w:rsidRPr="002F5441">
                <w:rPr>
                  <w:rPrChange w:id="2661" w:author="vopatrilova" w:date="2018-11-21T13:37:00Z">
                    <w:rPr>
                      <w:i/>
                      <w:iCs/>
                      <w:color w:val="0000FF" w:themeColor="hyperlink"/>
                      <w:u w:val="single"/>
                    </w:rPr>
                  </w:rPrChange>
                </w:rPr>
                <w:t>, J.</w:t>
              </w:r>
            </w:ins>
            <w:ins w:id="2662" w:author="Jiří Vojtěšek" w:date="2018-11-24T21:27:00Z">
              <w:r>
                <w:t xml:space="preserve"> </w:t>
              </w:r>
            </w:ins>
            <w:ins w:id="2663" w:author="vopatrilova" w:date="2018-11-12T10:49:00Z">
              <w:r w:rsidR="002F5441" w:rsidRPr="002F5441">
                <w:rPr>
                  <w:rPrChange w:id="2664" w:author="vopatrilova" w:date="2018-11-21T13:37:00Z">
                    <w:rPr>
                      <w:i/>
                      <w:iCs/>
                      <w:color w:val="0000FF" w:themeColor="hyperlink"/>
                      <w:u w:val="single"/>
                    </w:rPr>
                  </w:rPrChange>
                </w:rPr>
                <w:t>G. </w:t>
              </w:r>
              <w:r w:rsidR="00602FE7">
                <w:rPr>
                  <w:i/>
                  <w:iCs/>
                </w:rPr>
                <w:t>Digital Communications</w:t>
              </w:r>
              <w:r w:rsidR="002F5441" w:rsidRPr="002F5441">
                <w:rPr>
                  <w:rPrChange w:id="2665" w:author="vopatrilova" w:date="2018-11-21T13:37:00Z">
                    <w:rPr>
                      <w:i/>
                      <w:iCs/>
                      <w:color w:val="0000FF" w:themeColor="hyperlink"/>
                      <w:u w:val="single"/>
                    </w:rPr>
                  </w:rPrChange>
                </w:rPr>
                <w:t>. McGraw-Hill, 1995.</w:t>
              </w:r>
            </w:ins>
          </w:p>
          <w:p w:rsidR="00D31F9A" w:rsidRPr="00D31F9A" w:rsidRDefault="00B3232A">
            <w:pPr>
              <w:rPr>
                <w:ins w:id="2666" w:author="vopatrilova" w:date="2018-11-21T13:37:00Z"/>
                <w:bCs/>
              </w:rPr>
              <w:pPrChange w:id="2667" w:author="Jiří Vojtěšek" w:date="2018-11-24T21:28:00Z">
                <w:pPr>
                  <w:ind w:left="1244" w:hanging="1244"/>
                  <w:jc w:val="both"/>
                </w:pPr>
              </w:pPrChange>
            </w:pPr>
            <w:ins w:id="2668" w:author="vopatrilova" w:date="2018-11-21T13:37:00Z">
              <w:r w:rsidRPr="002F5441">
                <w:rPr>
                  <w:bCs/>
                  <w:iCs/>
                </w:rPr>
                <w:t xml:space="preserve">RODDY </w:t>
              </w:r>
              <w:r w:rsidR="002F5441" w:rsidRPr="002F5441">
                <w:rPr>
                  <w:bCs/>
                  <w:iCs/>
                  <w:rPrChange w:id="2669" w:author="vopatrilova" w:date="2018-11-21T13:37:00Z">
                    <w:rPr>
                      <w:bCs/>
                      <w:i/>
                      <w:iCs/>
                      <w:color w:val="0000FF" w:themeColor="hyperlink"/>
                      <w:u w:val="single"/>
                    </w:rPr>
                  </w:rPrChange>
                </w:rPr>
                <w:t xml:space="preserve">D. </w:t>
              </w:r>
              <w:r w:rsidR="00602FE7">
                <w:rPr>
                  <w:bCs/>
                  <w:i/>
                  <w:iCs/>
                </w:rPr>
                <w:t>Satellite Communications.</w:t>
              </w:r>
              <w:r w:rsidR="002F5441" w:rsidRPr="002F5441">
                <w:rPr>
                  <w:bCs/>
                  <w:iCs/>
                  <w:rPrChange w:id="2670" w:author="vopatrilova" w:date="2018-11-21T13:37:00Z">
                    <w:rPr>
                      <w:bCs/>
                      <w:i/>
                      <w:iCs/>
                      <w:color w:val="0000FF" w:themeColor="hyperlink"/>
                      <w:u w:val="single"/>
                    </w:rPr>
                  </w:rPrChange>
                </w:rPr>
                <w:t xml:space="preserve"> 4th Edition. The McGraw-Hill Companies, Inc. 2006. ISBN 0-07-146298-8.</w:t>
              </w:r>
            </w:ins>
          </w:p>
          <w:p w:rsidR="00D31F9A" w:rsidRPr="00D31F9A" w:rsidRDefault="00B3232A">
            <w:pPr>
              <w:rPr>
                <w:ins w:id="2671" w:author="vopatrilova" w:date="2018-11-21T13:37:00Z"/>
              </w:rPr>
              <w:pPrChange w:id="2672" w:author="Jiří Vojtěšek" w:date="2018-11-24T21:28:00Z">
                <w:pPr>
                  <w:ind w:left="1244" w:hanging="1244"/>
                  <w:jc w:val="both"/>
                </w:pPr>
              </w:pPrChange>
            </w:pPr>
            <w:ins w:id="2673" w:author="vopatrilova" w:date="2018-11-21T13:37:00Z">
              <w:r w:rsidRPr="002F5441">
                <w:rPr>
                  <w:bCs/>
                </w:rPr>
                <w:t>ZURAWSKI</w:t>
              </w:r>
              <w:r w:rsidR="002F5441" w:rsidRPr="002F5441">
                <w:rPr>
                  <w:bCs/>
                  <w:rPrChange w:id="2674" w:author="vopatrilova" w:date="2018-11-21T13:37:00Z">
                    <w:rPr>
                      <w:bCs/>
                      <w:i/>
                      <w:iCs/>
                      <w:color w:val="0000FF" w:themeColor="hyperlink"/>
                      <w:u w:val="single"/>
                    </w:rPr>
                  </w:rPrChange>
                </w:rPr>
                <w:t xml:space="preserve">, R. </w:t>
              </w:r>
              <w:r w:rsidR="002F5441" w:rsidRPr="002F5441">
                <w:rPr>
                  <w:bCs/>
                  <w:i/>
                  <w:rPrChange w:id="2675" w:author="vopatrilova" w:date="2018-11-21T13:37:00Z">
                    <w:rPr>
                      <w:bCs/>
                      <w:i/>
                      <w:iCs/>
                      <w:color w:val="0000FF" w:themeColor="hyperlink"/>
                      <w:u w:val="single"/>
                    </w:rPr>
                  </w:rPrChange>
                </w:rPr>
                <w:t xml:space="preserve">Industrial Communication Technology Handbook. </w:t>
              </w:r>
              <w:r w:rsidR="002F5441" w:rsidRPr="002F5441">
                <w:rPr>
                  <w:bCs/>
                  <w:rPrChange w:id="2676" w:author="vopatrilova" w:date="2018-11-21T13:37:00Z">
                    <w:rPr>
                      <w:bCs/>
                      <w:i/>
                      <w:iCs/>
                      <w:color w:val="0000FF" w:themeColor="hyperlink"/>
                      <w:u w:val="single"/>
                    </w:rPr>
                  </w:rPrChange>
                </w:rPr>
                <w:t>2nd Edition. CRC Press. 2017. ISBN 9781351831376.</w:t>
              </w:r>
            </w:ins>
          </w:p>
          <w:p w:rsidR="00D31F9A" w:rsidRPr="00D31F9A" w:rsidDel="00B3232A" w:rsidRDefault="00D31F9A">
            <w:pPr>
              <w:rPr>
                <w:ins w:id="2677" w:author="vopatrilova" w:date="2018-11-21T13:37:00Z"/>
                <w:del w:id="2678" w:author="Jiří Vojtěšek" w:date="2018-11-24T21:28:00Z"/>
              </w:rPr>
              <w:pPrChange w:id="2679" w:author="Jiří Vojtěšek" w:date="2018-11-24T21:28:00Z">
                <w:pPr>
                  <w:ind w:left="578" w:hanging="1244"/>
                  <w:jc w:val="both"/>
                </w:pPr>
              </w:pPrChange>
            </w:pPr>
          </w:p>
          <w:p w:rsidR="002633EA" w:rsidRPr="00D31F9A" w:rsidDel="00B3232A" w:rsidRDefault="002633EA">
            <w:pPr>
              <w:rPr>
                <w:ins w:id="2680" w:author="vopatrilova" w:date="2018-11-12T10:49:00Z"/>
                <w:del w:id="2681" w:author="Jiří Vojtěšek" w:date="2018-11-24T21:28:00Z"/>
              </w:rPr>
              <w:pPrChange w:id="2682" w:author="Jiří Vojtěšek" w:date="2018-11-24T21:28:00Z">
                <w:pPr>
                  <w:jc w:val="both"/>
                </w:pPr>
              </w:pPrChange>
            </w:pPr>
          </w:p>
          <w:p w:rsidR="002633EA" w:rsidRPr="00D31F9A" w:rsidRDefault="002F5441">
            <w:pPr>
              <w:rPr>
                <w:ins w:id="2683" w:author="vopatrilova" w:date="2018-11-12T10:49:00Z"/>
              </w:rPr>
              <w:pPrChange w:id="2684" w:author="Jiří Vojtěšek" w:date="2018-11-24T21:28:00Z">
                <w:pPr>
                  <w:ind w:left="578" w:hanging="1244"/>
                  <w:jc w:val="both"/>
                </w:pPr>
              </w:pPrChange>
            </w:pPr>
            <w:ins w:id="2685" w:author="vopatrilova" w:date="2018-11-12T10:49:00Z">
              <w:del w:id="2686" w:author="Jiří Vojtěšek" w:date="2018-11-24T21:28:00Z">
                <w:r w:rsidRPr="002F5441" w:rsidDel="00B3232A">
                  <w:rPr>
                    <w:rPrChange w:id="2687" w:author="vopatrilova" w:date="2018-11-21T13:37:00Z">
                      <w:rPr>
                        <w:i/>
                        <w:iCs/>
                        <w:color w:val="0000FF" w:themeColor="hyperlink"/>
                        <w:u w:val="single"/>
                      </w:rPr>
                    </w:rPrChange>
                  </w:rPr>
                  <w:delText xml:space="preserve"> </w:delText>
                </w:r>
                <w:r w:rsidRPr="002F5441" w:rsidDel="00B3232A">
                  <w:rPr>
                    <w:bCs/>
                    <w:rPrChange w:id="2688" w:author="vopatrilova" w:date="2018-11-21T13:37:00Z">
                      <w:rPr>
                        <w:bCs/>
                        <w:i/>
                        <w:iCs/>
                        <w:color w:val="0000FF" w:themeColor="hyperlink"/>
                        <w:u w:val="single"/>
                      </w:rPr>
                    </w:rPrChange>
                  </w:rPr>
                  <w:delText xml:space="preserve">Smith, </w:delText>
                </w:r>
              </w:del>
            </w:ins>
            <w:ins w:id="2689" w:author="vopatrilova" w:date="2018-11-16T14:55:00Z">
              <w:r w:rsidR="00B3232A" w:rsidRPr="002F5441">
                <w:rPr>
                  <w:bCs/>
                </w:rPr>
                <w:t xml:space="preserve">SMITH </w:t>
              </w:r>
            </w:ins>
            <w:proofErr w:type="gramStart"/>
            <w:ins w:id="2690" w:author="vopatrilova" w:date="2018-11-12T10:49:00Z">
              <w:r w:rsidRPr="002F5441">
                <w:rPr>
                  <w:bCs/>
                  <w:rPrChange w:id="2691" w:author="vopatrilova" w:date="2018-11-21T13:37:00Z">
                    <w:rPr>
                      <w:bCs/>
                      <w:i/>
                      <w:iCs/>
                      <w:color w:val="0000FF" w:themeColor="hyperlink"/>
                      <w:u w:val="single"/>
                    </w:rPr>
                  </w:rPrChange>
                </w:rPr>
                <w:t>S.W.</w:t>
              </w:r>
              <w:proofErr w:type="gramEnd"/>
              <w:r w:rsidRPr="002F5441">
                <w:rPr>
                  <w:bCs/>
                  <w:rPrChange w:id="2692" w:author="vopatrilova" w:date="2018-11-21T13:37:00Z">
                    <w:rPr>
                      <w:bCs/>
                      <w:i/>
                      <w:iCs/>
                      <w:color w:val="0000FF" w:themeColor="hyperlink"/>
                      <w:u w:val="single"/>
                    </w:rPr>
                  </w:rPrChange>
                </w:rPr>
                <w:t xml:space="preserve">  </w:t>
              </w:r>
              <w:r w:rsidRPr="002F5441">
                <w:rPr>
                  <w:bCs/>
                  <w:i/>
                  <w:rPrChange w:id="2693" w:author="vopatrilova" w:date="2018-11-21T13:37:00Z">
                    <w:rPr>
                      <w:bCs/>
                      <w:i/>
                      <w:iCs/>
                      <w:color w:val="0000FF" w:themeColor="hyperlink"/>
                      <w:u w:val="single"/>
                    </w:rPr>
                  </w:rPrChange>
                </w:rPr>
                <w:t>The Scientist and Engineer's Guide to Digital Signal Processing.</w:t>
              </w:r>
              <w:r w:rsidRPr="002F5441">
                <w:rPr>
                  <w:bCs/>
                  <w:rPrChange w:id="2694" w:author="vopatrilova" w:date="2018-11-21T13:37:00Z">
                    <w:rPr>
                      <w:bCs/>
                      <w:i/>
                      <w:iCs/>
                      <w:color w:val="0000FF" w:themeColor="hyperlink"/>
                      <w:u w:val="single"/>
                    </w:rPr>
                  </w:rPrChange>
                </w:rPr>
                <w:t xml:space="preserve"> 2nd Edition. California</w:t>
              </w:r>
              <w:del w:id="2695" w:author="Jiří Vojtěšek" w:date="2018-11-24T21:28:00Z">
                <w:r w:rsidRPr="002F5441" w:rsidDel="00B3232A">
                  <w:rPr>
                    <w:bCs/>
                    <w:rPrChange w:id="2696" w:author="vopatrilova" w:date="2018-11-21T13:37:00Z">
                      <w:rPr>
                        <w:bCs/>
                        <w:i/>
                        <w:iCs/>
                        <w:color w:val="0000FF" w:themeColor="hyperlink"/>
                        <w:u w:val="single"/>
                      </w:rPr>
                    </w:rPrChange>
                  </w:rPr>
                  <w:delText xml:space="preserve">   </w:delText>
                </w:r>
              </w:del>
            </w:ins>
            <w:ins w:id="2697" w:author="Jiří Vojtěšek" w:date="2018-11-24T21:28:00Z">
              <w:r w:rsidR="00B3232A">
                <w:rPr>
                  <w:bCs/>
                </w:rPr>
                <w:t xml:space="preserve"> </w:t>
              </w:r>
            </w:ins>
            <w:ins w:id="2698" w:author="vopatrilova" w:date="2018-11-12T10:49:00Z">
              <w:del w:id="2699" w:author="Jiří Vojtěšek" w:date="2018-11-24T21:28:00Z">
                <w:r w:rsidRPr="002F5441" w:rsidDel="00B3232A">
                  <w:rPr>
                    <w:bCs/>
                    <w:rPrChange w:id="2700" w:author="vopatrilova" w:date="2018-11-21T13:37:00Z">
                      <w:rPr>
                        <w:bCs/>
                        <w:i/>
                        <w:iCs/>
                        <w:color w:val="0000FF" w:themeColor="hyperlink"/>
                        <w:u w:val="single"/>
                      </w:rPr>
                    </w:rPrChange>
                  </w:rPr>
                  <w:delText xml:space="preserve">     </w:delText>
                </w:r>
              </w:del>
              <w:r w:rsidRPr="002F5441">
                <w:rPr>
                  <w:bCs/>
                  <w:rPrChange w:id="2701" w:author="vopatrilova" w:date="2018-11-21T13:37:00Z">
                    <w:rPr>
                      <w:bCs/>
                      <w:i/>
                      <w:iCs/>
                      <w:color w:val="0000FF" w:themeColor="hyperlink"/>
                      <w:u w:val="single"/>
                    </w:rPr>
                  </w:rPrChange>
                </w:rPr>
                <w:t>Technical</w:t>
              </w:r>
            </w:ins>
            <w:ins w:id="2702" w:author="vopatrilova" w:date="2018-11-22T12:48:00Z">
              <w:r w:rsidR="009A2C94">
                <w:rPr>
                  <w:bCs/>
                </w:rPr>
                <w:t xml:space="preserve"> </w:t>
              </w:r>
            </w:ins>
            <w:ins w:id="2703" w:author="vopatrilova" w:date="2018-11-12T10:49:00Z">
              <w:r w:rsidRPr="002F5441">
                <w:rPr>
                  <w:bCs/>
                  <w:rPrChange w:id="2704" w:author="vopatrilova" w:date="2018-11-21T13:37:00Z">
                    <w:rPr>
                      <w:bCs/>
                      <w:i/>
                      <w:iCs/>
                      <w:color w:val="0000FF" w:themeColor="hyperlink"/>
                      <w:u w:val="single"/>
                    </w:rPr>
                  </w:rPrChange>
                </w:rPr>
                <w:t>Publishing San Diego, California, 1999. ISBN 0-9660176-6-8 electronic</w:t>
              </w:r>
            </w:ins>
          </w:p>
          <w:p w:rsidR="00C557F3" w:rsidRPr="00D31F9A" w:rsidDel="002633EA" w:rsidRDefault="002F5441">
            <w:pPr>
              <w:rPr>
                <w:del w:id="2705" w:author="vopatrilova" w:date="2018-11-12T10:49:00Z"/>
              </w:rPr>
            </w:pPr>
            <w:del w:id="2706" w:author="vopatrilova" w:date="2018-11-12T10:49:00Z">
              <w:r w:rsidRPr="002F5441">
                <w:rPr>
                  <w:rPrChange w:id="2707" w:author="vopatrilova" w:date="2018-11-21T13:37:00Z">
                    <w:rPr>
                      <w:i/>
                      <w:iCs/>
                      <w:color w:val="0000FF" w:themeColor="hyperlink"/>
                      <w:u w:val="single"/>
                    </w:rPr>
                  </w:rPrChange>
                </w:rPr>
                <w:delText>PROAKIS, J.G. </w:delText>
              </w:r>
              <w:r w:rsidRPr="002F5441">
                <w:rPr>
                  <w:i/>
                  <w:rPrChange w:id="2708" w:author="vopatrilova" w:date="2018-11-21T13:37:00Z">
                    <w:rPr>
                      <w:i/>
                      <w:iCs/>
                      <w:color w:val="0000FF" w:themeColor="hyperlink"/>
                      <w:u w:val="single"/>
                    </w:rPr>
                  </w:rPrChange>
                </w:rPr>
                <w:delText>Digital Communications</w:delText>
              </w:r>
              <w:r w:rsidRPr="002F5441">
                <w:rPr>
                  <w:rPrChange w:id="2709" w:author="vopatrilova" w:date="2018-11-21T13:37:00Z">
                    <w:rPr>
                      <w:i/>
                      <w:iCs/>
                      <w:color w:val="0000FF" w:themeColor="hyperlink"/>
                      <w:u w:val="single"/>
                    </w:rPr>
                  </w:rPrChange>
                </w:rPr>
                <w:delText>. McGraw-Hill, 1995.</w:delText>
              </w:r>
            </w:del>
          </w:p>
          <w:p w:rsidR="00C557F3" w:rsidRPr="00D31F9A" w:rsidDel="002633EA" w:rsidRDefault="002F5441">
            <w:pPr>
              <w:rPr>
                <w:del w:id="2710" w:author="vopatrilova" w:date="2018-11-12T10:49:00Z"/>
              </w:rPr>
            </w:pPr>
            <w:del w:id="2711" w:author="vopatrilova" w:date="2018-11-12T10:49:00Z">
              <w:r w:rsidRPr="002F5441">
                <w:rPr>
                  <w:rPrChange w:id="2712" w:author="vopatrilova" w:date="2018-11-21T13:37:00Z">
                    <w:rPr>
                      <w:i/>
                      <w:iCs/>
                      <w:color w:val="0000FF" w:themeColor="hyperlink"/>
                      <w:u w:val="single"/>
                    </w:rPr>
                  </w:rPrChange>
                </w:rPr>
                <w:delText>LYNN,P.A.,FUERST,W. </w:delText>
              </w:r>
              <w:r w:rsidRPr="002F5441">
                <w:rPr>
                  <w:i/>
                  <w:rPrChange w:id="2713" w:author="vopatrilova" w:date="2018-11-21T13:37:00Z">
                    <w:rPr>
                      <w:i/>
                      <w:iCs/>
                      <w:color w:val="0000FF" w:themeColor="hyperlink"/>
                      <w:u w:val="single"/>
                    </w:rPr>
                  </w:rPrChange>
                </w:rPr>
                <w:delText>Introductory digital signal processing</w:delText>
              </w:r>
              <w:r w:rsidRPr="002F5441">
                <w:rPr>
                  <w:rPrChange w:id="2714" w:author="vopatrilova" w:date="2018-11-21T13:37:00Z">
                    <w:rPr>
                      <w:i/>
                      <w:iCs/>
                      <w:color w:val="0000FF" w:themeColor="hyperlink"/>
                      <w:u w:val="single"/>
                    </w:rPr>
                  </w:rPrChange>
                </w:rPr>
                <w:delText>. John Wiley and Sons, 1989.</w:delText>
              </w:r>
            </w:del>
          </w:p>
          <w:p w:rsidR="00C557F3" w:rsidRPr="00D31F9A" w:rsidRDefault="002F5441">
            <w:r w:rsidRPr="002F5441">
              <w:rPr>
                <w:rPrChange w:id="2715" w:author="vopatrilova" w:date="2018-11-21T13:37:00Z">
                  <w:rPr>
                    <w:i/>
                    <w:iCs/>
                    <w:color w:val="0000FF" w:themeColor="hyperlink"/>
                    <w:u w:val="single"/>
                  </w:rPr>
                </w:rPrChange>
              </w:rPr>
              <w:t>Laboratorní komunikační soupravy pro experimenty s přenosem a úpravou signálu pro běžná přenosová média.</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20</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775"/>
        </w:trPr>
        <w:tc>
          <w:tcPr>
            <w:tcW w:w="9855" w:type="dxa"/>
            <w:gridSpan w:val="8"/>
          </w:tcPr>
          <w:p w:rsidR="00C557F3" w:rsidRPr="00C557F3" w:rsidRDefault="00C557F3" w:rsidP="000132AE">
            <w:pPr>
              <w:jc w:val="both"/>
            </w:pPr>
            <w:r w:rsidRPr="00C557F3">
              <w:lastRenderedPageBreak/>
              <w:t>Vyučující pravidelně vypisuje a zveřejňuje pro studenty konzultace v trvání minimálně 2h/týden. V rámci těchto konzultací mají studenti možnost se podrobněji seznámit s probíranou látkou, případně prodiskutovat nejasnosti. Dále mohou studenti komunikovat s vyučujícím pomocí e-mailu a LMS Moodle.</w:t>
            </w:r>
          </w:p>
        </w:tc>
      </w:tr>
    </w:tbl>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63"/>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716" w:author="vopatrilova" w:date="2018-11-17T11:32:00Z">
              <w:r w:rsidR="002F5441" w:rsidRPr="002F5441">
                <w:rPr>
                  <w:rStyle w:val="Odkazintenzivn"/>
                  <w:rPrChange w:id="2717" w:author="vopatrilova" w:date="2018-11-17T11:32:00Z">
                    <w:rPr>
                      <w:b/>
                      <w:i/>
                      <w:iCs/>
                      <w:color w:val="0000FF" w:themeColor="hyperlink"/>
                      <w:u w:val="single"/>
                    </w:rPr>
                  </w:rPrChange>
                </w:rPr>
                <w:t>Abecední seznam</w:t>
              </w:r>
            </w:ins>
            <w:del w:id="2718"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2719" w:name="zakladyPodnikatelstvi"/>
            <w:r w:rsidRPr="00C557F3">
              <w:t>Základy podnikatelství</w:t>
            </w:r>
            <w:bookmarkEnd w:id="2719"/>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 xml:space="preserve">Povinný </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2/LS</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24p + 12s</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r w:rsidRPr="00C557F3">
              <w:t>42</w:t>
            </w: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2</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Klasifikovaný 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Pásemná i ústní forma</w:t>
            </w:r>
          </w:p>
          <w:p w:rsidR="00C557F3" w:rsidRPr="00C557F3" w:rsidRDefault="00C557F3" w:rsidP="000132AE">
            <w:pPr>
              <w:jc w:val="both"/>
            </w:pPr>
            <w:r w:rsidRPr="00C557F3">
              <w:t xml:space="preserve">1. Povinná a aktivní účast na jednotlivých cvičeních (80% účast na cvičení).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všech zadaných úloh v průběhu semestru. </w:t>
            </w:r>
          </w:p>
          <w:p w:rsidR="00C557F3" w:rsidRPr="00C557F3" w:rsidRDefault="00C557F3" w:rsidP="000132AE">
            <w:pPr>
              <w:jc w:val="both"/>
            </w:pPr>
            <w:r w:rsidRPr="00C557F3">
              <w:t>4. Prokázání úspěšného zvládnutí probírané tématiky při ústním pohovoru s vyučujícím.</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Ing. Petr Novák,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Garant se podílí na přednášení v rozsahu 50 %, dále stanovuje koncepci seminářů a dohlíží na jejich jednotné vedení.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554"/>
        </w:trPr>
        <w:tc>
          <w:tcPr>
            <w:tcW w:w="9855" w:type="dxa"/>
            <w:gridSpan w:val="8"/>
            <w:tcBorders>
              <w:top w:val="nil"/>
            </w:tcBorders>
          </w:tcPr>
          <w:p w:rsidR="00C557F3" w:rsidRPr="00C557F3" w:rsidRDefault="00F45492" w:rsidP="00F45492">
            <w:pPr>
              <w:jc w:val="both"/>
            </w:pPr>
            <w:r>
              <w:t>Ing. Petr Novák, Ph.D. (</w:t>
            </w:r>
            <w:r w:rsidR="00C13805">
              <w:t xml:space="preserve">přednášky </w:t>
            </w:r>
            <w:r>
              <w:t>100 %)</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rPr>
                <w:b/>
              </w:rPr>
            </w:pPr>
            <w:r w:rsidRPr="00C557F3">
              <w:rPr>
                <w:b/>
              </w:rPr>
              <w:t>Cíl předmětu</w:t>
            </w:r>
          </w:p>
          <w:p w:rsidR="00C557F3" w:rsidRPr="00C557F3" w:rsidRDefault="00C557F3" w:rsidP="000132AE">
            <w:pPr>
              <w:jc w:val="both"/>
            </w:pPr>
            <w:r w:rsidRPr="00C557F3">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rsidR="00C557F3" w:rsidRPr="00C557F3" w:rsidRDefault="00C557F3" w:rsidP="000132AE">
            <w:pPr>
              <w:jc w:val="both"/>
            </w:pPr>
            <w:r w:rsidRPr="00C557F3">
              <w:rPr>
                <w:b/>
              </w:rPr>
              <w:t>Témata:</w:t>
            </w:r>
          </w:p>
          <w:p w:rsidR="00C557F3" w:rsidRPr="00C557F3" w:rsidDel="004421E3" w:rsidRDefault="00C557F3" w:rsidP="00C557F3">
            <w:pPr>
              <w:pStyle w:val="Odstavecseseznamem"/>
              <w:numPr>
                <w:ilvl w:val="0"/>
                <w:numId w:val="40"/>
              </w:numPr>
              <w:spacing w:line="240" w:lineRule="auto"/>
              <w:rPr>
                <w:del w:id="2720" w:author="vopatrilova" w:date="2018-11-14T14:44:00Z"/>
                <w:rFonts w:cs="Times New Roman"/>
              </w:rPr>
            </w:pPr>
            <w:r w:rsidRPr="00C557F3">
              <w:rPr>
                <w:rFonts w:cs="Times New Roman"/>
              </w:rPr>
              <w:t>Úvod do podnikání, podnikatelské prostředí</w:t>
            </w:r>
            <w:ins w:id="2721" w:author="vopatrilova" w:date="2018-11-14T14:44:00Z">
              <w:r w:rsidR="004421E3">
                <w:rPr>
                  <w:rFonts w:cs="Times New Roman"/>
                </w:rPr>
                <w:t xml:space="preserve">. </w:t>
              </w:r>
            </w:ins>
          </w:p>
          <w:p w:rsidR="0068756A" w:rsidRPr="00AC1900" w:rsidRDefault="002F5441">
            <w:pPr>
              <w:pStyle w:val="Odstavecseseznamem"/>
              <w:numPr>
                <w:ilvl w:val="0"/>
                <w:numId w:val="40"/>
              </w:numPr>
              <w:spacing w:line="240" w:lineRule="auto"/>
              <w:rPr>
                <w:rFonts w:cs="Times New Roman"/>
              </w:rPr>
            </w:pPr>
            <w:r w:rsidRPr="002F5441">
              <w:rPr>
                <w:rFonts w:cs="Times New Roman"/>
                <w:rPrChange w:id="2722" w:author="vopatrilova" w:date="2018-11-14T14:44:00Z">
                  <w:rPr>
                    <w:i/>
                    <w:iCs/>
                    <w:color w:val="0000FF" w:themeColor="hyperlink"/>
                    <w:u w:val="single"/>
                  </w:rPr>
                </w:rPrChange>
              </w:rPr>
              <w:t>Právní aspekty podnikání a právní formy podnikání v ČR</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Živnostenské právo</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Životní cyklus podniku, vznik a zánik podniku</w:t>
            </w:r>
          </w:p>
          <w:p w:rsidR="00C557F3" w:rsidRPr="00C557F3" w:rsidDel="004421E3" w:rsidRDefault="00C557F3" w:rsidP="00C557F3">
            <w:pPr>
              <w:pStyle w:val="Odstavecseseznamem"/>
              <w:numPr>
                <w:ilvl w:val="0"/>
                <w:numId w:val="40"/>
              </w:numPr>
              <w:spacing w:line="240" w:lineRule="auto"/>
              <w:rPr>
                <w:del w:id="2723" w:author="vopatrilova" w:date="2018-11-14T14:44:00Z"/>
                <w:rFonts w:cs="Times New Roman"/>
              </w:rPr>
            </w:pPr>
            <w:r w:rsidRPr="00C557F3">
              <w:rPr>
                <w:rFonts w:cs="Times New Roman"/>
              </w:rPr>
              <w:t>Založení fyzické a právnické osoby</w:t>
            </w:r>
            <w:ins w:id="2724" w:author="vopatrilova" w:date="2018-11-14T14:44:00Z">
              <w:r w:rsidR="004421E3">
                <w:rPr>
                  <w:rFonts w:cs="Times New Roman"/>
                </w:rPr>
                <w:t xml:space="preserve">. </w:t>
              </w:r>
            </w:ins>
          </w:p>
          <w:p w:rsidR="0068756A" w:rsidRPr="00AC1900" w:rsidRDefault="002F5441">
            <w:pPr>
              <w:pStyle w:val="Odstavecseseznamem"/>
              <w:numPr>
                <w:ilvl w:val="0"/>
                <w:numId w:val="40"/>
              </w:numPr>
              <w:spacing w:line="240" w:lineRule="auto"/>
              <w:rPr>
                <w:rFonts w:cs="Times New Roman"/>
              </w:rPr>
            </w:pPr>
            <w:r w:rsidRPr="002F5441">
              <w:rPr>
                <w:rFonts w:cs="Times New Roman"/>
                <w:rPrChange w:id="2725" w:author="vopatrilova" w:date="2018-11-14T14:44:00Z">
                  <w:rPr>
                    <w:i/>
                    <w:iCs/>
                    <w:color w:val="0000FF" w:themeColor="hyperlink"/>
                    <w:u w:val="single"/>
                  </w:rPr>
                </w:rPrChange>
              </w:rPr>
              <w:t>Podpora podnikání</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Základy ekonomiky podniku</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Řízení nákladů, výnosů  a výsledku hospodaření</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Majetková a kapitálová struktura podniku</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 xml:space="preserve">Základy financí a finančního řízení v podniku </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Daňové aspekty v podnikání</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Tvorba podnikatelského plánu</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Bankovní soustava a pojišťovny v České republice</w:t>
            </w:r>
          </w:p>
          <w:p w:rsidR="00C557F3" w:rsidRPr="00C557F3" w:rsidRDefault="00C557F3" w:rsidP="00C557F3">
            <w:pPr>
              <w:pStyle w:val="Odstavecseseznamem"/>
              <w:numPr>
                <w:ilvl w:val="0"/>
                <w:numId w:val="40"/>
              </w:numPr>
              <w:spacing w:line="240" w:lineRule="auto"/>
              <w:rPr>
                <w:rFonts w:cs="Times New Roman"/>
              </w:rPr>
            </w:pPr>
            <w:r w:rsidRPr="00C557F3">
              <w:rPr>
                <w:rFonts w:cs="Times New Roman"/>
              </w:rPr>
              <w:t>Zápočtový týden, opravné písemné práce</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D31F9A" w:rsidRDefault="002F5441" w:rsidP="000132AE">
            <w:pPr>
              <w:jc w:val="both"/>
              <w:rPr>
                <w:b/>
                <w:sz w:val="19"/>
                <w:szCs w:val="19"/>
              </w:rPr>
            </w:pPr>
            <w:r w:rsidRPr="002F5441">
              <w:rPr>
                <w:b/>
                <w:sz w:val="19"/>
                <w:szCs w:val="19"/>
                <w:rPrChange w:id="2726" w:author="vopatrilova" w:date="2018-11-21T13:37:00Z">
                  <w:rPr>
                    <w:b/>
                    <w:i/>
                    <w:iCs/>
                    <w:color w:val="0000FF" w:themeColor="hyperlink"/>
                    <w:sz w:val="19"/>
                    <w:szCs w:val="19"/>
                    <w:u w:val="single"/>
                  </w:rPr>
                </w:rPrChange>
              </w:rPr>
              <w:t>Povinná literatura</w:t>
            </w:r>
          </w:p>
          <w:p w:rsidR="00C557F3" w:rsidRPr="00D31F9A" w:rsidRDefault="002F5441" w:rsidP="000132AE">
            <w:pPr>
              <w:jc w:val="both"/>
            </w:pPr>
            <w:r w:rsidRPr="002F5441">
              <w:rPr>
                <w:rPrChange w:id="2727" w:author="vopatrilova" w:date="2018-11-21T13:37:00Z">
                  <w:rPr>
                    <w:i/>
                    <w:iCs/>
                    <w:color w:val="0000FF" w:themeColor="hyperlink"/>
                    <w:u w:val="single"/>
                  </w:rPr>
                </w:rPrChange>
              </w:rPr>
              <w:t xml:space="preserve">MARTINOVIČOVÁ, D., M. KONEČNÝ a J. VAVŘINA. </w:t>
            </w:r>
            <w:r w:rsidR="00602FE7">
              <w:rPr>
                <w:i/>
                <w:iCs/>
              </w:rPr>
              <w:t>Úvod do podnikové ekonomiky</w:t>
            </w:r>
            <w:r w:rsidRPr="002F5441">
              <w:rPr>
                <w:rPrChange w:id="2728" w:author="vopatrilova" w:date="2018-11-21T13:37:00Z">
                  <w:rPr>
                    <w:i/>
                    <w:iCs/>
                    <w:color w:val="0000FF" w:themeColor="hyperlink"/>
                    <w:u w:val="single"/>
                  </w:rPr>
                </w:rPrChange>
              </w:rPr>
              <w:t xml:space="preserve">. Praha: Grada, 2014, 208 s. Expert. </w:t>
            </w:r>
          </w:p>
          <w:p w:rsidR="00C557F3" w:rsidRPr="00D31F9A" w:rsidRDefault="002F5441" w:rsidP="000132AE">
            <w:pPr>
              <w:jc w:val="both"/>
            </w:pPr>
            <w:r w:rsidRPr="002F5441">
              <w:rPr>
                <w:rPrChange w:id="2729" w:author="vopatrilova" w:date="2018-11-21T13:37:00Z">
                  <w:rPr>
                    <w:i/>
                    <w:iCs/>
                    <w:color w:val="0000FF" w:themeColor="hyperlink"/>
                    <w:u w:val="single"/>
                  </w:rPr>
                </w:rPrChange>
              </w:rPr>
              <w:t xml:space="preserve">SYNEK, M., E. KISLINGEROVÁ, a kolektiv. </w:t>
            </w:r>
            <w:r w:rsidRPr="002F5441">
              <w:rPr>
                <w:i/>
                <w:rPrChange w:id="2730" w:author="vopatrilova" w:date="2018-11-21T13:37:00Z">
                  <w:rPr>
                    <w:i/>
                    <w:iCs/>
                    <w:color w:val="0000FF" w:themeColor="hyperlink"/>
                    <w:u w:val="single"/>
                  </w:rPr>
                </w:rPrChange>
              </w:rPr>
              <w:t xml:space="preserve">Podniková ekonomika. </w:t>
            </w:r>
            <w:r w:rsidRPr="002F5441">
              <w:rPr>
                <w:rPrChange w:id="2731" w:author="vopatrilova" w:date="2018-11-21T13:37:00Z">
                  <w:rPr>
                    <w:i/>
                    <w:iCs/>
                    <w:color w:val="0000FF" w:themeColor="hyperlink"/>
                    <w:u w:val="single"/>
                  </w:rPr>
                </w:rPrChange>
              </w:rPr>
              <w:t xml:space="preserve">6. přepracované a doplněné vydání. Praha: C. H. Beck, 2015. </w:t>
            </w:r>
          </w:p>
          <w:p w:rsidR="00C557F3" w:rsidRPr="00D31F9A" w:rsidRDefault="002F5441" w:rsidP="000132AE">
            <w:pPr>
              <w:jc w:val="both"/>
            </w:pPr>
            <w:r w:rsidRPr="002F5441">
              <w:rPr>
                <w:rPrChange w:id="2732" w:author="vopatrilova" w:date="2018-11-21T13:37:00Z">
                  <w:rPr>
                    <w:i/>
                    <w:iCs/>
                    <w:color w:val="0000FF" w:themeColor="hyperlink"/>
                    <w:u w:val="single"/>
                  </w:rPr>
                </w:rPrChange>
              </w:rPr>
              <w:t xml:space="preserve">SYNEK, M. a kolektiv. </w:t>
            </w:r>
            <w:r w:rsidRPr="002F5441">
              <w:rPr>
                <w:i/>
                <w:rPrChange w:id="2733" w:author="vopatrilova" w:date="2018-11-21T13:37:00Z">
                  <w:rPr>
                    <w:i/>
                    <w:iCs/>
                    <w:color w:val="0000FF" w:themeColor="hyperlink"/>
                    <w:u w:val="single"/>
                  </w:rPr>
                </w:rPrChange>
              </w:rPr>
              <w:t xml:space="preserve">Manažerská ekonomika. </w:t>
            </w:r>
            <w:r w:rsidRPr="002F5441">
              <w:rPr>
                <w:rPrChange w:id="2734" w:author="vopatrilova" w:date="2018-11-21T13:37:00Z">
                  <w:rPr>
                    <w:i/>
                    <w:iCs/>
                    <w:color w:val="0000FF" w:themeColor="hyperlink"/>
                    <w:u w:val="single"/>
                  </w:rPr>
                </w:rPrChange>
              </w:rPr>
              <w:t xml:space="preserve">5. aktualizované a doplněné vydání. Praha: Grada, 2011. </w:t>
            </w:r>
          </w:p>
          <w:p w:rsidR="00C557F3" w:rsidRPr="00D31F9A" w:rsidRDefault="002F5441" w:rsidP="000132AE">
            <w:pPr>
              <w:jc w:val="both"/>
            </w:pPr>
            <w:r w:rsidRPr="002F5441">
              <w:rPr>
                <w:rPrChange w:id="2735" w:author="vopatrilova" w:date="2018-11-21T13:37:00Z">
                  <w:rPr>
                    <w:i/>
                    <w:iCs/>
                    <w:color w:val="0000FF" w:themeColor="hyperlink"/>
                    <w:u w:val="single"/>
                  </w:rPr>
                </w:rPrChange>
              </w:rPr>
              <w:t xml:space="preserve">VEBER, J., J. SRPOVÁ, a kolektiv. </w:t>
            </w:r>
            <w:r w:rsidRPr="002F5441">
              <w:rPr>
                <w:i/>
                <w:rPrChange w:id="2736" w:author="vopatrilova" w:date="2018-11-21T13:37:00Z">
                  <w:rPr>
                    <w:i/>
                    <w:iCs/>
                    <w:color w:val="0000FF" w:themeColor="hyperlink"/>
                    <w:u w:val="single"/>
                  </w:rPr>
                </w:rPrChange>
              </w:rPr>
              <w:t xml:space="preserve">Podnikání malé a střední firmy. </w:t>
            </w:r>
            <w:r w:rsidRPr="002F5441">
              <w:rPr>
                <w:rPrChange w:id="2737" w:author="vopatrilova" w:date="2018-11-21T13:37:00Z">
                  <w:rPr>
                    <w:i/>
                    <w:iCs/>
                    <w:color w:val="0000FF" w:themeColor="hyperlink"/>
                    <w:u w:val="single"/>
                  </w:rPr>
                </w:rPrChange>
              </w:rPr>
              <w:t>3. aktualizované a doplněné vydání. Praha: Grada, 2012.</w:t>
            </w:r>
          </w:p>
          <w:p w:rsidR="00C557F3" w:rsidRPr="00D31F9A" w:rsidRDefault="002F5441" w:rsidP="000132AE">
            <w:pPr>
              <w:jc w:val="both"/>
            </w:pPr>
            <w:r w:rsidRPr="002F5441">
              <w:rPr>
                <w:rPrChange w:id="2738" w:author="vopatrilova" w:date="2018-11-21T13:37:00Z">
                  <w:rPr>
                    <w:i/>
                    <w:iCs/>
                    <w:color w:val="0000FF" w:themeColor="hyperlink"/>
                    <w:u w:val="single"/>
                  </w:rPr>
                </w:rPrChange>
              </w:rPr>
              <w:t xml:space="preserve">VOCHOZKA, Marek a Petr MULAČ. </w:t>
            </w:r>
            <w:r w:rsidR="00602FE7">
              <w:rPr>
                <w:i/>
                <w:iCs/>
              </w:rPr>
              <w:t xml:space="preserve">Podniková ekonomika. </w:t>
            </w:r>
            <w:r w:rsidRPr="002F5441">
              <w:rPr>
                <w:rPrChange w:id="2739" w:author="vopatrilova" w:date="2018-11-21T13:37:00Z">
                  <w:rPr>
                    <w:i/>
                    <w:iCs/>
                    <w:color w:val="0000FF" w:themeColor="hyperlink"/>
                    <w:u w:val="single"/>
                  </w:rPr>
                </w:rPrChange>
              </w:rPr>
              <w:t>1. vyd. Praha: Grada, 2012, 570 s.</w:t>
            </w:r>
          </w:p>
          <w:p w:rsidR="00C557F3" w:rsidRPr="00D31F9A" w:rsidRDefault="002F5441" w:rsidP="000132AE">
            <w:pPr>
              <w:jc w:val="both"/>
              <w:rPr>
                <w:sz w:val="19"/>
                <w:szCs w:val="19"/>
              </w:rPr>
            </w:pPr>
            <w:r w:rsidRPr="002F5441">
              <w:rPr>
                <w:rPrChange w:id="2740" w:author="vopatrilova" w:date="2018-11-21T13:37:00Z">
                  <w:rPr>
                    <w:i/>
                    <w:iCs/>
                    <w:color w:val="0000FF" w:themeColor="hyperlink"/>
                    <w:u w:val="single"/>
                  </w:rPr>
                </w:rPrChange>
              </w:rPr>
              <w:t>Zákon č. 455/1991 Sb., o živnostenském podnikání v platném znění</w:t>
            </w:r>
          </w:p>
          <w:p w:rsidR="00C557F3" w:rsidRPr="00D31F9A" w:rsidRDefault="00C557F3" w:rsidP="000132AE">
            <w:pPr>
              <w:jc w:val="both"/>
              <w:rPr>
                <w:b/>
                <w:sz w:val="19"/>
                <w:szCs w:val="19"/>
              </w:rPr>
            </w:pPr>
          </w:p>
          <w:p w:rsidR="00C557F3" w:rsidRPr="00D31F9A" w:rsidRDefault="002F5441" w:rsidP="000132AE">
            <w:pPr>
              <w:jc w:val="both"/>
              <w:rPr>
                <w:b/>
                <w:sz w:val="19"/>
                <w:szCs w:val="19"/>
              </w:rPr>
            </w:pPr>
            <w:r w:rsidRPr="002F5441">
              <w:rPr>
                <w:b/>
                <w:sz w:val="19"/>
                <w:szCs w:val="19"/>
                <w:rPrChange w:id="2741" w:author="vopatrilova" w:date="2018-11-21T13:37:00Z">
                  <w:rPr>
                    <w:b/>
                    <w:i/>
                    <w:iCs/>
                    <w:color w:val="0000FF" w:themeColor="hyperlink"/>
                    <w:sz w:val="19"/>
                    <w:szCs w:val="19"/>
                    <w:u w:val="single"/>
                  </w:rPr>
                </w:rPrChange>
              </w:rPr>
              <w:t>Doporučená literatura</w:t>
            </w:r>
          </w:p>
          <w:p w:rsidR="00C557F3" w:rsidRPr="00D31F9A" w:rsidRDefault="002F5441" w:rsidP="000132AE">
            <w:pPr>
              <w:jc w:val="both"/>
            </w:pPr>
            <w:r w:rsidRPr="002F5441">
              <w:rPr>
                <w:rPrChange w:id="2742" w:author="vopatrilova" w:date="2018-11-21T13:37:00Z">
                  <w:rPr>
                    <w:i/>
                    <w:iCs/>
                    <w:color w:val="0000FF" w:themeColor="hyperlink"/>
                    <w:u w:val="single"/>
                  </w:rPr>
                </w:rPrChange>
              </w:rPr>
              <w:t xml:space="preserve">KATZ, J. A. a A. C. CORBETT. </w:t>
            </w:r>
            <w:r w:rsidRPr="00B3232A">
              <w:rPr>
                <w:i/>
                <w:rPrChange w:id="2743" w:author="Jiří Vojtěšek" w:date="2018-11-24T21:28:00Z">
                  <w:rPr>
                    <w:i/>
                    <w:iCs/>
                    <w:color w:val="0000FF" w:themeColor="hyperlink"/>
                    <w:u w:val="single"/>
                  </w:rPr>
                </w:rPrChange>
              </w:rPr>
              <w:t>Models of start-up thinking and action: theoretical, empirical, and pedagogical approaches.</w:t>
            </w:r>
            <w:r w:rsidRPr="002F5441">
              <w:rPr>
                <w:rPrChange w:id="2744" w:author="vopatrilova" w:date="2018-11-21T13:37:00Z">
                  <w:rPr>
                    <w:i/>
                    <w:iCs/>
                    <w:color w:val="0000FF" w:themeColor="hyperlink"/>
                    <w:u w:val="single"/>
                  </w:rPr>
                </w:rPrChange>
              </w:rPr>
              <w:t xml:space="preserve"> Bingley: Emerald, 2016, xvii, 282. Advances in entrepreneurship, firm emergence and growth. ISBN 978-1-78635-486-0.</w:t>
            </w:r>
          </w:p>
          <w:p w:rsidR="00C557F3" w:rsidRPr="00D31F9A" w:rsidRDefault="002F5441" w:rsidP="000132AE">
            <w:pPr>
              <w:jc w:val="both"/>
            </w:pPr>
            <w:r w:rsidRPr="002F5441">
              <w:rPr>
                <w:rPrChange w:id="2745" w:author="vopatrilova" w:date="2018-11-21T13:37:00Z">
                  <w:rPr>
                    <w:i/>
                    <w:iCs/>
                    <w:color w:val="0000FF" w:themeColor="hyperlink"/>
                    <w:u w:val="single"/>
                  </w:rPr>
                </w:rPrChange>
              </w:rPr>
              <w:t xml:space="preserve">JANATKA, F. </w:t>
            </w:r>
            <w:r w:rsidR="00602FE7">
              <w:rPr>
                <w:i/>
                <w:iCs/>
              </w:rPr>
              <w:t>Podnikání v globalizovaném světě</w:t>
            </w:r>
            <w:r w:rsidRPr="002F5441">
              <w:rPr>
                <w:rPrChange w:id="2746" w:author="vopatrilova" w:date="2018-11-21T13:37:00Z">
                  <w:rPr>
                    <w:i/>
                    <w:iCs/>
                    <w:color w:val="0000FF" w:themeColor="hyperlink"/>
                    <w:u w:val="single"/>
                  </w:rPr>
                </w:rPrChange>
              </w:rPr>
              <w:t>. Praha: Wolters Kluwer, 2017, 336 s.</w:t>
            </w:r>
          </w:p>
          <w:p w:rsidR="00C557F3" w:rsidRPr="00D31F9A" w:rsidRDefault="002F5441" w:rsidP="000132AE">
            <w:pPr>
              <w:jc w:val="both"/>
            </w:pPr>
            <w:r w:rsidRPr="002F5441">
              <w:rPr>
                <w:rPrChange w:id="2747" w:author="vopatrilova" w:date="2018-11-21T13:37:00Z">
                  <w:rPr>
                    <w:i/>
                    <w:iCs/>
                    <w:color w:val="0000FF" w:themeColor="hyperlink"/>
                    <w:u w:val="single"/>
                  </w:rPr>
                </w:rPrChange>
              </w:rPr>
              <w:t xml:space="preserve">JOHN, V. </w:t>
            </w:r>
            <w:r w:rsidR="00602FE7">
              <w:rPr>
                <w:i/>
                <w:iCs/>
              </w:rPr>
              <w:t xml:space="preserve">How to run a business without risk: the truth revealed about business </w:t>
            </w:r>
            <w:proofErr w:type="gramStart"/>
            <w:r w:rsidR="00602FE7">
              <w:rPr>
                <w:i/>
                <w:iCs/>
              </w:rPr>
              <w:t>risk : ten</w:t>
            </w:r>
            <w:proofErr w:type="gramEnd"/>
            <w:r w:rsidR="00602FE7">
              <w:rPr>
                <w:i/>
                <w:iCs/>
              </w:rPr>
              <w:t xml:space="preserve"> interviews with experienced entrepreneurs and advisors</w:t>
            </w:r>
            <w:r w:rsidRPr="002F5441">
              <w:rPr>
                <w:rPrChange w:id="2748" w:author="vopatrilova" w:date="2018-11-21T13:37:00Z">
                  <w:rPr>
                    <w:i/>
                    <w:iCs/>
                    <w:color w:val="0000FF" w:themeColor="hyperlink"/>
                    <w:u w:val="single"/>
                  </w:rPr>
                </w:rPrChange>
              </w:rPr>
              <w:t>. London: Meriglobe Business Academy, 2017, 247 s. ISBN 978-1-911511-14-4.</w:t>
            </w:r>
          </w:p>
          <w:p w:rsidR="00C557F3" w:rsidRPr="00D31F9A" w:rsidRDefault="002F5441" w:rsidP="000132AE">
            <w:pPr>
              <w:jc w:val="both"/>
            </w:pPr>
            <w:r w:rsidRPr="002F5441">
              <w:rPr>
                <w:rPrChange w:id="2749" w:author="vopatrilova" w:date="2018-11-21T13:37:00Z">
                  <w:rPr>
                    <w:i/>
                    <w:iCs/>
                    <w:color w:val="0000FF" w:themeColor="hyperlink"/>
                    <w:u w:val="single"/>
                  </w:rPr>
                </w:rPrChange>
              </w:rPr>
              <w:t xml:space="preserve">VÁCHAL, J. a M. VOCHOZKA. </w:t>
            </w:r>
            <w:r w:rsidR="00602FE7">
              <w:rPr>
                <w:i/>
                <w:iCs/>
              </w:rPr>
              <w:t>Podnikové řízení</w:t>
            </w:r>
            <w:r w:rsidRPr="002F5441">
              <w:rPr>
                <w:rPrChange w:id="2750" w:author="vopatrilova" w:date="2018-11-21T13:37:00Z">
                  <w:rPr>
                    <w:i/>
                    <w:iCs/>
                    <w:color w:val="0000FF" w:themeColor="hyperlink"/>
                    <w:u w:val="single"/>
                  </w:rPr>
                </w:rPrChange>
              </w:rPr>
              <w:t xml:space="preserve">. Praha: Grada, 2013, 685 s. </w:t>
            </w:r>
          </w:p>
          <w:p w:rsidR="00C557F3" w:rsidRPr="00D31F9A" w:rsidRDefault="002F5441" w:rsidP="000132AE">
            <w:pPr>
              <w:jc w:val="both"/>
            </w:pPr>
            <w:r w:rsidRPr="002F5441">
              <w:rPr>
                <w:rPrChange w:id="2751" w:author="vopatrilova" w:date="2018-11-21T13:37:00Z">
                  <w:rPr>
                    <w:i/>
                    <w:iCs/>
                    <w:color w:val="0000FF" w:themeColor="hyperlink"/>
                    <w:u w:val="single"/>
                  </w:rPr>
                </w:rPrChange>
              </w:rPr>
              <w:lastRenderedPageBreak/>
              <w:t xml:space="preserve">WÖHE, G., a E. KISLINGEROVÁ. </w:t>
            </w:r>
            <w:r w:rsidRPr="002F5441">
              <w:rPr>
                <w:i/>
                <w:rPrChange w:id="2752" w:author="vopatrilova" w:date="2018-11-21T13:37:00Z">
                  <w:rPr>
                    <w:i/>
                    <w:iCs/>
                    <w:color w:val="0000FF" w:themeColor="hyperlink"/>
                    <w:u w:val="single"/>
                  </w:rPr>
                </w:rPrChange>
              </w:rPr>
              <w:t xml:space="preserve">Úvod do podnikového hospodářství. </w:t>
            </w:r>
            <w:r w:rsidRPr="002F5441">
              <w:rPr>
                <w:rPrChange w:id="2753" w:author="vopatrilova" w:date="2018-11-21T13:37:00Z">
                  <w:rPr>
                    <w:i/>
                    <w:iCs/>
                    <w:color w:val="0000FF" w:themeColor="hyperlink"/>
                    <w:u w:val="single"/>
                  </w:rPr>
                </w:rPrChange>
              </w:rPr>
              <w:t xml:space="preserve">2. přepracované a doplněné vydání. Praha: C. H. Beck, 2007. </w:t>
            </w:r>
          </w:p>
          <w:p w:rsidR="00C557F3" w:rsidRPr="00D31F9A" w:rsidRDefault="002F5441" w:rsidP="000132AE">
            <w:pPr>
              <w:jc w:val="both"/>
            </w:pPr>
            <w:r w:rsidRPr="002F5441">
              <w:rPr>
                <w:rPrChange w:id="2754" w:author="vopatrilova" w:date="2018-11-21T13:37:00Z">
                  <w:rPr>
                    <w:i/>
                    <w:iCs/>
                    <w:color w:val="0000FF" w:themeColor="hyperlink"/>
                    <w:u w:val="single"/>
                  </w:rPr>
                </w:rPrChange>
              </w:rPr>
              <w:t>Zákon č. 89/2012 Sb., Občanský zákoník v platném znění</w:t>
            </w:r>
          </w:p>
          <w:p w:rsidR="00C557F3" w:rsidRPr="00D31F9A" w:rsidRDefault="002F5441" w:rsidP="000132AE">
            <w:pPr>
              <w:jc w:val="both"/>
              <w:rPr>
                <w:sz w:val="19"/>
                <w:szCs w:val="19"/>
              </w:rPr>
            </w:pPr>
            <w:r w:rsidRPr="002F5441">
              <w:rPr>
                <w:rPrChange w:id="2755" w:author="vopatrilova" w:date="2018-11-21T13:37:00Z">
                  <w:rPr>
                    <w:i/>
                    <w:iCs/>
                    <w:color w:val="0000FF" w:themeColor="hyperlink"/>
                    <w:u w:val="single"/>
                  </w:rPr>
                </w:rPrChange>
              </w:rPr>
              <w:t>Zákon č. 90/2012 Sb., Zákon o obchodních společnostech a družstvech (zákon o obchodních korporacích) v platném znění</w:t>
            </w:r>
          </w:p>
          <w:p w:rsidR="00C557F3" w:rsidRPr="00D31F9A" w:rsidRDefault="00C557F3" w:rsidP="000132AE">
            <w:pPr>
              <w:jc w:val="both"/>
            </w:pP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lastRenderedPageBreak/>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both"/>
            </w:pPr>
            <w:r w:rsidRPr="00C557F3">
              <w:t>12</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595"/>
        </w:trPr>
        <w:tc>
          <w:tcPr>
            <w:tcW w:w="9855" w:type="dxa"/>
            <w:gridSpan w:val="8"/>
          </w:tcPr>
          <w:p w:rsidR="00C557F3" w:rsidRPr="00C557F3" w:rsidRDefault="00C557F3" w:rsidP="000132AE">
            <w:pPr>
              <w:jc w:val="both"/>
            </w:pPr>
            <w:r w:rsidRPr="00C557F3">
              <w:rPr>
                <w:szCs w:val="22"/>
              </w:rPr>
              <w:t>Vyučující mají trvale vypsány a zveřejněny konzultace minimálně 2h/týden v rámci kterých mají možnosti konzultovat podrobněji probíranou látku. Dále mohou studenti komunikovat s vyučujícím pomocí e-mailu a LMS Moodle.</w:t>
            </w:r>
          </w:p>
        </w:tc>
      </w:tr>
    </w:tbl>
    <w:p w:rsidR="00C557F3" w:rsidRPr="00C557F3" w:rsidRDefault="00C557F3" w:rsidP="00C557F3">
      <w:pPr>
        <w:spacing w:after="160" w:line="259" w:lineRule="auto"/>
      </w:pPr>
    </w:p>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61"/>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756" w:author="vopatrilova" w:date="2018-11-17T11:32:00Z">
              <w:r w:rsidR="002F5441" w:rsidRPr="002F5441">
                <w:rPr>
                  <w:rStyle w:val="Odkazintenzivn"/>
                  <w:rPrChange w:id="2757" w:author="vopatrilova" w:date="2018-11-17T11:32:00Z">
                    <w:rPr>
                      <w:b/>
                      <w:i/>
                      <w:iCs/>
                      <w:color w:val="0000FF" w:themeColor="hyperlink"/>
                      <w:u w:val="single"/>
                    </w:rPr>
                  </w:rPrChange>
                </w:rPr>
                <w:t>Abecední seznam</w:t>
              </w:r>
            </w:ins>
            <w:del w:id="2758"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2759" w:name="zakladyPrvniPomoci"/>
            <w:r w:rsidRPr="00C557F3">
              <w:t>Základy první pomoci</w:t>
            </w:r>
            <w:bookmarkEnd w:id="2759"/>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3p+4c</w:t>
            </w:r>
            <w:ins w:id="2760" w:author="vopatrilova" w:date="2018-11-14T14:45:00Z">
              <w:r w:rsidR="004421E3">
                <w:t xml:space="preserve"> celkem za semestr</w:t>
              </w:r>
            </w:ins>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1</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 xml:space="preserve">Povinná a aktivní účast na výuce. </w:t>
            </w:r>
          </w:p>
          <w:p w:rsidR="00C557F3" w:rsidRPr="00C557F3" w:rsidRDefault="00C557F3" w:rsidP="000132AE">
            <w:pPr>
              <w:jc w:val="both"/>
            </w:pP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MUDr. Niko Burget</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 přednášky a 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MUDr. Niko Burget (přednášky 100%)</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2183"/>
        </w:trPr>
        <w:tc>
          <w:tcPr>
            <w:tcW w:w="9855" w:type="dxa"/>
            <w:gridSpan w:val="8"/>
            <w:tcBorders>
              <w:top w:val="nil"/>
              <w:bottom w:val="single" w:sz="12" w:space="0" w:color="auto"/>
            </w:tcBorders>
          </w:tcPr>
          <w:p w:rsidR="00C557F3" w:rsidRPr="00C557F3" w:rsidRDefault="00C557F3" w:rsidP="000132AE">
            <w:pPr>
              <w:rPr>
                <w:sz w:val="22"/>
              </w:rPr>
            </w:pPr>
            <w:r w:rsidRPr="00C557F3">
              <w:rPr>
                <w:sz w:val="22"/>
              </w:rPr>
              <w:t>Kurz je plánován v rozsahu 7 hod./semestr s následujícím obsahem:</w:t>
            </w:r>
          </w:p>
          <w:p w:rsidR="00C557F3" w:rsidRPr="00C557F3" w:rsidRDefault="00C557F3" w:rsidP="000132AE">
            <w:pPr>
              <w:rPr>
                <w:sz w:val="22"/>
              </w:rPr>
            </w:pPr>
            <w:r w:rsidRPr="00C557F3">
              <w:rPr>
                <w:sz w:val="22"/>
              </w:rPr>
              <w:t>V teoretické části se přednáší zásady poskytování první pomoci, legislativa, přivolání RZP, základy resuscitace, diagnostika zástavy oběhu a dechu, zhodnocení poruchy vědomí, pravidla provádění nepřímé srdeční masáže, včetně ovládání AED, umělého dýchání, diagnostika a terapie tepenného krvácení, transport a polohování raněných. Ve speciální části se probírá aplikace první pomoci v konkrétních případech – infarkt myokardu, cévní mozková příhoda, popáleniny, omrzliny, poleptání, úrazy elektrickým proudem, zlomeniny, šokové stavy, diabetes mellitus a epilepsie. V praktické části výuky se studenti naučí zhodnotit oběh, dýchání a stav vědomí postiženého, praktické provádění nepřímé srdeční masáže a umělého dýchání na figurínách, ovládání externích defibrilátorů a obvazovou techniku.</w:t>
            </w:r>
            <w:ins w:id="2761" w:author="vopatrilova" w:date="2018-11-14T14:45:00Z">
              <w:r w:rsidR="004421E3">
                <w:rPr>
                  <w:sz w:val="22"/>
                </w:rPr>
                <w:t xml:space="preserve"> </w:t>
              </w:r>
            </w:ins>
            <w:r w:rsidRPr="00C557F3">
              <w:rPr>
                <w:sz w:val="22"/>
              </w:rPr>
              <w:t>Zápočtový týden, opravné písemné práce.</w:t>
            </w:r>
          </w:p>
          <w:p w:rsidR="00C557F3" w:rsidRPr="00C557F3" w:rsidRDefault="00C557F3" w:rsidP="000132AE">
            <w:pPr>
              <w:jc w:val="both"/>
            </w:pP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557F3" w:rsidRDefault="00C557F3" w:rsidP="000132AE">
            <w:pPr>
              <w:jc w:val="both"/>
            </w:pPr>
            <w:r w:rsidRPr="00C557F3">
              <w:rPr>
                <w:bCs/>
              </w:rPr>
              <w:t>Nedefinuje se.</w:t>
            </w:r>
          </w:p>
          <w:p w:rsidR="00C557F3" w:rsidRPr="00C557F3" w:rsidRDefault="00C557F3" w:rsidP="000132AE">
            <w:pPr>
              <w:jc w:val="both"/>
            </w:pP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7</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1373"/>
        </w:trPr>
        <w:tc>
          <w:tcPr>
            <w:tcW w:w="9855" w:type="dxa"/>
            <w:gridSpan w:val="8"/>
          </w:tcPr>
          <w:p w:rsidR="00C557F3" w:rsidRPr="00C557F3" w:rsidRDefault="00C557F3" w:rsidP="000132AE">
            <w:pPr>
              <w:jc w:val="both"/>
            </w:pPr>
            <w:r w:rsidRPr="00C557F3">
              <w:rPr>
                <w:szCs w:val="22"/>
              </w:rPr>
              <w:t>Vyučující mají trvale vypsány a zveřejněny konzultace minimálně 2h/týden v rámci kterých mají možnosti konzultovat podrobněji probíranou látku. Dále mohou studenti komunikovat s vyučujícím pomocí e-mailu.</w:t>
            </w:r>
            <w:r w:rsidRPr="00C557F3">
              <w:rPr>
                <w:sz w:val="18"/>
              </w:rPr>
              <w:t xml:space="preserve"> </w:t>
            </w:r>
          </w:p>
        </w:tc>
      </w:tr>
    </w:tbl>
    <w:p w:rsidR="00C557F3" w:rsidRPr="00C557F3" w:rsidRDefault="00C557F3" w:rsidP="00C557F3">
      <w:pPr>
        <w:spacing w:after="160" w:line="259" w:lineRule="auto"/>
      </w:pPr>
    </w:p>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336"/>
              </w:tabs>
              <w:jc w:val="both"/>
              <w:rPr>
                <w:b/>
                <w:sz w:val="28"/>
              </w:rPr>
            </w:pPr>
            <w:r w:rsidRPr="00C557F3">
              <w:lastRenderedPageBreak/>
              <w:br w:type="page"/>
            </w:r>
            <w:r w:rsidRPr="00C557F3">
              <w:rPr>
                <w:b/>
                <w:sz w:val="28"/>
              </w:rPr>
              <w:t>B-III – Charakteristika studijního předmětu</w:t>
            </w:r>
            <w:r w:rsidRPr="00C557F3">
              <w:rPr>
                <w:b/>
                <w:sz w:val="28"/>
              </w:rPr>
              <w:tab/>
            </w:r>
            <w:r w:rsidR="00757911">
              <w:fldChar w:fldCharType="begin"/>
            </w:r>
            <w:r w:rsidR="00757911">
              <w:instrText xml:space="preserve"> REF aaSeznamB \h  \* MERGEFORMAT </w:instrText>
            </w:r>
            <w:r w:rsidR="00757911">
              <w:fldChar w:fldCharType="separate"/>
            </w:r>
            <w:ins w:id="2762" w:author="vopatrilova" w:date="2018-11-17T11:32:00Z">
              <w:r w:rsidR="002F5441" w:rsidRPr="002F5441">
                <w:rPr>
                  <w:rStyle w:val="Odkazintenzivn"/>
                  <w:rPrChange w:id="2763" w:author="vopatrilova" w:date="2018-11-17T11:32:00Z">
                    <w:rPr>
                      <w:b/>
                      <w:i/>
                      <w:iCs/>
                      <w:color w:val="0000FF" w:themeColor="hyperlink"/>
                      <w:u w:val="single"/>
                    </w:rPr>
                  </w:rPrChange>
                </w:rPr>
                <w:t>Abecední seznam</w:t>
              </w:r>
            </w:ins>
            <w:del w:id="2764" w:author="vopatrilova" w:date="2018-11-12T10:19:00Z">
              <w:r w:rsidR="00606ACA" w:rsidRPr="00606ACA" w:rsidDel="002515BC">
                <w:rPr>
                  <w:rStyle w:val="Odkazintenzivn"/>
                </w:rPr>
                <w:delText>Abecední seznam</w:delText>
              </w:r>
            </w:del>
            <w:r w:rsidR="0075791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977522" w:rsidRDefault="00C557F3">
            <w:pPr>
              <w:jc w:val="both"/>
            </w:pPr>
            <w:bookmarkStart w:id="2765" w:name="zpracovaniSignalu"/>
            <w:r w:rsidRPr="00C557F3">
              <w:t>Zpracování signálů</w:t>
            </w:r>
            <w:bookmarkEnd w:id="2765"/>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7C0A83" w:rsidRDefault="00C557F3">
            <w:pPr>
              <w:jc w:val="both"/>
            </w:pPr>
            <w:r w:rsidRPr="00C557F3">
              <w:t xml:space="preserve">Povinný </w:t>
            </w:r>
            <w:del w:id="2766" w:author="vopatrilova" w:date="2018-11-09T10:33:00Z">
              <w:r w:rsidRPr="00C557F3" w:rsidDel="001A454C">
                <w:delText>PZ</w:delText>
              </w:r>
            </w:del>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1/L</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28p+14s</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4</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Klasifikovaný 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w:t>
            </w:r>
          </w:p>
          <w:p w:rsidR="00C557F3" w:rsidRPr="00C557F3" w:rsidRDefault="00C557F3" w:rsidP="000132AE">
            <w:pPr>
              <w:jc w:val="both"/>
            </w:pPr>
            <w:r w:rsidRPr="00C557F3">
              <w:t>seminář</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Písemná i ústní forma</w:t>
            </w:r>
          </w:p>
          <w:p w:rsidR="00C557F3" w:rsidRPr="00C557F3" w:rsidRDefault="00C557F3" w:rsidP="000132AE">
            <w:pPr>
              <w:jc w:val="both"/>
            </w:pPr>
            <w:r w:rsidRPr="00C557F3">
              <w:t xml:space="preserve">1. Povinná a aktivní účast na jednotlivých seminářích (80% účast na seminářích). </w:t>
            </w:r>
          </w:p>
          <w:p w:rsidR="00C557F3" w:rsidRPr="00C557F3" w:rsidRDefault="00C557F3" w:rsidP="000132AE">
            <w:pPr>
              <w:jc w:val="both"/>
            </w:pPr>
            <w:r w:rsidRPr="00C557F3">
              <w:t xml:space="preserve">2. Teoretické a praktické zvládnutí základní problematiky a jednotlivých témat. </w:t>
            </w:r>
          </w:p>
          <w:p w:rsidR="00C557F3" w:rsidRPr="00C557F3" w:rsidRDefault="00C557F3" w:rsidP="000132AE">
            <w:pPr>
              <w:jc w:val="both"/>
            </w:pPr>
            <w:r w:rsidRPr="00C557F3">
              <w:t xml:space="preserve">3. Úspěšné a samostatné vypracování všech zadaných úloh v průběhu semestru. </w:t>
            </w:r>
          </w:p>
          <w:p w:rsidR="00C557F3" w:rsidRPr="00C557F3" w:rsidRDefault="00C557F3" w:rsidP="000132AE">
            <w:pPr>
              <w:jc w:val="both"/>
            </w:pPr>
            <w:r w:rsidRPr="00C557F3">
              <w:t>4. Prokázání úspěšného zvládnutí probírané tématiky při ústním pohovoru s vyučujícím.</w:t>
            </w:r>
          </w:p>
        </w:tc>
      </w:tr>
      <w:tr w:rsidR="00C557F3" w:rsidRPr="00C557F3" w:rsidTr="000132AE">
        <w:trPr>
          <w:trHeight w:val="14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Ing. Marek Kubalčík,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přednášky, semináře</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Ing. Marek Kubalčík, Ph.D. (přednášky 100%)</w:t>
            </w:r>
          </w:p>
        </w:tc>
      </w:tr>
      <w:tr w:rsidR="00C557F3" w:rsidRPr="00C557F3" w:rsidTr="000132AE">
        <w:trPr>
          <w:trHeight w:val="76"/>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372"/>
        </w:trPr>
        <w:tc>
          <w:tcPr>
            <w:tcW w:w="9855" w:type="dxa"/>
            <w:gridSpan w:val="8"/>
            <w:tcBorders>
              <w:top w:val="nil"/>
              <w:bottom w:val="single" w:sz="12" w:space="0" w:color="auto"/>
            </w:tcBorders>
          </w:tcPr>
          <w:p w:rsidR="00C557F3" w:rsidRPr="00C557F3" w:rsidRDefault="00C557F3" w:rsidP="000132AE">
            <w:pPr>
              <w:jc w:val="both"/>
            </w:pPr>
            <w:r w:rsidRPr="00C557F3">
              <w:t>Cílem předmětu je seznámit studenty se základy analýzy a zpracování spojitých i číslicových signálů signálů. Důraz je kladen na popis spojitých a diskrétních signálů v časové i frekvenční oblasti. Vzorkování, kvantování a tvarování signálů. Fourierova transformace, Diskrétní Fourierova transformace (DFT), rychlá Fourierova transformace (FFT), Z-transformace. Číslicová filtrace, filtry s konečnou impulsní odezvou, filtry s nekonečnou impulsní odezvou. Popis číslicových filtrů a metody jejich návrhu. Popis a zpracování stochastických signálů.</w:t>
            </w:r>
          </w:p>
          <w:p w:rsidR="00C557F3" w:rsidRPr="00C557F3" w:rsidRDefault="00C557F3" w:rsidP="000132AE">
            <w:pPr>
              <w:jc w:val="both"/>
            </w:pPr>
            <w:r w:rsidRPr="00C557F3">
              <w:t>Témata:</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 xml:space="preserve">Pojem signál a model signálu, základní rozdělení signálů a signálových modelů </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Transformace nezávislé proměnné, exponenciální a sinusové signály.</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Modely signálů v časové oblasti, konvoluce.</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Popis spojitých signálů ve frekvenční oblasti, Fourierova Transformace.</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Vzorkování signálů, vzorkovací teorém, aliasing, rekonstrukce signálů, kvantování signálů.</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Popis číslicových signálů ve frekvenční oblasti, Diskretní Fourierova Transformace</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Váhování, algoritmy Rychlé Fourierovy Transformace</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 xml:space="preserve">Z-transformace, tvarování signálů </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 xml:space="preserve">Číslicové filtry FIR- matematické popisy, základní struktury. </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Číslicové filtry FIR- základní metody návrhu.</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Číslicové filtry IIR- matematické popisy, základní struktury.</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Analogové filtry.</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Číslicové filtry IIR- základní metody návrhu.</w:t>
            </w:r>
          </w:p>
          <w:p w:rsidR="00C557F3" w:rsidRPr="00C557F3" w:rsidRDefault="00C557F3" w:rsidP="00C557F3">
            <w:pPr>
              <w:pStyle w:val="Odstavecseseznamem"/>
              <w:numPr>
                <w:ilvl w:val="0"/>
                <w:numId w:val="41"/>
              </w:numPr>
              <w:spacing w:line="240" w:lineRule="auto"/>
              <w:rPr>
                <w:rFonts w:cs="Times New Roman"/>
              </w:rPr>
            </w:pPr>
            <w:r w:rsidRPr="00C557F3">
              <w:rPr>
                <w:rFonts w:cs="Times New Roman"/>
              </w:rPr>
              <w:t xml:space="preserve">Náhodné procesy a jejich charakteristiky. </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694"/>
        </w:trPr>
        <w:tc>
          <w:tcPr>
            <w:tcW w:w="9855" w:type="dxa"/>
            <w:gridSpan w:val="8"/>
            <w:tcBorders>
              <w:top w:val="nil"/>
            </w:tcBorders>
          </w:tcPr>
          <w:p w:rsidR="00C557F3" w:rsidRPr="00D31F9A" w:rsidRDefault="002F5441" w:rsidP="000132AE">
            <w:pPr>
              <w:jc w:val="both"/>
              <w:rPr>
                <w:b/>
              </w:rPr>
            </w:pPr>
            <w:r w:rsidRPr="002F5441">
              <w:rPr>
                <w:b/>
                <w:rPrChange w:id="2767" w:author="vopatrilova" w:date="2018-11-21T13:37:00Z">
                  <w:rPr>
                    <w:b/>
                    <w:i/>
                    <w:iCs/>
                    <w:color w:val="0000FF" w:themeColor="hyperlink"/>
                    <w:u w:val="single"/>
                  </w:rPr>
                </w:rPrChange>
              </w:rPr>
              <w:t>Povinná literatura:</w:t>
            </w:r>
          </w:p>
          <w:p w:rsidR="00C557F3" w:rsidRPr="00D31F9A" w:rsidRDefault="002F5441" w:rsidP="000132AE">
            <w:pPr>
              <w:jc w:val="both"/>
            </w:pPr>
            <w:r w:rsidRPr="002F5441">
              <w:rPr>
                <w:rPrChange w:id="2768" w:author="vopatrilova" w:date="2018-11-21T13:37:00Z">
                  <w:rPr>
                    <w:i/>
                    <w:iCs/>
                    <w:color w:val="0000FF" w:themeColor="hyperlink"/>
                    <w:u w:val="single"/>
                  </w:rPr>
                </w:rPrChange>
              </w:rPr>
              <w:t xml:space="preserve">JAN, J. </w:t>
            </w:r>
            <w:r w:rsidRPr="002F5441">
              <w:rPr>
                <w:i/>
                <w:rPrChange w:id="2769" w:author="vopatrilova" w:date="2018-11-21T13:37:00Z">
                  <w:rPr>
                    <w:i/>
                    <w:iCs/>
                    <w:color w:val="0000FF" w:themeColor="hyperlink"/>
                    <w:u w:val="single"/>
                  </w:rPr>
                </w:rPrChange>
              </w:rPr>
              <w:t>Číslicová filtrace, analýza a restaurace signálů</w:t>
            </w:r>
            <w:r w:rsidRPr="002F5441">
              <w:rPr>
                <w:rPrChange w:id="2770" w:author="vopatrilova" w:date="2018-11-21T13:37:00Z">
                  <w:rPr>
                    <w:i/>
                    <w:iCs/>
                    <w:color w:val="0000FF" w:themeColor="hyperlink"/>
                    <w:u w:val="single"/>
                  </w:rPr>
                </w:rPrChange>
              </w:rPr>
              <w:t xml:space="preserve">. </w:t>
            </w:r>
            <w:proofErr w:type="gramStart"/>
            <w:r w:rsidRPr="002F5441">
              <w:rPr>
                <w:rPrChange w:id="2771" w:author="vopatrilova" w:date="2018-11-21T13:37:00Z">
                  <w:rPr>
                    <w:i/>
                    <w:iCs/>
                    <w:color w:val="0000FF" w:themeColor="hyperlink"/>
                    <w:u w:val="single"/>
                  </w:rPr>
                </w:rPrChange>
              </w:rPr>
              <w:t>Brno : VUTIUM</w:t>
            </w:r>
            <w:proofErr w:type="gramEnd"/>
            <w:r w:rsidRPr="002F5441">
              <w:rPr>
                <w:rPrChange w:id="2772" w:author="vopatrilova" w:date="2018-11-21T13:37:00Z">
                  <w:rPr>
                    <w:i/>
                    <w:iCs/>
                    <w:color w:val="0000FF" w:themeColor="hyperlink"/>
                    <w:u w:val="single"/>
                  </w:rPr>
                </w:rPrChange>
              </w:rPr>
              <w:t xml:space="preserve">, 2002. ISBN 80-214-1558-4. </w:t>
            </w:r>
          </w:p>
          <w:p w:rsidR="00C557F3" w:rsidRPr="00D31F9A" w:rsidRDefault="002F5441" w:rsidP="000132AE">
            <w:pPr>
              <w:jc w:val="both"/>
            </w:pPr>
            <w:r w:rsidRPr="002F5441">
              <w:rPr>
                <w:bCs/>
                <w:rPrChange w:id="2773" w:author="vopatrilova" w:date="2018-11-21T13:37:00Z">
                  <w:rPr>
                    <w:bCs/>
                    <w:i/>
                    <w:iCs/>
                    <w:color w:val="0000FF" w:themeColor="hyperlink"/>
                    <w:u w:val="single"/>
                  </w:rPr>
                </w:rPrChange>
              </w:rPr>
              <w:t xml:space="preserve">ŠEBESTA V., SMÉKAL Z., </w:t>
            </w:r>
            <w:r w:rsidRPr="002F5441">
              <w:rPr>
                <w:bCs/>
                <w:i/>
                <w:rPrChange w:id="2774" w:author="vopatrilova" w:date="2018-11-21T13:37:00Z">
                  <w:rPr>
                    <w:bCs/>
                    <w:i/>
                    <w:iCs/>
                    <w:color w:val="0000FF" w:themeColor="hyperlink"/>
                    <w:u w:val="single"/>
                  </w:rPr>
                </w:rPrChange>
              </w:rPr>
              <w:t>Signály a soustavy</w:t>
            </w:r>
            <w:r w:rsidRPr="002F5441">
              <w:rPr>
                <w:bCs/>
                <w:rPrChange w:id="2775" w:author="vopatrilova" w:date="2018-11-21T13:37:00Z">
                  <w:rPr>
                    <w:bCs/>
                    <w:i/>
                    <w:iCs/>
                    <w:color w:val="0000FF" w:themeColor="hyperlink"/>
                    <w:u w:val="single"/>
                  </w:rPr>
                </w:rPrChange>
              </w:rPr>
              <w:t>, skripta FEKT VUT v Brně.</w:t>
            </w:r>
          </w:p>
          <w:p w:rsidR="00C557F3" w:rsidRPr="00D31F9A" w:rsidRDefault="002F5441" w:rsidP="000132AE">
            <w:pPr>
              <w:jc w:val="both"/>
            </w:pPr>
            <w:r w:rsidRPr="002F5441">
              <w:rPr>
                <w:rPrChange w:id="2776" w:author="vopatrilova" w:date="2018-11-21T13:37:00Z">
                  <w:rPr>
                    <w:i/>
                    <w:iCs/>
                    <w:color w:val="0000FF" w:themeColor="hyperlink"/>
                    <w:u w:val="single"/>
                  </w:rPr>
                </w:rPrChange>
              </w:rPr>
              <w:t xml:space="preserve">HLAVÁČ, V., SEDLÁČEK, M. </w:t>
            </w:r>
            <w:r w:rsidRPr="002F5441">
              <w:rPr>
                <w:i/>
                <w:rPrChange w:id="2777" w:author="vopatrilova" w:date="2018-11-21T13:37:00Z">
                  <w:rPr>
                    <w:i/>
                    <w:iCs/>
                    <w:color w:val="0000FF" w:themeColor="hyperlink"/>
                    <w:u w:val="single"/>
                  </w:rPr>
                </w:rPrChange>
              </w:rPr>
              <w:t>Zpracování signálů a obrazů</w:t>
            </w:r>
            <w:r w:rsidRPr="002F5441">
              <w:rPr>
                <w:rPrChange w:id="2778" w:author="vopatrilova" w:date="2018-11-21T13:37:00Z">
                  <w:rPr>
                    <w:i/>
                    <w:iCs/>
                    <w:color w:val="0000FF" w:themeColor="hyperlink"/>
                    <w:u w:val="single"/>
                  </w:rPr>
                </w:rPrChange>
              </w:rPr>
              <w:t xml:space="preserve">. </w:t>
            </w:r>
            <w:proofErr w:type="gramStart"/>
            <w:r w:rsidRPr="002F5441">
              <w:rPr>
                <w:rPrChange w:id="2779" w:author="vopatrilova" w:date="2018-11-21T13:37:00Z">
                  <w:rPr>
                    <w:i/>
                    <w:iCs/>
                    <w:color w:val="0000FF" w:themeColor="hyperlink"/>
                    <w:u w:val="single"/>
                  </w:rPr>
                </w:rPrChange>
              </w:rPr>
              <w:t>Praha : ČVUT</w:t>
            </w:r>
            <w:proofErr w:type="gramEnd"/>
            <w:r w:rsidRPr="002F5441">
              <w:rPr>
                <w:rPrChange w:id="2780" w:author="vopatrilova" w:date="2018-11-21T13:37:00Z">
                  <w:rPr>
                    <w:i/>
                    <w:iCs/>
                    <w:color w:val="0000FF" w:themeColor="hyperlink"/>
                    <w:u w:val="single"/>
                  </w:rPr>
                </w:rPrChange>
              </w:rPr>
              <w:t xml:space="preserve">, 2000. ISBN 80-01-02114-9. </w:t>
            </w:r>
          </w:p>
          <w:p w:rsidR="00C557F3" w:rsidRPr="00D31F9A" w:rsidRDefault="002F5441" w:rsidP="000132AE">
            <w:r w:rsidRPr="002F5441">
              <w:rPr>
                <w:rPrChange w:id="2781" w:author="vopatrilova" w:date="2018-11-21T13:37:00Z">
                  <w:rPr>
                    <w:i/>
                    <w:iCs/>
                    <w:color w:val="0000FF" w:themeColor="hyperlink"/>
                    <w:u w:val="single"/>
                  </w:rPr>
                </w:rPrChange>
              </w:rPr>
              <w:t xml:space="preserve">ZAPLATÍLEK K., DOŇAR B.: </w:t>
            </w:r>
            <w:r w:rsidRPr="002F5441">
              <w:rPr>
                <w:i/>
                <w:rPrChange w:id="2782" w:author="vopatrilova" w:date="2018-11-21T13:37:00Z">
                  <w:rPr>
                    <w:i/>
                    <w:iCs/>
                    <w:color w:val="0000FF" w:themeColor="hyperlink"/>
                    <w:u w:val="single"/>
                  </w:rPr>
                </w:rPrChange>
              </w:rPr>
              <w:t>Matlab, začínáme se signály</w:t>
            </w:r>
            <w:r w:rsidRPr="002F5441">
              <w:rPr>
                <w:rPrChange w:id="2783" w:author="vopatrilova" w:date="2018-11-21T13:37:00Z">
                  <w:rPr>
                    <w:i/>
                    <w:iCs/>
                    <w:color w:val="0000FF" w:themeColor="hyperlink"/>
                    <w:u w:val="single"/>
                  </w:rPr>
                </w:rPrChange>
              </w:rPr>
              <w:t xml:space="preserve">, </w:t>
            </w:r>
            <w:proofErr w:type="gramStart"/>
            <w:r w:rsidRPr="002F5441">
              <w:rPr>
                <w:rPrChange w:id="2784" w:author="vopatrilova" w:date="2018-11-21T13:37:00Z">
                  <w:rPr>
                    <w:i/>
                    <w:iCs/>
                    <w:color w:val="0000FF" w:themeColor="hyperlink"/>
                    <w:u w:val="single"/>
                  </w:rPr>
                </w:rPrChange>
              </w:rPr>
              <w:t>BEN,2006</w:t>
            </w:r>
            <w:proofErr w:type="gramEnd"/>
            <w:r w:rsidRPr="002F5441">
              <w:rPr>
                <w:rPrChange w:id="2785" w:author="vopatrilova" w:date="2018-11-21T13:37:00Z">
                  <w:rPr>
                    <w:i/>
                    <w:iCs/>
                    <w:color w:val="0000FF" w:themeColor="hyperlink"/>
                    <w:u w:val="single"/>
                  </w:rPr>
                </w:rPrChange>
              </w:rPr>
              <w:t>.</w:t>
            </w:r>
          </w:p>
          <w:p w:rsidR="00C557F3" w:rsidRPr="00D31F9A" w:rsidRDefault="002F5441" w:rsidP="000132AE">
            <w:r w:rsidRPr="002F5441">
              <w:rPr>
                <w:rPrChange w:id="2786" w:author="vopatrilova" w:date="2018-11-21T13:37:00Z">
                  <w:rPr>
                    <w:i/>
                    <w:iCs/>
                    <w:color w:val="0000FF" w:themeColor="hyperlink"/>
                    <w:u w:val="single"/>
                  </w:rPr>
                </w:rPrChange>
              </w:rPr>
              <w:t xml:space="preserve">VÍCH R., SMEJKAL Z.: </w:t>
            </w:r>
            <w:r w:rsidRPr="002F5441">
              <w:rPr>
                <w:i/>
                <w:rPrChange w:id="2787" w:author="vopatrilova" w:date="2018-11-21T13:37:00Z">
                  <w:rPr>
                    <w:i/>
                    <w:iCs/>
                    <w:color w:val="0000FF" w:themeColor="hyperlink"/>
                    <w:u w:val="single"/>
                  </w:rPr>
                </w:rPrChange>
              </w:rPr>
              <w:t>Číslicové filtry</w:t>
            </w:r>
            <w:r w:rsidRPr="002F5441">
              <w:rPr>
                <w:rPrChange w:id="2788" w:author="vopatrilova" w:date="2018-11-21T13:37:00Z">
                  <w:rPr>
                    <w:i/>
                    <w:iCs/>
                    <w:color w:val="0000FF" w:themeColor="hyperlink"/>
                    <w:u w:val="single"/>
                  </w:rPr>
                </w:rPrChange>
              </w:rPr>
              <w:t>, Academia, 2000.</w:t>
            </w:r>
          </w:p>
          <w:p w:rsidR="00C557F3" w:rsidRPr="00D31F9A" w:rsidRDefault="002F5441" w:rsidP="000132AE">
            <w:pPr>
              <w:jc w:val="both"/>
              <w:rPr>
                <w:b/>
              </w:rPr>
            </w:pPr>
            <w:r w:rsidRPr="002F5441">
              <w:rPr>
                <w:b/>
                <w:rPrChange w:id="2789" w:author="vopatrilova" w:date="2018-11-21T13:37:00Z">
                  <w:rPr>
                    <w:b/>
                    <w:i/>
                    <w:iCs/>
                    <w:color w:val="0000FF" w:themeColor="hyperlink"/>
                    <w:u w:val="single"/>
                  </w:rPr>
                </w:rPrChange>
              </w:rPr>
              <w:t>Doporučená literatura:</w:t>
            </w:r>
          </w:p>
          <w:p w:rsidR="00C557F3" w:rsidRPr="00D31F9A" w:rsidRDefault="002F5441" w:rsidP="000132AE">
            <w:r w:rsidRPr="002F5441">
              <w:rPr>
                <w:rPrChange w:id="2790" w:author="vopatrilova" w:date="2018-11-21T13:37:00Z">
                  <w:rPr>
                    <w:i/>
                    <w:iCs/>
                    <w:color w:val="0000FF" w:themeColor="hyperlink"/>
                    <w:u w:val="single"/>
                  </w:rPr>
                </w:rPrChange>
              </w:rPr>
              <w:t xml:space="preserve">DAVÍDEK V., LAIPERT M., VLČEK M.: </w:t>
            </w:r>
            <w:r w:rsidRPr="002F5441">
              <w:rPr>
                <w:i/>
                <w:rPrChange w:id="2791" w:author="vopatrilova" w:date="2018-11-21T13:37:00Z">
                  <w:rPr>
                    <w:i/>
                    <w:iCs/>
                    <w:color w:val="0000FF" w:themeColor="hyperlink"/>
                    <w:u w:val="single"/>
                  </w:rPr>
                </w:rPrChange>
              </w:rPr>
              <w:t>Analogové a číslicové filtry</w:t>
            </w:r>
            <w:r w:rsidRPr="002F5441">
              <w:rPr>
                <w:rPrChange w:id="2792" w:author="vopatrilova" w:date="2018-11-21T13:37:00Z">
                  <w:rPr>
                    <w:i/>
                    <w:iCs/>
                    <w:color w:val="0000FF" w:themeColor="hyperlink"/>
                    <w:u w:val="single"/>
                  </w:rPr>
                </w:rPrChange>
              </w:rPr>
              <w:t>, ČVUT, 20069.</w:t>
            </w:r>
          </w:p>
          <w:p w:rsidR="00C557F3" w:rsidRPr="00D31F9A" w:rsidRDefault="002F5441" w:rsidP="000132AE">
            <w:r w:rsidRPr="002F5441">
              <w:rPr>
                <w:rPrChange w:id="2793" w:author="vopatrilova" w:date="2018-11-21T13:37:00Z">
                  <w:rPr>
                    <w:i/>
                    <w:iCs/>
                    <w:color w:val="0000FF" w:themeColor="hyperlink"/>
                    <w:u w:val="single"/>
                  </w:rPr>
                </w:rPrChange>
              </w:rPr>
              <w:t xml:space="preserve">OPPENHEIM A., WILLSKY A.: </w:t>
            </w:r>
            <w:r w:rsidRPr="002F5441">
              <w:rPr>
                <w:i/>
                <w:rPrChange w:id="2794" w:author="vopatrilova" w:date="2018-11-21T13:37:00Z">
                  <w:rPr>
                    <w:i/>
                    <w:iCs/>
                    <w:color w:val="0000FF" w:themeColor="hyperlink"/>
                    <w:u w:val="single"/>
                  </w:rPr>
                </w:rPrChange>
              </w:rPr>
              <w:t>Signals and Systems</w:t>
            </w:r>
            <w:r w:rsidRPr="002F5441">
              <w:rPr>
                <w:rPrChange w:id="2795" w:author="vopatrilova" w:date="2018-11-21T13:37:00Z">
                  <w:rPr>
                    <w:i/>
                    <w:iCs/>
                    <w:color w:val="0000FF" w:themeColor="hyperlink"/>
                    <w:u w:val="single"/>
                  </w:rPr>
                </w:rPrChange>
              </w:rPr>
              <w:t xml:space="preserve">, </w:t>
            </w:r>
            <w:proofErr w:type="gramStart"/>
            <w:r w:rsidRPr="002F5441">
              <w:rPr>
                <w:rPrChange w:id="2796" w:author="vopatrilova" w:date="2018-11-21T13:37:00Z">
                  <w:rPr>
                    <w:i/>
                    <w:iCs/>
                    <w:color w:val="0000FF" w:themeColor="hyperlink"/>
                    <w:u w:val="single"/>
                  </w:rPr>
                </w:rPrChange>
              </w:rPr>
              <w:t>N.J.</w:t>
            </w:r>
            <w:proofErr w:type="gramEnd"/>
            <w:r w:rsidRPr="002F5441">
              <w:rPr>
                <w:rPrChange w:id="2797" w:author="vopatrilova" w:date="2018-11-21T13:37:00Z">
                  <w:rPr>
                    <w:i/>
                    <w:iCs/>
                    <w:color w:val="0000FF" w:themeColor="hyperlink"/>
                    <w:u w:val="single"/>
                  </w:rPr>
                </w:rPrChange>
              </w:rPr>
              <w:t xml:space="preserve"> USA: Prentice-Hall, Englewood Cliffs, 1997.</w:t>
            </w:r>
          </w:p>
          <w:p w:rsidR="00C557F3" w:rsidRPr="00D31F9A" w:rsidRDefault="002F5441" w:rsidP="000132AE">
            <w:r w:rsidRPr="002F5441">
              <w:rPr>
                <w:rPrChange w:id="2798" w:author="vopatrilova" w:date="2018-11-21T13:37:00Z">
                  <w:rPr>
                    <w:i/>
                    <w:iCs/>
                    <w:color w:val="0000FF" w:themeColor="hyperlink"/>
                    <w:u w:val="single"/>
                  </w:rPr>
                </w:rPrChange>
              </w:rPr>
              <w:t xml:space="preserve">ANTONIOU, A.: </w:t>
            </w:r>
            <w:r w:rsidRPr="002F5441">
              <w:rPr>
                <w:i/>
                <w:rPrChange w:id="2799" w:author="vopatrilova" w:date="2018-11-21T13:37:00Z">
                  <w:rPr>
                    <w:i/>
                    <w:iCs/>
                    <w:color w:val="0000FF" w:themeColor="hyperlink"/>
                    <w:u w:val="single"/>
                  </w:rPr>
                </w:rPrChange>
              </w:rPr>
              <w:t>Digital Filters, Analysis, Design and Applications</w:t>
            </w:r>
            <w:r w:rsidRPr="002F5441">
              <w:rPr>
                <w:rPrChange w:id="2800" w:author="vopatrilova" w:date="2018-11-21T13:37:00Z">
                  <w:rPr>
                    <w:i/>
                    <w:iCs/>
                    <w:color w:val="0000FF" w:themeColor="hyperlink"/>
                    <w:u w:val="single"/>
                  </w:rPr>
                </w:rPrChange>
              </w:rPr>
              <w:t>. 2nd ed. New York, NY: McGraw-Hill, 1993.</w:t>
            </w:r>
          </w:p>
          <w:p w:rsidR="00C557F3" w:rsidRPr="00D31F9A" w:rsidRDefault="002F5441" w:rsidP="000132AE">
            <w:pPr>
              <w:jc w:val="both"/>
            </w:pPr>
            <w:proofErr w:type="gramStart"/>
            <w:r w:rsidRPr="002F5441">
              <w:rPr>
                <w:rPrChange w:id="2801" w:author="vopatrilova" w:date="2018-11-21T13:37:00Z">
                  <w:rPr>
                    <w:i/>
                    <w:iCs/>
                    <w:color w:val="0000FF" w:themeColor="hyperlink"/>
                    <w:u w:val="single"/>
                  </w:rPr>
                </w:rPrChange>
              </w:rPr>
              <w:t>TAYLOR, F.J.</w:t>
            </w:r>
            <w:proofErr w:type="gramEnd"/>
            <w:r w:rsidRPr="002F5441">
              <w:rPr>
                <w:rPrChange w:id="2802" w:author="vopatrilova" w:date="2018-11-21T13:37:00Z">
                  <w:rPr>
                    <w:i/>
                    <w:iCs/>
                    <w:color w:val="0000FF" w:themeColor="hyperlink"/>
                    <w:u w:val="single"/>
                  </w:rPr>
                </w:rPrChange>
              </w:rPr>
              <w:t xml:space="preserve">: </w:t>
            </w:r>
            <w:r w:rsidRPr="002F5441">
              <w:rPr>
                <w:i/>
                <w:rPrChange w:id="2803" w:author="vopatrilova" w:date="2018-11-21T13:37:00Z">
                  <w:rPr>
                    <w:i/>
                    <w:iCs/>
                    <w:color w:val="0000FF" w:themeColor="hyperlink"/>
                    <w:u w:val="single"/>
                  </w:rPr>
                </w:rPrChange>
              </w:rPr>
              <w:t>Principles of Signals and Systems</w:t>
            </w:r>
            <w:r w:rsidRPr="002F5441">
              <w:rPr>
                <w:rPrChange w:id="2804" w:author="vopatrilova" w:date="2018-11-21T13:37:00Z">
                  <w:rPr>
                    <w:i/>
                    <w:iCs/>
                    <w:color w:val="0000FF" w:themeColor="hyperlink"/>
                    <w:u w:val="single"/>
                  </w:rPr>
                </w:rPrChange>
              </w:rPr>
              <w:t>. McGraw-Hill Series in Electrical and Computer Engineering. New York, NY: McGraw-Hill, 1994.</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r w:rsidRPr="00C557F3">
              <w:t>18</w:t>
            </w:r>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827"/>
        </w:trPr>
        <w:tc>
          <w:tcPr>
            <w:tcW w:w="9855" w:type="dxa"/>
            <w:gridSpan w:val="8"/>
          </w:tcPr>
          <w:p w:rsidR="00C557F3" w:rsidRPr="00C557F3" w:rsidRDefault="00C557F3" w:rsidP="000132AE">
            <w:pPr>
              <w:jc w:val="both"/>
            </w:pPr>
            <w:r w:rsidRPr="00C557F3">
              <w:t>Vyučující na FAI mají trvale vypsány a zveřejněny konzultace minimálně 2h/týden v rámci kterých mají možnosti konzultovat podrobněji probíranou látku. Dále mohou studenti komunikovat s vyučujícím pomocí e-mailu a LMS Moodle.</w:t>
            </w:r>
          </w:p>
        </w:tc>
      </w:tr>
    </w:tbl>
    <w:p w:rsidR="00C557F3" w:rsidRPr="00C557F3" w:rsidRDefault="00C557F3" w:rsidP="00C557F3">
      <w:pPr>
        <w:spacing w:after="160" w:line="259" w:lineRule="auto"/>
      </w:pPr>
    </w:p>
    <w:p w:rsidR="004D7F53" w:rsidRDefault="004D7F53">
      <w:pPr>
        <w:rPr>
          <w:ins w:id="2805" w:author="Jiří Vojtěšek" w:date="2018-11-26T14:33:00Z"/>
        </w:rPr>
      </w:pPr>
      <w:ins w:id="2806" w:author="Jiří Vojtěšek" w:date="2018-11-26T14:33:00Z">
        <w:r>
          <w:br w:type="page"/>
        </w:r>
      </w:ins>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9"/>
        <w:gridCol w:w="1070"/>
        <w:gridCol w:w="1058"/>
        <w:gridCol w:w="4820"/>
      </w:tblGrid>
      <w:tr w:rsidR="00C557F3" w:rsidTr="000132AE">
        <w:tc>
          <w:tcPr>
            <w:tcW w:w="9247" w:type="dxa"/>
            <w:gridSpan w:val="4"/>
            <w:tcBorders>
              <w:bottom w:val="double" w:sz="4" w:space="0" w:color="auto"/>
            </w:tcBorders>
            <w:shd w:val="clear" w:color="auto" w:fill="BDD6EE"/>
          </w:tcPr>
          <w:p w:rsidR="00C557F3" w:rsidRDefault="00C557F3" w:rsidP="00A800A9">
            <w:pPr>
              <w:tabs>
                <w:tab w:val="right" w:pos="8899"/>
              </w:tabs>
              <w:ind w:left="-1156" w:firstLine="1156"/>
              <w:jc w:val="both"/>
              <w:rPr>
                <w:b/>
                <w:sz w:val="28"/>
              </w:rPr>
            </w:pPr>
            <w:r>
              <w:lastRenderedPageBreak/>
              <w:br w:type="page"/>
            </w:r>
            <w:bookmarkStart w:id="2807" w:name="CI"/>
            <w:r>
              <w:rPr>
                <w:b/>
                <w:sz w:val="28"/>
              </w:rPr>
              <w:t>Personální zabezpečení</w:t>
            </w:r>
            <w:bookmarkEnd w:id="2807"/>
            <w:r>
              <w:rPr>
                <w:b/>
                <w:sz w:val="28"/>
              </w:rPr>
              <w:t xml:space="preserve"> – přehled vyučujících</w:t>
            </w:r>
            <w:r w:rsidR="00A800A9">
              <w:rPr>
                <w:b/>
                <w:sz w:val="28"/>
              </w:rPr>
              <w:tab/>
            </w:r>
            <w:r w:rsidR="00757911">
              <w:fldChar w:fldCharType="begin"/>
            </w:r>
            <w:r w:rsidR="00757911">
              <w:instrText xml:space="preserve"> REF aobsah \h  \* MERGEFORMAT </w:instrText>
            </w:r>
            <w:r w:rsidR="00757911">
              <w:fldChar w:fldCharType="separate"/>
            </w:r>
            <w:ins w:id="2808" w:author="vopatrilova" w:date="2018-11-17T11:32:00Z">
              <w:r w:rsidR="002F5441" w:rsidRPr="002F5441">
                <w:rPr>
                  <w:rStyle w:val="Odkazintenzivn"/>
                  <w:rPrChange w:id="2809" w:author="vopatrilova" w:date="2018-11-17T11:32:00Z">
                    <w:rPr>
                      <w:i/>
                      <w:iCs/>
                      <w:color w:val="0000FF" w:themeColor="hyperlink"/>
                      <w:sz w:val="36"/>
                      <w:u w:val="single"/>
                    </w:rPr>
                  </w:rPrChange>
                </w:rPr>
                <w:t>Obsah žádosti</w:t>
              </w:r>
            </w:ins>
            <w:del w:id="2810" w:author="vopatrilova" w:date="2018-11-12T10:19:00Z">
              <w:r w:rsidR="00606ACA" w:rsidRPr="00606ACA" w:rsidDel="002515BC">
                <w:rPr>
                  <w:rStyle w:val="Odkazintenzivn"/>
                </w:rPr>
                <w:delText>Obsah žádosti</w:delText>
              </w:r>
            </w:del>
            <w:r w:rsidR="00757911">
              <w:fldChar w:fldCharType="end"/>
            </w:r>
          </w:p>
        </w:tc>
      </w:tr>
      <w:tr w:rsidR="00C557F3" w:rsidTr="000132AE">
        <w:tc>
          <w:tcPr>
            <w:tcW w:w="3369" w:type="dxa"/>
            <w:gridSpan w:val="2"/>
            <w:tcBorders>
              <w:top w:val="double" w:sz="4" w:space="0" w:color="auto"/>
            </w:tcBorders>
            <w:shd w:val="clear" w:color="auto" w:fill="F7CAAC"/>
          </w:tcPr>
          <w:p w:rsidR="00C557F3" w:rsidRDefault="00C557F3" w:rsidP="000132AE">
            <w:pPr>
              <w:ind w:left="-1156" w:firstLine="1156"/>
              <w:jc w:val="both"/>
              <w:rPr>
                <w:b/>
              </w:rPr>
            </w:pPr>
            <w:r>
              <w:rPr>
                <w:b/>
              </w:rPr>
              <w:t>Vysoká škola</w:t>
            </w:r>
          </w:p>
        </w:tc>
        <w:tc>
          <w:tcPr>
            <w:tcW w:w="5878" w:type="dxa"/>
            <w:gridSpan w:val="2"/>
            <w:tcBorders>
              <w:top w:val="double" w:sz="4" w:space="0" w:color="auto"/>
            </w:tcBorders>
          </w:tcPr>
          <w:p w:rsidR="00C557F3" w:rsidRDefault="00C557F3" w:rsidP="000132AE">
            <w:pPr>
              <w:ind w:left="-1156" w:firstLine="1156"/>
              <w:jc w:val="both"/>
            </w:pPr>
            <w:r>
              <w:t>Univerzita Tomáše Bati ve Zlíně</w:t>
            </w:r>
          </w:p>
        </w:tc>
      </w:tr>
      <w:tr w:rsidR="00C557F3" w:rsidTr="000132AE">
        <w:tc>
          <w:tcPr>
            <w:tcW w:w="3369" w:type="dxa"/>
            <w:gridSpan w:val="2"/>
            <w:shd w:val="clear" w:color="auto" w:fill="F7CAAC"/>
          </w:tcPr>
          <w:p w:rsidR="00C557F3" w:rsidRDefault="00C557F3" w:rsidP="000132AE">
            <w:pPr>
              <w:ind w:left="-1156" w:firstLine="1156"/>
              <w:jc w:val="both"/>
              <w:rPr>
                <w:b/>
                <w:sz w:val="22"/>
              </w:rPr>
            </w:pPr>
            <w:r>
              <w:rPr>
                <w:b/>
              </w:rPr>
              <w:t>Součást vysoké školy</w:t>
            </w:r>
          </w:p>
        </w:tc>
        <w:tc>
          <w:tcPr>
            <w:tcW w:w="5878" w:type="dxa"/>
            <w:gridSpan w:val="2"/>
          </w:tcPr>
          <w:p w:rsidR="00C557F3" w:rsidRDefault="00C557F3" w:rsidP="000132AE">
            <w:pPr>
              <w:ind w:left="-1156" w:firstLine="1156"/>
              <w:jc w:val="both"/>
            </w:pPr>
            <w:r>
              <w:t>Fakulta aplikované informatiky</w:t>
            </w:r>
          </w:p>
        </w:tc>
      </w:tr>
      <w:tr w:rsidR="00C557F3" w:rsidTr="000132AE">
        <w:tc>
          <w:tcPr>
            <w:tcW w:w="3369" w:type="dxa"/>
            <w:gridSpan w:val="2"/>
            <w:shd w:val="clear" w:color="auto" w:fill="F7CAAC"/>
          </w:tcPr>
          <w:p w:rsidR="00C557F3" w:rsidRDefault="00C557F3" w:rsidP="000132AE">
            <w:pPr>
              <w:ind w:left="-1156" w:firstLine="1156"/>
              <w:jc w:val="both"/>
              <w:rPr>
                <w:b/>
              </w:rPr>
            </w:pPr>
            <w:r>
              <w:rPr>
                <w:b/>
              </w:rPr>
              <w:t>Název studijního programu</w:t>
            </w:r>
          </w:p>
        </w:tc>
        <w:tc>
          <w:tcPr>
            <w:tcW w:w="5878" w:type="dxa"/>
            <w:gridSpan w:val="2"/>
          </w:tcPr>
          <w:p w:rsidR="00C557F3" w:rsidRDefault="00C557F3" w:rsidP="000132AE">
            <w:pPr>
              <w:ind w:left="-1156" w:firstLine="1156"/>
              <w:jc w:val="both"/>
            </w:pPr>
            <w:del w:id="2811" w:author="vopatrilova" w:date="2018-11-20T16:13:00Z">
              <w:r w:rsidDel="00DA0318">
                <w:delText>Automatické řízení a informatika</w:delText>
              </w:r>
            </w:del>
            <w:ins w:id="2812" w:author="vopatrilova" w:date="2018-11-20T16:13:00Z">
              <w:r w:rsidR="00DA0318">
                <w:t>Automatické řízení a informatika v konceptu „Průmysl 4.0“</w:t>
              </w:r>
            </w:ins>
          </w:p>
        </w:tc>
      </w:tr>
      <w:tr w:rsidR="00C557F3" w:rsidTr="000132AE">
        <w:tc>
          <w:tcPr>
            <w:tcW w:w="9247" w:type="dxa"/>
            <w:gridSpan w:val="4"/>
            <w:shd w:val="clear" w:color="auto" w:fill="F7CAAC"/>
          </w:tcPr>
          <w:p w:rsidR="00C557F3" w:rsidRPr="003F3B71" w:rsidRDefault="00C557F3" w:rsidP="000132AE">
            <w:pPr>
              <w:ind w:left="-1156" w:firstLine="1156"/>
              <w:jc w:val="center"/>
              <w:rPr>
                <w:b/>
              </w:rPr>
            </w:pPr>
            <w:bookmarkStart w:id="2813" w:name="AabecedniSeznam"/>
            <w:bookmarkStart w:id="2814" w:name="aaSeznamC"/>
            <w:r w:rsidRPr="003F3B71">
              <w:rPr>
                <w:b/>
              </w:rPr>
              <w:t>Abecední seznam</w:t>
            </w:r>
            <w:bookmarkEnd w:id="2813"/>
            <w:bookmarkEnd w:id="2814"/>
          </w:p>
        </w:tc>
      </w:tr>
      <w:tr w:rsidR="00C557F3" w:rsidTr="000132AE">
        <w:tc>
          <w:tcPr>
            <w:tcW w:w="9247" w:type="dxa"/>
            <w:gridSpan w:val="4"/>
            <w:shd w:val="clear" w:color="auto" w:fill="EAF1DD" w:themeFill="accent3" w:themeFillTint="33"/>
          </w:tcPr>
          <w:p w:rsidR="00C557F3" w:rsidRPr="003F3B71" w:rsidRDefault="00C557F3" w:rsidP="000132AE">
            <w:pPr>
              <w:ind w:left="-1156" w:firstLine="1156"/>
              <w:jc w:val="center"/>
              <w:rPr>
                <w:b/>
              </w:rPr>
            </w:pPr>
            <w:r w:rsidRPr="00D72D63">
              <w:rPr>
                <w:i/>
              </w:rPr>
              <w:t>Seznam</w:t>
            </w:r>
            <w:r>
              <w:rPr>
                <w:i/>
              </w:rPr>
              <w:t xml:space="preserve"> interních</w:t>
            </w:r>
            <w:r w:rsidRPr="00D72D63">
              <w:rPr>
                <w:i/>
              </w:rPr>
              <w:t xml:space="preserve"> </w:t>
            </w:r>
            <w:r>
              <w:rPr>
                <w:i/>
              </w:rPr>
              <w:t>vyučujících</w:t>
            </w:r>
            <w:r w:rsidRPr="00D72D63">
              <w:rPr>
                <w:i/>
              </w:rPr>
              <w:t xml:space="preserve"> v abecedním pořadí</w:t>
            </w:r>
            <w:r>
              <w:rPr>
                <w:i/>
              </w:rPr>
              <w:t>:</w:t>
            </w:r>
          </w:p>
        </w:tc>
      </w:tr>
      <w:tr w:rsidR="00C557F3" w:rsidTr="000132AE">
        <w:tc>
          <w:tcPr>
            <w:tcW w:w="2299" w:type="dxa"/>
            <w:shd w:val="clear" w:color="auto" w:fill="EAF1DD" w:themeFill="accent3" w:themeFillTint="33"/>
            <w:vAlign w:val="center"/>
          </w:tcPr>
          <w:p w:rsidR="00C557F3" w:rsidRPr="00063629" w:rsidRDefault="00C557F3" w:rsidP="000132AE">
            <w:pPr>
              <w:ind w:left="-1156" w:firstLine="1156"/>
              <w:jc w:val="center"/>
              <w:rPr>
                <w:b/>
                <w:i/>
              </w:rPr>
            </w:pPr>
            <w:r>
              <w:rPr>
                <w:b/>
                <w:i/>
              </w:rPr>
              <w:t>Příjmení</w:t>
            </w:r>
          </w:p>
        </w:tc>
        <w:tc>
          <w:tcPr>
            <w:tcW w:w="2128" w:type="dxa"/>
            <w:gridSpan w:val="2"/>
            <w:shd w:val="clear" w:color="auto" w:fill="EAF1DD" w:themeFill="accent3" w:themeFillTint="33"/>
          </w:tcPr>
          <w:p w:rsidR="00C557F3" w:rsidRPr="00063629" w:rsidRDefault="00C557F3" w:rsidP="000132AE">
            <w:pPr>
              <w:ind w:left="-1156" w:firstLine="1156"/>
              <w:jc w:val="center"/>
              <w:rPr>
                <w:b/>
                <w:i/>
              </w:rPr>
            </w:pPr>
            <w:r>
              <w:rPr>
                <w:b/>
                <w:i/>
              </w:rPr>
              <w:t>Jméno</w:t>
            </w:r>
          </w:p>
        </w:tc>
        <w:tc>
          <w:tcPr>
            <w:tcW w:w="4820" w:type="dxa"/>
            <w:shd w:val="clear" w:color="auto" w:fill="EAF1DD" w:themeFill="accent3" w:themeFillTint="33"/>
            <w:vAlign w:val="center"/>
          </w:tcPr>
          <w:p w:rsidR="00C557F3" w:rsidRPr="00063629" w:rsidRDefault="00C557F3" w:rsidP="000132AE">
            <w:pPr>
              <w:ind w:left="-1156" w:firstLine="1156"/>
              <w:jc w:val="center"/>
              <w:rPr>
                <w:b/>
                <w:i/>
              </w:rPr>
            </w:pPr>
            <w:r w:rsidRPr="00063629">
              <w:rPr>
                <w:b/>
                <w:i/>
              </w:rPr>
              <w:t>Tituly</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aBobal \h  \* MERGEFORMAT </w:instrText>
            </w:r>
            <w:r>
              <w:fldChar w:fldCharType="separate"/>
            </w:r>
            <w:ins w:id="2815" w:author="vopatrilova" w:date="2018-11-17T11:32:00Z">
              <w:r w:rsidR="002F5441" w:rsidRPr="002F5441">
                <w:rPr>
                  <w:rStyle w:val="Odkazintenzivn"/>
                  <w:sz w:val="22"/>
                  <w:szCs w:val="22"/>
                  <w:rPrChange w:id="2816" w:author="vopatrilova" w:date="2018-11-17T11:32:00Z">
                    <w:rPr>
                      <w:i/>
                      <w:iCs/>
                      <w:color w:val="0000FF" w:themeColor="hyperlink"/>
                      <w:u w:val="single"/>
                    </w:rPr>
                  </w:rPrChange>
                </w:rPr>
                <w:t>Bobál</w:t>
              </w:r>
            </w:ins>
            <w:del w:id="2817" w:author="vopatrilova" w:date="2018-11-12T10:19:00Z">
              <w:r w:rsidR="00606ACA" w:rsidRPr="00606ACA" w:rsidDel="002515BC">
                <w:rPr>
                  <w:rStyle w:val="Odkazintenzivn"/>
                  <w:sz w:val="22"/>
                  <w:szCs w:val="22"/>
                </w:rPr>
                <w:delText>Bobál</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Vladimír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prof. Ing., CSc.</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aDolinayV \h  \* MERGEFORMAT </w:instrText>
            </w:r>
            <w:r>
              <w:fldChar w:fldCharType="separate"/>
            </w:r>
            <w:ins w:id="2818" w:author="vopatrilova" w:date="2018-11-17T11:32:00Z">
              <w:r w:rsidR="002F5441" w:rsidRPr="002F5441">
                <w:rPr>
                  <w:rStyle w:val="Odkazintenzivn"/>
                  <w:sz w:val="22"/>
                  <w:szCs w:val="22"/>
                  <w:rPrChange w:id="2819" w:author="vopatrilova" w:date="2018-11-17T11:32:00Z">
                    <w:rPr>
                      <w:i/>
                      <w:iCs/>
                      <w:color w:val="0000FF" w:themeColor="hyperlink"/>
                      <w:u w:val="single"/>
                    </w:rPr>
                  </w:rPrChange>
                </w:rPr>
                <w:t>Dolinay</w:t>
              </w:r>
            </w:ins>
            <w:del w:id="2820" w:author="vopatrilova" w:date="2018-11-12T10:19:00Z">
              <w:r w:rsidR="00606ACA" w:rsidRPr="00606ACA" w:rsidDel="002515BC">
                <w:rPr>
                  <w:rStyle w:val="Odkazintenzivn"/>
                  <w:sz w:val="22"/>
                  <w:szCs w:val="22"/>
                </w:rPr>
                <w:delText>Dolinay</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Viliam</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aGazdos \h  \* MERGEFORMAT </w:instrText>
            </w:r>
            <w:r>
              <w:fldChar w:fldCharType="separate"/>
            </w:r>
            <w:ins w:id="2821" w:author="vopatrilova" w:date="2018-11-17T11:32:00Z">
              <w:r w:rsidR="002F5441" w:rsidRPr="002F5441">
                <w:rPr>
                  <w:rStyle w:val="Odkazintenzivn"/>
                  <w:sz w:val="22"/>
                  <w:szCs w:val="22"/>
                  <w:rPrChange w:id="2822" w:author="vopatrilova" w:date="2018-11-17T11:32:00Z">
                    <w:rPr>
                      <w:i/>
                      <w:iCs/>
                      <w:color w:val="0000FF" w:themeColor="hyperlink"/>
                      <w:u w:val="single"/>
                    </w:rPr>
                  </w:rPrChange>
                </w:rPr>
                <w:t>Gazdoš</w:t>
              </w:r>
            </w:ins>
            <w:del w:id="2823" w:author="vopatrilova" w:date="2018-11-12T10:19:00Z">
              <w:r w:rsidR="00606ACA" w:rsidRPr="00606ACA" w:rsidDel="002515BC">
                <w:rPr>
                  <w:rStyle w:val="Odkazintenzivn"/>
                  <w:sz w:val="22"/>
                  <w:szCs w:val="22"/>
                </w:rPr>
                <w:delText>Gazdoš</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František</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aChalupa \h  \* MERGEFORMAT </w:instrText>
            </w:r>
            <w:r>
              <w:fldChar w:fldCharType="separate"/>
            </w:r>
            <w:ins w:id="2824" w:author="vopatrilova" w:date="2018-11-17T11:32:00Z">
              <w:r w:rsidR="002F5441" w:rsidRPr="002F5441">
                <w:rPr>
                  <w:rStyle w:val="Odkazintenzivn"/>
                  <w:sz w:val="22"/>
                  <w:szCs w:val="22"/>
                  <w:rPrChange w:id="2825" w:author="vopatrilova" w:date="2018-11-17T11:32:00Z">
                    <w:rPr>
                      <w:i/>
                      <w:iCs/>
                      <w:color w:val="0000FF" w:themeColor="hyperlink"/>
                      <w:u w:val="single"/>
                    </w:rPr>
                  </w:rPrChange>
                </w:rPr>
                <w:t>Chalupa</w:t>
              </w:r>
            </w:ins>
            <w:del w:id="2826" w:author="vopatrilova" w:date="2018-11-12T10:19:00Z">
              <w:r w:rsidR="00606ACA" w:rsidRPr="00606ACA" w:rsidDel="002515BC">
                <w:rPr>
                  <w:rStyle w:val="Odkazintenzivn"/>
                  <w:sz w:val="22"/>
                  <w:szCs w:val="22"/>
                </w:rPr>
                <w:delText>Chalupa</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Petr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aChramcov \h  \* MERGEFORMAT </w:instrText>
            </w:r>
            <w:r>
              <w:fldChar w:fldCharType="separate"/>
            </w:r>
            <w:ins w:id="2827" w:author="vopatrilova" w:date="2018-11-17T11:32:00Z">
              <w:r w:rsidR="002F5441" w:rsidRPr="002F5441">
                <w:rPr>
                  <w:rStyle w:val="Odkazintenzivn"/>
                  <w:sz w:val="22"/>
                  <w:szCs w:val="22"/>
                  <w:rPrChange w:id="2828" w:author="vopatrilova" w:date="2018-11-17T11:32:00Z">
                    <w:rPr>
                      <w:i/>
                      <w:iCs/>
                      <w:color w:val="0000FF" w:themeColor="hyperlink"/>
                      <w:u w:val="single"/>
                    </w:rPr>
                  </w:rPrChange>
                </w:rPr>
                <w:t>Chramcov</w:t>
              </w:r>
            </w:ins>
            <w:del w:id="2829" w:author="vopatrilova" w:date="2018-11-12T10:19:00Z">
              <w:r w:rsidR="00606ACA" w:rsidRPr="00606ACA" w:rsidDel="002515BC">
                <w:rPr>
                  <w:rStyle w:val="Odkazintenzivn"/>
                  <w:sz w:val="22"/>
                  <w:szCs w:val="22"/>
                </w:rPr>
                <w:delText>Chramcov</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Bronislav</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aJanacova \h  \* MERGEFORMAT </w:instrText>
            </w:r>
            <w:r>
              <w:fldChar w:fldCharType="separate"/>
            </w:r>
            <w:ins w:id="2830" w:author="vopatrilova" w:date="2018-11-17T11:32:00Z">
              <w:r w:rsidR="002F5441" w:rsidRPr="002F5441">
                <w:rPr>
                  <w:rStyle w:val="Odkazintenzivn"/>
                  <w:sz w:val="22"/>
                  <w:szCs w:val="22"/>
                  <w:rPrChange w:id="2831" w:author="vopatrilova" w:date="2018-11-17T11:32:00Z">
                    <w:rPr>
                      <w:i/>
                      <w:iCs/>
                      <w:color w:val="0000FF" w:themeColor="hyperlink"/>
                      <w:u w:val="single"/>
                    </w:rPr>
                  </w:rPrChange>
                </w:rPr>
                <w:t>Janáčová</w:t>
              </w:r>
            </w:ins>
            <w:del w:id="2832" w:author="vopatrilova" w:date="2018-11-12T10:19:00Z">
              <w:r w:rsidR="00606ACA" w:rsidRPr="00606ACA" w:rsidDel="002515BC">
                <w:rPr>
                  <w:rStyle w:val="Odkazintenzivn"/>
                  <w:sz w:val="22"/>
                  <w:szCs w:val="22"/>
                </w:rPr>
                <w:delText>Janáčová</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Dagmar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prof. Ing., CSc.</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aKolomaznik \h  \* MERGEFORMAT </w:instrText>
            </w:r>
            <w:r>
              <w:fldChar w:fldCharType="separate"/>
            </w:r>
            <w:ins w:id="2833" w:author="vopatrilova" w:date="2018-11-17T11:32:00Z">
              <w:r w:rsidR="002F5441" w:rsidRPr="002F5441">
                <w:rPr>
                  <w:rStyle w:val="Odkazintenzivn"/>
                  <w:sz w:val="22"/>
                  <w:szCs w:val="22"/>
                  <w:rPrChange w:id="2834" w:author="vopatrilova" w:date="2018-11-17T11:32:00Z">
                    <w:rPr>
                      <w:i/>
                      <w:iCs/>
                      <w:color w:val="0000FF" w:themeColor="hyperlink"/>
                      <w:u w:val="single"/>
                    </w:rPr>
                  </w:rPrChange>
                </w:rPr>
                <w:t>Kolomazník</w:t>
              </w:r>
            </w:ins>
            <w:del w:id="2835" w:author="vopatrilova" w:date="2018-11-12T10:19:00Z">
              <w:r w:rsidR="00606ACA" w:rsidRPr="00606ACA" w:rsidDel="002515BC">
                <w:rPr>
                  <w:rStyle w:val="Odkazintenzivn"/>
                  <w:sz w:val="22"/>
                  <w:szCs w:val="22"/>
                </w:rPr>
                <w:delText>Kolomazník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Karel</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prof. Ing., DrSc.</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aKominkova \h  \* MERGEFORMAT </w:instrText>
            </w:r>
            <w:r>
              <w:fldChar w:fldCharType="separate"/>
            </w:r>
            <w:ins w:id="2836" w:author="vopatrilova" w:date="2018-11-17T11:32:00Z">
              <w:r w:rsidR="002F5441" w:rsidRPr="002F5441">
                <w:rPr>
                  <w:rStyle w:val="Odkazintenzivn"/>
                  <w:sz w:val="22"/>
                  <w:szCs w:val="22"/>
                  <w:rPrChange w:id="2837" w:author="vopatrilova" w:date="2018-11-17T11:32:00Z">
                    <w:rPr>
                      <w:i/>
                      <w:iCs/>
                      <w:color w:val="0000FF" w:themeColor="hyperlink"/>
                      <w:u w:val="single"/>
                    </w:rPr>
                  </w:rPrChange>
                </w:rPr>
                <w:t>Komínková Oplatková</w:t>
              </w:r>
            </w:ins>
            <w:del w:id="2838" w:author="vopatrilova" w:date="2018-11-12T10:19:00Z">
              <w:r w:rsidR="00606ACA" w:rsidRPr="00606ACA" w:rsidDel="002515BC">
                <w:rPr>
                  <w:rStyle w:val="Odkazintenzivn"/>
                  <w:sz w:val="22"/>
                  <w:szCs w:val="22"/>
                </w:rPr>
                <w:delText>Komínková Oplatková</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Zuzana</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aKubalcik \h  \* MERGEFORMAT </w:instrText>
            </w:r>
            <w:r>
              <w:fldChar w:fldCharType="separate"/>
            </w:r>
            <w:ins w:id="2839" w:author="vopatrilova" w:date="2018-11-17T11:32:00Z">
              <w:r w:rsidR="002F5441" w:rsidRPr="002F5441">
                <w:rPr>
                  <w:rStyle w:val="Odkazintenzivn"/>
                  <w:sz w:val="22"/>
                  <w:szCs w:val="22"/>
                  <w:rPrChange w:id="2840" w:author="vopatrilova" w:date="2018-11-17T11:32:00Z">
                    <w:rPr>
                      <w:i/>
                      <w:iCs/>
                      <w:color w:val="0000FF" w:themeColor="hyperlink"/>
                      <w:u w:val="single"/>
                    </w:rPr>
                  </w:rPrChange>
                </w:rPr>
                <w:t>Kubalčík</w:t>
              </w:r>
            </w:ins>
            <w:del w:id="2841" w:author="vopatrilova" w:date="2018-11-12T10:19:00Z">
              <w:r w:rsidR="00606ACA" w:rsidRPr="00606ACA" w:rsidDel="002515BC">
                <w:rPr>
                  <w:rStyle w:val="Odkazintenzivn"/>
                  <w:sz w:val="22"/>
                  <w:szCs w:val="22"/>
                </w:rPr>
                <w:delText>Kubalčík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Marek</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aMatusu \h  \* MERGEFORMAT </w:instrText>
            </w:r>
            <w:r>
              <w:fldChar w:fldCharType="separate"/>
            </w:r>
            <w:ins w:id="2842" w:author="vopatrilova" w:date="2018-11-17T11:32:00Z">
              <w:r w:rsidR="002F5441" w:rsidRPr="002F5441">
                <w:rPr>
                  <w:rStyle w:val="Odkazintenzivn"/>
                  <w:sz w:val="22"/>
                  <w:szCs w:val="22"/>
                  <w:rPrChange w:id="2843" w:author="vopatrilova" w:date="2018-11-17T11:32:00Z">
                    <w:rPr>
                      <w:i/>
                      <w:iCs/>
                      <w:color w:val="0000FF" w:themeColor="hyperlink"/>
                      <w:u w:val="single"/>
                    </w:rPr>
                  </w:rPrChange>
                </w:rPr>
                <w:t>Matušů</w:t>
              </w:r>
            </w:ins>
            <w:del w:id="2844" w:author="vopatrilova" w:date="2018-11-12T10:19:00Z">
              <w:r w:rsidR="00606ACA" w:rsidRPr="00606ACA" w:rsidDel="002515BC">
                <w:rPr>
                  <w:rStyle w:val="Odkazintenzivn"/>
                  <w:sz w:val="22"/>
                  <w:szCs w:val="22"/>
                </w:rPr>
                <w:delText>Matušů</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Radek</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aNeumann \h  \* MERGEFORMAT </w:instrText>
            </w:r>
            <w:r>
              <w:fldChar w:fldCharType="separate"/>
            </w:r>
            <w:ins w:id="2845" w:author="vopatrilova" w:date="2018-11-17T11:32:00Z">
              <w:r w:rsidR="002F5441" w:rsidRPr="002F5441">
                <w:rPr>
                  <w:rStyle w:val="Odkazintenzivn"/>
                  <w:sz w:val="22"/>
                  <w:szCs w:val="22"/>
                  <w:rPrChange w:id="2846" w:author="vopatrilova" w:date="2018-11-17T11:32:00Z">
                    <w:rPr>
                      <w:i/>
                      <w:iCs/>
                      <w:color w:val="0000FF" w:themeColor="hyperlink"/>
                      <w:u w:val="single"/>
                    </w:rPr>
                  </w:rPrChange>
                </w:rPr>
                <w:t>Neumann</w:t>
              </w:r>
            </w:ins>
            <w:del w:id="2847" w:author="vopatrilova" w:date="2018-11-12T10:19:00Z">
              <w:r w:rsidR="00606ACA" w:rsidRPr="00606ACA" w:rsidDel="002515BC">
                <w:rPr>
                  <w:rStyle w:val="Odkazintenzivn"/>
                  <w:sz w:val="22"/>
                  <w:szCs w:val="22"/>
                </w:rPr>
                <w:delText>Neumann</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Petr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aNovakJ \h  \* MERGEFORMAT </w:instrText>
            </w:r>
            <w:r>
              <w:fldChar w:fldCharType="separate"/>
            </w:r>
            <w:ins w:id="2848" w:author="vopatrilova" w:date="2018-11-17T11:32:00Z">
              <w:r w:rsidR="002F5441" w:rsidRPr="002F5441">
                <w:rPr>
                  <w:rStyle w:val="Odkazintenzivn"/>
                  <w:sz w:val="22"/>
                  <w:szCs w:val="22"/>
                  <w:rPrChange w:id="2849" w:author="vopatrilova" w:date="2018-11-17T11:32:00Z">
                    <w:rPr>
                      <w:i/>
                      <w:iCs/>
                      <w:color w:val="0000FF" w:themeColor="hyperlink"/>
                      <w:u w:val="single"/>
                    </w:rPr>
                  </w:rPrChange>
                </w:rPr>
                <w:t>Novák</w:t>
              </w:r>
            </w:ins>
            <w:del w:id="2850" w:author="vopatrilova" w:date="2018-11-12T10:19:00Z">
              <w:r w:rsidR="00606ACA" w:rsidRPr="00606ACA" w:rsidDel="002515BC">
                <w:rPr>
                  <w:rStyle w:val="Odkazintenzivn"/>
                  <w:sz w:val="22"/>
                  <w:szCs w:val="22"/>
                </w:rPr>
                <w:delText>Novák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Jakub</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aNovak \h  \* MERGEFORMAT </w:instrText>
            </w:r>
            <w:r>
              <w:fldChar w:fldCharType="separate"/>
            </w:r>
            <w:ins w:id="2851" w:author="vopatrilova" w:date="2018-11-17T11:32:00Z">
              <w:r w:rsidR="002F5441" w:rsidRPr="002F5441">
                <w:rPr>
                  <w:rStyle w:val="Odkazintenzivn"/>
                  <w:sz w:val="22"/>
                  <w:szCs w:val="22"/>
                  <w:rPrChange w:id="2852" w:author="vopatrilova" w:date="2018-11-17T11:32:00Z">
                    <w:rPr>
                      <w:i/>
                      <w:iCs/>
                      <w:color w:val="0000FF" w:themeColor="hyperlink"/>
                      <w:u w:val="single"/>
                    </w:rPr>
                  </w:rPrChange>
                </w:rPr>
                <w:t>Novák</w:t>
              </w:r>
            </w:ins>
            <w:del w:id="2853" w:author="vopatrilova" w:date="2018-11-12T10:19:00Z">
              <w:r w:rsidR="00606ACA" w:rsidRPr="00606ACA" w:rsidDel="002515BC">
                <w:rPr>
                  <w:rStyle w:val="Odkazintenzivn"/>
                  <w:sz w:val="22"/>
                  <w:szCs w:val="22"/>
                </w:rPr>
                <w:delText>Novák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Petr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aoutericka \h  \* MERGEFORMAT </w:instrText>
            </w:r>
            <w:r>
              <w:fldChar w:fldCharType="separate"/>
            </w:r>
            <w:ins w:id="2854" w:author="vopatrilova" w:date="2018-11-17T11:32:00Z">
              <w:r w:rsidR="002F5441" w:rsidRPr="002F5441">
                <w:rPr>
                  <w:rStyle w:val="Odkazintenzivn"/>
                  <w:sz w:val="22"/>
                  <w:szCs w:val="22"/>
                  <w:rPrChange w:id="2855" w:author="vopatrilova" w:date="2018-11-17T11:32:00Z">
                    <w:rPr>
                      <w:i/>
                      <w:iCs/>
                      <w:color w:val="0000FF" w:themeColor="hyperlink"/>
                      <w:u w:val="single"/>
                    </w:rPr>
                  </w:rPrChange>
                </w:rPr>
                <w:t>Outěřická</w:t>
              </w:r>
            </w:ins>
            <w:del w:id="2856" w:author="vopatrilova" w:date="2018-11-12T10:19:00Z">
              <w:r w:rsidR="00606ACA" w:rsidRPr="00606ACA" w:rsidDel="002515BC">
                <w:rPr>
                  <w:rStyle w:val="Odkazintenzivn"/>
                  <w:sz w:val="22"/>
                  <w:szCs w:val="22"/>
                </w:rPr>
                <w:delText>Outěřická</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Tereza</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Mgr.</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aPekar \h  \* MERGEFORMAT </w:instrText>
            </w:r>
            <w:r>
              <w:fldChar w:fldCharType="separate"/>
            </w:r>
            <w:ins w:id="2857" w:author="vopatrilova" w:date="2018-11-17T11:32:00Z">
              <w:r w:rsidR="002F5441" w:rsidRPr="002F5441">
                <w:rPr>
                  <w:rStyle w:val="Odkazintenzivn"/>
                  <w:sz w:val="22"/>
                  <w:szCs w:val="22"/>
                  <w:rPrChange w:id="2858" w:author="vopatrilova" w:date="2018-11-17T11:32:00Z">
                    <w:rPr>
                      <w:i/>
                      <w:iCs/>
                      <w:color w:val="0000FF" w:themeColor="hyperlink"/>
                      <w:u w:val="single"/>
                    </w:rPr>
                  </w:rPrChange>
                </w:rPr>
                <w:t>Pekař</w:t>
              </w:r>
            </w:ins>
            <w:del w:id="2859" w:author="vopatrilova" w:date="2018-11-12T10:19:00Z">
              <w:r w:rsidR="00606ACA" w:rsidRPr="00606ACA" w:rsidDel="002515BC">
                <w:rPr>
                  <w:rStyle w:val="Odkazintenzivn"/>
                  <w:sz w:val="22"/>
                  <w:szCs w:val="22"/>
                </w:rPr>
                <w:delText>Pekař</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Libor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aPospisilik \h  \* MERGEFORMAT </w:instrText>
            </w:r>
            <w:r>
              <w:fldChar w:fldCharType="separate"/>
            </w:r>
            <w:ins w:id="2860" w:author="vopatrilova" w:date="2018-11-17T11:32:00Z">
              <w:r w:rsidR="002F5441" w:rsidRPr="002F5441">
                <w:rPr>
                  <w:rStyle w:val="Odkazintenzivn"/>
                  <w:sz w:val="22"/>
                  <w:szCs w:val="22"/>
                  <w:rPrChange w:id="2861" w:author="vopatrilova" w:date="2018-11-17T11:32:00Z">
                    <w:rPr>
                      <w:i/>
                      <w:iCs/>
                      <w:color w:val="0000FF" w:themeColor="hyperlink"/>
                      <w:u w:val="single"/>
                    </w:rPr>
                  </w:rPrChange>
                </w:rPr>
                <w:t>Pospíšilík</w:t>
              </w:r>
            </w:ins>
            <w:del w:id="2862" w:author="vopatrilova" w:date="2018-11-12T10:19:00Z">
              <w:r w:rsidR="00606ACA" w:rsidRPr="00606ACA" w:rsidDel="002515BC">
                <w:rPr>
                  <w:rStyle w:val="Odkazintenzivn"/>
                  <w:sz w:val="22"/>
                  <w:szCs w:val="22"/>
                </w:rPr>
                <w:delText>Pospíšilík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Martin</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aProkop \h  \* MERGEFORMAT </w:instrText>
            </w:r>
            <w:r>
              <w:fldChar w:fldCharType="separate"/>
            </w:r>
            <w:ins w:id="2863" w:author="vopatrilova" w:date="2018-11-17T11:32:00Z">
              <w:r w:rsidR="002F5441" w:rsidRPr="002F5441">
                <w:rPr>
                  <w:rStyle w:val="Odkazintenzivn"/>
                  <w:sz w:val="22"/>
                  <w:szCs w:val="22"/>
                  <w:rPrChange w:id="2864" w:author="vopatrilova" w:date="2018-11-17T11:32:00Z">
                    <w:rPr>
                      <w:i/>
                      <w:iCs/>
                      <w:color w:val="0000FF" w:themeColor="hyperlink"/>
                      <w:u w:val="single"/>
                    </w:rPr>
                  </w:rPrChange>
                </w:rPr>
                <w:t>Prokop</w:t>
              </w:r>
            </w:ins>
            <w:del w:id="2865" w:author="vopatrilova" w:date="2018-11-12T10:19:00Z">
              <w:r w:rsidR="00606ACA" w:rsidRPr="00606ACA" w:rsidDel="002515BC">
                <w:rPr>
                  <w:rStyle w:val="Odkazintenzivn"/>
                  <w:sz w:val="22"/>
                  <w:szCs w:val="22"/>
                </w:rPr>
                <w:delText>Prokop</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Roman</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prof. Ing., CSc.</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asenkerik \h  \* MERGEFORMAT </w:instrText>
            </w:r>
            <w:r>
              <w:fldChar w:fldCharType="separate"/>
            </w:r>
            <w:ins w:id="2866" w:author="vopatrilova" w:date="2018-11-17T11:32:00Z">
              <w:r w:rsidR="002F5441" w:rsidRPr="002F5441">
                <w:rPr>
                  <w:rStyle w:val="Odkazintenzivn"/>
                  <w:sz w:val="22"/>
                  <w:szCs w:val="22"/>
                  <w:rPrChange w:id="2867" w:author="vopatrilova" w:date="2018-11-17T11:32:00Z">
                    <w:rPr>
                      <w:i/>
                      <w:iCs/>
                      <w:color w:val="0000FF" w:themeColor="hyperlink"/>
                      <w:u w:val="single"/>
                    </w:rPr>
                  </w:rPrChange>
                </w:rPr>
                <w:t>Šenkeřík</w:t>
              </w:r>
            </w:ins>
            <w:del w:id="2868" w:author="vopatrilova" w:date="2018-11-12T10:19:00Z">
              <w:r w:rsidR="00606ACA" w:rsidRPr="00606ACA" w:rsidDel="002515BC">
                <w:rPr>
                  <w:rStyle w:val="Odkazintenzivn"/>
                  <w:sz w:val="22"/>
                  <w:szCs w:val="22"/>
                </w:rPr>
                <w:delText>Šenkeřík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Roman</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Ph.D.</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aUrednicek \h  \* MERGEFORMAT </w:instrText>
            </w:r>
            <w:r>
              <w:fldChar w:fldCharType="separate"/>
            </w:r>
            <w:ins w:id="2869" w:author="vopatrilova" w:date="2018-11-17T11:32:00Z">
              <w:r w:rsidR="002F5441" w:rsidRPr="002F5441">
                <w:rPr>
                  <w:rStyle w:val="Odkazintenzivn"/>
                  <w:sz w:val="22"/>
                  <w:szCs w:val="22"/>
                  <w:rPrChange w:id="2870" w:author="vopatrilova" w:date="2018-11-17T11:32:00Z">
                    <w:rPr>
                      <w:i/>
                      <w:iCs/>
                      <w:color w:val="0000FF" w:themeColor="hyperlink"/>
                      <w:u w:val="single"/>
                    </w:rPr>
                  </w:rPrChange>
                </w:rPr>
                <w:t>Úředníček</w:t>
              </w:r>
            </w:ins>
            <w:del w:id="2871" w:author="vopatrilova" w:date="2018-11-12T10:19:00Z">
              <w:r w:rsidR="00606ACA" w:rsidRPr="00606ACA" w:rsidDel="002515BC">
                <w:rPr>
                  <w:rStyle w:val="Odkazintenzivn"/>
                  <w:sz w:val="22"/>
                  <w:szCs w:val="22"/>
                </w:rPr>
                <w:delText>Úředníček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Zdeněk</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RNDr. Ing., CSc.</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aVasekL \h  \* MERGEFORMAT </w:instrText>
            </w:r>
            <w:r>
              <w:fldChar w:fldCharType="separate"/>
            </w:r>
            <w:ins w:id="2872" w:author="vopatrilova" w:date="2018-11-17T11:32:00Z">
              <w:r w:rsidR="002F5441" w:rsidRPr="002F5441">
                <w:rPr>
                  <w:rStyle w:val="Odkazintenzivn"/>
                  <w:sz w:val="22"/>
                  <w:szCs w:val="22"/>
                  <w:rPrChange w:id="2873" w:author="vopatrilova" w:date="2018-11-17T11:32:00Z">
                    <w:rPr>
                      <w:i/>
                      <w:iCs/>
                      <w:color w:val="0000FF" w:themeColor="hyperlink"/>
                      <w:u w:val="single"/>
                    </w:rPr>
                  </w:rPrChange>
                </w:rPr>
                <w:t>Vašek</w:t>
              </w:r>
            </w:ins>
            <w:del w:id="2874" w:author="vopatrilova" w:date="2018-11-12T10:19:00Z">
              <w:r w:rsidR="00606ACA" w:rsidRPr="00606ACA" w:rsidDel="002515BC">
                <w:rPr>
                  <w:rStyle w:val="Odkazintenzivn"/>
                  <w:sz w:val="22"/>
                  <w:szCs w:val="22"/>
                </w:rPr>
                <w:delText>Vašek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Lubomír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doc. Ing., CSc.</w:t>
            </w:r>
          </w:p>
        </w:tc>
      </w:tr>
      <w:tr w:rsidR="00C557F3" w:rsidTr="000132AE">
        <w:tc>
          <w:tcPr>
            <w:tcW w:w="2299" w:type="dxa"/>
            <w:shd w:val="clear" w:color="auto" w:fill="auto"/>
          </w:tcPr>
          <w:p w:rsidR="00C557F3" w:rsidRPr="00F119AC" w:rsidRDefault="00757911" w:rsidP="000132AE">
            <w:pPr>
              <w:spacing w:before="60" w:after="60"/>
              <w:ind w:left="-1156" w:firstLine="1156"/>
              <w:rPr>
                <w:rStyle w:val="Odkazintenzivn"/>
                <w:sz w:val="22"/>
                <w:szCs w:val="22"/>
              </w:rPr>
            </w:pPr>
            <w:r>
              <w:fldChar w:fldCharType="begin"/>
            </w:r>
            <w:r>
              <w:instrText xml:space="preserve"> REF aVasekV \h  \* MERGEFORMAT </w:instrText>
            </w:r>
            <w:r>
              <w:fldChar w:fldCharType="separate"/>
            </w:r>
            <w:ins w:id="2875" w:author="vopatrilova" w:date="2018-11-17T11:32:00Z">
              <w:r w:rsidR="002F5441" w:rsidRPr="002F5441">
                <w:rPr>
                  <w:rStyle w:val="Odkazintenzivn"/>
                  <w:sz w:val="22"/>
                  <w:szCs w:val="22"/>
                  <w:rPrChange w:id="2876" w:author="vopatrilova" w:date="2018-11-17T11:32:00Z">
                    <w:rPr>
                      <w:i/>
                      <w:iCs/>
                      <w:color w:val="0000FF" w:themeColor="hyperlink"/>
                      <w:u w:val="single"/>
                    </w:rPr>
                  </w:rPrChange>
                </w:rPr>
                <w:t>Vašek</w:t>
              </w:r>
            </w:ins>
            <w:del w:id="2877" w:author="vopatrilova" w:date="2018-11-12T10:19:00Z">
              <w:r w:rsidR="00606ACA" w:rsidRPr="00606ACA" w:rsidDel="002515BC">
                <w:rPr>
                  <w:rStyle w:val="Odkazintenzivn"/>
                  <w:sz w:val="22"/>
                  <w:szCs w:val="22"/>
                </w:rPr>
                <w:delText>Vašek</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Vladimír</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prof. Ing., CSc.</w:t>
            </w:r>
          </w:p>
        </w:tc>
      </w:tr>
      <w:tr w:rsidR="00C557F3" w:rsidTr="000132AE">
        <w:tc>
          <w:tcPr>
            <w:tcW w:w="9247" w:type="dxa"/>
            <w:gridSpan w:val="4"/>
            <w:shd w:val="clear" w:color="auto" w:fill="EAF1DD" w:themeFill="accent3" w:themeFillTint="33"/>
          </w:tcPr>
          <w:p w:rsidR="00C557F3" w:rsidRPr="003F3B71" w:rsidRDefault="00C557F3" w:rsidP="000132AE">
            <w:pPr>
              <w:ind w:left="-1156" w:firstLine="1156"/>
              <w:jc w:val="center"/>
              <w:rPr>
                <w:b/>
              </w:rPr>
            </w:pPr>
            <w:r w:rsidRPr="00D72D63">
              <w:rPr>
                <w:i/>
              </w:rPr>
              <w:t>Seznam</w:t>
            </w:r>
            <w:r>
              <w:rPr>
                <w:i/>
              </w:rPr>
              <w:t xml:space="preserve"> externích</w:t>
            </w:r>
            <w:r w:rsidRPr="00D72D63">
              <w:rPr>
                <w:i/>
              </w:rPr>
              <w:t xml:space="preserve"> </w:t>
            </w:r>
            <w:r>
              <w:rPr>
                <w:i/>
              </w:rPr>
              <w:t>vyučujících a odborníků z praxe</w:t>
            </w:r>
            <w:r w:rsidRPr="00D72D63">
              <w:rPr>
                <w:i/>
              </w:rPr>
              <w:t xml:space="preserve"> v abecedním pořadí</w:t>
            </w:r>
            <w:r>
              <w:rPr>
                <w:i/>
              </w:rPr>
              <w:t>:</w:t>
            </w:r>
          </w:p>
        </w:tc>
      </w:tr>
      <w:tr w:rsidR="00C557F3" w:rsidTr="000132AE">
        <w:tc>
          <w:tcPr>
            <w:tcW w:w="2299" w:type="dxa"/>
            <w:shd w:val="clear" w:color="auto" w:fill="EAF1DD" w:themeFill="accent3" w:themeFillTint="33"/>
            <w:vAlign w:val="center"/>
          </w:tcPr>
          <w:p w:rsidR="00C557F3" w:rsidRPr="00063629" w:rsidRDefault="00C557F3" w:rsidP="000132AE">
            <w:pPr>
              <w:ind w:left="-1156" w:firstLine="1156"/>
              <w:jc w:val="center"/>
              <w:rPr>
                <w:b/>
                <w:i/>
              </w:rPr>
            </w:pPr>
            <w:r>
              <w:rPr>
                <w:b/>
                <w:i/>
              </w:rPr>
              <w:t>Příjmení</w:t>
            </w:r>
          </w:p>
        </w:tc>
        <w:tc>
          <w:tcPr>
            <w:tcW w:w="2128" w:type="dxa"/>
            <w:gridSpan w:val="2"/>
            <w:shd w:val="clear" w:color="auto" w:fill="EAF1DD" w:themeFill="accent3" w:themeFillTint="33"/>
          </w:tcPr>
          <w:p w:rsidR="00C557F3" w:rsidRPr="00063629" w:rsidRDefault="00C557F3" w:rsidP="000132AE">
            <w:pPr>
              <w:ind w:left="-1156" w:firstLine="1156"/>
              <w:jc w:val="center"/>
              <w:rPr>
                <w:b/>
                <w:i/>
              </w:rPr>
            </w:pPr>
            <w:r>
              <w:rPr>
                <w:b/>
                <w:i/>
              </w:rPr>
              <w:t>Jméno</w:t>
            </w:r>
          </w:p>
        </w:tc>
        <w:tc>
          <w:tcPr>
            <w:tcW w:w="4820" w:type="dxa"/>
            <w:shd w:val="clear" w:color="auto" w:fill="EAF1DD" w:themeFill="accent3" w:themeFillTint="33"/>
            <w:vAlign w:val="center"/>
          </w:tcPr>
          <w:p w:rsidR="00C557F3" w:rsidRPr="00063629" w:rsidRDefault="00C557F3" w:rsidP="000132AE">
            <w:pPr>
              <w:ind w:left="-1156" w:firstLine="1156"/>
              <w:jc w:val="center"/>
              <w:rPr>
                <w:b/>
                <w:i/>
              </w:rPr>
            </w:pPr>
            <w:r w:rsidRPr="00063629">
              <w:rPr>
                <w:b/>
                <w:i/>
              </w:rPr>
              <w:t>Tituly</w:t>
            </w:r>
          </w:p>
        </w:tc>
      </w:tr>
      <w:tr w:rsidR="00C557F3" w:rsidTr="000132AE">
        <w:tc>
          <w:tcPr>
            <w:tcW w:w="2299" w:type="dxa"/>
            <w:shd w:val="clear" w:color="auto" w:fill="auto"/>
          </w:tcPr>
          <w:p w:rsidR="00C557F3" w:rsidRPr="00AD4811" w:rsidRDefault="00757911" w:rsidP="000132AE">
            <w:pPr>
              <w:spacing w:before="60" w:after="60"/>
              <w:ind w:left="-1156" w:firstLine="1156"/>
              <w:rPr>
                <w:rStyle w:val="Odkazintenzivn"/>
              </w:rPr>
            </w:pPr>
            <w:r>
              <w:fldChar w:fldCharType="begin"/>
            </w:r>
            <w:r>
              <w:instrText xml:space="preserve"> REF aBurget \h  \* MERGEFORMAT </w:instrText>
            </w:r>
            <w:r>
              <w:fldChar w:fldCharType="separate"/>
            </w:r>
            <w:ins w:id="2878" w:author="vopatrilova" w:date="2018-11-17T11:32:00Z">
              <w:r w:rsidR="002F5441" w:rsidRPr="002F5441">
                <w:rPr>
                  <w:rStyle w:val="Odkazintenzivn"/>
                  <w:sz w:val="22"/>
                  <w:rPrChange w:id="2879" w:author="vopatrilova" w:date="2018-11-17T11:32:00Z">
                    <w:rPr>
                      <w:i/>
                      <w:iCs/>
                      <w:color w:val="0000FF" w:themeColor="hyperlink"/>
                      <w:u w:val="single"/>
                    </w:rPr>
                  </w:rPrChange>
                </w:rPr>
                <w:t>Burget</w:t>
              </w:r>
            </w:ins>
            <w:del w:id="2880" w:author="vopatrilova" w:date="2018-11-12T10:19:00Z">
              <w:r w:rsidR="00606ACA" w:rsidRPr="00606ACA" w:rsidDel="002515BC">
                <w:rPr>
                  <w:rStyle w:val="Odkazintenzivn"/>
                  <w:sz w:val="22"/>
                </w:rPr>
                <w:delText>Burget</w:delText>
              </w:r>
            </w:del>
            <w:r>
              <w:fldChar w:fldCharType="end"/>
            </w:r>
          </w:p>
        </w:tc>
        <w:tc>
          <w:tcPr>
            <w:tcW w:w="2128" w:type="dxa"/>
            <w:gridSpan w:val="2"/>
          </w:tcPr>
          <w:p w:rsidR="00C557F3" w:rsidRPr="00F119AC" w:rsidRDefault="00C557F3" w:rsidP="000132AE">
            <w:pPr>
              <w:spacing w:before="60" w:after="60"/>
              <w:ind w:left="-1156" w:firstLine="1156"/>
              <w:rPr>
                <w:sz w:val="22"/>
                <w:szCs w:val="22"/>
              </w:rPr>
            </w:pPr>
            <w:r w:rsidRPr="00F119AC">
              <w:rPr>
                <w:sz w:val="22"/>
                <w:szCs w:val="22"/>
              </w:rPr>
              <w:t>Niko</w:t>
            </w:r>
          </w:p>
        </w:tc>
        <w:tc>
          <w:tcPr>
            <w:tcW w:w="4820" w:type="dxa"/>
            <w:shd w:val="clear" w:color="auto" w:fill="auto"/>
            <w:vAlign w:val="center"/>
          </w:tcPr>
          <w:p w:rsidR="00C557F3" w:rsidRPr="00F119AC" w:rsidRDefault="00C557F3" w:rsidP="000132AE">
            <w:pPr>
              <w:spacing w:before="60" w:after="60"/>
              <w:ind w:left="-1156" w:firstLine="1156"/>
              <w:rPr>
                <w:sz w:val="22"/>
                <w:szCs w:val="22"/>
              </w:rPr>
            </w:pPr>
            <w:r w:rsidRPr="00F119AC">
              <w:rPr>
                <w:sz w:val="22"/>
                <w:szCs w:val="22"/>
              </w:rPr>
              <w:t>MUDr.</w:t>
            </w:r>
          </w:p>
        </w:tc>
      </w:tr>
    </w:tbl>
    <w:p w:rsidR="00C557F3" w:rsidRDefault="00C557F3" w:rsidP="00C557F3"/>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58"/>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881" w:author="vopatrilova" w:date="2018-11-17T11:32:00Z">
              <w:r w:rsidR="002F5441" w:rsidRPr="002F5441">
                <w:rPr>
                  <w:rStyle w:val="Odkazintenzivn"/>
                  <w:rPrChange w:id="2882" w:author="vopatrilova" w:date="2018-11-17T11:32:00Z">
                    <w:rPr>
                      <w:b/>
                      <w:i/>
                      <w:iCs/>
                      <w:color w:val="0000FF" w:themeColor="hyperlink"/>
                      <w:u w:val="single"/>
                    </w:rPr>
                  </w:rPrChange>
                </w:rPr>
                <w:t>Abecední seznam</w:t>
              </w:r>
            </w:ins>
            <w:del w:id="2883"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884" w:author="vopatrilova" w:date="2018-11-20T16:13:00Z">
              <w:r w:rsidDel="00DA0318">
                <w:delText>Automatické řízení a informatika</w:delText>
              </w:r>
            </w:del>
            <w:ins w:id="2885"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Vladimír </w:t>
            </w:r>
            <w:bookmarkStart w:id="2886" w:name="aBobal"/>
            <w:r>
              <w:t>Bobál</w:t>
            </w:r>
            <w:bookmarkEnd w:id="2886"/>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 xml:space="preserve">Prof. Ing. CSc. </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1942</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AD4F96" w:rsidRDefault="00C557F3">
            <w:pPr>
              <w:jc w:val="both"/>
            </w:pPr>
            <w:r>
              <w:t xml:space="preserve">31. 12. </w:t>
            </w:r>
            <w:del w:id="2887" w:author="vopatrilova" w:date="2018-11-17T10:28:00Z">
              <w:r w:rsidDel="00853EAB">
                <w:delText xml:space="preserve">2018 </w:delText>
              </w:r>
            </w:del>
            <w:ins w:id="2888" w:author="vopatrilova" w:date="2018-11-17T10:28:00Z">
              <w:r w:rsidR="00853EAB">
                <w:t xml:space="preserve">2019 </w:t>
              </w:r>
            </w:ins>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AD4F96" w:rsidRDefault="00C557F3">
            <w:pPr>
              <w:jc w:val="both"/>
            </w:pPr>
            <w:r>
              <w:t xml:space="preserve">31. 12. </w:t>
            </w:r>
            <w:del w:id="2889" w:author="vopatrilova" w:date="2018-11-17T10:28:00Z">
              <w:r w:rsidDel="00853EAB">
                <w:delText>2018</w:delText>
              </w:r>
            </w:del>
            <w:ins w:id="2890" w:author="vopatrilova" w:date="2018-11-17T10:28:00Z">
              <w:r w:rsidR="00853EAB">
                <w:t>2019</w:t>
              </w:r>
            </w:ins>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482"/>
        </w:trPr>
        <w:tc>
          <w:tcPr>
            <w:tcW w:w="9859" w:type="dxa"/>
            <w:gridSpan w:val="11"/>
            <w:tcBorders>
              <w:top w:val="nil"/>
            </w:tcBorders>
          </w:tcPr>
          <w:p w:rsidR="00C557F3" w:rsidRDefault="00C557F3" w:rsidP="000132AE">
            <w:pPr>
              <w:jc w:val="both"/>
            </w:pPr>
            <w:r>
              <w:t>Pokročilé metody automatického řízení – garant, přednášející (75 %), cvičící (</w:t>
            </w:r>
            <w:r w:rsidR="009446EB">
              <w:t>50</w:t>
            </w:r>
            <w:r>
              <w:t xml:space="preserve"> %)</w:t>
            </w:r>
          </w:p>
          <w:p w:rsidR="00C557F3" w:rsidRDefault="00C557F3" w:rsidP="000132AE">
            <w:pPr>
              <w:jc w:val="both"/>
            </w:pPr>
            <w:r>
              <w:t>Identifikace systémů - garant, přednášející (75 %)</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233"/>
        </w:trPr>
        <w:tc>
          <w:tcPr>
            <w:tcW w:w="9859" w:type="dxa"/>
            <w:gridSpan w:val="11"/>
          </w:tcPr>
          <w:p w:rsidR="00C557F3" w:rsidRPr="00525BFB" w:rsidRDefault="00C557F3" w:rsidP="000132AE">
            <w:pPr>
              <w:ind w:left="1134" w:hanging="1134"/>
              <w:rPr>
                <w:b/>
                <w:bCs/>
              </w:rPr>
            </w:pPr>
            <w:r w:rsidRPr="00525BFB">
              <w:rPr>
                <w:b/>
                <w:bCs/>
              </w:rPr>
              <w:t>Vzdělání:</w:t>
            </w:r>
          </w:p>
          <w:p w:rsidR="00C557F3" w:rsidRPr="00525BFB" w:rsidRDefault="00C557F3" w:rsidP="000132AE">
            <w:pPr>
              <w:ind w:left="1134" w:hanging="1134"/>
            </w:pPr>
            <w:r w:rsidRPr="00525BFB">
              <w:t xml:space="preserve">1966  -  Ing., VUT v Brně, Fakulta strojní  </w:t>
            </w:r>
          </w:p>
          <w:p w:rsidR="00C557F3" w:rsidRPr="00525BFB" w:rsidRDefault="00C557F3" w:rsidP="000132AE">
            <w:pPr>
              <w:ind w:left="1134" w:hanging="1134"/>
            </w:pPr>
            <w:r w:rsidRPr="00525BFB">
              <w:t xml:space="preserve">1972  -  ČVUT v Praze, Fakulta strojního inženýrství, PGS </w:t>
            </w:r>
            <w:r>
              <w:t>„</w:t>
            </w:r>
            <w:r w:rsidRPr="00525BFB">
              <w:t>Automatizační technika</w:t>
            </w:r>
            <w:r>
              <w:t>“</w:t>
            </w:r>
          </w:p>
          <w:p w:rsidR="00C557F3" w:rsidRPr="00525BFB" w:rsidRDefault="00C557F3" w:rsidP="000132AE">
            <w:pPr>
              <w:ind w:left="709" w:hanging="709"/>
            </w:pPr>
            <w:r w:rsidRPr="00525BFB">
              <w:t>1983  -  CSc., Slovenská akademie věd v Bratislavě, Ústav technické kybernetiky (v letech 1976-79 studium na zásah OV KSČ Gottwaldov přerušeno z kádrových důvodů)</w:t>
            </w:r>
          </w:p>
          <w:p w:rsidR="00C557F3" w:rsidRPr="00525BFB" w:rsidDel="009A2CDA" w:rsidRDefault="00C557F3" w:rsidP="000132AE">
            <w:pPr>
              <w:ind w:left="709" w:hanging="709"/>
              <w:rPr>
                <w:del w:id="2891" w:author="vopatrilova" w:date="2018-11-09T10:56:00Z"/>
              </w:rPr>
            </w:pPr>
            <w:del w:id="2892" w:author="vopatrilova" w:date="2018-11-09T10:56:00Z">
              <w:r w:rsidRPr="00525BFB" w:rsidDel="009A2CDA">
                <w:delText>1991 -  doc., VUT v Brně, Fakulta strojní</w:delText>
              </w:r>
            </w:del>
          </w:p>
          <w:p w:rsidR="007C0A83" w:rsidRDefault="00C557F3">
            <w:pPr>
              <w:tabs>
                <w:tab w:val="left" w:pos="1065"/>
              </w:tabs>
              <w:ind w:left="709" w:hanging="709"/>
            </w:pPr>
            <w:del w:id="2893" w:author="vopatrilova" w:date="2018-11-09T10:56:00Z">
              <w:r w:rsidRPr="00525BFB" w:rsidDel="009A2CDA">
                <w:delText xml:space="preserve">2000 -  prof., VŠB-TU Ostrava, Fakulta strojní   </w:delText>
              </w:r>
            </w:del>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tc>
      </w:tr>
      <w:tr w:rsidR="00C557F3" w:rsidTr="000132AE">
        <w:trPr>
          <w:trHeight w:val="1090"/>
        </w:trPr>
        <w:tc>
          <w:tcPr>
            <w:tcW w:w="9859" w:type="dxa"/>
            <w:gridSpan w:val="11"/>
          </w:tcPr>
          <w:p w:rsidR="00C557F3" w:rsidRPr="00525BFB" w:rsidRDefault="00C557F3" w:rsidP="000132AE">
            <w:pPr>
              <w:ind w:left="1172" w:hanging="1172"/>
            </w:pPr>
            <w:r w:rsidRPr="00525BFB">
              <w:t>1967 - 1969   výzkumný pracovník, Výzkumný ústav gumárenské a plastikářské technologie Gottwaldov</w:t>
            </w:r>
          </w:p>
          <w:p w:rsidR="00C557F3" w:rsidRPr="00525BFB" w:rsidRDefault="00C557F3" w:rsidP="000132AE">
            <w:pPr>
              <w:ind w:left="1080" w:hanging="1080"/>
              <w:jc w:val="both"/>
            </w:pPr>
            <w:r w:rsidRPr="00525BFB">
              <w:t>1969 - 1991  odborný asistent VUT v Brně, Fakulta technologická ve Zlíně</w:t>
            </w:r>
          </w:p>
          <w:p w:rsidR="00C557F3" w:rsidRPr="00525BFB" w:rsidRDefault="00C557F3" w:rsidP="000132AE">
            <w:pPr>
              <w:ind w:left="1080" w:hanging="1080"/>
              <w:jc w:val="both"/>
            </w:pPr>
            <w:r w:rsidRPr="00525BFB">
              <w:t>1991 -  2000  docent VUT v Brně, Fakulta technologická ve Zlíně</w:t>
            </w:r>
          </w:p>
          <w:p w:rsidR="00C557F3" w:rsidRDefault="00C557F3" w:rsidP="000132AE">
            <w:pPr>
              <w:ind w:left="1080" w:hanging="1080"/>
              <w:jc w:val="both"/>
            </w:pPr>
            <w:r w:rsidRPr="00525BFB">
              <w:t xml:space="preserve">2000 -  dosud  profesor, UTB ve Zlíně, Fakulta aplikované informatiky </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354"/>
        </w:trPr>
        <w:tc>
          <w:tcPr>
            <w:tcW w:w="9859" w:type="dxa"/>
            <w:gridSpan w:val="11"/>
          </w:tcPr>
          <w:p w:rsidR="00C557F3" w:rsidRDefault="00C557F3" w:rsidP="000132AE">
            <w:pPr>
              <w:jc w:val="both"/>
            </w:pPr>
            <w:r>
              <w:t>Vedoucí více než 50 úspěšně obhájených diplomových a bakalářských prací.</w:t>
            </w:r>
          </w:p>
          <w:p w:rsidR="00C557F3" w:rsidRDefault="00C557F3" w:rsidP="000132AE">
            <w:pPr>
              <w:jc w:val="both"/>
            </w:pPr>
            <w:r>
              <w:t xml:space="preserve">Vedoucí 9 úspěšně obhájených doktorských dizertačních prací. </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Technická kybernetik</w:t>
            </w:r>
          </w:p>
        </w:tc>
        <w:tc>
          <w:tcPr>
            <w:tcW w:w="2245" w:type="dxa"/>
            <w:gridSpan w:val="2"/>
          </w:tcPr>
          <w:p w:rsidR="00C557F3" w:rsidRDefault="00C557F3" w:rsidP="000132AE">
            <w:pPr>
              <w:ind w:left="360"/>
              <w:jc w:val="both"/>
            </w:pPr>
            <w:r>
              <w:t>1991</w:t>
            </w:r>
          </w:p>
        </w:tc>
        <w:tc>
          <w:tcPr>
            <w:tcW w:w="2248" w:type="dxa"/>
            <w:gridSpan w:val="4"/>
            <w:tcBorders>
              <w:right w:val="single" w:sz="12" w:space="0" w:color="auto"/>
            </w:tcBorders>
          </w:tcPr>
          <w:p w:rsidR="007C0A83" w:rsidRDefault="00852839">
            <w:pPr>
              <w:jc w:val="both"/>
            </w:pPr>
            <w:ins w:id="2894" w:author="vopatrilova" w:date="2018-11-09T11:53:00Z">
              <w:r>
                <w:t xml:space="preserve">FS, </w:t>
              </w:r>
            </w:ins>
            <w:r w:rsidR="00C557F3">
              <w:t>VUT v</w:t>
            </w:r>
            <w:del w:id="2895" w:author="vopatrilova" w:date="2018-11-09T10:57:00Z">
              <w:r w:rsidR="00C557F3" w:rsidDel="009A2CDA">
                <w:delText xml:space="preserve"> </w:delText>
              </w:r>
            </w:del>
            <w:ins w:id="2896" w:author="vopatrilova" w:date="2018-11-09T10:57:00Z">
              <w:r w:rsidR="009A2CDA">
                <w:t> </w:t>
              </w:r>
            </w:ins>
            <w:r w:rsidR="00C557F3">
              <w:t>Brně</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Default="00C557F3" w:rsidP="000132AE">
            <w:pPr>
              <w:jc w:val="both"/>
              <w:rPr>
                <w:b/>
              </w:rPr>
            </w:pPr>
            <w:r>
              <w:rPr>
                <w:b/>
              </w:rPr>
              <w:t>164</w:t>
            </w:r>
          </w:p>
        </w:tc>
        <w:tc>
          <w:tcPr>
            <w:tcW w:w="693" w:type="dxa"/>
            <w:vMerge w:val="restart"/>
          </w:tcPr>
          <w:p w:rsidR="00C557F3" w:rsidRDefault="00C557F3" w:rsidP="000132AE">
            <w:pPr>
              <w:jc w:val="both"/>
              <w:rPr>
                <w:b/>
              </w:rPr>
            </w:pPr>
            <w:r>
              <w:rPr>
                <w:b/>
              </w:rPr>
              <w:t>271</w:t>
            </w:r>
          </w:p>
        </w:tc>
        <w:tc>
          <w:tcPr>
            <w:tcW w:w="694" w:type="dxa"/>
            <w:vMerge w:val="restart"/>
          </w:tcPr>
          <w:p w:rsidR="00C557F3" w:rsidRPr="00382C5A" w:rsidRDefault="00C557F3" w:rsidP="00C557F3">
            <w:pPr>
              <w:pStyle w:val="Odstavecseseznamem"/>
              <w:numPr>
                <w:ilvl w:val="0"/>
                <w:numId w:val="42"/>
              </w:numPr>
              <w:spacing w:line="240" w:lineRule="auto"/>
              <w:rPr>
                <w:b/>
              </w:rPr>
            </w:pPr>
          </w:p>
        </w:tc>
      </w:tr>
      <w:tr w:rsidR="00C557F3" w:rsidTr="000132AE">
        <w:trPr>
          <w:trHeight w:val="205"/>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 xml:space="preserve">       2000</w:t>
            </w:r>
          </w:p>
        </w:tc>
        <w:tc>
          <w:tcPr>
            <w:tcW w:w="2248" w:type="dxa"/>
            <w:gridSpan w:val="4"/>
            <w:tcBorders>
              <w:right w:val="single" w:sz="12" w:space="0" w:color="auto"/>
            </w:tcBorders>
          </w:tcPr>
          <w:p w:rsidR="007C0A83" w:rsidRDefault="00852839">
            <w:pPr>
              <w:jc w:val="both"/>
            </w:pPr>
            <w:ins w:id="2897" w:author="vopatrilova" w:date="2018-11-09T11:53:00Z">
              <w:r>
                <w:t xml:space="preserve">FS, </w:t>
              </w:r>
            </w:ins>
            <w:r w:rsidR="00C557F3">
              <w:t>VŠB-TU Ostrava</w:t>
            </w: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Default="00C557F3" w:rsidP="002E0EE4">
            <w:pPr>
              <w:jc w:val="both"/>
            </w:pPr>
            <w:r w:rsidRPr="009A346B">
              <w:t>TA</w:t>
            </w:r>
            <w:r>
              <w:t xml:space="preserve">LAŠ, S. and </w:t>
            </w:r>
            <w:r w:rsidRPr="003F7C36">
              <w:rPr>
                <w:b/>
              </w:rPr>
              <w:t>V. BOBÁL (45 %),</w:t>
            </w:r>
            <w:r>
              <w:t xml:space="preserve"> Predictive Control Adapting to Fractional Values of Time-delay, Mathematical Problems in Engineering. Vol 2018, Article ID 6416375, </w:t>
            </w:r>
            <w:r w:rsidRPr="009A346B">
              <w:t>Mathematical Problems in Engineering</w:t>
            </w:r>
            <w:r>
              <w:t xml:space="preserve">, </w:t>
            </w:r>
            <w:r w:rsidRPr="009A346B">
              <w:t>Volume 2018, Article ID 6416375, 6 pages</w:t>
            </w:r>
            <w:r>
              <w:t xml:space="preserve">, </w:t>
            </w:r>
            <w:hyperlink r:id="rId13" w:history="1">
              <w:r w:rsidRPr="00C8461E">
                <w:rPr>
                  <w:rStyle w:val="Hypertextovodkaz"/>
                </w:rPr>
                <w:t>https://doi.org/10.1155/2018/6416375</w:t>
              </w:r>
            </w:hyperlink>
            <w:r>
              <w:t>, 2018.</w:t>
            </w:r>
          </w:p>
          <w:p w:rsidR="00C557F3" w:rsidRDefault="00C557F3" w:rsidP="002E0EE4">
            <w:pPr>
              <w:jc w:val="both"/>
            </w:pPr>
            <w:r w:rsidRPr="003F7C36">
              <w:rPr>
                <w:b/>
              </w:rPr>
              <w:t>BOBÁL, V. (70 %),</w:t>
            </w:r>
            <w:r w:rsidRPr="00F80BC1">
              <w:t xml:space="preserve"> SPAČEK, L., P. and P.  HORNÁK. Verification of robust properties of digital control-loop systems. In: Proc. </w:t>
            </w:r>
            <w:proofErr w:type="gramStart"/>
            <w:r w:rsidRPr="00F80BC1">
              <w:t>of</w:t>
            </w:r>
            <w:proofErr w:type="gramEnd"/>
            <w:r w:rsidRPr="00F80BC1">
              <w:t xml:space="preserve"> the 31</w:t>
            </w:r>
            <w:r w:rsidRPr="003F7C36">
              <w:rPr>
                <w:vertAlign w:val="superscript"/>
              </w:rPr>
              <w:t>th</w:t>
            </w:r>
            <w:r w:rsidRPr="00F80BC1">
              <w:t xml:space="preserve"> European Conference on Modelling and Simulation, 2017, Corvinus Univ. Budapest, Hungary, 348 – 354</w:t>
            </w:r>
            <w:r>
              <w:t>, 2017.</w:t>
            </w:r>
          </w:p>
          <w:p w:rsidR="00C557F3" w:rsidRPr="002D0F75" w:rsidRDefault="00C557F3" w:rsidP="002E0EE4">
            <w:r w:rsidRPr="003F7C36">
              <w:rPr>
                <w:b/>
              </w:rPr>
              <w:t>BOBÁL, V. (60 %),</w:t>
            </w:r>
            <w:r w:rsidRPr="002D0F75">
              <w:t xml:space="preserve"> DOSTÁ</w:t>
            </w:r>
            <w:r>
              <w:t>L</w:t>
            </w:r>
            <w:r w:rsidRPr="002D0F75">
              <w:t>, P., KUBALČÍK, M. and S. TALAŠ</w:t>
            </w:r>
            <w:r>
              <w:t>.</w:t>
            </w:r>
            <w:r w:rsidRPr="002D0F75">
              <w:t xml:space="preserve">  Identification and LQ digital control of a set of equal cylinder atmospheric tanks – simulation study. Modelling. In: Proc. </w:t>
            </w:r>
            <w:proofErr w:type="gramStart"/>
            <w:r w:rsidRPr="002D0F75">
              <w:t>of</w:t>
            </w:r>
            <w:proofErr w:type="gramEnd"/>
            <w:r w:rsidRPr="002D0F75">
              <w:t xml:space="preserve"> the 30</w:t>
            </w:r>
            <w:r w:rsidRPr="003F7C36">
              <w:rPr>
                <w:vertAlign w:val="superscript"/>
              </w:rPr>
              <w:t>th</w:t>
            </w:r>
            <w:r w:rsidRPr="002D0F75">
              <w:t xml:space="preserve"> European Conference on Modelling and Simulation,  Ostbarische Technische Hochschule Regensburg, Germany, 279 – 286</w:t>
            </w:r>
            <w:r>
              <w:t>, 2016.</w:t>
            </w:r>
          </w:p>
          <w:p w:rsidR="00C557F3" w:rsidRPr="002D0F75" w:rsidRDefault="00C557F3" w:rsidP="002E0EE4">
            <w:r w:rsidRPr="003F7C36">
              <w:rPr>
                <w:b/>
              </w:rPr>
              <w:t>BOBÁL, V. (60</w:t>
            </w:r>
            <w:r>
              <w:rPr>
                <w:b/>
              </w:rPr>
              <w:t xml:space="preserve"> %</w:t>
            </w:r>
            <w:r w:rsidRPr="003F7C36">
              <w:rPr>
                <w:b/>
              </w:rPr>
              <w:t>)</w:t>
            </w:r>
            <w:r>
              <w:rPr>
                <w:b/>
              </w:rPr>
              <w:t>,</w:t>
            </w:r>
            <w:r w:rsidRPr="002D0F75">
              <w:t xml:space="preserve"> TALAŠ, S., DOSTÁL, P. and M. KUBALČÍK. Digital LQ Smith predictor for control of time-delay systems – design and application. In: Proc. </w:t>
            </w:r>
            <w:proofErr w:type="gramStart"/>
            <w:r w:rsidRPr="002D0F75">
              <w:t>of</w:t>
            </w:r>
            <w:proofErr w:type="gramEnd"/>
            <w:r w:rsidRPr="002D0F75">
              <w:t xml:space="preserve"> the 22</w:t>
            </w:r>
            <w:r w:rsidRPr="003F7C36">
              <w:rPr>
                <w:vertAlign w:val="superscript"/>
              </w:rPr>
              <w:t>nd</w:t>
            </w:r>
            <w:r w:rsidRPr="002D0F75">
              <w:t xml:space="preserve"> International Conference on Soft Computing MENDEL 2016, Brno University of Technology, Brno, Czech Republic, 179-186</w:t>
            </w:r>
            <w:r>
              <w:t xml:space="preserve">, </w:t>
            </w:r>
            <w:r w:rsidRPr="002D0F75">
              <w:t>2016</w:t>
            </w:r>
            <w:r>
              <w:t>.</w:t>
            </w:r>
          </w:p>
          <w:p w:rsidR="00C557F3" w:rsidRDefault="00C557F3" w:rsidP="002E0EE4">
            <w:r w:rsidRPr="003F7C36">
              <w:rPr>
                <w:b/>
                <w:bCs/>
              </w:rPr>
              <w:t>BOBÁL</w:t>
            </w:r>
            <w:r w:rsidRPr="003F7C36">
              <w:rPr>
                <w:b/>
              </w:rPr>
              <w:t xml:space="preserve">, </w:t>
            </w:r>
            <w:r w:rsidRPr="003F7C36">
              <w:rPr>
                <w:b/>
                <w:bCs/>
              </w:rPr>
              <w:t xml:space="preserve">V. </w:t>
            </w:r>
            <w:r w:rsidRPr="003F7C36">
              <w:rPr>
                <w:b/>
              </w:rPr>
              <w:t>(70 %),</w:t>
            </w:r>
            <w:r w:rsidRPr="006D249A">
              <w:t xml:space="preserve"> </w:t>
            </w:r>
            <w:r w:rsidRPr="003F7C36">
              <w:rPr>
                <w:bCs/>
              </w:rPr>
              <w:t>DOSTÁL</w:t>
            </w:r>
            <w:r w:rsidRPr="006D249A">
              <w:t xml:space="preserve">, </w:t>
            </w:r>
            <w:r w:rsidRPr="003F7C36">
              <w:rPr>
                <w:bCs/>
              </w:rPr>
              <w:t>P. and M. KUBALČÍK.</w:t>
            </w:r>
            <w:r w:rsidRPr="006D249A">
              <w:t xml:space="preserve"> Robustness of </w:t>
            </w:r>
            <w:r>
              <w:t>C</w:t>
            </w:r>
            <w:r w:rsidRPr="006D249A">
              <w:t xml:space="preserve">ontrol </w:t>
            </w:r>
            <w:r>
              <w:t>T</w:t>
            </w:r>
            <w:r w:rsidRPr="006D249A">
              <w:t xml:space="preserve">ime-delay </w:t>
            </w:r>
            <w:r>
              <w:t>P</w:t>
            </w:r>
            <w:r w:rsidRPr="006D249A">
              <w:t xml:space="preserve">rocesses in </w:t>
            </w:r>
            <w:r>
              <w:t>T</w:t>
            </w:r>
            <w:r w:rsidRPr="006D249A">
              <w:t xml:space="preserve">erm of </w:t>
            </w:r>
            <w:r>
              <w:t>I</w:t>
            </w:r>
            <w:r w:rsidRPr="006D249A">
              <w:t xml:space="preserve">nfluence </w:t>
            </w:r>
            <w:r>
              <w:t>P</w:t>
            </w:r>
            <w:r w:rsidRPr="006D249A">
              <w:t xml:space="preserve">arametric </w:t>
            </w:r>
            <w:r>
              <w:t>U</w:t>
            </w:r>
            <w:r w:rsidRPr="006D249A">
              <w:t>ncertainties</w:t>
            </w:r>
            <w:r>
              <w:t>. International Journal of Circuits, Systems and Signal Processing, vol. 9, 386 - 394</w:t>
            </w:r>
            <w:r w:rsidRPr="006D249A">
              <w:t>,</w:t>
            </w:r>
            <w:r>
              <w:t xml:space="preserve"> 2015. </w:t>
            </w:r>
          </w:p>
          <w:p w:rsidR="00C557F3" w:rsidDel="009A2CDA" w:rsidRDefault="00C557F3" w:rsidP="002E0EE4">
            <w:pPr>
              <w:rPr>
                <w:del w:id="2898" w:author="vopatrilova" w:date="2018-11-09T10:57:00Z"/>
              </w:rPr>
            </w:pPr>
            <w:del w:id="2899" w:author="vopatrilova" w:date="2018-11-09T10:57:00Z">
              <w:r w:rsidRPr="003F7C36" w:rsidDel="009A2CDA">
                <w:rPr>
                  <w:b/>
                </w:rPr>
                <w:delText>BOBÁL, V. (60 %),</w:delText>
              </w:r>
              <w:r w:rsidDel="009A2CDA">
                <w:delText xml:space="preserve"> DOSTÁL, P., KUBALČÍK, M. and S. TALAŠ. Use of polynomial approach for control of heat exchanger. In: Proc. of the 2015 IEEE International Conference Process Control, Štrbské Pleso, Slovakia, 170 – 175, 2015.</w:delText>
              </w:r>
            </w:del>
          </w:p>
          <w:p w:rsidR="002F5441" w:rsidRDefault="002F5441">
            <w:pPr>
              <w:pPrChange w:id="2900" w:author="vopatrilova" w:date="2018-11-09T10:57:00Z">
                <w:pPr>
                  <w:ind w:left="105"/>
                </w:pPr>
              </w:pPrChange>
            </w:pP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Default="00C557F3" w:rsidP="000132AE">
            <w:pPr>
              <w:jc w:val="both"/>
              <w:rPr>
                <w:b/>
              </w:rPr>
            </w:pPr>
          </w:p>
          <w:p w:rsidR="00C557F3" w:rsidRDefault="00C557F3" w:rsidP="000132AE">
            <w:pPr>
              <w:jc w:val="both"/>
              <w:rPr>
                <w:b/>
              </w:rPr>
            </w:pP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2E0EE4" w:rsidRDefault="002E0EE4">
      <w:pPr>
        <w:rPr>
          <w:ins w:id="2901" w:author="vopatrilova" w:date="2018-11-14T14:36:00Z"/>
        </w:rPr>
      </w:pPr>
    </w:p>
    <w:p w:rsidR="00EA6964" w:rsidRDefault="00EA6964">
      <w:pPr>
        <w:rPr>
          <w:ins w:id="2902" w:author="vopatrilova" w:date="2018-11-14T14:36:00Z"/>
        </w:rPr>
      </w:pPr>
    </w:p>
    <w:p w:rsidR="00EA6964" w:rsidRDefault="00EA6964">
      <w:pPr>
        <w:rPr>
          <w:ins w:id="2903" w:author="vopatrilova" w:date="2018-11-14T14:36:00Z"/>
        </w:rPr>
      </w:pPr>
    </w:p>
    <w:p w:rsidR="00EA6964" w:rsidRDefault="00EA6964">
      <w:pPr>
        <w:rPr>
          <w:ins w:id="2904" w:author="vopatrilova" w:date="2018-11-14T14:36:00Z"/>
        </w:rPr>
      </w:pPr>
    </w:p>
    <w:p w:rsidR="00EA6964" w:rsidRDefault="00EA69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62"/>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905" w:author="vopatrilova" w:date="2018-11-17T11:32:00Z">
              <w:r w:rsidR="002F5441" w:rsidRPr="002F5441">
                <w:rPr>
                  <w:rStyle w:val="Odkazintenzivn"/>
                  <w:rPrChange w:id="2906" w:author="vopatrilova" w:date="2018-11-17T11:32:00Z">
                    <w:rPr>
                      <w:b/>
                      <w:i/>
                      <w:iCs/>
                      <w:color w:val="0000FF" w:themeColor="hyperlink"/>
                      <w:u w:val="single"/>
                    </w:rPr>
                  </w:rPrChange>
                </w:rPr>
                <w:t>Abecední seznam</w:t>
              </w:r>
            </w:ins>
            <w:del w:id="2907"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908" w:author="vopatrilova" w:date="2018-11-20T16:13:00Z">
              <w:r w:rsidDel="00DA0318">
                <w:delText>Automatické řízení a informatika</w:delText>
              </w:r>
            </w:del>
            <w:ins w:id="2909"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Viliam </w:t>
            </w:r>
            <w:bookmarkStart w:id="2910" w:name="aDolinayV"/>
            <w:r>
              <w:t>Dolinay</w:t>
            </w:r>
            <w:bookmarkEnd w:id="2910"/>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1977</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proofErr w:type="gramStart"/>
            <w:r>
              <w:t>30.9.2019</w:t>
            </w:r>
            <w:proofErr w:type="gramEnd"/>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proofErr w:type="gramStart"/>
            <w:r>
              <w:t>30.9.2019</w:t>
            </w:r>
            <w:proofErr w:type="gramEnd"/>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118"/>
        </w:trPr>
        <w:tc>
          <w:tcPr>
            <w:tcW w:w="9859" w:type="dxa"/>
            <w:gridSpan w:val="11"/>
            <w:tcBorders>
              <w:top w:val="nil"/>
            </w:tcBorders>
          </w:tcPr>
          <w:p w:rsidR="00C557F3" w:rsidRDefault="00C557F3" w:rsidP="000132AE">
            <w:pPr>
              <w:jc w:val="both"/>
            </w:pPr>
            <w:r w:rsidRPr="001137D3">
              <w:t>Průmysl 4.0</w:t>
            </w:r>
            <w:r>
              <w:t xml:space="preserve"> – </w:t>
            </w:r>
            <w:r w:rsidRPr="00BC6776">
              <w:t>přednášející (</w:t>
            </w:r>
            <w:r>
              <w:t>25</w:t>
            </w:r>
            <w:r w:rsidRPr="00BC6776">
              <w:t>%)</w:t>
            </w:r>
            <w:r w:rsidR="009446EB">
              <w:t>, cvičící (10</w:t>
            </w:r>
            <w:r>
              <w:t>0 %)</w:t>
            </w:r>
          </w:p>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9D3BE2" w:rsidRDefault="00C557F3" w:rsidP="000132AE">
            <w:pPr>
              <w:jc w:val="both"/>
            </w:pPr>
            <w:r w:rsidRPr="009D3BE2">
              <w:t xml:space="preserve">1997 – </w:t>
            </w:r>
            <w:r>
              <w:t>2003</w:t>
            </w:r>
            <w:r w:rsidRPr="009D3BE2">
              <w:t>: UTB ve Zlíně, Fakulta aplikované informatiky, obor „Automatizace a řídící technika ve spotřebním průmyslu“, (Ing.)</w:t>
            </w:r>
          </w:p>
          <w:p w:rsidR="00C557F3" w:rsidRPr="009D3BE2" w:rsidRDefault="00C557F3" w:rsidP="000132AE">
            <w:pPr>
              <w:jc w:val="both"/>
            </w:pPr>
            <w:r w:rsidRPr="009D3BE2">
              <w:t>200</w:t>
            </w:r>
            <w:r>
              <w:t>3</w:t>
            </w:r>
            <w:r w:rsidRPr="009D3BE2">
              <w:t xml:space="preserve"> – </w:t>
            </w:r>
            <w:r>
              <w:t>2011</w:t>
            </w:r>
            <w:r w:rsidRPr="009D3BE2">
              <w:t>: UTB ve Zlíně, Fakulta aplikované informatiky, obor „Technická kybernetika“, (Ph.D.)</w:t>
            </w:r>
          </w:p>
          <w:p w:rsidR="00C557F3" w:rsidRPr="00822882" w:rsidRDefault="00C557F3" w:rsidP="000132AE">
            <w:pPr>
              <w:jc w:val="both"/>
              <w:rPr>
                <w:b/>
              </w:rPr>
            </w:pPr>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9859" w:type="dxa"/>
            <w:gridSpan w:val="11"/>
          </w:tcPr>
          <w:p w:rsidR="00C557F3" w:rsidRPr="00080943" w:rsidRDefault="00C557F3" w:rsidP="000132AE">
            <w:pPr>
              <w:jc w:val="both"/>
            </w:pPr>
            <w:r w:rsidRPr="009D3BE2">
              <w:t>20</w:t>
            </w:r>
            <w:r>
              <w:t>06</w:t>
            </w:r>
            <w:r w:rsidRPr="009D3BE2">
              <w:t xml:space="preserve"> – dosud: UTB ve Zlíně, Fakulta aplikované informatiky, </w:t>
            </w:r>
            <w:r>
              <w:t>odborný pracovník</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1105"/>
        </w:trPr>
        <w:tc>
          <w:tcPr>
            <w:tcW w:w="9859" w:type="dxa"/>
            <w:gridSpan w:val="11"/>
          </w:tcPr>
          <w:p w:rsidR="00C557F3" w:rsidRDefault="00C557F3" w:rsidP="000132AE">
            <w:pPr>
              <w:jc w:val="both"/>
            </w:pPr>
            <w:r>
              <w:t xml:space="preserve">Od roku 2004 vedoucí úspěšně obhájených 3 bakalářských a 2 diplomových prací. </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24</w:t>
            </w:r>
          </w:p>
        </w:tc>
        <w:tc>
          <w:tcPr>
            <w:tcW w:w="693" w:type="dxa"/>
            <w:vMerge w:val="restart"/>
          </w:tcPr>
          <w:p w:rsidR="00C557F3" w:rsidRPr="003B5737" w:rsidRDefault="00C557F3" w:rsidP="000132AE">
            <w:pPr>
              <w:jc w:val="both"/>
            </w:pPr>
            <w:r>
              <w:t>28</w:t>
            </w:r>
          </w:p>
        </w:tc>
        <w:tc>
          <w:tcPr>
            <w:tcW w:w="694" w:type="dxa"/>
            <w:vMerge w:val="restart"/>
          </w:tcPr>
          <w:p w:rsidR="00C557F3" w:rsidRPr="003B5737" w:rsidRDefault="00C557F3" w:rsidP="000132AE">
            <w:pPr>
              <w:jc w:val="both"/>
            </w:pP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Default="00C557F3" w:rsidP="000132AE">
            <w:r w:rsidRPr="000D6F21">
              <w:rPr>
                <w:b/>
              </w:rPr>
              <w:t>DOLINAY, V. (50 %),</w:t>
            </w:r>
            <w:r>
              <w:t xml:space="preserve"> PIVNIČKOVÁ, L., VAŠEK V. </w:t>
            </w:r>
            <w:r w:rsidRPr="00FE634E">
              <w:rPr>
                <w:i/>
              </w:rPr>
              <w:t>System for Vestibular Examination based on Kinect Sensor</w:t>
            </w:r>
            <w:r>
              <w:t>. International Journal of Circuits, Systems and Signal Processing, 2014, roč. 8, č. 1, s. 343-350. ISSN 1998-4464.</w:t>
            </w:r>
          </w:p>
          <w:p w:rsidR="00C557F3" w:rsidRDefault="00C557F3" w:rsidP="000132AE">
            <w:r w:rsidRPr="000D6F21">
              <w:rPr>
                <w:b/>
              </w:rPr>
              <w:t>DOLINAY, V. (50 %),</w:t>
            </w:r>
            <w:r>
              <w:t xml:space="preserve"> VAŠEK, L. </w:t>
            </w:r>
            <w:r w:rsidRPr="00FE634E">
              <w:rPr>
                <w:i/>
              </w:rPr>
              <w:t>Corrections of the heating curve based on behavior in the consumption of the heat</w:t>
            </w:r>
            <w:r>
              <w:t>. International Journal of Mathematics and Computers in Simulations, 2013, roč. 7, č. 1, s. 25-32. ISSN 1998-0159</w:t>
            </w:r>
          </w:p>
          <w:p w:rsidR="00C557F3" w:rsidRDefault="00C557F3" w:rsidP="000132AE">
            <w:r w:rsidRPr="000D6F21">
              <w:rPr>
                <w:b/>
              </w:rPr>
              <w:t>DOLINAY, V. (60 %),</w:t>
            </w:r>
            <w:r>
              <w:t xml:space="preserve"> VAŠEK, L. </w:t>
            </w:r>
            <w:r w:rsidRPr="00FE634E">
              <w:rPr>
                <w:i/>
              </w:rPr>
              <w:t>Simulation and Experiments on the Secondary Heat Distribution Network System</w:t>
            </w:r>
            <w:r>
              <w:t>. International Journal of Mathematics and Computers in Simulations, 2012, roč. 6, č. 5, s. 465-472. ISSN 1998-0159.</w:t>
            </w:r>
          </w:p>
          <w:p w:rsidR="00C557F3" w:rsidRDefault="00C557F3" w:rsidP="000132AE">
            <w:r w:rsidRPr="000D6F21">
              <w:rPr>
                <w:b/>
              </w:rPr>
              <w:t>DOLINAY, V. (50 %),</w:t>
            </w:r>
            <w:r>
              <w:t xml:space="preserve"> PIVNIČKOVÁ, L., VAŠEK, V. </w:t>
            </w:r>
            <w:r w:rsidRPr="00FE634E">
              <w:rPr>
                <w:i/>
              </w:rPr>
              <w:t>Objectivization of Traditional Otoneurological Examinations Based on Kinect Sensor</w:t>
            </w:r>
            <w:r>
              <w:t>. In Proceedings of the 2014 15th International Carpathian Control Conference (ICCC). New Jersey, Piscataway : IEEE, 2014, s. 91-94. ISBN 978-1-4799-3527-7.</w:t>
            </w:r>
          </w:p>
          <w:p w:rsidR="00C557F3" w:rsidRPr="003B5737" w:rsidRDefault="00C557F3" w:rsidP="000132AE">
            <w:r>
              <w:t xml:space="preserve">VAŠEK, L., </w:t>
            </w:r>
            <w:r w:rsidRPr="000D6F21">
              <w:rPr>
                <w:b/>
              </w:rPr>
              <w:t>DOLINAY, V. (45 %),</w:t>
            </w:r>
            <w:r>
              <w:t xml:space="preserve"> VAŠEK, V. </w:t>
            </w:r>
            <w:r w:rsidRPr="00FE634E">
              <w:rPr>
                <w:i/>
              </w:rPr>
              <w:t>Simulation Model of a Smart Grid with an Integrated Large Heat Source</w:t>
            </w:r>
            <w:r>
              <w:t xml:space="preserve">. In Preprints of IFAC 2014. </w:t>
            </w:r>
            <w:proofErr w:type="gramStart"/>
            <w:r>
              <w:t>Bologna : IFAC</w:t>
            </w:r>
            <w:proofErr w:type="gramEnd"/>
            <w:r>
              <w:t>, 2014, s. 4565-4570. ISSN 1474-6670. ISBN 978-3-902661-93-7</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3232CF" w:rsidRDefault="00C557F3" w:rsidP="000132AE">
            <w:pPr>
              <w:rPr>
                <w:lang w:val="sk-SK"/>
              </w:rPr>
            </w:pP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51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911" w:author="vopatrilova" w:date="2018-11-17T11:32:00Z">
              <w:r w:rsidR="002F5441" w:rsidRPr="002F5441">
                <w:rPr>
                  <w:rStyle w:val="Odkazintenzivn"/>
                  <w:rPrChange w:id="2912" w:author="vopatrilova" w:date="2018-11-17T11:32:00Z">
                    <w:rPr>
                      <w:b/>
                      <w:i/>
                      <w:iCs/>
                      <w:color w:val="0000FF" w:themeColor="hyperlink"/>
                      <w:u w:val="single"/>
                    </w:rPr>
                  </w:rPrChange>
                </w:rPr>
                <w:t>Abecední seznam</w:t>
              </w:r>
            </w:ins>
            <w:del w:id="2913"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914" w:author="vopatrilova" w:date="2018-11-20T16:13:00Z">
              <w:r w:rsidDel="00DA0318">
                <w:delText>Automatické řízení a informatika</w:delText>
              </w:r>
            </w:del>
            <w:ins w:id="2915"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František </w:t>
            </w:r>
            <w:bookmarkStart w:id="2916" w:name="aGazdos"/>
            <w:r>
              <w:t>Gazdoš</w:t>
            </w:r>
            <w:bookmarkEnd w:id="2916"/>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doc.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1976</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372"/>
        </w:trPr>
        <w:tc>
          <w:tcPr>
            <w:tcW w:w="9859" w:type="dxa"/>
            <w:gridSpan w:val="11"/>
            <w:tcBorders>
              <w:top w:val="nil"/>
            </w:tcBorders>
          </w:tcPr>
          <w:p w:rsidR="00C557F3" w:rsidRDefault="00C557F3" w:rsidP="000132AE">
            <w:pPr>
              <w:jc w:val="both"/>
            </w:pPr>
            <w:r>
              <w:t>Stavová a algebraická teorie řízení – garant, přednášející (</w:t>
            </w:r>
            <w:r w:rsidR="004C7111">
              <w:t>75</w:t>
            </w:r>
            <w:r>
              <w:t>%), cvičící (100 %),</w:t>
            </w:r>
          </w:p>
          <w:p w:rsidR="00C557F3" w:rsidRDefault="00C557F3" w:rsidP="000132AE">
            <w:pPr>
              <w:jc w:val="both"/>
            </w:pPr>
            <w:r>
              <w:t>Modely spojitých systémů a jejich simulace – garant, přednášející (100 %), cvičící (100 %),</w:t>
            </w:r>
          </w:p>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9D3BE2" w:rsidRDefault="00C557F3" w:rsidP="000132AE">
            <w:pPr>
              <w:jc w:val="both"/>
            </w:pPr>
            <w:r w:rsidRPr="009D3BE2">
              <w:t>199</w:t>
            </w:r>
            <w:r>
              <w:t>4</w:t>
            </w:r>
            <w:r w:rsidRPr="009D3BE2">
              <w:t xml:space="preserve"> – </w:t>
            </w:r>
            <w:r>
              <w:t>1999</w:t>
            </w:r>
            <w:r w:rsidRPr="009D3BE2">
              <w:t xml:space="preserve">: </w:t>
            </w:r>
            <w:r>
              <w:t>VUT v Brně,</w:t>
            </w:r>
            <w:r w:rsidRPr="009D3BE2">
              <w:t xml:space="preserve"> Fakulta </w:t>
            </w:r>
            <w:r>
              <w:t>technologická ve Zlíně</w:t>
            </w:r>
            <w:r w:rsidRPr="009D3BE2">
              <w:t>, obor „Automatizace a říd</w:t>
            </w:r>
            <w:r>
              <w:t>i</w:t>
            </w:r>
            <w:r w:rsidRPr="009D3BE2">
              <w:t>cí technika ve spotřebním průmyslu“, (Ing.)</w:t>
            </w:r>
          </w:p>
          <w:p w:rsidR="00C557F3" w:rsidRPr="009D3BE2" w:rsidRDefault="00C557F3" w:rsidP="000132AE">
            <w:pPr>
              <w:jc w:val="both"/>
            </w:pPr>
            <w:r>
              <w:t>1999</w:t>
            </w:r>
            <w:r w:rsidRPr="009D3BE2">
              <w:t xml:space="preserve"> – 200</w:t>
            </w:r>
            <w:r>
              <w:t>4</w:t>
            </w:r>
            <w:r w:rsidRPr="009D3BE2">
              <w:t xml:space="preserve">: UTB ve Zlíně, Fakulta </w:t>
            </w:r>
            <w:r>
              <w:t>technologická</w:t>
            </w:r>
            <w:r w:rsidRPr="009D3BE2">
              <w:t>, obor „Technická kybernetika“, (Ph.D.)</w:t>
            </w:r>
          </w:p>
          <w:p w:rsidR="00C557F3" w:rsidRPr="00BE172C" w:rsidRDefault="00C557F3" w:rsidP="000132AE">
            <w:pPr>
              <w:jc w:val="both"/>
            </w:pPr>
            <w:del w:id="2917" w:author="vopatrilova" w:date="2018-11-09T10:58:00Z">
              <w:r w:rsidRPr="009D3BE2" w:rsidDel="009A2CDA">
                <w:delText>201</w:delText>
              </w:r>
              <w:r w:rsidDel="009A2CDA">
                <w:delText>2:</w:delText>
              </w:r>
              <w:r w:rsidRPr="009D3BE2" w:rsidDel="009A2CDA">
                <w:delText xml:space="preserve"> UTB ve Zlíně, Fakulta aplikované informatiky, obor „Řízení strojů a procesů“, (doc.)</w:delText>
              </w:r>
            </w:del>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tc>
      </w:tr>
      <w:tr w:rsidR="00C557F3" w:rsidTr="000132AE">
        <w:trPr>
          <w:trHeight w:val="1090"/>
        </w:trPr>
        <w:tc>
          <w:tcPr>
            <w:tcW w:w="9859" w:type="dxa"/>
            <w:gridSpan w:val="11"/>
          </w:tcPr>
          <w:p w:rsidR="00C557F3" w:rsidRDefault="00C557F3" w:rsidP="000132AE">
            <w:pPr>
              <w:jc w:val="both"/>
            </w:pPr>
            <w:r>
              <w:t>2004 – 2005:  UTB Zlín, Fakulta technologická, Ústav řízení procesů, odborný asistent a tajemník ústavu</w:t>
            </w:r>
          </w:p>
          <w:p w:rsidR="00C557F3" w:rsidRDefault="00C557F3" w:rsidP="000132AE">
            <w:pPr>
              <w:jc w:val="both"/>
            </w:pPr>
            <w:r>
              <w:t>2006 – 2012:  UTB Zlín, Fakulta aplikované informatiky, Ústav řízení procesů, odborný asistent a tajemník ústavu</w:t>
            </w:r>
          </w:p>
          <w:p w:rsidR="00C557F3" w:rsidRDefault="00C557F3" w:rsidP="000132AE">
            <w:pPr>
              <w:jc w:val="both"/>
            </w:pPr>
            <w:r>
              <w:t>2012 – 2016:  UTB Zlín, Fakulta aplikované informatiky, Ústav řízení procesů, docent a tajemník ústavu</w:t>
            </w:r>
          </w:p>
          <w:p w:rsidR="00C557F3" w:rsidRDefault="00C557F3" w:rsidP="000132AE">
            <w:pPr>
              <w:jc w:val="both"/>
            </w:pPr>
            <w:r>
              <w:t>2017 – dosud: UTB Zlín, Fakulta aplikované informatiky, Ústav řízení procesů, docent a ředitel ústavu</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311"/>
        </w:trPr>
        <w:tc>
          <w:tcPr>
            <w:tcW w:w="9859" w:type="dxa"/>
            <w:gridSpan w:val="11"/>
          </w:tcPr>
          <w:p w:rsidR="00C557F3" w:rsidRDefault="00C557F3" w:rsidP="000132AE">
            <w:pPr>
              <w:jc w:val="both"/>
            </w:pPr>
            <w:r>
              <w:t>Od roku 2001 vedoucí úspěšně obhájených 21 bakalářských, 24 diplomových a 1 disertační práce.</w:t>
            </w:r>
          </w:p>
          <w:p w:rsidR="00C557F3" w:rsidRDefault="00C557F3" w:rsidP="000132AE">
            <w:pPr>
              <w:jc w:val="both"/>
            </w:pP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2012</w:t>
            </w:r>
          </w:p>
        </w:tc>
        <w:tc>
          <w:tcPr>
            <w:tcW w:w="2248" w:type="dxa"/>
            <w:gridSpan w:val="4"/>
            <w:tcBorders>
              <w:right w:val="single" w:sz="12" w:space="0" w:color="auto"/>
            </w:tcBorders>
          </w:tcPr>
          <w:p w:rsidR="007C0A83" w:rsidRDefault="00852839">
            <w:pPr>
              <w:jc w:val="both"/>
            </w:pPr>
            <w:ins w:id="2918" w:author="vopatrilova" w:date="2018-11-09T11:53:00Z">
              <w:r>
                <w:t xml:space="preserve">FAI, </w:t>
              </w:r>
            </w:ins>
            <w:r w:rsidR="00C557F3">
              <w:t>UTB ve Zlíně</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Default="00C557F3" w:rsidP="000132AE">
            <w:pPr>
              <w:jc w:val="both"/>
              <w:rPr>
                <w:b/>
              </w:rPr>
            </w:pPr>
            <w:r>
              <w:rPr>
                <w:b/>
              </w:rPr>
              <w:t>38</w:t>
            </w:r>
          </w:p>
        </w:tc>
        <w:tc>
          <w:tcPr>
            <w:tcW w:w="693" w:type="dxa"/>
            <w:vMerge w:val="restart"/>
          </w:tcPr>
          <w:p w:rsidR="00C557F3" w:rsidRDefault="00C557F3" w:rsidP="000132AE">
            <w:pPr>
              <w:jc w:val="both"/>
              <w:rPr>
                <w:b/>
              </w:rPr>
            </w:pPr>
            <w:r>
              <w:rPr>
                <w:b/>
              </w:rPr>
              <w:t>58</w:t>
            </w:r>
          </w:p>
        </w:tc>
        <w:tc>
          <w:tcPr>
            <w:tcW w:w="694" w:type="dxa"/>
            <w:vMerge w:val="restart"/>
          </w:tcPr>
          <w:p w:rsidR="00C557F3" w:rsidRDefault="00C557F3" w:rsidP="000132AE">
            <w:pPr>
              <w:jc w:val="both"/>
              <w:rPr>
                <w:b/>
              </w:rPr>
            </w:pPr>
            <w:r>
              <w:rPr>
                <w:b/>
              </w:rPr>
              <w:t>177</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Pr="00491907" w:rsidRDefault="00C557F3" w:rsidP="000132AE">
            <w:pPr>
              <w:jc w:val="both"/>
            </w:pPr>
            <w:r w:rsidRPr="00D76D5E">
              <w:rPr>
                <w:b/>
              </w:rPr>
              <w:t>GAZDOŠ, F. (100 %):</w:t>
            </w:r>
            <w:r w:rsidRPr="00491907">
              <w:t xml:space="preserve"> Introducing a New Tool for Studying Unstable Systems. </w:t>
            </w:r>
            <w:r w:rsidRPr="00491907">
              <w:rPr>
                <w:i/>
              </w:rPr>
              <w:t>International Journal of Automation and Computing</w:t>
            </w:r>
            <w:r w:rsidRPr="00491907">
              <w:t xml:space="preserve"> 11(6), 580-587, 2014. ISSN 1476-8186.</w:t>
            </w:r>
          </w:p>
          <w:p w:rsidR="00C557F3" w:rsidRPr="00491907" w:rsidRDefault="00C557F3" w:rsidP="000132AE">
            <w:pPr>
              <w:jc w:val="both"/>
            </w:pPr>
            <w:r w:rsidRPr="00D76D5E">
              <w:rPr>
                <w:b/>
              </w:rPr>
              <w:t>GAZDOŠ, F. (90 %),</w:t>
            </w:r>
            <w:r w:rsidRPr="00491907">
              <w:t xml:space="preserve"> MARHOLT, J. (10%) Simulation Approach to Robust Constrained Control. </w:t>
            </w:r>
            <w:r w:rsidRPr="00491907">
              <w:rPr>
                <w:i/>
              </w:rPr>
              <w:t>International Review of Automatic Control</w:t>
            </w:r>
            <w:r w:rsidRPr="00491907">
              <w:t xml:space="preserve"> 7(5), 467-475, 2014. ISSN 1974-6059.</w:t>
            </w:r>
          </w:p>
          <w:p w:rsidR="00C557F3" w:rsidRPr="00491907" w:rsidRDefault="00C557F3" w:rsidP="000132AE">
            <w:pPr>
              <w:jc w:val="both"/>
            </w:pPr>
            <w:r w:rsidRPr="00D76D5E">
              <w:rPr>
                <w:b/>
              </w:rPr>
              <w:t>GAZDOŠ, F. (95 %),</w:t>
            </w:r>
            <w:r w:rsidRPr="00491907">
              <w:t xml:space="preserve"> MARHOLT, J. (5</w:t>
            </w:r>
            <w:r>
              <w:t xml:space="preserve"> </w:t>
            </w:r>
            <w:r w:rsidRPr="00491907">
              <w:t xml:space="preserve">%) Optimization of Closed-loop Poles for Robust Constrained Control. In FIKAR, M., KVASNICA, M. </w:t>
            </w:r>
            <w:r w:rsidRPr="00491907">
              <w:rPr>
                <w:i/>
              </w:rPr>
              <w:t xml:space="preserve">Proc. </w:t>
            </w:r>
            <w:proofErr w:type="gramStart"/>
            <w:r w:rsidRPr="00491907">
              <w:rPr>
                <w:i/>
              </w:rPr>
              <w:t>of</w:t>
            </w:r>
            <w:proofErr w:type="gramEnd"/>
            <w:r w:rsidRPr="00491907">
              <w:rPr>
                <w:i/>
              </w:rPr>
              <w:t xml:space="preserve"> the 2015 International Conference on Process Control (PC)</w:t>
            </w:r>
            <w:r w:rsidRPr="00491907">
              <w:t>. 2015, p. 158–163. Štrbské Pleso, Slovakia. ISBN 978-1-4673-6626-7.</w:t>
            </w:r>
          </w:p>
          <w:p w:rsidR="00C557F3" w:rsidRPr="00491907" w:rsidRDefault="00C557F3" w:rsidP="000132AE">
            <w:pPr>
              <w:jc w:val="both"/>
            </w:pPr>
            <w:r w:rsidRPr="00D76D5E">
              <w:rPr>
                <w:b/>
              </w:rPr>
              <w:t>GAZDOŠ, F. (100 %)</w:t>
            </w:r>
            <w:r w:rsidRPr="00491907">
              <w:t xml:space="preserve"> Optimization of Closed-Loop Poles for Limited Control Action and Robustness. In ABRAHAM, A. et al. (Eds.) </w:t>
            </w:r>
            <w:r w:rsidRPr="00491907">
              <w:rPr>
                <w:i/>
              </w:rPr>
              <w:t xml:space="preserve">Proc. </w:t>
            </w:r>
            <w:proofErr w:type="gramStart"/>
            <w:r w:rsidRPr="00491907">
              <w:rPr>
                <w:i/>
              </w:rPr>
              <w:t>of</w:t>
            </w:r>
            <w:proofErr w:type="gramEnd"/>
            <w:r w:rsidRPr="00491907">
              <w:rPr>
                <w:i/>
              </w:rPr>
              <w:t xml:space="preserve"> the Second International Afro-European Conference for Industrial Advancement AECIA 2015</w:t>
            </w:r>
            <w:r w:rsidRPr="00491907">
              <w:t>. Springer International Publishing Switzerland, 2016, p. 385-396. Advances in Intelligent Systems and Computing, Vol. 427. 2015. Villejuif, Paris, France. ISBN 978-3-319-29503-9, ISSN 2194-5357.</w:t>
            </w:r>
          </w:p>
          <w:p w:rsidR="00C557F3" w:rsidRPr="00491907" w:rsidRDefault="00C557F3" w:rsidP="000132AE">
            <w:pPr>
              <w:jc w:val="both"/>
            </w:pPr>
            <w:r>
              <w:rPr>
                <w:b/>
              </w:rPr>
              <w:t>GAZDOŠ, F. (</w:t>
            </w:r>
            <w:r w:rsidRPr="00D76D5E">
              <w:rPr>
                <w:b/>
              </w:rPr>
              <w:t>95 %</w:t>
            </w:r>
            <w:r>
              <w:rPr>
                <w:b/>
              </w:rPr>
              <w:t>)</w:t>
            </w:r>
            <w:r w:rsidRPr="00D76D5E">
              <w:rPr>
                <w:b/>
              </w:rPr>
              <w:t>,</w:t>
            </w:r>
            <w:r w:rsidRPr="00491907">
              <w:t xml:space="preserve"> MACEK, D. Modelling a PCT40 Heat Exchanger for Control Purposes. In CLAUS, T., HERRMANN, F., MANITZ, M., ROSE, O. </w:t>
            </w:r>
            <w:r w:rsidRPr="00491907">
              <w:rPr>
                <w:i/>
              </w:rPr>
              <w:t>Proceedings 30</w:t>
            </w:r>
            <w:r w:rsidRPr="00491907">
              <w:rPr>
                <w:i/>
                <w:vertAlign w:val="superscript"/>
              </w:rPr>
              <w:t>th</w:t>
            </w:r>
            <w:r w:rsidRPr="00491907">
              <w:rPr>
                <w:i/>
              </w:rPr>
              <w:t xml:space="preserve"> European Conference on Modelling and Simulation (ECMS ‘2016)</w:t>
            </w:r>
            <w:r w:rsidRPr="00491907">
              <w:t>. Nottingham: European Council for Modelling and Simulation, 2016, p. 340-346. Regensburg, Germany. ISBN 978-0-9932440-2-5</w:t>
            </w:r>
            <w:r>
              <w:t>.</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Default="00C557F3" w:rsidP="000132AE">
            <w:pPr>
              <w:rPr>
                <w:b/>
              </w:rPr>
            </w:pPr>
            <w:r w:rsidRPr="00D76D5E">
              <w:rPr>
                <w:szCs w:val="22"/>
              </w:rPr>
              <w:t>04 – 06/2003: Politecnico di Milano, Itálie (3-měsíční studijní pobyt)</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9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919" w:author="vopatrilova" w:date="2018-11-17T11:32:00Z">
              <w:r w:rsidR="002F5441" w:rsidRPr="002F5441">
                <w:rPr>
                  <w:rStyle w:val="Odkazintenzivn"/>
                  <w:rPrChange w:id="2920" w:author="vopatrilova" w:date="2018-11-17T11:32:00Z">
                    <w:rPr>
                      <w:b/>
                      <w:i/>
                      <w:iCs/>
                      <w:color w:val="0000FF" w:themeColor="hyperlink"/>
                      <w:u w:val="single"/>
                    </w:rPr>
                  </w:rPrChange>
                </w:rPr>
                <w:t>Abecední seznam</w:t>
              </w:r>
            </w:ins>
            <w:del w:id="2921"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922" w:author="vopatrilova" w:date="2018-11-20T16:13:00Z">
              <w:r w:rsidRPr="00652583" w:rsidDel="00DA0318">
                <w:delText>Automatické řízení a informatika</w:delText>
              </w:r>
            </w:del>
            <w:ins w:id="2923"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Petr </w:t>
            </w:r>
            <w:bookmarkStart w:id="2924" w:name="aChalupa"/>
            <w:r>
              <w:t>Chalupa</w:t>
            </w:r>
            <w:bookmarkEnd w:id="2924"/>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1976</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30. 9. 2019</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30. 9. 2019</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118"/>
        </w:trPr>
        <w:tc>
          <w:tcPr>
            <w:tcW w:w="9859" w:type="dxa"/>
            <w:gridSpan w:val="11"/>
            <w:tcBorders>
              <w:top w:val="nil"/>
            </w:tcBorders>
          </w:tcPr>
          <w:p w:rsidR="00C557F3" w:rsidRDefault="00C557F3" w:rsidP="000132AE">
            <w:pPr>
              <w:jc w:val="both"/>
            </w:pPr>
            <w:r>
              <w:t>Strojové vidění – přednášející (50 %), cvičící (50 %)</w:t>
            </w:r>
          </w:p>
          <w:p w:rsidR="00C557F3" w:rsidRDefault="00C557F3" w:rsidP="000132AE">
            <w:pPr>
              <w:jc w:val="both"/>
            </w:pPr>
            <w:r w:rsidRPr="00652583">
              <w:t>Řízení reálných procesů</w:t>
            </w:r>
            <w:r>
              <w:t xml:space="preserve"> – garant, </w:t>
            </w:r>
            <w:r w:rsidR="004C7111">
              <w:t>vedoucí seminářů</w:t>
            </w:r>
            <w:r>
              <w:t xml:space="preserve"> (100 %)</w:t>
            </w:r>
            <w:r w:rsidR="009446EB">
              <w:t>, cvičící (100 %)</w:t>
            </w:r>
          </w:p>
          <w:p w:rsidR="00C557F3" w:rsidRDefault="00C557F3" w:rsidP="000132AE">
            <w:pPr>
              <w:jc w:val="both"/>
              <w:rPr>
                <w:ins w:id="2925" w:author="vopatrilova" w:date="2018-11-19T14:48:00Z"/>
              </w:rPr>
            </w:pPr>
            <w:r w:rsidRPr="00652583">
              <w:t>Projektování reálných řídicích systémů</w:t>
            </w:r>
            <w:r>
              <w:t xml:space="preserve"> – garant, přednášející</w:t>
            </w:r>
            <w:r w:rsidR="004C7111">
              <w:t xml:space="preserve"> </w:t>
            </w:r>
            <w:r>
              <w:t>(34 %), cvičící (34 %)</w:t>
            </w:r>
          </w:p>
          <w:p w:rsidR="006C5458" w:rsidRDefault="006C5458" w:rsidP="000132AE">
            <w:pPr>
              <w:jc w:val="both"/>
            </w:pP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9D3BE2" w:rsidRDefault="00C557F3" w:rsidP="000132AE">
            <w:pPr>
              <w:jc w:val="both"/>
            </w:pPr>
            <w:r w:rsidRPr="009D3BE2">
              <w:t>199</w:t>
            </w:r>
            <w:r>
              <w:t>4</w:t>
            </w:r>
            <w:r w:rsidRPr="009D3BE2">
              <w:t xml:space="preserve"> – </w:t>
            </w:r>
            <w:r>
              <w:t>1999</w:t>
            </w:r>
            <w:r w:rsidRPr="009D3BE2">
              <w:t xml:space="preserve">: </w:t>
            </w:r>
            <w:r>
              <w:t>VUT v Brně</w:t>
            </w:r>
            <w:r w:rsidRPr="009D3BE2">
              <w:t xml:space="preserve">, Fakulta </w:t>
            </w:r>
            <w:r>
              <w:t>technologická ve Zlíně</w:t>
            </w:r>
            <w:r w:rsidRPr="009D3BE2">
              <w:t>, obor „Automatizace a řídící technika ve spotřebním průmyslu“, (Ing.)</w:t>
            </w:r>
          </w:p>
          <w:p w:rsidR="00C557F3" w:rsidRPr="00652583" w:rsidRDefault="00C557F3" w:rsidP="000132AE">
            <w:pPr>
              <w:jc w:val="both"/>
            </w:pPr>
            <w:r>
              <w:t>1999</w:t>
            </w:r>
            <w:r w:rsidRPr="009D3BE2">
              <w:t xml:space="preserve"> – 200</w:t>
            </w:r>
            <w:r>
              <w:t>3</w:t>
            </w:r>
            <w:r w:rsidRPr="009D3BE2">
              <w:t xml:space="preserve">: UTB ve Zlíně, Fakulta </w:t>
            </w:r>
            <w:r>
              <w:t>technologická</w:t>
            </w:r>
            <w:r w:rsidRPr="009D3BE2">
              <w:t>, obor „Technická kybernetika“, (Ph.D.)</w:t>
            </w:r>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9859" w:type="dxa"/>
            <w:gridSpan w:val="11"/>
          </w:tcPr>
          <w:p w:rsidR="00C557F3" w:rsidRPr="009D3BE2" w:rsidRDefault="00C557F3" w:rsidP="000132AE">
            <w:pPr>
              <w:ind w:left="1246" w:hanging="1246"/>
              <w:jc w:val="both"/>
            </w:pPr>
            <w:r>
              <w:t>2004 – 20</w:t>
            </w:r>
            <w:r w:rsidRPr="009D3BE2">
              <w:t>05</w:t>
            </w:r>
            <w:r>
              <w:t>:</w:t>
            </w:r>
            <w:r>
              <w:tab/>
              <w:t>Uinfo s.r.o., vývojový pracovník, programátor</w:t>
            </w:r>
          </w:p>
          <w:p w:rsidR="00C557F3" w:rsidRPr="009D3BE2" w:rsidRDefault="00C557F3" w:rsidP="000132AE">
            <w:pPr>
              <w:ind w:left="1246" w:hanging="1246"/>
              <w:jc w:val="both"/>
            </w:pPr>
            <w:r w:rsidRPr="009D3BE2">
              <w:t>20</w:t>
            </w:r>
            <w:r>
              <w:t>0</w:t>
            </w:r>
            <w:r w:rsidRPr="009D3BE2">
              <w:t xml:space="preserve">5 – </w:t>
            </w:r>
            <w:r>
              <w:t>2011</w:t>
            </w:r>
            <w:r w:rsidRPr="009D3BE2">
              <w:t>:</w:t>
            </w:r>
            <w:r>
              <w:tab/>
            </w:r>
            <w:r w:rsidRPr="009D3BE2">
              <w:t xml:space="preserve">UTB ve Zlíně, Fakulta aplikované informatiky, </w:t>
            </w:r>
            <w:r>
              <w:t>Centrum aplikované kybernetiky, vědecko-výzkumný pracovník</w:t>
            </w:r>
          </w:p>
          <w:p w:rsidR="00C557F3" w:rsidRPr="00080943" w:rsidRDefault="00C557F3" w:rsidP="000132AE">
            <w:pPr>
              <w:ind w:left="1246" w:hanging="1246"/>
              <w:jc w:val="both"/>
            </w:pPr>
            <w:r w:rsidRPr="009D3BE2">
              <w:t>201</w:t>
            </w:r>
            <w:r>
              <w:t>2</w:t>
            </w:r>
            <w:r w:rsidRPr="009D3BE2">
              <w:t xml:space="preserve"> – dosud:</w:t>
            </w:r>
            <w:r>
              <w:tab/>
            </w:r>
            <w:r w:rsidRPr="009D3BE2">
              <w:t xml:space="preserve">UTB ve Zlíně, Fakulta aplikované informatiky, </w:t>
            </w:r>
            <w:r>
              <w:t>CEBIA-Tech, junior researcher</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93"/>
        </w:trPr>
        <w:tc>
          <w:tcPr>
            <w:tcW w:w="9859" w:type="dxa"/>
            <w:gridSpan w:val="11"/>
          </w:tcPr>
          <w:p w:rsidR="00C557F3" w:rsidRDefault="00C557F3" w:rsidP="000132AE">
            <w:pPr>
              <w:jc w:val="both"/>
            </w:pPr>
            <w:r>
              <w:t xml:space="preserve">Od roku 2006 vedoucí úspěšně obhájených 7 bakalářských a 17 diplomových prací. </w:t>
            </w:r>
          </w:p>
          <w:p w:rsidR="00C557F3" w:rsidRDefault="00C557F3" w:rsidP="000132AE">
            <w:pPr>
              <w:jc w:val="both"/>
            </w:pP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84</w:t>
            </w:r>
          </w:p>
        </w:tc>
        <w:tc>
          <w:tcPr>
            <w:tcW w:w="693" w:type="dxa"/>
            <w:vMerge w:val="restart"/>
          </w:tcPr>
          <w:p w:rsidR="00C557F3" w:rsidRPr="003B5737" w:rsidRDefault="00C557F3" w:rsidP="000132AE">
            <w:pPr>
              <w:jc w:val="both"/>
            </w:pPr>
            <w:r>
              <w:t>109</w:t>
            </w:r>
          </w:p>
        </w:tc>
        <w:tc>
          <w:tcPr>
            <w:tcW w:w="694" w:type="dxa"/>
            <w:vMerge w:val="restart"/>
          </w:tcPr>
          <w:p w:rsidR="00C557F3" w:rsidRPr="003B5737" w:rsidRDefault="00C557F3" w:rsidP="000132AE">
            <w:pPr>
              <w:jc w:val="both"/>
            </w:pPr>
            <w:r>
              <w:t>131</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Default="00C557F3" w:rsidP="000132AE">
            <w:r w:rsidRPr="00217C02">
              <w:rPr>
                <w:b/>
              </w:rPr>
              <w:t>CHALUPA, Petr (70</w:t>
            </w:r>
            <w:r>
              <w:rPr>
                <w:b/>
              </w:rPr>
              <w:t xml:space="preserve"> </w:t>
            </w:r>
            <w:r w:rsidRPr="00217C02">
              <w:rPr>
                <w:b/>
              </w:rPr>
              <w:t>%);</w:t>
            </w:r>
            <w:r>
              <w:t xml:space="preserve"> NOVÁK, Jakub. Modeling and model predictive control of a nonlinear hydraulic system. Computers &amp; Mathematics with Applications, 2013, roč. 66, č. 2, s. 155-164. ISSN 0898-1221. </w:t>
            </w:r>
          </w:p>
          <w:p w:rsidR="00C557F3" w:rsidRDefault="00C557F3" w:rsidP="000132AE">
            <w:r w:rsidRPr="00217C02">
              <w:rPr>
                <w:b/>
              </w:rPr>
              <w:t>CHALUPA, Petr (50</w:t>
            </w:r>
            <w:r>
              <w:rPr>
                <w:b/>
              </w:rPr>
              <w:t xml:space="preserve"> </w:t>
            </w:r>
            <w:r w:rsidRPr="00217C02">
              <w:rPr>
                <w:b/>
              </w:rPr>
              <w:t>%);</w:t>
            </w:r>
            <w:r>
              <w:t xml:space="preserve"> NOVÁK, Jakub; JANUŠKA, Peter. State Space MPC Using State Observers. International Journal of Circuits, Systems and Signal Processing, 2014, roč. 8, č. 1, s. 9-14. ISSN 1998-4464.BC - Teorie a systémy řízení </w:t>
            </w:r>
          </w:p>
          <w:p w:rsidR="00C557F3" w:rsidRDefault="00C557F3" w:rsidP="000132AE">
            <w:r w:rsidRPr="00217C02">
              <w:rPr>
                <w:b/>
              </w:rPr>
              <w:t>CHALUPA, Petr</w:t>
            </w:r>
            <w:r>
              <w:rPr>
                <w:b/>
              </w:rPr>
              <w:t xml:space="preserve"> </w:t>
            </w:r>
            <w:r w:rsidRPr="00217C02">
              <w:rPr>
                <w:b/>
              </w:rPr>
              <w:t>(40</w:t>
            </w:r>
            <w:r>
              <w:rPr>
                <w:b/>
              </w:rPr>
              <w:t xml:space="preserve"> </w:t>
            </w:r>
            <w:r w:rsidRPr="00217C02">
              <w:rPr>
                <w:b/>
              </w:rPr>
              <w:t>%);</w:t>
            </w:r>
            <w:r>
              <w:t xml:space="preserve"> BAŘINOVÁ, Michaela; NOVÁK, Jakub; BENEŠ, Martin. Control System for Chemical Thermal Processes and Its Usage for Measurement of Collagen Shrinkage Temperature. WSEAS Transactions on Systems and Control, 2015, roč. 10, č. 1, s. 445-452. ISSN 1991-8763. </w:t>
            </w:r>
          </w:p>
          <w:p w:rsidR="00C557F3" w:rsidRDefault="00C557F3" w:rsidP="000132AE">
            <w:r w:rsidRPr="00217C02">
              <w:rPr>
                <w:b/>
              </w:rPr>
              <w:t>CHALUPA, Petr</w:t>
            </w:r>
            <w:r>
              <w:rPr>
                <w:b/>
              </w:rPr>
              <w:t xml:space="preserve"> </w:t>
            </w:r>
            <w:r w:rsidRPr="00217C02">
              <w:rPr>
                <w:b/>
              </w:rPr>
              <w:t>(50</w:t>
            </w:r>
            <w:r>
              <w:rPr>
                <w:b/>
              </w:rPr>
              <w:t xml:space="preserve"> </w:t>
            </w:r>
            <w:r w:rsidRPr="00217C02">
              <w:rPr>
                <w:b/>
              </w:rPr>
              <w:t>%);</w:t>
            </w:r>
            <w:r>
              <w:t xml:space="preserve"> NOVÁK, Jakub; JARMAR, Michal. Model of Coupled Drives Apparatus – Static and Dynamic Characteristics. In MATEC Web of Conferences. Les Ulis : EDP Sciences, 2016. ISSN 2261-236X.</w:t>
            </w:r>
          </w:p>
          <w:p w:rsidR="00C557F3" w:rsidRPr="003B5737" w:rsidRDefault="00C557F3" w:rsidP="000132AE">
            <w:r w:rsidRPr="00217C02">
              <w:rPr>
                <w:b/>
              </w:rPr>
              <w:t>CHALUPA, Petr</w:t>
            </w:r>
            <w:r>
              <w:rPr>
                <w:b/>
              </w:rPr>
              <w:t xml:space="preserve"> </w:t>
            </w:r>
            <w:r w:rsidRPr="00217C02">
              <w:rPr>
                <w:b/>
              </w:rPr>
              <w:t>(60</w:t>
            </w:r>
            <w:r>
              <w:rPr>
                <w:b/>
              </w:rPr>
              <w:t xml:space="preserve"> </w:t>
            </w:r>
            <w:r w:rsidRPr="00217C02">
              <w:rPr>
                <w:b/>
              </w:rPr>
              <w:t>%);</w:t>
            </w:r>
            <w:r>
              <w:t xml:space="preserve"> NOVÁK, Jakub; PŘIKRYL, Jan. Design and Verification of a Robust Controller for the Twin Rotor MIMO System. International Journal of Circuits, Systems and Signal Processing, 2016, roč. 10, č. 1, s. 200-207. ISSN 1998-4464.BC - Teorie a systémy řízení </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3232CF" w:rsidRDefault="00C557F3" w:rsidP="000132AE">
            <w:pPr>
              <w:rPr>
                <w:lang w:val="sk-SK"/>
              </w:rPr>
            </w:pP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332"/>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926" w:author="vopatrilova" w:date="2018-11-17T11:32:00Z">
              <w:r w:rsidR="002F5441" w:rsidRPr="002F5441">
                <w:rPr>
                  <w:rStyle w:val="Odkazintenzivn"/>
                  <w:rPrChange w:id="2927" w:author="vopatrilova" w:date="2018-11-17T11:32:00Z">
                    <w:rPr>
                      <w:b/>
                      <w:i/>
                      <w:iCs/>
                      <w:color w:val="0000FF" w:themeColor="hyperlink"/>
                      <w:u w:val="single"/>
                    </w:rPr>
                  </w:rPrChange>
                </w:rPr>
                <w:t>Abecední seznam</w:t>
              </w:r>
            </w:ins>
            <w:del w:id="2928"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929" w:author="vopatrilova" w:date="2018-11-20T16:13:00Z">
              <w:r w:rsidDel="00DA0318">
                <w:delText>Automatické řízení a informatika</w:delText>
              </w:r>
            </w:del>
            <w:ins w:id="2930"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Bronislav </w:t>
            </w:r>
            <w:bookmarkStart w:id="2931" w:name="aChramcov"/>
            <w:r>
              <w:t>Chramcov</w:t>
            </w:r>
            <w:bookmarkEnd w:id="2931"/>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doc.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1975</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372"/>
        </w:trPr>
        <w:tc>
          <w:tcPr>
            <w:tcW w:w="9859" w:type="dxa"/>
            <w:gridSpan w:val="11"/>
            <w:tcBorders>
              <w:top w:val="nil"/>
            </w:tcBorders>
          </w:tcPr>
          <w:p w:rsidR="00C557F3" w:rsidRDefault="00C557F3" w:rsidP="000132AE">
            <w:pPr>
              <w:jc w:val="both"/>
              <w:rPr>
                <w:ins w:id="2932" w:author="vopatrilova" w:date="2018-11-19T14:54:00Z"/>
              </w:rPr>
            </w:pPr>
            <w:r>
              <w:t>Plánování a simulace výrobních postupů – p</w:t>
            </w:r>
            <w:r w:rsidR="009446EB">
              <w:t>řednášející (25 %), cvičící (50</w:t>
            </w:r>
            <w:r>
              <w:t>%)</w:t>
            </w:r>
          </w:p>
          <w:p w:rsidR="006C5458" w:rsidRDefault="006C5458" w:rsidP="000132AE">
            <w:pPr>
              <w:jc w:val="both"/>
            </w:pP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Default="00C557F3" w:rsidP="000132AE">
            <w:pPr>
              <w:ind w:left="1099" w:hanging="1099"/>
              <w:jc w:val="both"/>
            </w:pPr>
            <w:r>
              <w:t>1993–1998</w:t>
            </w:r>
            <w:r>
              <w:tab/>
              <w:t>Vysokoškolské vzdělání (Ing.), Vysoké učení technické v Brně, Fakulta technologická ve Zlíně, studijní obor "Automatizace a řídicí technika ve spotřebním průmyslu"</w:t>
            </w:r>
          </w:p>
          <w:p w:rsidR="00C557F3" w:rsidRDefault="00C557F3" w:rsidP="000132AE">
            <w:pPr>
              <w:ind w:left="1099" w:hanging="1099"/>
              <w:jc w:val="both"/>
            </w:pPr>
            <w:r>
              <w:t>2004–2006</w:t>
            </w:r>
            <w:r>
              <w:tab/>
              <w:t>Vysokoškolské vzdělání (Bc.), Univerzita Tomáše Bati ve Zlíně, Univerzitní institut, studijní program "Specializace v pedagogice", studijní obor "Učitelství odborných předmětů pro střední školy"</w:t>
            </w:r>
          </w:p>
          <w:p w:rsidR="00C557F3" w:rsidRDefault="00C557F3" w:rsidP="000132AE">
            <w:pPr>
              <w:ind w:left="1099" w:hanging="1099"/>
              <w:jc w:val="both"/>
            </w:pPr>
            <w:r>
              <w:t>1998–2006</w:t>
            </w:r>
            <w:r>
              <w:tab/>
              <w:t xml:space="preserve">Doktorské studium (Ph.D.), Univerzita Tomáše Bati ve Zlíně, Fakulta aplikované informatiky, doktorský studijní program "Chemické a procesní inženýrství" studijní obor "Technická kybernetika". </w:t>
            </w:r>
          </w:p>
          <w:p w:rsidR="00C557F3" w:rsidRPr="00427536" w:rsidRDefault="00C557F3" w:rsidP="000132AE">
            <w:pPr>
              <w:ind w:left="1099" w:hanging="1099"/>
              <w:jc w:val="both"/>
            </w:pPr>
            <w:del w:id="2933" w:author="vopatrilova" w:date="2018-11-09T11:00:00Z">
              <w:r w:rsidDel="009A2CDA">
                <w:delText>05/2016</w:delText>
              </w:r>
              <w:r w:rsidDel="009A2CDA">
                <w:tab/>
                <w:delText>docent (doc.), Univerzita Tomáše Bati ve Zlíně, Fakulta aplikované informatiky, habilitační řízení v oboru "Řízení strojů a procesů"</w:delText>
              </w:r>
            </w:del>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9859" w:type="dxa"/>
            <w:gridSpan w:val="11"/>
          </w:tcPr>
          <w:p w:rsidR="00C557F3" w:rsidRPr="00416F70" w:rsidRDefault="00C557F3" w:rsidP="000132AE">
            <w:pPr>
              <w:ind w:left="1808" w:hanging="1808"/>
              <w:jc w:val="both"/>
            </w:pPr>
            <w:r>
              <w:t>05/2016 – dosud</w:t>
            </w:r>
            <w:r>
              <w:tab/>
            </w:r>
            <w:r w:rsidRPr="00416F70">
              <w:t>docent, Univerzita Tomáše Bati ve Zlíně, Fakulta aplikované informatiky, Ústav informatiky a umělé inteligence</w:t>
            </w:r>
          </w:p>
          <w:p w:rsidR="00C557F3" w:rsidRPr="00416F70" w:rsidRDefault="00C557F3" w:rsidP="000132AE">
            <w:pPr>
              <w:ind w:left="1808" w:hanging="1808"/>
              <w:jc w:val="both"/>
            </w:pPr>
            <w:r w:rsidRPr="00416F70">
              <w:t>12/2006–04/2016</w:t>
            </w:r>
            <w:r w:rsidRPr="00416F70">
              <w:tab/>
              <w:t xml:space="preserve">odborný asistent, Univerzita Tomáše Bati ve Zlíně, Fakulta aplikované informatiky, Ústav aplikované informatiky, (od roku 2011 Ústav informatiky a umělé inteligence), </w:t>
            </w:r>
          </w:p>
          <w:p w:rsidR="00C557F3" w:rsidRDefault="00C557F3" w:rsidP="000132AE">
            <w:pPr>
              <w:ind w:left="1808" w:hanging="1808"/>
              <w:jc w:val="both"/>
            </w:pPr>
            <w:r w:rsidRPr="00416F70">
              <w:t>02/2002–11/2006</w:t>
            </w:r>
            <w:r w:rsidRPr="00416F70">
              <w:tab/>
              <w:t>asistent, Unive</w:t>
            </w:r>
            <w:r>
              <w:t xml:space="preserve">rzita Tomáše Bati ve Zlíně, Fakulta technologická, Institut řízení procesů a aplikované informatiky (od 01/2006 Fakulta aplikované informatiky, Ústav aplikované informatiky) </w:t>
            </w:r>
          </w:p>
          <w:p w:rsidR="00C557F3" w:rsidRDefault="00C557F3" w:rsidP="000132AE">
            <w:pPr>
              <w:ind w:left="1808" w:hanging="1808"/>
              <w:jc w:val="both"/>
            </w:pPr>
            <w:bookmarkStart w:id="2934" w:name="OLE_LINK81"/>
            <w:bookmarkStart w:id="2935" w:name="OLE_LINK82"/>
            <w:r>
              <w:t xml:space="preserve">2014 – dosud </w:t>
            </w:r>
            <w:bookmarkEnd w:id="2934"/>
            <w:bookmarkEnd w:id="2935"/>
            <w:r>
              <w:t xml:space="preserve">      proděkan pro tvůrčí činnosti a doktorské studium FAI UTB ve Zlíně, zástupce děkana</w:t>
            </w:r>
          </w:p>
          <w:p w:rsidR="00C557F3" w:rsidRDefault="00C557F3" w:rsidP="000132AE">
            <w:pPr>
              <w:jc w:val="both"/>
            </w:pPr>
            <w:r>
              <w:t xml:space="preserve">2012 – dosud </w:t>
            </w:r>
            <w:r>
              <w:tab/>
              <w:t xml:space="preserve">člen mezinárodní organizace European Association for Security </w:t>
            </w:r>
          </w:p>
          <w:p w:rsidR="00C557F3" w:rsidRPr="00080943" w:rsidRDefault="00C557F3" w:rsidP="000132AE">
            <w:pPr>
              <w:jc w:val="both"/>
            </w:pPr>
            <w:r>
              <w:t>2006 – 2014</w:t>
            </w:r>
            <w:r>
              <w:tab/>
              <w:t>předseda Akademického senátu Fakulty aplikované informatiky, Univerzity Tomáše Bati ve Zlíně</w:t>
            </w:r>
            <w:r w:rsidRPr="00080943">
              <w:t xml:space="preserve"> </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504"/>
        </w:trPr>
        <w:tc>
          <w:tcPr>
            <w:tcW w:w="9859" w:type="dxa"/>
            <w:gridSpan w:val="11"/>
          </w:tcPr>
          <w:p w:rsidR="00C557F3" w:rsidRDefault="00C557F3" w:rsidP="000132AE">
            <w:pPr>
              <w:jc w:val="both"/>
            </w:pPr>
            <w:r>
              <w:t xml:space="preserve">Od roku 2003 vedoucí úspěšně obhájených 45 bakalářských a 35 diplomových prací. </w:t>
            </w:r>
          </w:p>
          <w:p w:rsidR="00C557F3" w:rsidRDefault="00C557F3" w:rsidP="000132AE">
            <w:pPr>
              <w:jc w:val="both"/>
            </w:pPr>
            <w:r>
              <w:t>Konzultantem jedné úspěšně obhájené doktorské práce. Školitel 4 studentů doktorského studijního programu.</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2016</w:t>
            </w:r>
          </w:p>
        </w:tc>
        <w:tc>
          <w:tcPr>
            <w:tcW w:w="2248" w:type="dxa"/>
            <w:gridSpan w:val="4"/>
            <w:tcBorders>
              <w:right w:val="single" w:sz="12" w:space="0" w:color="auto"/>
            </w:tcBorders>
          </w:tcPr>
          <w:p w:rsidR="007C0A83" w:rsidRDefault="00852839">
            <w:pPr>
              <w:jc w:val="both"/>
            </w:pPr>
            <w:ins w:id="2936" w:author="vopatrilova" w:date="2018-11-09T11:54:00Z">
              <w:r>
                <w:t xml:space="preserve">FAI, </w:t>
              </w:r>
            </w:ins>
            <w:r w:rsidR="00C557F3">
              <w:t>UTB ve Zlíně</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67</w:t>
            </w:r>
          </w:p>
        </w:tc>
        <w:tc>
          <w:tcPr>
            <w:tcW w:w="693" w:type="dxa"/>
            <w:vMerge w:val="restart"/>
          </w:tcPr>
          <w:p w:rsidR="00C557F3" w:rsidRPr="003B5737" w:rsidRDefault="00C557F3" w:rsidP="000132AE">
            <w:pPr>
              <w:jc w:val="both"/>
            </w:pPr>
            <w:r>
              <w:t>99</w:t>
            </w:r>
          </w:p>
        </w:tc>
        <w:tc>
          <w:tcPr>
            <w:tcW w:w="694" w:type="dxa"/>
            <w:vMerge w:val="restart"/>
          </w:tcPr>
          <w:p w:rsidR="00C557F3" w:rsidRPr="003B5737" w:rsidRDefault="00C557F3" w:rsidP="000132AE">
            <w:pPr>
              <w:jc w:val="both"/>
            </w:pPr>
            <w:r>
              <w:t>150</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1131"/>
        </w:trPr>
        <w:tc>
          <w:tcPr>
            <w:tcW w:w="9859" w:type="dxa"/>
            <w:gridSpan w:val="11"/>
          </w:tcPr>
          <w:p w:rsidR="00C557F3" w:rsidRPr="00427536" w:rsidRDefault="00C557F3" w:rsidP="000132AE">
            <w:pPr>
              <w:rPr>
                <w:sz w:val="19"/>
                <w:szCs w:val="19"/>
              </w:rPr>
            </w:pPr>
            <w:r w:rsidRPr="00427536">
              <w:rPr>
                <w:b/>
                <w:sz w:val="19"/>
                <w:szCs w:val="19"/>
              </w:rPr>
              <w:t>CHRAMCOV, Bronislav (100 %).</w:t>
            </w:r>
            <w:r w:rsidRPr="00427536">
              <w:rPr>
                <w:sz w:val="19"/>
                <w:szCs w:val="19"/>
              </w:rPr>
              <w:t xml:space="preserve"> The optimization of production system using simulation optimization tools in witness. </w:t>
            </w:r>
            <w:r w:rsidRPr="00427536">
              <w:rPr>
                <w:i/>
                <w:sz w:val="19"/>
                <w:szCs w:val="19"/>
              </w:rPr>
              <w:t>International Journal of Mathematics and Computers in Simulation</w:t>
            </w:r>
            <w:r w:rsidRPr="00427536">
              <w:rPr>
                <w:sz w:val="19"/>
                <w:szCs w:val="19"/>
              </w:rPr>
              <w:t>. 2013, 7(2), 95–105. ISSN 19980159.</w:t>
            </w:r>
          </w:p>
          <w:p w:rsidR="00C557F3" w:rsidRPr="00427536" w:rsidRDefault="00C557F3" w:rsidP="000132AE">
            <w:pPr>
              <w:rPr>
                <w:sz w:val="19"/>
                <w:szCs w:val="19"/>
              </w:rPr>
            </w:pPr>
            <w:r w:rsidRPr="00427536">
              <w:rPr>
                <w:b/>
                <w:sz w:val="19"/>
                <w:szCs w:val="19"/>
              </w:rPr>
              <w:t>CHRAMCOV Bronislav (60 %)</w:t>
            </w:r>
            <w:r w:rsidRPr="00427536">
              <w:rPr>
                <w:sz w:val="19"/>
                <w:szCs w:val="19"/>
              </w:rPr>
              <w:t xml:space="preserve"> and Robert BUCKI. Lean Manufacturing System Design Based on Computer Simulation: Case Study for Manufacturing of Automotive Engine Control Units. In: Vladimír MODRÁK a Pavol SEMANČO, ed. </w:t>
            </w:r>
            <w:r w:rsidRPr="00427536">
              <w:rPr>
                <w:i/>
                <w:sz w:val="19"/>
                <w:szCs w:val="19"/>
              </w:rPr>
              <w:t xml:space="preserve">Handbook of Research on Design and Management of </w:t>
            </w:r>
            <w:proofErr w:type="gramStart"/>
            <w:r w:rsidRPr="00427536">
              <w:rPr>
                <w:i/>
                <w:sz w:val="19"/>
                <w:szCs w:val="19"/>
              </w:rPr>
              <w:t>Lean</w:t>
            </w:r>
            <w:proofErr w:type="gramEnd"/>
            <w:r w:rsidRPr="00427536">
              <w:rPr>
                <w:i/>
                <w:sz w:val="19"/>
                <w:szCs w:val="19"/>
              </w:rPr>
              <w:t xml:space="preserve"> Production Systems</w:t>
            </w:r>
            <w:r w:rsidRPr="00427536">
              <w:rPr>
                <w:sz w:val="19"/>
                <w:szCs w:val="19"/>
              </w:rPr>
              <w:t xml:space="preserve"> [online]. Hershey, PA, USA: IGI Global, 2014, s. 89–114. ISBN 9781466650398. Dostupné z: </w:t>
            </w:r>
            <w:hyperlink r:id="rId14" w:history="1">
              <w:r w:rsidRPr="00427536">
                <w:rPr>
                  <w:rStyle w:val="Hypertextovodkaz"/>
                  <w:sz w:val="19"/>
                  <w:szCs w:val="19"/>
                </w:rPr>
                <w:t>http://services.igi-global.com/resolvedoi/resolve.aspx?doi=10.4018/978-1-4666-5039-8.ch005</w:t>
              </w:r>
            </w:hyperlink>
          </w:p>
          <w:p w:rsidR="00C557F3" w:rsidRPr="00427536" w:rsidRDefault="00C557F3" w:rsidP="000132AE">
            <w:pPr>
              <w:rPr>
                <w:sz w:val="19"/>
                <w:szCs w:val="19"/>
              </w:rPr>
            </w:pPr>
            <w:r w:rsidRPr="00427536">
              <w:rPr>
                <w:b/>
                <w:sz w:val="19"/>
                <w:szCs w:val="19"/>
              </w:rPr>
              <w:t>CHRAMCOV, Bronislav (50 %),</w:t>
            </w:r>
            <w:r w:rsidRPr="00427536">
              <w:rPr>
                <w:sz w:val="19"/>
                <w:szCs w:val="19"/>
              </w:rPr>
              <w:t xml:space="preserve"> Robert BUCKI, Saku KUKKONEN a Azra KORJENIC. Heuristic control of the logistic manufacturing system with regeneration of tools: The simulation case study. </w:t>
            </w:r>
            <w:r w:rsidRPr="00427536">
              <w:rPr>
                <w:i/>
                <w:sz w:val="19"/>
                <w:szCs w:val="19"/>
              </w:rPr>
              <w:t>International Journal of Mathematics and Computers in Simulation</w:t>
            </w:r>
            <w:r w:rsidRPr="00427536">
              <w:rPr>
                <w:sz w:val="19"/>
                <w:szCs w:val="19"/>
              </w:rPr>
              <w:t>. 2014, 8(1), 9–18.</w:t>
            </w:r>
          </w:p>
          <w:p w:rsidR="00C557F3" w:rsidRPr="00427536" w:rsidRDefault="00C557F3" w:rsidP="000132AE">
            <w:pPr>
              <w:rPr>
                <w:sz w:val="19"/>
                <w:szCs w:val="19"/>
              </w:rPr>
            </w:pPr>
            <w:r w:rsidRPr="00427536">
              <w:rPr>
                <w:sz w:val="19"/>
                <w:szCs w:val="19"/>
              </w:rPr>
              <w:t xml:space="preserve">BUCKI, Robert, </w:t>
            </w:r>
            <w:r w:rsidRPr="00427536">
              <w:rPr>
                <w:b/>
                <w:sz w:val="19"/>
                <w:szCs w:val="19"/>
              </w:rPr>
              <w:t>CHRAMCOV, Bronislav (35 %)</w:t>
            </w:r>
            <w:r w:rsidRPr="00427536">
              <w:rPr>
                <w:sz w:val="19"/>
                <w:szCs w:val="19"/>
              </w:rPr>
              <w:t xml:space="preserve"> and SUCHÁNEK, Petr. Heuristic algorithms for manufacturing and replacement strategies of the production system. </w:t>
            </w:r>
            <w:r w:rsidRPr="00427536">
              <w:rPr>
                <w:i/>
                <w:sz w:val="19"/>
                <w:szCs w:val="19"/>
              </w:rPr>
              <w:t>Journal of Universal Computer Science</w:t>
            </w:r>
            <w:r w:rsidRPr="00427536">
              <w:rPr>
                <w:sz w:val="19"/>
                <w:szCs w:val="19"/>
              </w:rPr>
              <w:t>. 2015. Vol. 21, no. 4, p. 503–525. IF= 0.466</w:t>
            </w:r>
          </w:p>
          <w:p w:rsidR="00C557F3" w:rsidRPr="003B5737" w:rsidRDefault="00C557F3" w:rsidP="000132AE">
            <w:r w:rsidRPr="00427536">
              <w:rPr>
                <w:b/>
                <w:sz w:val="19"/>
                <w:szCs w:val="19"/>
              </w:rPr>
              <w:t>CHRAMCOV, Bronislav (80 %)</w:t>
            </w:r>
            <w:r w:rsidRPr="00427536">
              <w:rPr>
                <w:sz w:val="19"/>
                <w:szCs w:val="19"/>
              </w:rPr>
              <w:t xml:space="preserve"> and Milan JEMELKA. Optimization of the logistics process in warehouse of automotive company based on simulation study. In: Intenational Conference on Modeling and Applied Simulation 2017: </w:t>
            </w:r>
            <w:r w:rsidRPr="00427536">
              <w:rPr>
                <w:i/>
                <w:sz w:val="19"/>
                <w:szCs w:val="19"/>
              </w:rPr>
              <w:t>Proceedings of the 16th International Conference on Modeling and Applied Simulation 2017</w:t>
            </w:r>
            <w:r w:rsidRPr="00427536">
              <w:rPr>
                <w:sz w:val="19"/>
                <w:szCs w:val="19"/>
              </w:rPr>
              <w:t>. 2017, s. 170–176. ISBN 978-88-97999-91-1.</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3232CF" w:rsidRDefault="00C557F3" w:rsidP="000132AE">
            <w:pPr>
              <w:rPr>
                <w:lang w:val="sk-SK"/>
              </w:rPr>
            </w:pPr>
          </w:p>
        </w:tc>
      </w:tr>
      <w:tr w:rsidR="00C557F3" w:rsidTr="00993099">
        <w:trPr>
          <w:cantSplit/>
          <w:trHeight w:val="264"/>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BC2743" w:rsidRDefault="00BC2743">
      <w:pPr>
        <w:rPr>
          <w:ins w:id="2937" w:author="Jiří Vojtěšek" w:date="2018-11-24T21:2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56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938" w:author="vopatrilova" w:date="2018-11-17T11:32:00Z">
              <w:r w:rsidR="002F5441" w:rsidRPr="002F5441">
                <w:rPr>
                  <w:rStyle w:val="Odkazintenzivn"/>
                  <w:rPrChange w:id="2939" w:author="vopatrilova" w:date="2018-11-17T11:32:00Z">
                    <w:rPr>
                      <w:b/>
                      <w:i/>
                      <w:iCs/>
                      <w:color w:val="0000FF" w:themeColor="hyperlink"/>
                      <w:u w:val="single"/>
                    </w:rPr>
                  </w:rPrChange>
                </w:rPr>
                <w:t>Abecední seznam</w:t>
              </w:r>
            </w:ins>
            <w:del w:id="2940"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941" w:author="vopatrilova" w:date="2018-11-20T16:13:00Z">
              <w:r w:rsidDel="00DA0318">
                <w:delText>Automatické řízení a informatika</w:delText>
              </w:r>
            </w:del>
            <w:ins w:id="2942"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Dagmar </w:t>
            </w:r>
            <w:bookmarkStart w:id="2943" w:name="aJanacova"/>
            <w:r>
              <w:t>Janáčová</w:t>
            </w:r>
            <w:bookmarkEnd w:id="2943"/>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prof. Ing. CSc.</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1963</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99"/>
        </w:trPr>
        <w:tc>
          <w:tcPr>
            <w:tcW w:w="9859" w:type="dxa"/>
            <w:gridSpan w:val="11"/>
            <w:tcBorders>
              <w:top w:val="nil"/>
            </w:tcBorders>
          </w:tcPr>
          <w:p w:rsidR="00C557F3" w:rsidRDefault="00C557F3" w:rsidP="000132AE">
            <w:pPr>
              <w:jc w:val="both"/>
            </w:pPr>
            <w:r>
              <w:t>Modelování procesů ve výrobních technologiích – garant, přednášející (50%), cvičící (50%)</w:t>
            </w:r>
            <w:r w:rsidR="009446EB">
              <w:t>, vedoucí semináře (50 %)</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2C42BC" w:rsidRDefault="00C557F3" w:rsidP="000132AE">
            <w:r w:rsidRPr="002C42BC">
              <w:t>1983-87: VUT v Brně, Fakulta technologická ve Zlíně, obor: 32-11-8 „Technologie kůže, plastů a pryže“, (Ing.)</w:t>
            </w:r>
          </w:p>
          <w:p w:rsidR="00C557F3" w:rsidRPr="002C42BC" w:rsidDel="00DD0C0B" w:rsidRDefault="00C557F3" w:rsidP="000132AE">
            <w:pPr>
              <w:rPr>
                <w:del w:id="2944" w:author="vopatrilova" w:date="2018-11-09T11:44:00Z"/>
              </w:rPr>
            </w:pPr>
            <w:r w:rsidRPr="002C42BC">
              <w:t>1990-93: VUT v Brně, Fakulta technologická ve Zlíně, obor: 39-13-9 „Nauka o nekovových materiálech“, (CSc.</w:t>
            </w:r>
            <w:ins w:id="2945" w:author="vopatrilova" w:date="2018-11-09T11:44:00Z">
              <w:r w:rsidR="00DD0C0B">
                <w:t>)</w:t>
              </w:r>
            </w:ins>
            <w:del w:id="2946" w:author="vopatrilova" w:date="2018-11-09T11:44:00Z">
              <w:r w:rsidRPr="002C42BC" w:rsidDel="00DD0C0B">
                <w:delText>)</w:delText>
              </w:r>
            </w:del>
          </w:p>
          <w:p w:rsidR="00C557F3" w:rsidRPr="002C42BC" w:rsidDel="00DD0C0B" w:rsidRDefault="00C557F3" w:rsidP="000132AE">
            <w:pPr>
              <w:rPr>
                <w:del w:id="2947" w:author="vopatrilova" w:date="2018-11-09T11:44:00Z"/>
              </w:rPr>
            </w:pPr>
            <w:del w:id="2948" w:author="vopatrilova" w:date="2018-11-09T11:44:00Z">
              <w:r w:rsidRPr="002C42BC" w:rsidDel="00DD0C0B">
                <w:delText>2003: VŠB-TU Ostrava, Fakulta strojní, obor „Řízení strojů a procesů“, (doc.)</w:delText>
              </w:r>
            </w:del>
          </w:p>
          <w:p w:rsidR="00C557F3" w:rsidRPr="00822882" w:rsidRDefault="00C557F3" w:rsidP="000132AE">
            <w:pPr>
              <w:rPr>
                <w:b/>
              </w:rPr>
            </w:pPr>
            <w:del w:id="2949" w:author="vopatrilova" w:date="2018-11-09T11:44:00Z">
              <w:r w:rsidRPr="002C42BC" w:rsidDel="00DD0C0B">
                <w:delText>2013: UTB ve Zlíně, Fakulta aplikované informatiky, obor „Řízení strojů a procesů“, (prof.)</w:delText>
              </w:r>
            </w:del>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9859" w:type="dxa"/>
            <w:gridSpan w:val="11"/>
          </w:tcPr>
          <w:p w:rsidR="00C557F3" w:rsidRPr="00AA053F" w:rsidRDefault="00C557F3" w:rsidP="000132AE">
            <w:pPr>
              <w:autoSpaceDE w:val="0"/>
              <w:autoSpaceDN w:val="0"/>
              <w:adjustRightInd w:val="0"/>
            </w:pPr>
            <w:r w:rsidRPr="00AA053F">
              <w:t xml:space="preserve">1987 – 1989: VUT Brno, </w:t>
            </w:r>
            <w:r w:rsidRPr="008960B5">
              <w:t>F</w:t>
            </w:r>
            <w:r>
              <w:t>akulta technologická</w:t>
            </w:r>
            <w:r w:rsidRPr="008960B5">
              <w:t xml:space="preserve"> ve Zlíně</w:t>
            </w:r>
            <w:r w:rsidRPr="00AA053F">
              <w:t>, studijní pobyt</w:t>
            </w:r>
          </w:p>
          <w:p w:rsidR="00C557F3" w:rsidRPr="00AA053F" w:rsidRDefault="00C557F3" w:rsidP="000132AE">
            <w:pPr>
              <w:autoSpaceDE w:val="0"/>
              <w:autoSpaceDN w:val="0"/>
              <w:adjustRightInd w:val="0"/>
            </w:pPr>
            <w:r w:rsidRPr="00AA053F">
              <w:t xml:space="preserve">1990 – 1992: VUT Brno, </w:t>
            </w:r>
            <w:r w:rsidRPr="008960B5">
              <w:t>F</w:t>
            </w:r>
            <w:r>
              <w:t>akulta technologická</w:t>
            </w:r>
            <w:r w:rsidRPr="008960B5">
              <w:t xml:space="preserve"> ve Zlíně</w:t>
            </w:r>
            <w:r w:rsidRPr="00AA053F">
              <w:t>, vědeckovýzkumná pracovnice</w:t>
            </w:r>
          </w:p>
          <w:p w:rsidR="00C557F3" w:rsidRPr="00AA053F" w:rsidRDefault="00C557F3" w:rsidP="000132AE">
            <w:pPr>
              <w:autoSpaceDE w:val="0"/>
              <w:autoSpaceDN w:val="0"/>
              <w:adjustRightInd w:val="0"/>
            </w:pPr>
            <w:r w:rsidRPr="00AA053F">
              <w:t>1992 – 2005: VUT Brno (od r. 2001 UTB</w:t>
            </w:r>
            <w:r>
              <w:t xml:space="preserve"> ve</w:t>
            </w:r>
            <w:r w:rsidRPr="00AA053F">
              <w:t xml:space="preserve"> Zlín</w:t>
            </w:r>
            <w:r>
              <w:t>ě</w:t>
            </w:r>
            <w:r w:rsidRPr="00AA053F">
              <w:t xml:space="preserve">), </w:t>
            </w:r>
            <w:r w:rsidRPr="008960B5">
              <w:t>F</w:t>
            </w:r>
            <w:r>
              <w:t>akulta technologická</w:t>
            </w:r>
            <w:r w:rsidRPr="008960B5">
              <w:t xml:space="preserve"> ve Zlíně</w:t>
            </w:r>
            <w:r w:rsidRPr="00AA053F">
              <w:t>, odborná asistentka, od r. 2003 doc.</w:t>
            </w:r>
          </w:p>
          <w:p w:rsidR="00C557F3" w:rsidRPr="00080943" w:rsidRDefault="00C557F3" w:rsidP="000132AE">
            <w:pPr>
              <w:jc w:val="both"/>
            </w:pPr>
            <w:r w:rsidRPr="00AA053F">
              <w:t>2006 – dosud: UTB Zlín, F</w:t>
            </w:r>
            <w:r>
              <w:t>akulta aplikované informatiky</w:t>
            </w:r>
            <w:r w:rsidRPr="00AA053F">
              <w:t>, Ústav automatizace a řídicí techniky, doc., od r. 2013 prof.</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502"/>
        </w:trPr>
        <w:tc>
          <w:tcPr>
            <w:tcW w:w="9859" w:type="dxa"/>
            <w:gridSpan w:val="11"/>
          </w:tcPr>
          <w:p w:rsidR="00C557F3" w:rsidRDefault="00C557F3" w:rsidP="000132AE">
            <w:pPr>
              <w:jc w:val="both"/>
            </w:pPr>
            <w:r>
              <w:t xml:space="preserve">Vedoucí úspěšně obhájených 33 bakalářských, 36 diplomových prací, 3 disertačních prací. </w:t>
            </w:r>
          </w:p>
          <w:p w:rsidR="00C557F3" w:rsidRDefault="00C557F3" w:rsidP="000132AE">
            <w:pPr>
              <w:jc w:val="both"/>
            </w:pPr>
            <w:r>
              <w:t>Školitelka 3 studentů doktorského studijního programu.</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2003</w:t>
            </w:r>
          </w:p>
        </w:tc>
        <w:tc>
          <w:tcPr>
            <w:tcW w:w="2248" w:type="dxa"/>
            <w:gridSpan w:val="4"/>
            <w:tcBorders>
              <w:right w:val="single" w:sz="12" w:space="0" w:color="auto"/>
            </w:tcBorders>
          </w:tcPr>
          <w:p w:rsidR="007C0A83" w:rsidRDefault="00852839">
            <w:pPr>
              <w:jc w:val="both"/>
            </w:pPr>
            <w:ins w:id="2950" w:author="vopatrilova" w:date="2018-11-09T11:54:00Z">
              <w:r>
                <w:t xml:space="preserve">FS, </w:t>
              </w:r>
            </w:ins>
            <w:r w:rsidR="00C557F3" w:rsidRPr="002D5AE1">
              <w:t>VŠB-TU Ostrava</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68</w:t>
            </w:r>
          </w:p>
        </w:tc>
        <w:tc>
          <w:tcPr>
            <w:tcW w:w="693" w:type="dxa"/>
            <w:vMerge w:val="restart"/>
          </w:tcPr>
          <w:p w:rsidR="00C557F3" w:rsidRPr="003B5737" w:rsidRDefault="00C557F3" w:rsidP="000132AE">
            <w:pPr>
              <w:jc w:val="both"/>
            </w:pPr>
            <w:r>
              <w:t>62</w:t>
            </w:r>
          </w:p>
        </w:tc>
        <w:tc>
          <w:tcPr>
            <w:tcW w:w="694" w:type="dxa"/>
            <w:vMerge w:val="restart"/>
          </w:tcPr>
          <w:p w:rsidR="00C557F3" w:rsidRPr="003B5737" w:rsidRDefault="00C557F3" w:rsidP="000132AE">
            <w:pPr>
              <w:jc w:val="both"/>
            </w:pPr>
            <w:r>
              <w:t>118</w:t>
            </w:r>
          </w:p>
        </w:tc>
      </w:tr>
      <w:tr w:rsidR="00C557F3" w:rsidTr="000132AE">
        <w:trPr>
          <w:trHeight w:val="205"/>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2013</w:t>
            </w:r>
          </w:p>
        </w:tc>
        <w:tc>
          <w:tcPr>
            <w:tcW w:w="2248" w:type="dxa"/>
            <w:gridSpan w:val="4"/>
            <w:tcBorders>
              <w:right w:val="single" w:sz="12" w:space="0" w:color="auto"/>
            </w:tcBorders>
          </w:tcPr>
          <w:p w:rsidR="007C0A83" w:rsidRDefault="00852839">
            <w:pPr>
              <w:jc w:val="both"/>
            </w:pPr>
            <w:ins w:id="2951" w:author="vopatrilova" w:date="2018-11-09T11:54:00Z">
              <w:r>
                <w:t xml:space="preserve">FAI, </w:t>
              </w:r>
            </w:ins>
            <w:r w:rsidR="00C557F3">
              <w:t>UTB ve Zlíně</w:t>
            </w: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Pr="00004F66" w:rsidRDefault="00C557F3" w:rsidP="000132AE">
            <w:pPr>
              <w:spacing w:after="60"/>
              <w:jc w:val="both"/>
              <w:rPr>
                <w:caps/>
              </w:rPr>
            </w:pPr>
            <w:r w:rsidRPr="002C42BC">
              <w:rPr>
                <w:b/>
                <w:bCs/>
                <w:caps/>
              </w:rPr>
              <w:t>Janáčová, D.</w:t>
            </w:r>
            <w:r w:rsidRPr="002C42BC">
              <w:rPr>
                <w:b/>
                <w:caps/>
              </w:rPr>
              <w:t xml:space="preserve"> (60</w:t>
            </w:r>
            <w:r>
              <w:rPr>
                <w:b/>
                <w:caps/>
              </w:rPr>
              <w:t xml:space="preserve"> </w:t>
            </w:r>
            <w:r w:rsidRPr="002C42BC">
              <w:rPr>
                <w:b/>
                <w:caps/>
              </w:rPr>
              <w:t>%)</w:t>
            </w:r>
            <w:r w:rsidRPr="002C42BC">
              <w:rPr>
                <w:b/>
                <w:bCs/>
                <w:caps/>
              </w:rPr>
              <w:t>,</w:t>
            </w:r>
            <w:r w:rsidRPr="00266D4B">
              <w:rPr>
                <w:bCs/>
                <w:caps/>
              </w:rPr>
              <w:t xml:space="preserve"> Křenek, J., Vítečková, M. a V. Vašek.</w:t>
            </w:r>
            <w:r w:rsidRPr="00BD2C93">
              <w:rPr>
                <w:bCs/>
              </w:rPr>
              <w:t xml:space="preserve"> Ecology treatment of printed circuit boards</w:t>
            </w:r>
            <w:r>
              <w:rPr>
                <w:bCs/>
              </w:rPr>
              <w:t xml:space="preserve">. </w:t>
            </w:r>
            <w:r w:rsidRPr="00004F66">
              <w:rPr>
                <w:bCs/>
                <w:i/>
              </w:rPr>
              <w:t>Acta Mechanica Slovaca</w:t>
            </w:r>
            <w:r>
              <w:rPr>
                <w:bCs/>
              </w:rPr>
              <w:t xml:space="preserve">, </w:t>
            </w:r>
            <w:r w:rsidRPr="00004F66">
              <w:rPr>
                <w:bCs/>
              </w:rPr>
              <w:t xml:space="preserve">2017, </w:t>
            </w:r>
            <w:r w:rsidRPr="00004F66">
              <w:rPr>
                <w:b/>
                <w:bCs/>
              </w:rPr>
              <w:t>21</w:t>
            </w:r>
            <w:r w:rsidRPr="00004F66">
              <w:rPr>
                <w:bCs/>
              </w:rPr>
              <w:t>(4), 28-32, ISSN 1335-2393.</w:t>
            </w:r>
          </w:p>
          <w:p w:rsidR="00C557F3" w:rsidRDefault="00C557F3" w:rsidP="000132AE">
            <w:pPr>
              <w:spacing w:after="60"/>
              <w:jc w:val="both"/>
            </w:pPr>
            <w:r w:rsidRPr="002C42BC">
              <w:rPr>
                <w:b/>
                <w:bCs/>
                <w:caps/>
              </w:rPr>
              <w:t>Janáčová, D.</w:t>
            </w:r>
            <w:r w:rsidRPr="002C42BC">
              <w:rPr>
                <w:b/>
                <w:caps/>
              </w:rPr>
              <w:t xml:space="preserve"> (65</w:t>
            </w:r>
            <w:r>
              <w:rPr>
                <w:b/>
                <w:caps/>
              </w:rPr>
              <w:t xml:space="preserve"> </w:t>
            </w:r>
            <w:r w:rsidRPr="002C42BC">
              <w:rPr>
                <w:b/>
                <w:caps/>
              </w:rPr>
              <w:t>%)</w:t>
            </w:r>
            <w:r w:rsidRPr="002C42BC">
              <w:rPr>
                <w:b/>
                <w:bCs/>
                <w:caps/>
              </w:rPr>
              <w:t>,</w:t>
            </w:r>
            <w:r w:rsidRPr="00266D4B">
              <w:rPr>
                <w:bCs/>
                <w:caps/>
              </w:rPr>
              <w:t xml:space="preserve"> Křenek, J., Líška, O. a R. Drga.</w:t>
            </w:r>
            <w:r w:rsidRPr="00004F66">
              <w:t xml:space="preserve"> Simulace teplotního namáhání v desce plošného spoje pomocí software Pro/ENGINEER. </w:t>
            </w:r>
            <w:r w:rsidRPr="00004F66">
              <w:rPr>
                <w:i/>
                <w:iCs/>
              </w:rPr>
              <w:t>Strojárstvo</w:t>
            </w:r>
            <w:r w:rsidRPr="00004F66">
              <w:t xml:space="preserve">, 2017, </w:t>
            </w:r>
            <w:r w:rsidRPr="00004F66">
              <w:rPr>
                <w:b/>
              </w:rPr>
              <w:t>9</w:t>
            </w:r>
            <w:r w:rsidRPr="00004F66">
              <w:t>, 130-131. ISSN 1335-2938.</w:t>
            </w:r>
          </w:p>
          <w:p w:rsidR="00C557F3" w:rsidRPr="00004F66" w:rsidRDefault="00C557F3" w:rsidP="000132AE">
            <w:pPr>
              <w:spacing w:after="60"/>
              <w:jc w:val="both"/>
            </w:pPr>
            <w:r w:rsidRPr="00266D4B">
              <w:rPr>
                <w:caps/>
              </w:rPr>
              <w:t xml:space="preserve">Sviatski, V., Repko, A., </w:t>
            </w:r>
            <w:r w:rsidRPr="002C42BC">
              <w:rPr>
                <w:b/>
                <w:caps/>
              </w:rPr>
              <w:t>Janáčová, D. (25</w:t>
            </w:r>
            <w:r>
              <w:rPr>
                <w:b/>
                <w:caps/>
              </w:rPr>
              <w:t xml:space="preserve"> </w:t>
            </w:r>
            <w:r w:rsidRPr="002C42BC">
              <w:rPr>
                <w:b/>
                <w:caps/>
              </w:rPr>
              <w:t>%),</w:t>
            </w:r>
            <w:r w:rsidRPr="00266D4B">
              <w:rPr>
                <w:caps/>
              </w:rPr>
              <w:t xml:space="preserve"> Ivandič, Ž., Perminova, O.</w:t>
            </w:r>
            <w:r w:rsidRPr="00266D4B">
              <w:rPr>
                <w:bCs/>
                <w:caps/>
              </w:rPr>
              <w:t xml:space="preserve"> a Y.</w:t>
            </w:r>
            <w:r w:rsidRPr="00266D4B">
              <w:rPr>
                <w:caps/>
              </w:rPr>
              <w:t xml:space="preserve"> Nikitin</w:t>
            </w:r>
            <w:r w:rsidRPr="00004F66">
              <w:rPr>
                <w:caps/>
              </w:rPr>
              <w:t>.</w:t>
            </w:r>
            <w:r w:rsidRPr="00004F66">
              <w:t xml:space="preserve"> Regeneration of a fibrous sorbent based on a centrifugal process for environmental geology of oil and groundwater degradation. </w:t>
            </w:r>
            <w:r w:rsidRPr="00004F66">
              <w:rPr>
                <w:rStyle w:val="Zdraznn"/>
                <w:rFonts w:eastAsiaTheme="majorEastAsia"/>
              </w:rPr>
              <w:t>Acta Montanistica Slovaca</w:t>
            </w:r>
            <w:r w:rsidRPr="00004F66">
              <w:t xml:space="preserve">, 2016, roč. 21, č. 4, s. 272-279. ISSN 1335-1788. </w:t>
            </w:r>
          </w:p>
          <w:p w:rsidR="00C557F3" w:rsidRPr="00004F66" w:rsidRDefault="00C557F3" w:rsidP="000132AE">
            <w:pPr>
              <w:spacing w:after="60"/>
              <w:jc w:val="both"/>
            </w:pPr>
            <w:r w:rsidRPr="00266D4B">
              <w:rPr>
                <w:caps/>
              </w:rPr>
              <w:t xml:space="preserve">Mokrejš, P., </w:t>
            </w:r>
            <w:r w:rsidRPr="002C42BC">
              <w:rPr>
                <w:b/>
                <w:caps/>
              </w:rPr>
              <w:t>Janáčová, D. (20</w:t>
            </w:r>
            <w:r>
              <w:rPr>
                <w:b/>
                <w:caps/>
              </w:rPr>
              <w:t xml:space="preserve"> </w:t>
            </w:r>
            <w:r w:rsidRPr="002C42BC">
              <w:rPr>
                <w:b/>
                <w:caps/>
              </w:rPr>
              <w:t>%),</w:t>
            </w:r>
            <w:r w:rsidRPr="00266D4B">
              <w:rPr>
                <w:caps/>
              </w:rPr>
              <w:t xml:space="preserve"> Beníček, L., Plachý, T. </w:t>
            </w:r>
            <w:r w:rsidRPr="00266D4B">
              <w:rPr>
                <w:bCs/>
                <w:caps/>
              </w:rPr>
              <w:t>a</w:t>
            </w:r>
            <w:r w:rsidRPr="00266D4B">
              <w:rPr>
                <w:caps/>
              </w:rPr>
              <w:t xml:space="preserve"> P. Svoboda.</w:t>
            </w:r>
            <w:r w:rsidRPr="00004F66">
              <w:t xml:space="preserve"> Optimising Conditions for Preparing Collagen-type Hydrolysates. </w:t>
            </w:r>
            <w:r w:rsidRPr="00004F66">
              <w:rPr>
                <w:rStyle w:val="Zdraznn"/>
                <w:rFonts w:eastAsiaTheme="majorEastAsia"/>
              </w:rPr>
              <w:t>Journal of the Society of Leather Technologists and Chemists</w:t>
            </w:r>
            <w:r w:rsidRPr="00004F66">
              <w:t>, roč. 100, č. 3, s. 114-121. ISSN 0144-0322. 2016, UTB ve Zlíně.</w:t>
            </w:r>
          </w:p>
          <w:p w:rsidR="00C557F3" w:rsidRPr="003B5737" w:rsidRDefault="00C557F3" w:rsidP="000132AE">
            <w:pPr>
              <w:jc w:val="both"/>
            </w:pPr>
            <w:r w:rsidRPr="002C42BC">
              <w:rPr>
                <w:b/>
                <w:caps/>
              </w:rPr>
              <w:t>Janáčová, D. (30</w:t>
            </w:r>
            <w:r>
              <w:rPr>
                <w:b/>
                <w:caps/>
              </w:rPr>
              <w:t xml:space="preserve"> </w:t>
            </w:r>
            <w:r w:rsidRPr="002C42BC">
              <w:rPr>
                <w:b/>
                <w:caps/>
              </w:rPr>
              <w:t>%),</w:t>
            </w:r>
            <w:r w:rsidRPr="00266D4B">
              <w:rPr>
                <w:caps/>
              </w:rPr>
              <w:t xml:space="preserve"> Charvátová, H., KolomaznÍk, K., Fialka, M., Mokrejš, P. </w:t>
            </w:r>
            <w:r w:rsidRPr="00266D4B">
              <w:rPr>
                <w:bCs/>
                <w:caps/>
              </w:rPr>
              <w:t>a</w:t>
            </w:r>
            <w:r w:rsidRPr="00266D4B">
              <w:rPr>
                <w:caps/>
              </w:rPr>
              <w:t xml:space="preserve"> V. Vašek</w:t>
            </w:r>
            <w:r w:rsidRPr="006C7E06">
              <w:t>.</w:t>
            </w:r>
            <w:r w:rsidRPr="00004F66">
              <w:t xml:space="preserve"> Interactive software application for calculation of non-stationary heat conduction in a cylindrical body. </w:t>
            </w:r>
            <w:r w:rsidRPr="00004F66">
              <w:rPr>
                <w:i/>
              </w:rPr>
              <w:t xml:space="preserve">Computer Applications in Engineering Education </w:t>
            </w:r>
            <w:r w:rsidRPr="00004F66">
              <w:t xml:space="preserve">21(1), 89-94, 2013. UTB ve Zlíně. </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9D3BE2" w:rsidRDefault="00C557F3" w:rsidP="000132AE">
            <w:pPr>
              <w:rPr>
                <w:lang w:val="sk-SK"/>
              </w:rPr>
            </w:pPr>
            <w:r>
              <w:rPr>
                <w:lang w:val="sk-SK"/>
              </w:rPr>
              <w:t xml:space="preserve">12/95 - 02/1996: </w:t>
            </w:r>
            <w:r>
              <w:t>Chalmers University of Technology, Göteborg, Švédsko.</w:t>
            </w:r>
            <w:r w:rsidRPr="009D3BE2">
              <w:rPr>
                <w:lang w:val="sk-SK"/>
              </w:rPr>
              <w:t>, (</w:t>
            </w:r>
            <w:r>
              <w:rPr>
                <w:lang w:val="sk-SK"/>
              </w:rPr>
              <w:t>3</w:t>
            </w:r>
            <w:r w:rsidRPr="009D3BE2">
              <w:rPr>
                <w:lang w:val="sk-SK"/>
              </w:rPr>
              <w:t>-měsíční studijní pobyt);</w:t>
            </w:r>
          </w:p>
          <w:p w:rsidR="00C557F3" w:rsidRPr="003232CF" w:rsidRDefault="00C557F3" w:rsidP="000132AE">
            <w:pPr>
              <w:rPr>
                <w:lang w:val="sk-SK"/>
              </w:rPr>
            </w:pPr>
            <w:r>
              <w:rPr>
                <w:lang w:val="sk-SK"/>
              </w:rPr>
              <w:t>01 - 03/1999</w:t>
            </w:r>
            <w:r w:rsidRPr="00AA053F">
              <w:t>:  Roland Spranz Unternehmensberatung Bonn, Querfurt, Německo</w:t>
            </w:r>
            <w:r>
              <w:t xml:space="preserve"> </w:t>
            </w:r>
            <w:r w:rsidRPr="009D3BE2">
              <w:rPr>
                <w:lang w:val="sk-SK"/>
              </w:rPr>
              <w:t>(3-měsíční studijní pobyt);</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50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952" w:author="vopatrilova" w:date="2018-11-17T11:32:00Z">
              <w:r w:rsidR="002F5441" w:rsidRPr="002F5441">
                <w:rPr>
                  <w:rStyle w:val="Odkazintenzivn"/>
                  <w:rPrChange w:id="2953" w:author="vopatrilova" w:date="2018-11-17T11:32:00Z">
                    <w:rPr>
                      <w:b/>
                      <w:i/>
                      <w:iCs/>
                      <w:color w:val="0000FF" w:themeColor="hyperlink"/>
                      <w:u w:val="single"/>
                    </w:rPr>
                  </w:rPrChange>
                </w:rPr>
                <w:t>Abecední seznam</w:t>
              </w:r>
            </w:ins>
            <w:del w:id="2954"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955" w:author="vopatrilova" w:date="2018-11-20T16:13:00Z">
              <w:r w:rsidDel="00DA0318">
                <w:delText>Automatické řízení a informatika</w:delText>
              </w:r>
            </w:del>
            <w:ins w:id="2956"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Karel </w:t>
            </w:r>
            <w:bookmarkStart w:id="2957" w:name="aKolomaznik"/>
            <w:r>
              <w:t>Kolomazník</w:t>
            </w:r>
            <w:bookmarkEnd w:id="2957"/>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prof. Ing., DrSc.</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1938</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AD4F96" w:rsidRDefault="00C557F3">
            <w:pPr>
              <w:jc w:val="both"/>
            </w:pPr>
            <w:r>
              <w:t xml:space="preserve">31. 12. </w:t>
            </w:r>
            <w:del w:id="2958" w:author="vopatrilova" w:date="2018-11-17T10:28:00Z">
              <w:r w:rsidDel="00853EAB">
                <w:delText>2018</w:delText>
              </w:r>
            </w:del>
            <w:ins w:id="2959" w:author="vopatrilova" w:date="2018-11-17T10:28:00Z">
              <w:r w:rsidR="00853EAB">
                <w:t>2019</w:t>
              </w:r>
            </w:ins>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AD4F96" w:rsidRDefault="00C557F3">
            <w:pPr>
              <w:jc w:val="both"/>
            </w:pPr>
            <w:r>
              <w:t xml:space="preserve">31. 12. </w:t>
            </w:r>
            <w:del w:id="2960" w:author="vopatrilova" w:date="2018-11-17T10:28:00Z">
              <w:r w:rsidDel="00853EAB">
                <w:delText>2018</w:delText>
              </w:r>
            </w:del>
            <w:ins w:id="2961" w:author="vopatrilova" w:date="2018-11-17T10:28:00Z">
              <w:r w:rsidR="00853EAB">
                <w:t>2019</w:t>
              </w:r>
            </w:ins>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340"/>
        </w:trPr>
        <w:tc>
          <w:tcPr>
            <w:tcW w:w="9859" w:type="dxa"/>
            <w:gridSpan w:val="11"/>
            <w:tcBorders>
              <w:top w:val="nil"/>
            </w:tcBorders>
          </w:tcPr>
          <w:p w:rsidR="00C557F3" w:rsidRDefault="00C557F3" w:rsidP="000132AE">
            <w:pPr>
              <w:jc w:val="both"/>
            </w:pPr>
            <w:r>
              <w:t>Modelování procesů ve výrobních technologiích – garant, přednášející (50%), cvičící (50%)</w:t>
            </w:r>
            <w:r w:rsidR="009446EB">
              <w:t>, vedoucí semináře (50 %)</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590"/>
        </w:trPr>
        <w:tc>
          <w:tcPr>
            <w:tcW w:w="9859" w:type="dxa"/>
            <w:gridSpan w:val="11"/>
          </w:tcPr>
          <w:p w:rsidR="002B2E66" w:rsidRDefault="00FC0D2E">
            <w:pPr>
              <w:jc w:val="both"/>
              <w:rPr>
                <w:ins w:id="2962" w:author="vopatrilova" w:date="2018-11-16T10:35:00Z"/>
              </w:rPr>
            </w:pPr>
            <w:del w:id="2963" w:author="vopatrilova" w:date="2018-11-16T10:31:00Z">
              <w:r>
                <w:delText>1991</w:delText>
              </w:r>
            </w:del>
            <w:ins w:id="2964" w:author="vopatrilova" w:date="2018-11-16T10:31:00Z">
              <w:r>
                <w:t>19</w:t>
              </w:r>
              <w:r w:rsidR="00872079">
                <w:t>62 Ing.</w:t>
              </w:r>
            </w:ins>
            <w:del w:id="2965" w:author="vopatrilova" w:date="2018-11-16T10:31:00Z">
              <w:r>
                <w:delText>:</w:delText>
              </w:r>
            </w:del>
            <w:r>
              <w:t xml:space="preserve"> </w:t>
            </w:r>
            <w:ins w:id="2966" w:author="vopatrilova" w:date="2018-11-16T10:35:00Z">
              <w:r w:rsidR="00872079">
                <w:t xml:space="preserve">  VŠCHT Praha, Fakulta organické technologie, obor Organická technologie</w:t>
              </w:r>
            </w:ins>
          </w:p>
          <w:p w:rsidR="002B2E66" w:rsidRDefault="00872079">
            <w:pPr>
              <w:jc w:val="both"/>
              <w:rPr>
                <w:del w:id="2967" w:author="vopatrilova" w:date="2018-11-16T10:34:00Z"/>
              </w:rPr>
            </w:pPr>
            <w:ins w:id="2968" w:author="vopatrilova" w:date="2018-11-16T10:35:00Z">
              <w:r>
                <w:t xml:space="preserve">1966 CSc.  </w:t>
              </w:r>
            </w:ins>
            <w:ins w:id="2969" w:author="vopatrilova" w:date="2018-11-16T10:36:00Z">
              <w:r>
                <w:t>VŠCHT Praha, Fakulta organické technologie, obor Organická technologie</w:t>
              </w:r>
              <w:r w:rsidR="00FC0D2E">
                <w:t xml:space="preserve"> </w:t>
              </w:r>
            </w:ins>
            <w:del w:id="2970" w:author="vopatrilova" w:date="2018-11-16T10:34:00Z">
              <w:r w:rsidR="00FC0D2E">
                <w:delText>Profesor (prof.), VUT Brno, obor: Kožedělná technologie</w:delText>
              </w:r>
            </w:del>
          </w:p>
          <w:p w:rsidR="002B2E66" w:rsidRDefault="002B2E66">
            <w:pPr>
              <w:jc w:val="both"/>
              <w:rPr>
                <w:ins w:id="2971" w:author="vopatrilova" w:date="2018-11-16T10:34:00Z"/>
              </w:rPr>
            </w:pPr>
          </w:p>
          <w:p w:rsidR="002B2E66" w:rsidRDefault="00FC0D2E">
            <w:pPr>
              <w:jc w:val="both"/>
              <w:rPr>
                <w:b/>
              </w:rPr>
            </w:pPr>
            <w:r>
              <w:t>1988</w:t>
            </w:r>
            <w:del w:id="2972" w:author="vopatrilova" w:date="2018-11-16T10:37:00Z">
              <w:r>
                <w:delText>:</w:delText>
              </w:r>
            </w:del>
            <w:r>
              <w:t xml:space="preserve"> </w:t>
            </w:r>
            <w:del w:id="2973" w:author="vopatrilova" w:date="2018-11-16T10:37:00Z">
              <w:r>
                <w:delText>Doktor věd (</w:delText>
              </w:r>
            </w:del>
            <w:r>
              <w:t>DrSc.</w:t>
            </w:r>
            <w:del w:id="2974" w:author="vopatrilova" w:date="2018-11-16T10:37:00Z">
              <w:r>
                <w:delText>),</w:delText>
              </w:r>
            </w:del>
            <w:r>
              <w:t xml:space="preserve"> VUT Brno, </w:t>
            </w:r>
            <w:ins w:id="2975" w:author="vopatrilova" w:date="2018-11-16T10:40:00Z">
              <w:r w:rsidR="00872079">
                <w:t xml:space="preserve">Fakuklta stavební, </w:t>
              </w:r>
            </w:ins>
            <w:del w:id="2976" w:author="vopatrilova" w:date="2018-11-16T10:40:00Z">
              <w:r>
                <w:delText>O</w:delText>
              </w:r>
            </w:del>
            <w:ins w:id="2977" w:author="vopatrilova" w:date="2018-11-16T10:40:00Z">
              <w:r w:rsidR="00872079">
                <w:t>o</w:t>
              </w:r>
            </w:ins>
            <w:r>
              <w:t>bor: Nauka o nekovových materiálech</w:t>
            </w:r>
            <w:ins w:id="2978" w:author="vopatrilova" w:date="2018-11-16T10:40:00Z">
              <w:r w:rsidR="00872079">
                <w:t xml:space="preserve"> a stavebních hmotách</w:t>
              </w:r>
            </w:ins>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819"/>
        </w:trPr>
        <w:tc>
          <w:tcPr>
            <w:tcW w:w="9859" w:type="dxa"/>
            <w:gridSpan w:val="11"/>
          </w:tcPr>
          <w:p w:rsidR="00C557F3" w:rsidRPr="00872079" w:rsidRDefault="00FC0D2E" w:rsidP="000132AE">
            <w:pPr>
              <w:jc w:val="both"/>
            </w:pPr>
            <w:r>
              <w:t xml:space="preserve">Od 1991 </w:t>
            </w:r>
            <w:r>
              <w:tab/>
              <w:t>profesor, VUT Brno, od 2001 Univerzita Tomáše Bati ve Zlíně</w:t>
            </w:r>
          </w:p>
          <w:p w:rsidR="00C557F3" w:rsidRPr="00872079" w:rsidRDefault="00FC0D2E" w:rsidP="000132AE">
            <w:pPr>
              <w:jc w:val="both"/>
            </w:pPr>
            <w:r>
              <w:t xml:space="preserve">1976-1991 </w:t>
            </w:r>
            <w:r>
              <w:tab/>
              <w:t>docent, VUT Brno</w:t>
            </w:r>
          </w:p>
          <w:p w:rsidR="00C557F3" w:rsidRPr="00872079" w:rsidRDefault="00FC0D2E" w:rsidP="000132AE">
            <w:pPr>
              <w:jc w:val="both"/>
            </w:pPr>
            <w:r>
              <w:t xml:space="preserve">1967-1970 </w:t>
            </w:r>
            <w:r>
              <w:tab/>
              <w:t>vědecký pracovník, VŠCHT Praha</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438"/>
        </w:trPr>
        <w:tc>
          <w:tcPr>
            <w:tcW w:w="9859" w:type="dxa"/>
            <w:gridSpan w:val="11"/>
          </w:tcPr>
          <w:p w:rsidR="00C557F3" w:rsidRPr="004B6961" w:rsidRDefault="00C557F3" w:rsidP="000132AE">
            <w:pPr>
              <w:jc w:val="both"/>
            </w:pPr>
            <w:r w:rsidRPr="004B6961">
              <w:t>Vedoucí úspěšně obhájených 28 bakalářských</w:t>
            </w:r>
            <w:r>
              <w:t>,</w:t>
            </w:r>
            <w:r w:rsidRPr="004B6961">
              <w:t xml:space="preserve"> 78 diplomových prací</w:t>
            </w:r>
            <w:r>
              <w:t xml:space="preserve"> a</w:t>
            </w:r>
            <w:r w:rsidRPr="004B6961">
              <w:t xml:space="preserve"> 25 disertačních prací. </w:t>
            </w:r>
          </w:p>
          <w:p w:rsidR="00C557F3" w:rsidRDefault="00C557F3" w:rsidP="000132AE">
            <w:pPr>
              <w:jc w:val="both"/>
            </w:pPr>
          </w:p>
        </w:tc>
      </w:tr>
      <w:tr w:rsidR="00C557F3" w:rsidTr="000132AE">
        <w:trPr>
          <w:cantSplit/>
          <w:trHeight w:val="262"/>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rsidRPr="004A299E">
              <w:t>Organická technologie</w:t>
            </w:r>
          </w:p>
        </w:tc>
        <w:tc>
          <w:tcPr>
            <w:tcW w:w="2245" w:type="dxa"/>
            <w:gridSpan w:val="2"/>
          </w:tcPr>
          <w:p w:rsidR="00C557F3" w:rsidRDefault="00C557F3" w:rsidP="000132AE">
            <w:pPr>
              <w:jc w:val="both"/>
            </w:pPr>
            <w:r>
              <w:t>1976</w:t>
            </w:r>
          </w:p>
        </w:tc>
        <w:tc>
          <w:tcPr>
            <w:tcW w:w="2248" w:type="dxa"/>
            <w:gridSpan w:val="4"/>
            <w:tcBorders>
              <w:right w:val="single" w:sz="12" w:space="0" w:color="auto"/>
            </w:tcBorders>
          </w:tcPr>
          <w:p w:rsidR="00C557F3" w:rsidRPr="00AD7675" w:rsidRDefault="00AD7675" w:rsidP="000132AE">
            <w:pPr>
              <w:jc w:val="both"/>
            </w:pPr>
            <w:ins w:id="2979" w:author="vopatrilova" w:date="2018-11-16T10:41:00Z">
              <w:r>
                <w:t xml:space="preserve">FOT, </w:t>
              </w:r>
            </w:ins>
            <w:r w:rsidR="00FC0D2E">
              <w:t>VŠCHT Praha</w:t>
            </w:r>
          </w:p>
        </w:tc>
        <w:tc>
          <w:tcPr>
            <w:tcW w:w="632" w:type="dxa"/>
            <w:tcBorders>
              <w:left w:val="single" w:sz="12" w:space="0" w:color="auto"/>
            </w:tcBorders>
            <w:shd w:val="clear" w:color="auto" w:fill="F7CAAC"/>
          </w:tcPr>
          <w:p w:rsidR="00C557F3" w:rsidRPr="004B6961" w:rsidRDefault="00C557F3" w:rsidP="000132AE">
            <w:pPr>
              <w:jc w:val="both"/>
            </w:pPr>
            <w:r w:rsidRPr="004B6961">
              <w:rPr>
                <w:b/>
              </w:rPr>
              <w:t>WOS</w:t>
            </w:r>
          </w:p>
        </w:tc>
        <w:tc>
          <w:tcPr>
            <w:tcW w:w="693" w:type="dxa"/>
            <w:shd w:val="clear" w:color="auto" w:fill="F7CAAC"/>
          </w:tcPr>
          <w:p w:rsidR="00C557F3" w:rsidRPr="004B6961" w:rsidRDefault="00C557F3" w:rsidP="000132AE">
            <w:pPr>
              <w:jc w:val="both"/>
              <w:rPr>
                <w:sz w:val="18"/>
              </w:rPr>
            </w:pPr>
            <w:r w:rsidRPr="004B6961">
              <w:rPr>
                <w:b/>
                <w:sz w:val="18"/>
              </w:rPr>
              <w:t>Scopus</w:t>
            </w:r>
          </w:p>
        </w:tc>
        <w:tc>
          <w:tcPr>
            <w:tcW w:w="694" w:type="dxa"/>
            <w:shd w:val="clear" w:color="auto" w:fill="F7CAAC"/>
          </w:tcPr>
          <w:p w:rsidR="00C557F3" w:rsidRPr="004B6961" w:rsidRDefault="00C557F3" w:rsidP="000132AE">
            <w:pPr>
              <w:jc w:val="both"/>
            </w:pPr>
            <w:r w:rsidRPr="004B6961">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Pr="004B6961" w:rsidRDefault="00C557F3" w:rsidP="000132AE">
            <w:pPr>
              <w:jc w:val="both"/>
            </w:pPr>
            <w:r w:rsidRPr="004B6961">
              <w:rPr>
                <w:b/>
              </w:rPr>
              <w:t>Řízení konáno na VŠ</w:t>
            </w:r>
          </w:p>
        </w:tc>
        <w:tc>
          <w:tcPr>
            <w:tcW w:w="632" w:type="dxa"/>
            <w:vMerge w:val="restart"/>
            <w:tcBorders>
              <w:left w:val="single" w:sz="12" w:space="0" w:color="auto"/>
            </w:tcBorders>
          </w:tcPr>
          <w:p w:rsidR="00C557F3" w:rsidRPr="004B6961" w:rsidRDefault="00C557F3" w:rsidP="000132AE">
            <w:pPr>
              <w:jc w:val="both"/>
            </w:pPr>
            <w:r w:rsidRPr="00A75382">
              <w:t>476</w:t>
            </w:r>
          </w:p>
        </w:tc>
        <w:tc>
          <w:tcPr>
            <w:tcW w:w="693" w:type="dxa"/>
            <w:vMerge w:val="restart"/>
          </w:tcPr>
          <w:p w:rsidR="00C557F3" w:rsidRPr="004B6961" w:rsidRDefault="00C557F3" w:rsidP="000132AE">
            <w:pPr>
              <w:jc w:val="both"/>
            </w:pPr>
            <w:r w:rsidRPr="00A75382">
              <w:t>538</w:t>
            </w:r>
          </w:p>
        </w:tc>
        <w:tc>
          <w:tcPr>
            <w:tcW w:w="694" w:type="dxa"/>
            <w:vMerge w:val="restart"/>
          </w:tcPr>
          <w:p w:rsidR="00C557F3" w:rsidRPr="004B6961" w:rsidRDefault="00C557F3" w:rsidP="000132AE">
            <w:pPr>
              <w:jc w:val="both"/>
            </w:pPr>
            <w:r>
              <w:t>650</w:t>
            </w:r>
          </w:p>
        </w:tc>
      </w:tr>
      <w:tr w:rsidR="00C557F3" w:rsidTr="000132AE">
        <w:trPr>
          <w:trHeight w:val="205"/>
        </w:trPr>
        <w:tc>
          <w:tcPr>
            <w:tcW w:w="3347" w:type="dxa"/>
            <w:gridSpan w:val="2"/>
          </w:tcPr>
          <w:p w:rsidR="00C557F3" w:rsidRDefault="00C557F3" w:rsidP="000132AE">
            <w:pPr>
              <w:jc w:val="both"/>
            </w:pPr>
            <w:r>
              <w:t>Kožedělná technologie</w:t>
            </w:r>
          </w:p>
        </w:tc>
        <w:tc>
          <w:tcPr>
            <w:tcW w:w="2245" w:type="dxa"/>
            <w:gridSpan w:val="2"/>
          </w:tcPr>
          <w:p w:rsidR="00C557F3" w:rsidRDefault="00C557F3" w:rsidP="000132AE">
            <w:pPr>
              <w:jc w:val="both"/>
            </w:pPr>
            <w:r>
              <w:t>1991</w:t>
            </w:r>
          </w:p>
        </w:tc>
        <w:tc>
          <w:tcPr>
            <w:tcW w:w="2248" w:type="dxa"/>
            <w:gridSpan w:val="4"/>
            <w:tcBorders>
              <w:right w:val="single" w:sz="12" w:space="0" w:color="auto"/>
            </w:tcBorders>
          </w:tcPr>
          <w:p w:rsidR="00C557F3" w:rsidRPr="00AD7675" w:rsidRDefault="00AD7675" w:rsidP="000132AE">
            <w:pPr>
              <w:jc w:val="both"/>
            </w:pPr>
            <w:ins w:id="2980" w:author="vopatrilova" w:date="2018-11-16T10:41:00Z">
              <w:r>
                <w:t>FaST,</w:t>
              </w:r>
            </w:ins>
            <w:r w:rsidR="00FC0D2E">
              <w:t>VUT Brno</w:t>
            </w:r>
          </w:p>
        </w:tc>
        <w:tc>
          <w:tcPr>
            <w:tcW w:w="632" w:type="dxa"/>
            <w:vMerge/>
            <w:tcBorders>
              <w:left w:val="single" w:sz="12" w:space="0" w:color="auto"/>
            </w:tcBorders>
            <w:vAlign w:val="center"/>
          </w:tcPr>
          <w:p w:rsidR="00C557F3" w:rsidRPr="004B6961" w:rsidRDefault="00C557F3" w:rsidP="000132AE">
            <w:pPr>
              <w:rPr>
                <w:b/>
              </w:rPr>
            </w:pPr>
          </w:p>
        </w:tc>
        <w:tc>
          <w:tcPr>
            <w:tcW w:w="693" w:type="dxa"/>
            <w:vMerge/>
            <w:vAlign w:val="center"/>
          </w:tcPr>
          <w:p w:rsidR="00C557F3" w:rsidRPr="004B6961" w:rsidRDefault="00C557F3" w:rsidP="000132AE">
            <w:pPr>
              <w:rPr>
                <w:b/>
              </w:rPr>
            </w:pPr>
          </w:p>
        </w:tc>
        <w:tc>
          <w:tcPr>
            <w:tcW w:w="694" w:type="dxa"/>
            <w:vMerge/>
            <w:vAlign w:val="center"/>
          </w:tcPr>
          <w:p w:rsidR="00C557F3" w:rsidRPr="004B6961" w:rsidRDefault="00C557F3" w:rsidP="000132AE">
            <w:pPr>
              <w:rPr>
                <w:b/>
              </w:rPr>
            </w:pPr>
          </w:p>
        </w:tc>
      </w:tr>
      <w:tr w:rsidR="00C557F3" w:rsidTr="000132AE">
        <w:tc>
          <w:tcPr>
            <w:tcW w:w="9859" w:type="dxa"/>
            <w:gridSpan w:val="11"/>
            <w:shd w:val="clear" w:color="auto" w:fill="F7CAAC"/>
          </w:tcPr>
          <w:p w:rsidR="00C557F3" w:rsidRPr="004B6961" w:rsidRDefault="00C557F3" w:rsidP="000132AE">
            <w:pPr>
              <w:jc w:val="both"/>
              <w:rPr>
                <w:b/>
              </w:rPr>
            </w:pPr>
            <w:r w:rsidRPr="004B6961">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1663"/>
        </w:trPr>
        <w:tc>
          <w:tcPr>
            <w:tcW w:w="9859" w:type="dxa"/>
            <w:gridSpan w:val="11"/>
          </w:tcPr>
          <w:p w:rsidR="00C557F3" w:rsidRPr="00A75382" w:rsidRDefault="00C557F3" w:rsidP="000132AE">
            <w:r w:rsidRPr="00A75382">
              <w:t xml:space="preserve">PECHA, J., ŠÁNEK, L., FÜRST, T., </w:t>
            </w:r>
            <w:r w:rsidRPr="00CE5CE2">
              <w:rPr>
                <w:b/>
              </w:rPr>
              <w:t>KOLOMAZNÍK, K. (10 %).</w:t>
            </w:r>
            <w:r>
              <w:t xml:space="preserve"> </w:t>
            </w:r>
            <w:r w:rsidRPr="00C828FE">
              <w:t xml:space="preserve">A kinetics study of the simultaneous methanolysis </w:t>
            </w:r>
            <w:r>
              <w:t>and hydrolysis of triglycerides.</w:t>
            </w:r>
            <w:r w:rsidRPr="00A75382">
              <w:t xml:space="preserve"> </w:t>
            </w:r>
            <w:r w:rsidRPr="00C828FE">
              <w:rPr>
                <w:i/>
              </w:rPr>
              <w:t>Chemical Engineering Journal</w:t>
            </w:r>
            <w:r w:rsidRPr="00A75382">
              <w:t xml:space="preserve">. 2016, vol. 288, p. 680-688. </w:t>
            </w:r>
          </w:p>
          <w:p w:rsidR="00C557F3" w:rsidRPr="00A75382" w:rsidRDefault="00C557F3" w:rsidP="000132AE">
            <w:r w:rsidRPr="00A75382">
              <w:t xml:space="preserve">ŠÁNEK L., PECHA J., </w:t>
            </w:r>
            <w:r w:rsidRPr="00CE5CE2">
              <w:rPr>
                <w:b/>
              </w:rPr>
              <w:t>KOLOMAZNÍK K. (10 %)</w:t>
            </w:r>
            <w:r w:rsidRPr="00A75382">
              <w:t>, BAŘINOVÁ M.,</w:t>
            </w:r>
            <w:r>
              <w:t xml:space="preserve"> </w:t>
            </w:r>
            <w:r w:rsidRPr="00CE5CE2">
              <w:t>Pilot-scale production of biodiesel from waste fats and oils using tetramethylammonium hydroxide</w:t>
            </w:r>
            <w:r>
              <w:t>.</w:t>
            </w:r>
            <w:r w:rsidRPr="00A75382">
              <w:t xml:space="preserve"> Waste Management, 2016, roč. 48, č. Neuvedeno, s. 630-637. </w:t>
            </w:r>
          </w:p>
          <w:p w:rsidR="00C557F3" w:rsidRPr="00A75382" w:rsidRDefault="00C557F3" w:rsidP="000132AE">
            <w:r w:rsidRPr="000A3958">
              <w:rPr>
                <w:b/>
              </w:rPr>
              <w:t>KOLOMAZNÍK, K. (45 %)</w:t>
            </w:r>
            <w:r w:rsidRPr="00A75382">
              <w:t>, PECHA, J., VAŠEK, V., FRIEBROVÁ, V., PODZIMEK, P. Method for deproteinization of waste fats and oils</w:t>
            </w:r>
            <w:r>
              <w:t>.</w:t>
            </w:r>
            <w:r w:rsidRPr="000A3958">
              <w:t xml:space="preserve"> </w:t>
            </w:r>
            <w:r w:rsidRPr="00A75382">
              <w:t xml:space="preserve">Evropský patent. Univerzita Tomáše Bati ve </w:t>
            </w:r>
            <w:r>
              <w:t>Zlíně</w:t>
            </w:r>
            <w:r w:rsidRPr="00A75382">
              <w:t>. Číslo dokumentu EP2744351. 2015-12-09.</w:t>
            </w:r>
          </w:p>
          <w:p w:rsidR="00C557F3" w:rsidRPr="00A75382" w:rsidRDefault="00C557F3" w:rsidP="000132AE">
            <w:r w:rsidRPr="00533BF2">
              <w:rPr>
                <w:b/>
              </w:rPr>
              <w:t>KOLOMAZNÍK, K. (30 %)</w:t>
            </w:r>
            <w:r w:rsidRPr="00A75382">
              <w:t xml:space="preserve">, ADÁMEK, M., ANDĚL, I, UHLÍŘOVÁ, M. Leather Waste - Potential Threat to Human Health, and a New Technology of its Treatment. </w:t>
            </w:r>
            <w:r w:rsidRPr="00A75382">
              <w:rPr>
                <w:i/>
                <w:iCs/>
              </w:rPr>
              <w:t>Journal of Hazardous Materials</w:t>
            </w:r>
            <w:r w:rsidRPr="00A75382">
              <w:t xml:space="preserve"> [online]. 2008, vol. 160, iss. 2-3, s. 514-520.</w:t>
            </w:r>
          </w:p>
          <w:p w:rsidR="00C557F3" w:rsidRPr="003B5737" w:rsidRDefault="00C557F3" w:rsidP="000132AE">
            <w:r w:rsidRPr="00533BF2">
              <w:rPr>
                <w:b/>
              </w:rPr>
              <w:t>KOLOMAZNÍK, K. (30 %)</w:t>
            </w:r>
            <w:r w:rsidRPr="00A75382">
              <w:t xml:space="preserve">, MLÁDEK, M., LANGMAIER, F., SHELLY, D. C., TAYLOR, M. M. Closed loop for chromium in tannery operation. </w:t>
            </w:r>
            <w:r w:rsidRPr="00A75382">
              <w:rPr>
                <w:i/>
                <w:iCs/>
              </w:rPr>
              <w:t>Journal of American Leather Chemists Association</w:t>
            </w:r>
            <w:r w:rsidRPr="00A75382">
              <w:t>. 2003, vol. 98, 12, s. 487-490. ISSN 0002-9726.</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Default="00C557F3" w:rsidP="000132AE">
            <w:pPr>
              <w:rPr>
                <w:lang w:val="sk-SK"/>
              </w:rPr>
            </w:pPr>
            <w:r w:rsidRPr="004A299E">
              <w:rPr>
                <w:lang w:val="sk-SK"/>
              </w:rPr>
              <w:t>2004 - University College Northampton, Velká Británie</w:t>
            </w:r>
          </w:p>
          <w:p w:rsidR="00C557F3" w:rsidRDefault="00C557F3" w:rsidP="000132AE">
            <w:pPr>
              <w:rPr>
                <w:lang w:val="sk-SK"/>
              </w:rPr>
            </w:pPr>
            <w:r w:rsidRPr="004A299E">
              <w:rPr>
                <w:lang w:val="sk-SK"/>
              </w:rPr>
              <w:t>1994, 1996 - British Leather A</w:t>
            </w:r>
            <w:r>
              <w:rPr>
                <w:lang w:val="sk-SK"/>
              </w:rPr>
              <w:t>s</w:t>
            </w:r>
            <w:r w:rsidRPr="004A299E">
              <w:rPr>
                <w:lang w:val="sk-SK"/>
              </w:rPr>
              <w:t>sociation Northampton, Velká Británie</w:t>
            </w:r>
          </w:p>
          <w:p w:rsidR="00C557F3" w:rsidRPr="003232CF" w:rsidRDefault="00C557F3" w:rsidP="000132AE">
            <w:pPr>
              <w:rPr>
                <w:lang w:val="sk-SK"/>
              </w:rPr>
            </w:pPr>
            <w:r w:rsidRPr="004A299E">
              <w:rPr>
                <w:lang w:val="sk-SK"/>
              </w:rPr>
              <w:t xml:space="preserve">1983-4, 1992, 1996, 2003 - U.S. Department of Agriculture, Eastern Regional Research Center, Wyndmoor, Marme land </w:t>
            </w:r>
            <w:r>
              <w:rPr>
                <w:lang w:val="sk-SK"/>
              </w:rPr>
              <w:t xml:space="preserve"> </w:t>
            </w:r>
            <w:r w:rsidRPr="004A299E">
              <w:rPr>
                <w:lang w:val="sk-SK"/>
              </w:rPr>
              <w:t>PA, USA</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4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2981" w:author="vopatrilova" w:date="2018-11-17T11:32:00Z">
              <w:r w:rsidR="002F5441" w:rsidRPr="002F5441">
                <w:rPr>
                  <w:rStyle w:val="Odkazintenzivn"/>
                  <w:rPrChange w:id="2982" w:author="vopatrilova" w:date="2018-11-17T11:32:00Z">
                    <w:rPr>
                      <w:b/>
                      <w:i/>
                      <w:iCs/>
                      <w:color w:val="0000FF" w:themeColor="hyperlink"/>
                      <w:u w:val="single"/>
                    </w:rPr>
                  </w:rPrChange>
                </w:rPr>
                <w:t>Abecední seznam</w:t>
              </w:r>
            </w:ins>
            <w:del w:id="2983"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2984" w:author="vopatrilova" w:date="2018-11-20T16:13:00Z">
              <w:r w:rsidDel="00DA0318">
                <w:delText>Automatické řízení a informatika</w:delText>
              </w:r>
            </w:del>
            <w:ins w:id="2985"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Zuzana </w:t>
            </w:r>
            <w:bookmarkStart w:id="2986" w:name="aKominkova"/>
            <w:r>
              <w:t>Komínková Oplatková</w:t>
            </w:r>
            <w:bookmarkEnd w:id="2986"/>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doc.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1980</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98"/>
        </w:trPr>
        <w:tc>
          <w:tcPr>
            <w:tcW w:w="9859" w:type="dxa"/>
            <w:gridSpan w:val="11"/>
            <w:tcBorders>
              <w:top w:val="nil"/>
            </w:tcBorders>
          </w:tcPr>
          <w:p w:rsidR="00C557F3" w:rsidDel="006C5458" w:rsidRDefault="00C557F3" w:rsidP="000132AE">
            <w:pPr>
              <w:jc w:val="both"/>
              <w:rPr>
                <w:del w:id="2987" w:author="vopatrilova" w:date="2018-11-19T15:03:00Z"/>
              </w:rPr>
            </w:pPr>
            <w:r>
              <w:t>Softcomputing v automatickém řízení – garant, přednášející (100%)</w:t>
            </w:r>
          </w:p>
          <w:p w:rsidR="00BB664D" w:rsidRDefault="00BB664D">
            <w:pPr>
              <w:jc w:val="both"/>
              <w:rPr>
                <w:ins w:id="2988" w:author="vopatrilova" w:date="2018-11-19T15:03:00Z"/>
              </w:rPr>
            </w:pPr>
          </w:p>
          <w:p w:rsidR="00BB664D" w:rsidRDefault="00BB664D">
            <w:pPr>
              <w:jc w:val="both"/>
            </w:pP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9D3BE2" w:rsidRDefault="00C557F3" w:rsidP="000132AE">
            <w:pPr>
              <w:jc w:val="both"/>
            </w:pPr>
            <w:r>
              <w:t>1998</w:t>
            </w:r>
            <w:r w:rsidRPr="009D3BE2">
              <w:t xml:space="preserve"> – </w:t>
            </w:r>
            <w:r>
              <w:t>2003</w:t>
            </w:r>
            <w:r w:rsidRPr="009D3BE2">
              <w:t xml:space="preserve">: UTB ve Zlíně, Fakulta </w:t>
            </w:r>
            <w:r>
              <w:t>technologická, Institut informačních technologií</w:t>
            </w:r>
            <w:r w:rsidRPr="009D3BE2">
              <w:t xml:space="preserve">, obor „Automatizace a řídící </w:t>
            </w:r>
            <w:r>
              <w:t>technologie</w:t>
            </w:r>
            <w:r w:rsidRPr="009D3BE2">
              <w:t xml:space="preserve"> ve spotřebním průmyslu“, (Ing.)</w:t>
            </w:r>
          </w:p>
          <w:p w:rsidR="00C557F3" w:rsidRPr="009D3BE2" w:rsidRDefault="00C557F3" w:rsidP="000132AE">
            <w:pPr>
              <w:jc w:val="both"/>
            </w:pPr>
            <w:r>
              <w:t>2003</w:t>
            </w:r>
            <w:r w:rsidRPr="009D3BE2">
              <w:t xml:space="preserve"> – </w:t>
            </w:r>
            <w:r>
              <w:t>2008</w:t>
            </w:r>
            <w:r w:rsidRPr="009D3BE2">
              <w:t>: UTB ve Zlíně, Fakulta aplikované informatiky, obor „Technická kybernetika“, (Ph.D.)</w:t>
            </w:r>
          </w:p>
          <w:p w:rsidR="00C557F3" w:rsidRPr="00195629" w:rsidRDefault="00C557F3" w:rsidP="000132AE">
            <w:pPr>
              <w:jc w:val="both"/>
            </w:pPr>
            <w:del w:id="2989" w:author="vopatrilova" w:date="2018-11-09T11:46:00Z">
              <w:r w:rsidDel="00DD0C0B">
                <w:delText>2013:</w:delText>
              </w:r>
              <w:r w:rsidRPr="009D3BE2" w:rsidDel="00DD0C0B">
                <w:delText xml:space="preserve"> </w:delText>
              </w:r>
              <w:r w:rsidDel="00DD0C0B">
                <w:delText>VUT v</w:delText>
              </w:r>
              <w:r w:rsidRPr="009D3BE2" w:rsidDel="00DD0C0B">
                <w:delText xml:space="preserve"> </w:delText>
              </w:r>
              <w:r w:rsidDel="00DD0C0B">
                <w:delText>Brně</w:delText>
              </w:r>
              <w:r w:rsidRPr="009D3BE2" w:rsidDel="00DD0C0B">
                <w:delText xml:space="preserve">, Fakulta </w:delText>
              </w:r>
              <w:r w:rsidDel="00DD0C0B">
                <w:delText>informačních technologií</w:delText>
              </w:r>
              <w:r w:rsidRPr="009D3BE2" w:rsidDel="00DD0C0B">
                <w:delText>, obor „</w:delText>
              </w:r>
              <w:r w:rsidDel="00DD0C0B">
                <w:delText>Výpočetní technika a informatiky</w:delText>
              </w:r>
              <w:r w:rsidRPr="009D3BE2" w:rsidDel="00DD0C0B">
                <w:delText>“, (doc.)</w:delText>
              </w:r>
            </w:del>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969"/>
        </w:trPr>
        <w:tc>
          <w:tcPr>
            <w:tcW w:w="9859" w:type="dxa"/>
            <w:gridSpan w:val="11"/>
          </w:tcPr>
          <w:p w:rsidR="00C557F3" w:rsidRPr="009D3BE2" w:rsidRDefault="00C557F3" w:rsidP="000132AE">
            <w:pPr>
              <w:jc w:val="both"/>
            </w:pPr>
            <w:r>
              <w:t>2004 – 2008</w:t>
            </w:r>
            <w:r w:rsidRPr="009D3BE2">
              <w:t xml:space="preserve">: UTB ve Zlíně, Fakulta aplikované informatiky, Ústav </w:t>
            </w:r>
            <w:r>
              <w:t>informatiky a umělé inteligence</w:t>
            </w:r>
            <w:r w:rsidRPr="009D3BE2">
              <w:t xml:space="preserve">, </w:t>
            </w:r>
            <w:r>
              <w:t>lektor</w:t>
            </w:r>
          </w:p>
          <w:p w:rsidR="00C557F3" w:rsidRDefault="00C557F3" w:rsidP="000132AE">
            <w:pPr>
              <w:jc w:val="both"/>
            </w:pPr>
            <w:r>
              <w:t>2008</w:t>
            </w:r>
            <w:r w:rsidRPr="009D3BE2">
              <w:t xml:space="preserve"> – </w:t>
            </w:r>
            <w:r>
              <w:t>2013</w:t>
            </w:r>
            <w:r w:rsidRPr="009D3BE2">
              <w:t xml:space="preserve">: UTB ve Zlíně, Fakulta aplikované informatiky, Ústav </w:t>
            </w:r>
            <w:r>
              <w:t>informatiky a umělé inteligence</w:t>
            </w:r>
            <w:r w:rsidRPr="009D3BE2">
              <w:t xml:space="preserve">, </w:t>
            </w:r>
            <w:r>
              <w:t>odborný asistent</w:t>
            </w:r>
          </w:p>
          <w:p w:rsidR="00C557F3" w:rsidRPr="009D3BE2" w:rsidRDefault="00C557F3" w:rsidP="000132AE">
            <w:pPr>
              <w:jc w:val="both"/>
            </w:pPr>
            <w:r>
              <w:t>2013</w:t>
            </w:r>
            <w:r w:rsidRPr="009D3BE2">
              <w:t xml:space="preserve"> – </w:t>
            </w:r>
            <w:r>
              <w:t>dosud</w:t>
            </w:r>
            <w:r w:rsidRPr="009D3BE2">
              <w:t xml:space="preserve">: UTB ve Zlíně, Fakulta aplikované informatiky, Ústav </w:t>
            </w:r>
            <w:r>
              <w:t>informatiky a umělé inteligence</w:t>
            </w:r>
            <w:r w:rsidRPr="009D3BE2">
              <w:t xml:space="preserve">, </w:t>
            </w:r>
            <w:r>
              <w:t>docent</w:t>
            </w:r>
          </w:p>
          <w:p w:rsidR="00C557F3" w:rsidRPr="00080943" w:rsidRDefault="00C557F3" w:rsidP="000132AE">
            <w:pPr>
              <w:jc w:val="both"/>
            </w:pPr>
            <w:r>
              <w:t>2018</w:t>
            </w:r>
            <w:r w:rsidRPr="009D3BE2">
              <w:t xml:space="preserve"> – dosud: UTB ve Zlíně, Fakulta aplikované informatiky, </w:t>
            </w:r>
            <w:r>
              <w:t>člen Rady studijních programů</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1105"/>
        </w:trPr>
        <w:tc>
          <w:tcPr>
            <w:tcW w:w="9859" w:type="dxa"/>
            <w:gridSpan w:val="11"/>
          </w:tcPr>
          <w:p w:rsidR="00C557F3" w:rsidRDefault="00C557F3" w:rsidP="000132AE">
            <w:pPr>
              <w:jc w:val="both"/>
            </w:pPr>
            <w:r>
              <w:t xml:space="preserve">Od roku 2006 vedoucí úspěšně obhájených 17 bakalářských a 31 diplomových prací. </w:t>
            </w:r>
          </w:p>
          <w:p w:rsidR="00C557F3" w:rsidRDefault="00C557F3" w:rsidP="000132AE">
            <w:pPr>
              <w:jc w:val="both"/>
            </w:pPr>
            <w:r>
              <w:t>Konzultant 1 studenta s úspěšnou obhajobou disertační práce.</w:t>
            </w:r>
          </w:p>
          <w:p w:rsidR="00C557F3" w:rsidRDefault="00C557F3" w:rsidP="000132AE">
            <w:pPr>
              <w:jc w:val="both"/>
            </w:pPr>
            <w:r>
              <w:t>Školitel 1 studenta s úspěšnou obhajobou disertační práce.</w:t>
            </w:r>
          </w:p>
          <w:p w:rsidR="00C557F3" w:rsidRDefault="00C557F3" w:rsidP="000132AE">
            <w:pPr>
              <w:jc w:val="both"/>
            </w:pPr>
            <w:r>
              <w:t>Školitel-specialista 1 studenta s úspěšnou obhajobou disertační práce na ČVUT, FEL.</w:t>
            </w:r>
          </w:p>
          <w:p w:rsidR="00C557F3" w:rsidRDefault="00C557F3" w:rsidP="000132AE">
            <w:pPr>
              <w:jc w:val="both"/>
            </w:pPr>
            <w:r>
              <w:t xml:space="preserve">Co-supervisor 1 studenta s úspěšnou obhajobou disertační práce na University of </w:t>
            </w:r>
            <w:proofErr w:type="gramStart"/>
            <w:r>
              <w:t>Malta</w:t>
            </w:r>
            <w:proofErr w:type="gramEnd"/>
            <w:r>
              <w:t>, FICT.</w:t>
            </w:r>
          </w:p>
          <w:p w:rsidR="00C557F3" w:rsidRDefault="00C557F3" w:rsidP="000132AE">
            <w:pPr>
              <w:jc w:val="both"/>
            </w:pPr>
            <w:r>
              <w:t>Školitel 3 studentů a konzultant 1 studenta doktorského studijního programu.</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Výpočetní technika a informatika</w:t>
            </w:r>
          </w:p>
        </w:tc>
        <w:tc>
          <w:tcPr>
            <w:tcW w:w="2245" w:type="dxa"/>
            <w:gridSpan w:val="2"/>
          </w:tcPr>
          <w:p w:rsidR="00C557F3" w:rsidRDefault="00C557F3" w:rsidP="000132AE">
            <w:pPr>
              <w:jc w:val="both"/>
            </w:pPr>
            <w:r>
              <w:t>2013</w:t>
            </w:r>
          </w:p>
        </w:tc>
        <w:tc>
          <w:tcPr>
            <w:tcW w:w="2248" w:type="dxa"/>
            <w:gridSpan w:val="4"/>
            <w:tcBorders>
              <w:right w:val="single" w:sz="12" w:space="0" w:color="auto"/>
            </w:tcBorders>
          </w:tcPr>
          <w:p w:rsidR="007C0A83" w:rsidRDefault="00852839">
            <w:pPr>
              <w:jc w:val="both"/>
            </w:pPr>
            <w:ins w:id="2990" w:author="vopatrilova" w:date="2018-11-09T11:55:00Z">
              <w:r>
                <w:t xml:space="preserve">FIT, </w:t>
              </w:r>
            </w:ins>
            <w:r w:rsidR="00C557F3">
              <w:t>VUT v</w:t>
            </w:r>
            <w:del w:id="2991" w:author="vopatrilova" w:date="2018-11-09T11:46:00Z">
              <w:r w:rsidR="00C557F3" w:rsidDel="00DD0C0B">
                <w:delText xml:space="preserve"> </w:delText>
              </w:r>
            </w:del>
            <w:ins w:id="2992" w:author="vopatrilova" w:date="2018-11-09T11:46:00Z">
              <w:r w:rsidR="00DD0C0B">
                <w:t> </w:t>
              </w:r>
            </w:ins>
            <w:r w:rsidR="00C557F3">
              <w:t>Brně</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160</w:t>
            </w:r>
          </w:p>
        </w:tc>
        <w:tc>
          <w:tcPr>
            <w:tcW w:w="693" w:type="dxa"/>
            <w:vMerge w:val="restart"/>
          </w:tcPr>
          <w:p w:rsidR="00C557F3" w:rsidRPr="003B5737" w:rsidRDefault="00C557F3" w:rsidP="000132AE">
            <w:pPr>
              <w:jc w:val="both"/>
            </w:pPr>
            <w:r>
              <w:t>398</w:t>
            </w:r>
          </w:p>
        </w:tc>
        <w:tc>
          <w:tcPr>
            <w:tcW w:w="694" w:type="dxa"/>
            <w:vMerge w:val="restart"/>
          </w:tcPr>
          <w:p w:rsidR="00C557F3" w:rsidRPr="003B5737" w:rsidRDefault="00C557F3" w:rsidP="000132AE">
            <w:pPr>
              <w:jc w:val="both"/>
            </w:pP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Pr="000E3153" w:rsidRDefault="00C557F3" w:rsidP="000132AE">
            <w:pPr>
              <w:rPr>
                <w:lang w:val="en-GB" w:eastAsia="en-GB"/>
              </w:rPr>
            </w:pPr>
            <w:r w:rsidRPr="00195629">
              <w:rPr>
                <w:b/>
                <w:bCs/>
                <w:lang w:val="en-GB" w:eastAsia="en-GB"/>
              </w:rPr>
              <w:t>KOMÍNKOVÁ OPLATKOVÁ</w:t>
            </w:r>
            <w:r w:rsidRPr="00195629">
              <w:rPr>
                <w:b/>
                <w:lang w:val="en-GB" w:eastAsia="en-GB"/>
              </w:rPr>
              <w:t xml:space="preserve">, </w:t>
            </w:r>
            <w:del w:id="2993" w:author="Jiří Vojtěšek" w:date="2018-11-24T21:29:00Z">
              <w:r w:rsidRPr="00195629" w:rsidDel="00BC2743">
                <w:rPr>
                  <w:b/>
                  <w:bCs/>
                  <w:lang w:val="en-GB" w:eastAsia="en-GB"/>
                </w:rPr>
                <w:delText xml:space="preserve">Zuzana </w:delText>
              </w:r>
            </w:del>
            <w:ins w:id="2994" w:author="Jiří Vojtěšek" w:date="2018-11-24T21:29:00Z">
              <w:r w:rsidR="00BC2743" w:rsidRPr="00195629">
                <w:rPr>
                  <w:b/>
                  <w:bCs/>
                  <w:lang w:val="en-GB" w:eastAsia="en-GB"/>
                </w:rPr>
                <w:t>Z</w:t>
              </w:r>
              <w:r w:rsidR="00BC2743">
                <w:rPr>
                  <w:b/>
                  <w:bCs/>
                  <w:lang w:val="en-GB" w:eastAsia="en-GB"/>
                </w:rPr>
                <w:t>.</w:t>
              </w:r>
              <w:r w:rsidR="00BC2743" w:rsidRPr="00195629">
                <w:rPr>
                  <w:b/>
                  <w:bCs/>
                  <w:lang w:val="en-GB" w:eastAsia="en-GB"/>
                </w:rPr>
                <w:t xml:space="preserve"> </w:t>
              </w:r>
            </w:ins>
            <w:r w:rsidRPr="00195629">
              <w:rPr>
                <w:b/>
                <w:lang w:val="en-GB" w:eastAsia="en-GB"/>
              </w:rPr>
              <w:t>(35 %)</w:t>
            </w:r>
            <w:r w:rsidRPr="000E3153">
              <w:rPr>
                <w:lang w:val="en-GB" w:eastAsia="en-GB"/>
              </w:rPr>
              <w:t xml:space="preserve">; </w:t>
            </w:r>
            <w:r w:rsidRPr="000E3153">
              <w:rPr>
                <w:bCs/>
                <w:lang w:val="en-GB" w:eastAsia="en-GB"/>
              </w:rPr>
              <w:t>ŠENKEŘÍK</w:t>
            </w:r>
            <w:r w:rsidRPr="000E3153">
              <w:rPr>
                <w:lang w:val="en-GB" w:eastAsia="en-GB"/>
              </w:rPr>
              <w:t xml:space="preserve">, </w:t>
            </w:r>
            <w:r w:rsidRPr="000E3153">
              <w:rPr>
                <w:bCs/>
                <w:lang w:val="en-GB" w:eastAsia="en-GB"/>
              </w:rPr>
              <w:t>R</w:t>
            </w:r>
            <w:ins w:id="2995" w:author="Jiří Vojtěšek" w:date="2018-11-24T21:30:00Z">
              <w:r w:rsidR="006C48CA">
                <w:rPr>
                  <w:bCs/>
                  <w:lang w:val="en-GB" w:eastAsia="en-GB"/>
                </w:rPr>
                <w:t>.</w:t>
              </w:r>
            </w:ins>
            <w:del w:id="2996" w:author="Jiří Vojtěšek" w:date="2018-11-24T21:30:00Z">
              <w:r w:rsidRPr="000E3153" w:rsidDel="006C48CA">
                <w:rPr>
                  <w:bCs/>
                  <w:lang w:val="en-GB" w:eastAsia="en-GB"/>
                </w:rPr>
                <w:delText>oman</w:delText>
              </w:r>
            </w:del>
            <w:r w:rsidRPr="000E3153">
              <w:rPr>
                <w:lang w:val="en-GB" w:eastAsia="en-GB"/>
              </w:rPr>
              <w:t xml:space="preserve">; </w:t>
            </w:r>
            <w:r w:rsidRPr="000E3153">
              <w:rPr>
                <w:bCs/>
                <w:lang w:val="en-GB" w:eastAsia="en-GB"/>
              </w:rPr>
              <w:t>ZELINKA</w:t>
            </w:r>
            <w:r w:rsidRPr="000E3153">
              <w:rPr>
                <w:lang w:val="en-GB" w:eastAsia="en-GB"/>
              </w:rPr>
              <w:t xml:space="preserve">, </w:t>
            </w:r>
            <w:r w:rsidRPr="000E3153">
              <w:rPr>
                <w:bCs/>
                <w:lang w:val="en-GB" w:eastAsia="en-GB"/>
              </w:rPr>
              <w:t>I</w:t>
            </w:r>
            <w:ins w:id="2997" w:author="Jiří Vojtěšek" w:date="2018-11-24T21:30:00Z">
              <w:r w:rsidR="006C48CA">
                <w:rPr>
                  <w:bCs/>
                  <w:lang w:val="en-GB" w:eastAsia="en-GB"/>
                </w:rPr>
                <w:t>.</w:t>
              </w:r>
            </w:ins>
            <w:del w:id="2998" w:author="Jiří Vojtěšek" w:date="2018-11-24T21:30:00Z">
              <w:r w:rsidRPr="000E3153" w:rsidDel="006C48CA">
                <w:rPr>
                  <w:bCs/>
                  <w:lang w:val="en-GB" w:eastAsia="en-GB"/>
                </w:rPr>
                <w:delText>van</w:delText>
              </w:r>
            </w:del>
            <w:r w:rsidRPr="000E3153">
              <w:rPr>
                <w:lang w:val="en-GB" w:eastAsia="en-GB"/>
              </w:rPr>
              <w:t xml:space="preserve">; </w:t>
            </w:r>
            <w:r w:rsidRPr="000E3153">
              <w:rPr>
                <w:bCs/>
                <w:lang w:val="en-GB" w:eastAsia="en-GB"/>
              </w:rPr>
              <w:t>PLUHÁČEK</w:t>
            </w:r>
            <w:r w:rsidRPr="000E3153">
              <w:rPr>
                <w:lang w:val="en-GB" w:eastAsia="en-GB"/>
              </w:rPr>
              <w:t xml:space="preserve">, </w:t>
            </w:r>
            <w:r w:rsidRPr="000E3153">
              <w:rPr>
                <w:bCs/>
                <w:lang w:val="en-GB" w:eastAsia="en-GB"/>
              </w:rPr>
              <w:t>M</w:t>
            </w:r>
            <w:del w:id="2999" w:author="Jiří Vojtěšek" w:date="2018-11-24T21:30:00Z">
              <w:r w:rsidRPr="000E3153" w:rsidDel="006C48CA">
                <w:rPr>
                  <w:bCs/>
                  <w:lang w:val="en-GB" w:eastAsia="en-GB"/>
                </w:rPr>
                <w:delText>ichal</w:delText>
              </w:r>
            </w:del>
            <w:r w:rsidRPr="000E3153">
              <w:rPr>
                <w:lang w:val="en-GB" w:eastAsia="en-GB"/>
              </w:rPr>
              <w:t xml:space="preserve">. Analytic programming in the task of evolutionary synthesis of a controller for high order oscillations stabilization of discrete chaotic systems. </w:t>
            </w:r>
            <w:r w:rsidRPr="000E3153">
              <w:rPr>
                <w:i/>
                <w:iCs/>
                <w:lang w:val="en-GB" w:eastAsia="en-GB"/>
              </w:rPr>
              <w:t>Computers &amp; Mathematics with Applications</w:t>
            </w:r>
            <w:r w:rsidRPr="000E3153">
              <w:rPr>
                <w:lang w:val="en-GB" w:eastAsia="en-GB"/>
              </w:rPr>
              <w:t>, 2013, roč. 66, č. 2, s. 177-189. ISSN 0898-1221</w:t>
            </w:r>
          </w:p>
          <w:p w:rsidR="00C557F3" w:rsidRPr="000E3153" w:rsidRDefault="00C557F3" w:rsidP="000132AE">
            <w:pPr>
              <w:rPr>
                <w:lang w:val="en-GB" w:eastAsia="en-GB"/>
              </w:rPr>
            </w:pPr>
            <w:r w:rsidRPr="00195629">
              <w:rPr>
                <w:b/>
                <w:bCs/>
                <w:lang w:val="en-GB" w:eastAsia="en-GB"/>
              </w:rPr>
              <w:t>KOMÍNKOVÁ OPLATKOVÁ</w:t>
            </w:r>
            <w:r w:rsidRPr="00195629">
              <w:rPr>
                <w:b/>
                <w:lang w:val="en-GB" w:eastAsia="en-GB"/>
              </w:rPr>
              <w:t xml:space="preserve">, </w:t>
            </w:r>
            <w:del w:id="3000" w:author="Jiří Vojtěšek" w:date="2018-11-24T21:29:00Z">
              <w:r w:rsidRPr="00195629" w:rsidDel="00BC2743">
                <w:rPr>
                  <w:b/>
                  <w:bCs/>
                  <w:lang w:val="en-GB" w:eastAsia="en-GB"/>
                </w:rPr>
                <w:delText xml:space="preserve">Zuzana </w:delText>
              </w:r>
            </w:del>
            <w:ins w:id="3001" w:author="Jiří Vojtěšek" w:date="2018-11-24T21:29:00Z">
              <w:r w:rsidR="00BC2743" w:rsidRPr="00195629">
                <w:rPr>
                  <w:b/>
                  <w:bCs/>
                  <w:lang w:val="en-GB" w:eastAsia="en-GB"/>
                </w:rPr>
                <w:t>Z</w:t>
              </w:r>
              <w:r w:rsidR="00BC2743">
                <w:rPr>
                  <w:b/>
                  <w:bCs/>
                  <w:lang w:val="en-GB" w:eastAsia="en-GB"/>
                </w:rPr>
                <w:t>.</w:t>
              </w:r>
              <w:r w:rsidR="00BC2743" w:rsidRPr="00195629">
                <w:rPr>
                  <w:b/>
                  <w:bCs/>
                  <w:lang w:val="en-GB" w:eastAsia="en-GB"/>
                </w:rPr>
                <w:t xml:space="preserve"> </w:t>
              </w:r>
            </w:ins>
            <w:r w:rsidRPr="00195629">
              <w:rPr>
                <w:b/>
                <w:lang w:val="en-GB" w:eastAsia="en-GB"/>
              </w:rPr>
              <w:t>(65 %)</w:t>
            </w:r>
            <w:r w:rsidRPr="000E3153">
              <w:rPr>
                <w:lang w:val="en-GB" w:eastAsia="en-GB"/>
              </w:rPr>
              <w:t xml:space="preserve">; </w:t>
            </w:r>
            <w:r w:rsidRPr="000E3153">
              <w:rPr>
                <w:bCs/>
                <w:lang w:val="en-GB" w:eastAsia="en-GB"/>
              </w:rPr>
              <w:t>HOLOŠKA</w:t>
            </w:r>
            <w:r w:rsidRPr="000E3153">
              <w:rPr>
                <w:lang w:val="en-GB" w:eastAsia="en-GB"/>
              </w:rPr>
              <w:t xml:space="preserve">, </w:t>
            </w:r>
            <w:del w:id="3002" w:author="Jiří Vojtěšek" w:date="2018-11-24T21:30:00Z">
              <w:r w:rsidRPr="000E3153" w:rsidDel="006C48CA">
                <w:rPr>
                  <w:bCs/>
                  <w:lang w:val="en-GB" w:eastAsia="en-GB"/>
                </w:rPr>
                <w:delText>Jiří</w:delText>
              </w:r>
            </w:del>
            <w:ins w:id="3003" w:author="Jiří Vojtěšek" w:date="2018-11-24T21:30:00Z">
              <w:r w:rsidR="006C48CA" w:rsidRPr="000E3153">
                <w:rPr>
                  <w:bCs/>
                  <w:lang w:val="en-GB" w:eastAsia="en-GB"/>
                </w:rPr>
                <w:t>J</w:t>
              </w:r>
              <w:r w:rsidR="006C48CA">
                <w:rPr>
                  <w:bCs/>
                  <w:lang w:val="en-GB" w:eastAsia="en-GB"/>
                </w:rPr>
                <w:t>.</w:t>
              </w:r>
            </w:ins>
            <w:r w:rsidRPr="000E3153">
              <w:rPr>
                <w:lang w:val="en-GB" w:eastAsia="en-GB"/>
              </w:rPr>
              <w:t xml:space="preserve">; </w:t>
            </w:r>
            <w:r w:rsidRPr="000E3153">
              <w:rPr>
                <w:bCs/>
                <w:lang w:val="en-GB" w:eastAsia="en-GB"/>
              </w:rPr>
              <w:t>ŠENKEŘÍK</w:t>
            </w:r>
            <w:r w:rsidRPr="000E3153">
              <w:rPr>
                <w:lang w:val="en-GB" w:eastAsia="en-GB"/>
              </w:rPr>
              <w:t xml:space="preserve">, </w:t>
            </w:r>
            <w:r w:rsidRPr="000E3153">
              <w:rPr>
                <w:bCs/>
                <w:lang w:val="en-GB" w:eastAsia="en-GB"/>
              </w:rPr>
              <w:t>R</w:t>
            </w:r>
            <w:del w:id="3004" w:author="Jiří Vojtěšek" w:date="2018-11-24T21:30:00Z">
              <w:r w:rsidRPr="000E3153" w:rsidDel="006C48CA">
                <w:rPr>
                  <w:bCs/>
                  <w:lang w:val="en-GB" w:eastAsia="en-GB"/>
                </w:rPr>
                <w:delText>oman</w:delText>
              </w:r>
            </w:del>
            <w:r w:rsidRPr="000E3153">
              <w:rPr>
                <w:lang w:val="en-GB" w:eastAsia="en-GB"/>
              </w:rPr>
              <w:t xml:space="preserve">. Steganography content detection by means of feedforward neural network. </w:t>
            </w:r>
            <w:r w:rsidRPr="000E3153">
              <w:rPr>
                <w:i/>
                <w:iCs/>
                <w:lang w:val="en-GB" w:eastAsia="en-GB"/>
              </w:rPr>
              <w:t>International Journal of Innovative Computing and Applications</w:t>
            </w:r>
            <w:r w:rsidRPr="000E3153">
              <w:rPr>
                <w:lang w:val="en-GB" w:eastAsia="en-GB"/>
              </w:rPr>
              <w:t>, 2013, roč. 5, č. 3, s. 184-190. ISSN 1751-648X.</w:t>
            </w:r>
          </w:p>
          <w:p w:rsidR="00C557F3" w:rsidRPr="000E3153" w:rsidRDefault="00C557F3" w:rsidP="000132AE">
            <w:pPr>
              <w:rPr>
                <w:lang w:val="en-GB" w:eastAsia="en-GB"/>
              </w:rPr>
            </w:pPr>
            <w:r w:rsidRPr="000E3153">
              <w:rPr>
                <w:bCs/>
                <w:lang w:val="en-GB" w:eastAsia="en-GB"/>
              </w:rPr>
              <w:t>VOLNÁ</w:t>
            </w:r>
            <w:r w:rsidRPr="000E3153">
              <w:rPr>
                <w:lang w:val="en-GB" w:eastAsia="en-GB"/>
              </w:rPr>
              <w:t xml:space="preserve">, </w:t>
            </w:r>
            <w:del w:id="3005" w:author="Jiří Vojtěšek" w:date="2018-11-24T21:31:00Z">
              <w:r w:rsidRPr="000E3153" w:rsidDel="006C48CA">
                <w:rPr>
                  <w:bCs/>
                  <w:lang w:val="en-GB" w:eastAsia="en-GB"/>
                </w:rPr>
                <w:delText>Eva</w:delText>
              </w:r>
            </w:del>
            <w:ins w:id="3006" w:author="Jiří Vojtěšek" w:date="2018-11-24T21:31:00Z">
              <w:r w:rsidR="006C48CA" w:rsidRPr="000E3153">
                <w:rPr>
                  <w:bCs/>
                  <w:lang w:val="en-GB" w:eastAsia="en-GB"/>
                </w:rPr>
                <w:t>E</w:t>
              </w:r>
              <w:r w:rsidR="006C48CA">
                <w:rPr>
                  <w:bCs/>
                  <w:lang w:val="en-GB" w:eastAsia="en-GB"/>
                </w:rPr>
                <w:t>.</w:t>
              </w:r>
            </w:ins>
            <w:r w:rsidRPr="000E3153">
              <w:rPr>
                <w:lang w:val="en-GB" w:eastAsia="en-GB"/>
              </w:rPr>
              <w:t xml:space="preserve">; </w:t>
            </w:r>
            <w:r w:rsidRPr="000E3153">
              <w:rPr>
                <w:bCs/>
                <w:lang w:val="en-GB" w:eastAsia="en-GB"/>
              </w:rPr>
              <w:t>KOTYRBA</w:t>
            </w:r>
            <w:r w:rsidRPr="000E3153">
              <w:rPr>
                <w:lang w:val="en-GB" w:eastAsia="en-GB"/>
              </w:rPr>
              <w:t xml:space="preserve">, </w:t>
            </w:r>
            <w:del w:id="3007" w:author="Jiří Vojtěšek" w:date="2018-11-24T21:31:00Z">
              <w:r w:rsidRPr="000E3153" w:rsidDel="006C48CA">
                <w:rPr>
                  <w:bCs/>
                  <w:lang w:val="en-GB" w:eastAsia="en-GB"/>
                </w:rPr>
                <w:delText>Martin</w:delText>
              </w:r>
            </w:del>
            <w:ins w:id="3008" w:author="Jiří Vojtěšek" w:date="2018-11-24T21:31:00Z">
              <w:r w:rsidR="006C48CA" w:rsidRPr="000E3153">
                <w:rPr>
                  <w:bCs/>
                  <w:lang w:val="en-GB" w:eastAsia="en-GB"/>
                </w:rPr>
                <w:t>M</w:t>
              </w:r>
              <w:r w:rsidR="006C48CA">
                <w:rPr>
                  <w:bCs/>
                  <w:lang w:val="en-GB" w:eastAsia="en-GB"/>
                </w:rPr>
                <w:t>.</w:t>
              </w:r>
            </w:ins>
            <w:r w:rsidRPr="000E3153">
              <w:rPr>
                <w:lang w:val="en-GB" w:eastAsia="en-GB"/>
              </w:rPr>
              <w:t xml:space="preserve">; </w:t>
            </w:r>
            <w:r w:rsidRPr="00195629">
              <w:rPr>
                <w:b/>
                <w:bCs/>
                <w:lang w:val="en-GB" w:eastAsia="en-GB"/>
              </w:rPr>
              <w:t>KOMÍNKOVÁ OPLATKOVÁ</w:t>
            </w:r>
            <w:r w:rsidRPr="00195629">
              <w:rPr>
                <w:b/>
                <w:lang w:val="en-GB" w:eastAsia="en-GB"/>
              </w:rPr>
              <w:t xml:space="preserve">, </w:t>
            </w:r>
            <w:del w:id="3009" w:author="Jiří Vojtěšek" w:date="2018-11-24T21:29:00Z">
              <w:r w:rsidRPr="00195629" w:rsidDel="00BC2743">
                <w:rPr>
                  <w:b/>
                  <w:bCs/>
                  <w:lang w:val="en-GB" w:eastAsia="en-GB"/>
                </w:rPr>
                <w:delText xml:space="preserve">Zuzana </w:delText>
              </w:r>
            </w:del>
            <w:ins w:id="3010" w:author="Jiří Vojtěšek" w:date="2018-11-24T21:29:00Z">
              <w:r w:rsidR="00BC2743" w:rsidRPr="00195629">
                <w:rPr>
                  <w:b/>
                  <w:bCs/>
                  <w:lang w:val="en-GB" w:eastAsia="en-GB"/>
                </w:rPr>
                <w:t>Z</w:t>
              </w:r>
              <w:r w:rsidR="00BC2743">
                <w:rPr>
                  <w:b/>
                  <w:bCs/>
                  <w:lang w:val="en-GB" w:eastAsia="en-GB"/>
                </w:rPr>
                <w:t>.</w:t>
              </w:r>
              <w:r w:rsidR="00BC2743" w:rsidRPr="00195629">
                <w:rPr>
                  <w:b/>
                  <w:bCs/>
                  <w:lang w:val="en-GB" w:eastAsia="en-GB"/>
                </w:rPr>
                <w:t xml:space="preserve"> </w:t>
              </w:r>
            </w:ins>
            <w:r w:rsidRPr="00195629">
              <w:rPr>
                <w:b/>
                <w:lang w:val="en-GB" w:eastAsia="en-GB"/>
              </w:rPr>
              <w:t>(35 %)</w:t>
            </w:r>
            <w:r w:rsidRPr="000E3153">
              <w:rPr>
                <w:lang w:val="en-GB" w:eastAsia="en-GB"/>
              </w:rPr>
              <w:t xml:space="preserve">; </w:t>
            </w:r>
            <w:r w:rsidRPr="000E3153">
              <w:rPr>
                <w:bCs/>
                <w:lang w:val="en-GB" w:eastAsia="en-GB"/>
              </w:rPr>
              <w:t>ŠENKEŘÍK</w:t>
            </w:r>
            <w:r w:rsidRPr="000E3153">
              <w:rPr>
                <w:lang w:val="en-GB" w:eastAsia="en-GB"/>
              </w:rPr>
              <w:t xml:space="preserve">, </w:t>
            </w:r>
            <w:r w:rsidRPr="000E3153">
              <w:rPr>
                <w:bCs/>
                <w:lang w:val="en-GB" w:eastAsia="en-GB"/>
              </w:rPr>
              <w:t>R</w:t>
            </w:r>
            <w:del w:id="3011" w:author="Jiří Vojtěšek" w:date="2018-11-24T21:30:00Z">
              <w:r w:rsidRPr="000E3153" w:rsidDel="006C48CA">
                <w:rPr>
                  <w:bCs/>
                  <w:lang w:val="en-GB" w:eastAsia="en-GB"/>
                </w:rPr>
                <w:delText>oman</w:delText>
              </w:r>
            </w:del>
            <w:r w:rsidRPr="000E3153">
              <w:rPr>
                <w:lang w:val="en-GB" w:eastAsia="en-GB"/>
              </w:rPr>
              <w:t xml:space="preserve">. Elliott waves classification by means of neural and pseudo neural networks. </w:t>
            </w:r>
            <w:r w:rsidRPr="000E3153">
              <w:rPr>
                <w:i/>
                <w:iCs/>
                <w:lang w:val="en-GB" w:eastAsia="en-GB"/>
              </w:rPr>
              <w:t>Soft computing</w:t>
            </w:r>
            <w:r>
              <w:rPr>
                <w:lang w:val="en-GB" w:eastAsia="en-GB"/>
              </w:rPr>
              <w:t>, 2018</w:t>
            </w:r>
            <w:r w:rsidRPr="000E3153">
              <w:rPr>
                <w:lang w:val="en-GB" w:eastAsia="en-GB"/>
              </w:rPr>
              <w:t xml:space="preserve">, roč. </w:t>
            </w:r>
            <w:r>
              <w:rPr>
                <w:lang w:val="en-GB" w:eastAsia="en-GB"/>
              </w:rPr>
              <w:t>22</w:t>
            </w:r>
            <w:r w:rsidRPr="000E3153">
              <w:rPr>
                <w:lang w:val="en-GB" w:eastAsia="en-GB"/>
              </w:rPr>
              <w:t xml:space="preserve">, č. </w:t>
            </w:r>
            <w:r>
              <w:rPr>
                <w:lang w:val="en-GB" w:eastAsia="en-GB"/>
              </w:rPr>
              <w:t>6</w:t>
            </w:r>
            <w:r w:rsidRPr="000E3153">
              <w:rPr>
                <w:lang w:val="en-GB" w:eastAsia="en-GB"/>
              </w:rPr>
              <w:t xml:space="preserve">, s. </w:t>
            </w:r>
            <w:r>
              <w:rPr>
                <w:lang w:val="en-GB" w:eastAsia="en-GB"/>
              </w:rPr>
              <w:t>1803-1813</w:t>
            </w:r>
            <w:r w:rsidRPr="000E3153">
              <w:rPr>
                <w:lang w:val="en-GB" w:eastAsia="en-GB"/>
              </w:rPr>
              <w:t>. ISSN 1432-7643</w:t>
            </w:r>
          </w:p>
          <w:p w:rsidR="00C557F3" w:rsidRPr="000E3153" w:rsidRDefault="00C557F3" w:rsidP="000132AE">
            <w:pPr>
              <w:rPr>
                <w:lang w:val="en-GB"/>
              </w:rPr>
            </w:pPr>
            <w:r w:rsidRPr="00195629">
              <w:rPr>
                <w:b/>
                <w:bCs/>
                <w:lang w:val="en-GB"/>
              </w:rPr>
              <w:t>KOMÍNKOVÁ OPLATKOVÁ</w:t>
            </w:r>
            <w:r w:rsidRPr="00195629">
              <w:rPr>
                <w:b/>
                <w:lang w:val="en-GB"/>
              </w:rPr>
              <w:t xml:space="preserve">, </w:t>
            </w:r>
            <w:del w:id="3012" w:author="Jiří Vojtěšek" w:date="2018-11-24T21:29:00Z">
              <w:r w:rsidRPr="00195629" w:rsidDel="00BC2743">
                <w:rPr>
                  <w:b/>
                  <w:bCs/>
                  <w:lang w:val="en-GB"/>
                </w:rPr>
                <w:delText xml:space="preserve">Zuzana </w:delText>
              </w:r>
            </w:del>
            <w:ins w:id="3013" w:author="Jiří Vojtěšek" w:date="2018-11-24T21:29:00Z">
              <w:r w:rsidR="00BC2743" w:rsidRPr="00195629">
                <w:rPr>
                  <w:b/>
                  <w:bCs/>
                  <w:lang w:val="en-GB"/>
                </w:rPr>
                <w:t>Z</w:t>
              </w:r>
              <w:r w:rsidR="00BC2743">
                <w:rPr>
                  <w:b/>
                  <w:bCs/>
                  <w:lang w:val="en-GB"/>
                </w:rPr>
                <w:t>.</w:t>
              </w:r>
              <w:r w:rsidR="00BC2743" w:rsidRPr="00195629">
                <w:rPr>
                  <w:b/>
                  <w:bCs/>
                  <w:lang w:val="en-GB"/>
                </w:rPr>
                <w:t xml:space="preserve"> </w:t>
              </w:r>
            </w:ins>
            <w:r w:rsidRPr="00195629">
              <w:rPr>
                <w:b/>
                <w:lang w:val="en-GB"/>
              </w:rPr>
              <w:t>(60 %)</w:t>
            </w:r>
            <w:r w:rsidRPr="000E3153">
              <w:rPr>
                <w:lang w:val="en-GB"/>
              </w:rPr>
              <w:t xml:space="preserve">; </w:t>
            </w:r>
            <w:r w:rsidRPr="000E3153">
              <w:rPr>
                <w:bCs/>
                <w:lang w:val="en-GB"/>
              </w:rPr>
              <w:t>ŠENKEŘÍK</w:t>
            </w:r>
            <w:r w:rsidRPr="000E3153">
              <w:rPr>
                <w:lang w:val="en-GB"/>
              </w:rPr>
              <w:t xml:space="preserve">, </w:t>
            </w:r>
            <w:r w:rsidRPr="000E3153">
              <w:rPr>
                <w:bCs/>
                <w:lang w:val="en-GB"/>
              </w:rPr>
              <w:t>R</w:t>
            </w:r>
            <w:del w:id="3014" w:author="Jiří Vojtěšek" w:date="2018-11-24T21:30:00Z">
              <w:r w:rsidRPr="000E3153" w:rsidDel="006C48CA">
                <w:rPr>
                  <w:bCs/>
                  <w:lang w:val="en-GB"/>
                </w:rPr>
                <w:delText>oman</w:delText>
              </w:r>
            </w:del>
            <w:r w:rsidRPr="000E3153">
              <w:rPr>
                <w:lang w:val="en-GB"/>
              </w:rPr>
              <w:t xml:space="preserve">. Control Law and Pseudo Neural Networks Synthesized by Evolutionary Symbolic Regression Technique. In Al-Begain, Khalid; Bargiela, Andrzej. </w:t>
            </w:r>
            <w:r w:rsidRPr="000E3153">
              <w:rPr>
                <w:i/>
                <w:iCs/>
                <w:lang w:val="en-GB"/>
              </w:rPr>
              <w:t>Seminal Contributions to Modelling and Simulation: 30 Years of the European Council of Modelling and Simulation</w:t>
            </w:r>
            <w:r w:rsidRPr="000E3153">
              <w:rPr>
                <w:lang w:val="en-GB"/>
              </w:rPr>
              <w:t xml:space="preserve">. </w:t>
            </w:r>
            <w:proofErr w:type="gramStart"/>
            <w:r w:rsidRPr="000E3153">
              <w:rPr>
                <w:lang w:val="en-GB"/>
              </w:rPr>
              <w:t>Basel :</w:t>
            </w:r>
            <w:proofErr w:type="gramEnd"/>
            <w:r w:rsidRPr="000E3153">
              <w:rPr>
                <w:lang w:val="en-GB"/>
              </w:rPr>
              <w:t xml:space="preserve"> Springer International Publishing AG, 2016, s. 91-113. ISBN 978-3-319-33785-2. </w:t>
            </w:r>
          </w:p>
          <w:p w:rsidR="00C557F3" w:rsidRPr="004A6A1E" w:rsidRDefault="00C557F3">
            <w:pPr>
              <w:rPr>
                <w:lang w:val="en-GB"/>
              </w:rPr>
            </w:pPr>
            <w:r w:rsidRPr="004A6A1E">
              <w:rPr>
                <w:bCs/>
                <w:lang w:val="en-GB"/>
              </w:rPr>
              <w:t>AFFUL-DADZIE</w:t>
            </w:r>
            <w:r w:rsidRPr="004A6A1E">
              <w:rPr>
                <w:lang w:val="en-GB"/>
              </w:rPr>
              <w:t xml:space="preserve">, </w:t>
            </w:r>
            <w:del w:id="3015" w:author="Jiří Vojtěšek" w:date="2018-11-24T21:31:00Z">
              <w:r w:rsidRPr="004A6A1E" w:rsidDel="006C48CA">
                <w:rPr>
                  <w:bCs/>
                  <w:lang w:val="en-GB"/>
                </w:rPr>
                <w:delText>Eric</w:delText>
              </w:r>
            </w:del>
            <w:ins w:id="3016" w:author="Jiří Vojtěšek" w:date="2018-11-24T21:31:00Z">
              <w:r w:rsidR="006C48CA" w:rsidRPr="004A6A1E">
                <w:rPr>
                  <w:bCs/>
                  <w:lang w:val="en-GB"/>
                </w:rPr>
                <w:t>E</w:t>
              </w:r>
              <w:r w:rsidR="006C48CA">
                <w:rPr>
                  <w:bCs/>
                  <w:lang w:val="en-GB"/>
                </w:rPr>
                <w:t>.</w:t>
              </w:r>
            </w:ins>
            <w:r w:rsidRPr="004A6A1E">
              <w:rPr>
                <w:lang w:val="en-GB"/>
              </w:rPr>
              <w:t xml:space="preserve">; </w:t>
            </w:r>
            <w:r w:rsidRPr="00195629">
              <w:rPr>
                <w:b/>
                <w:bCs/>
                <w:lang w:val="en-GB"/>
              </w:rPr>
              <w:t>KOMÍNKOVÁ OPLATKOVÁ</w:t>
            </w:r>
            <w:r w:rsidRPr="00195629">
              <w:rPr>
                <w:b/>
                <w:lang w:val="en-GB"/>
              </w:rPr>
              <w:t xml:space="preserve">, </w:t>
            </w:r>
            <w:del w:id="3017" w:author="Jiří Vojtěšek" w:date="2018-11-24T21:29:00Z">
              <w:r w:rsidRPr="00195629" w:rsidDel="00BC2743">
                <w:rPr>
                  <w:b/>
                  <w:bCs/>
                  <w:lang w:val="en-GB"/>
                </w:rPr>
                <w:delText xml:space="preserve">Zuzana </w:delText>
              </w:r>
            </w:del>
            <w:ins w:id="3018" w:author="Jiří Vojtěšek" w:date="2018-11-24T21:29:00Z">
              <w:r w:rsidR="00BC2743" w:rsidRPr="00195629">
                <w:rPr>
                  <w:b/>
                  <w:bCs/>
                  <w:lang w:val="en-GB"/>
                </w:rPr>
                <w:t>Z</w:t>
              </w:r>
              <w:r w:rsidR="00BC2743">
                <w:rPr>
                  <w:b/>
                  <w:bCs/>
                  <w:lang w:val="en-GB"/>
                </w:rPr>
                <w:t>.</w:t>
              </w:r>
              <w:r w:rsidR="00BC2743" w:rsidRPr="00195629">
                <w:rPr>
                  <w:b/>
                  <w:bCs/>
                  <w:lang w:val="en-GB"/>
                </w:rPr>
                <w:t xml:space="preserve"> </w:t>
              </w:r>
            </w:ins>
            <w:r w:rsidRPr="00195629">
              <w:rPr>
                <w:b/>
                <w:lang w:val="en-GB"/>
              </w:rPr>
              <w:t>(20 %)</w:t>
            </w:r>
            <w:r w:rsidRPr="004A6A1E">
              <w:rPr>
                <w:lang w:val="en-GB"/>
              </w:rPr>
              <w:t xml:space="preserve">; </w:t>
            </w:r>
            <w:r w:rsidRPr="004A6A1E">
              <w:rPr>
                <w:bCs/>
                <w:lang w:val="en-GB"/>
              </w:rPr>
              <w:t xml:space="preserve">BELTRÁN </w:t>
            </w:r>
            <w:r w:rsidR="006C48CA" w:rsidRPr="004A6A1E">
              <w:rPr>
                <w:bCs/>
                <w:lang w:val="en-GB"/>
              </w:rPr>
              <w:t>PRIETO</w:t>
            </w:r>
            <w:r w:rsidRPr="004A6A1E">
              <w:rPr>
                <w:lang w:val="en-GB"/>
              </w:rPr>
              <w:t xml:space="preserve">, </w:t>
            </w:r>
            <w:del w:id="3019" w:author="Jiří Vojtěšek" w:date="2018-11-24T21:30:00Z">
              <w:r w:rsidRPr="004A6A1E" w:rsidDel="006C48CA">
                <w:rPr>
                  <w:bCs/>
                  <w:lang w:val="en-GB"/>
                </w:rPr>
                <w:delText xml:space="preserve">Luis </w:delText>
              </w:r>
            </w:del>
            <w:ins w:id="3020" w:author="Jiří Vojtěšek" w:date="2018-11-24T21:30:00Z">
              <w:r w:rsidR="006C48CA" w:rsidRPr="004A6A1E">
                <w:rPr>
                  <w:bCs/>
                  <w:lang w:val="en-GB"/>
                </w:rPr>
                <w:t>L</w:t>
              </w:r>
              <w:r w:rsidR="006C48CA">
                <w:rPr>
                  <w:bCs/>
                  <w:lang w:val="en-GB"/>
                </w:rPr>
                <w:t>.</w:t>
              </w:r>
              <w:r w:rsidR="006C48CA" w:rsidRPr="004A6A1E">
                <w:rPr>
                  <w:bCs/>
                  <w:lang w:val="en-GB"/>
                </w:rPr>
                <w:t xml:space="preserve"> </w:t>
              </w:r>
            </w:ins>
            <w:del w:id="3021" w:author="Jiří Vojtěšek" w:date="2018-11-24T21:30:00Z">
              <w:r w:rsidRPr="004A6A1E" w:rsidDel="006C48CA">
                <w:rPr>
                  <w:bCs/>
                  <w:lang w:val="en-GB"/>
                </w:rPr>
                <w:delText>Antonio</w:delText>
              </w:r>
            </w:del>
            <w:ins w:id="3022" w:author="Jiří Vojtěšek" w:date="2018-11-24T21:30:00Z">
              <w:r w:rsidR="006C48CA" w:rsidRPr="004A6A1E">
                <w:rPr>
                  <w:bCs/>
                  <w:lang w:val="en-GB"/>
                </w:rPr>
                <w:t>A</w:t>
              </w:r>
              <w:r w:rsidR="006C48CA">
                <w:rPr>
                  <w:bCs/>
                  <w:lang w:val="en-GB"/>
                </w:rPr>
                <w:t>.</w:t>
              </w:r>
            </w:ins>
            <w:r w:rsidRPr="004A6A1E">
              <w:rPr>
                <w:lang w:val="en-GB"/>
              </w:rPr>
              <w:t xml:space="preserve">. Comparative State-of-the-Art Survey of Classical Fuzzy Set and Intuitionistic Fuzzy Sets in Multi-Criteria Decision Making. </w:t>
            </w:r>
            <w:r w:rsidRPr="004A6A1E">
              <w:rPr>
                <w:i/>
                <w:iCs/>
                <w:lang w:val="en-GB"/>
              </w:rPr>
              <w:t>International Journal of Fuzzy Systems</w:t>
            </w:r>
            <w:r w:rsidRPr="004A6A1E">
              <w:rPr>
                <w:lang w:val="en-GB"/>
              </w:rPr>
              <w:t xml:space="preserve">, 2017, roč. 19, č. 3, s. 726-738. ISSN 1562-2479. </w:t>
            </w:r>
          </w:p>
        </w:tc>
      </w:tr>
      <w:tr w:rsidR="00C557F3" w:rsidTr="000132AE">
        <w:trPr>
          <w:trHeight w:val="250"/>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4413DC" w:rsidRDefault="00C557F3" w:rsidP="000132AE">
            <w:pPr>
              <w:rPr>
                <w:lang w:val="sk-SK"/>
              </w:rPr>
            </w:pPr>
            <w:r>
              <w:rPr>
                <w:lang w:val="sk-SK"/>
              </w:rPr>
              <w:t xml:space="preserve">10 </w:t>
            </w:r>
            <w:r>
              <w:t>- 12/</w:t>
            </w:r>
            <w:r w:rsidRPr="004413DC">
              <w:rPr>
                <w:lang w:val="sk-SK"/>
              </w:rPr>
              <w:t xml:space="preserve"> 2002</w:t>
            </w:r>
            <w:r>
              <w:rPr>
                <w:lang w:val="sk-SK"/>
              </w:rPr>
              <w:t>:</w:t>
            </w:r>
            <w:r w:rsidRPr="004413DC">
              <w:rPr>
                <w:lang w:val="sk-SK"/>
              </w:rPr>
              <w:t xml:space="preserve"> Stipendijní pobyt v rámci programu </w:t>
            </w:r>
            <w:r>
              <w:rPr>
                <w:lang w:val="sk-SK"/>
              </w:rPr>
              <w:t>Erasmus</w:t>
            </w:r>
            <w:r w:rsidRPr="004413DC">
              <w:rPr>
                <w:lang w:val="sk-SK"/>
              </w:rPr>
              <w:t xml:space="preserve"> na The Open University, Oxford Research Unit, Oxford, Velká Británie.</w:t>
            </w:r>
          </w:p>
          <w:p w:rsidR="00C557F3" w:rsidRDefault="00C557F3" w:rsidP="000132AE">
            <w:pPr>
              <w:rPr>
                <w:lang w:val="sk-SK"/>
              </w:rPr>
            </w:pPr>
            <w:r w:rsidRPr="009D3BE2">
              <w:rPr>
                <w:lang w:val="sk-SK"/>
              </w:rPr>
              <w:t>04 – 06/2004:</w:t>
            </w:r>
            <w:r>
              <w:rPr>
                <w:lang w:val="sk-SK"/>
              </w:rPr>
              <w:t xml:space="preserve"> </w:t>
            </w:r>
            <w:r w:rsidRPr="004413DC">
              <w:rPr>
                <w:lang w:val="sk-SK"/>
              </w:rPr>
              <w:t>Stipendijní pobyt v rámci programu Nonlinear and adaptive control, Politecnico di Milano, Milano, Itálie</w:t>
            </w:r>
            <w:r>
              <w:rPr>
                <w:lang w:val="sk-SK"/>
              </w:rPr>
              <w:t>.</w:t>
            </w:r>
          </w:p>
          <w:p w:rsidR="00C557F3" w:rsidRPr="003232CF" w:rsidRDefault="00C557F3" w:rsidP="000132AE">
            <w:pPr>
              <w:rPr>
                <w:lang w:val="sk-SK"/>
              </w:rPr>
            </w:pPr>
            <w:r>
              <w:rPr>
                <w:lang w:val="sk-SK"/>
              </w:rPr>
              <w:t>2004 – dosud: Přes 20 týdenních výukových pobytů na evropských univerzitách v rámci programu Erasmus / Erasmus+</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8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023" w:author="vopatrilova" w:date="2018-11-17T11:32:00Z">
              <w:r w:rsidR="002F5441" w:rsidRPr="002F5441">
                <w:rPr>
                  <w:rStyle w:val="Odkazintenzivn"/>
                  <w:rPrChange w:id="3024" w:author="vopatrilova" w:date="2018-11-17T11:32:00Z">
                    <w:rPr>
                      <w:b/>
                      <w:i/>
                      <w:iCs/>
                      <w:color w:val="0000FF" w:themeColor="hyperlink"/>
                      <w:u w:val="single"/>
                    </w:rPr>
                  </w:rPrChange>
                </w:rPr>
                <w:t>Abecední seznam</w:t>
              </w:r>
            </w:ins>
            <w:del w:id="3025"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r>
              <w:t>Informační technologie</w:t>
            </w:r>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Marek </w:t>
            </w:r>
            <w:bookmarkStart w:id="3026" w:name="aKubalcik"/>
            <w:r>
              <w:t>Kubalčík</w:t>
            </w:r>
            <w:bookmarkEnd w:id="3026"/>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doc.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1970</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482"/>
        </w:trPr>
        <w:tc>
          <w:tcPr>
            <w:tcW w:w="9859" w:type="dxa"/>
            <w:gridSpan w:val="11"/>
            <w:tcBorders>
              <w:top w:val="nil"/>
            </w:tcBorders>
          </w:tcPr>
          <w:p w:rsidR="00C557F3" w:rsidRDefault="00C557F3" w:rsidP="000132AE">
            <w:pPr>
              <w:jc w:val="both"/>
            </w:pPr>
            <w:r>
              <w:t xml:space="preserve">Zpracování signálů – garant, přednášející (100 </w:t>
            </w:r>
            <w:r>
              <w:rPr>
                <w:lang w:val="en-US"/>
              </w:rPr>
              <w:t>%</w:t>
            </w:r>
            <w:r>
              <w:t xml:space="preserve">), </w:t>
            </w:r>
            <w:r w:rsidR="009446EB">
              <w:t>vedoucí seminářů</w:t>
            </w:r>
            <w:r>
              <w:t xml:space="preserve"> (100 </w:t>
            </w:r>
            <w:r>
              <w:rPr>
                <w:lang w:val="en-US"/>
              </w:rPr>
              <w:t>%</w:t>
            </w:r>
            <w:r>
              <w:t>)</w:t>
            </w:r>
          </w:p>
          <w:p w:rsidR="00C557F3" w:rsidRPr="00686191" w:rsidRDefault="00C557F3" w:rsidP="004C7111">
            <w:pPr>
              <w:jc w:val="both"/>
            </w:pPr>
            <w:r>
              <w:t>Identifikace systémů – přednášející</w:t>
            </w:r>
            <w:r w:rsidR="004C7111">
              <w:t xml:space="preserve"> (25 </w:t>
            </w:r>
            <w:r w:rsidR="004C7111">
              <w:rPr>
                <w:lang w:val="en-US"/>
              </w:rPr>
              <w:t>%</w:t>
            </w:r>
            <w:r w:rsidR="004C7111">
              <w:t>)</w:t>
            </w:r>
            <w:r>
              <w:t>, cvičící (</w:t>
            </w:r>
            <w:r w:rsidR="004C7111">
              <w:t>100</w:t>
            </w:r>
            <w:r>
              <w:t xml:space="preserve"> </w:t>
            </w:r>
            <w:r>
              <w:rPr>
                <w:lang w:val="en-US"/>
              </w:rPr>
              <w:t>%</w:t>
            </w:r>
            <w:r>
              <w:t>)</w:t>
            </w:r>
            <w:r w:rsidR="009446EB">
              <w:t xml:space="preserve">, vedoucí seminářů (100 </w:t>
            </w:r>
            <w:r w:rsidR="009446EB">
              <w:rPr>
                <w:lang w:val="en-US"/>
              </w:rPr>
              <w:t>%</w:t>
            </w:r>
            <w:r w:rsidR="009446EB">
              <w:t>)</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450"/>
        </w:trPr>
        <w:tc>
          <w:tcPr>
            <w:tcW w:w="9859" w:type="dxa"/>
            <w:gridSpan w:val="11"/>
          </w:tcPr>
          <w:p w:rsidR="00C557F3" w:rsidRDefault="00C557F3" w:rsidP="000132AE">
            <w:pPr>
              <w:jc w:val="both"/>
            </w:pPr>
            <w:r>
              <w:t>1988-1993: VUT v Brně, Fakulta technologická, obor „Automatizace a řídicí technika ve spotřebním průmyslu“, (Ing.)</w:t>
            </w:r>
          </w:p>
          <w:p w:rsidR="00C557F3" w:rsidRDefault="00C557F3" w:rsidP="000132AE">
            <w:pPr>
              <w:jc w:val="both"/>
            </w:pPr>
            <w:r>
              <w:t>1993-2000: VUT v Brně, fakulta technologická, obor „Technická kybernetika“, (Ph.D.)</w:t>
            </w:r>
          </w:p>
          <w:p w:rsidR="00C557F3" w:rsidRPr="00686191" w:rsidRDefault="00C557F3" w:rsidP="000132AE">
            <w:pPr>
              <w:jc w:val="both"/>
            </w:pPr>
            <w:del w:id="3027" w:author="vopatrilova" w:date="2018-11-09T11:47:00Z">
              <w:r w:rsidDel="00DD0C0B">
                <w:delText>2007: UTB ve Zlíně, obor „Řízení strojů a procesů“, (doc.)</w:delText>
              </w:r>
            </w:del>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tc>
      </w:tr>
      <w:tr w:rsidR="00C557F3" w:rsidTr="000132AE">
        <w:trPr>
          <w:trHeight w:val="1090"/>
        </w:trPr>
        <w:tc>
          <w:tcPr>
            <w:tcW w:w="9859" w:type="dxa"/>
            <w:gridSpan w:val="11"/>
          </w:tcPr>
          <w:p w:rsidR="00C557F3" w:rsidRDefault="00C557F3" w:rsidP="000132AE">
            <w:pPr>
              <w:jc w:val="both"/>
            </w:pPr>
            <w:r>
              <w:t>1993 – 2000: VUT v Brně, Fakulta technologická, Katedra automatizace a řídicí techniky, odborný asistent</w:t>
            </w:r>
          </w:p>
          <w:p w:rsidR="00C557F3" w:rsidRDefault="00C557F3" w:rsidP="000132AE">
            <w:pPr>
              <w:jc w:val="both"/>
            </w:pPr>
            <w:r>
              <w:t>2001 – 2005: UTB ve Zlíně, Fakulta technologická, Ústav řízení procesů, odborný asistent</w:t>
            </w:r>
          </w:p>
          <w:p w:rsidR="00C557F3" w:rsidRDefault="00C557F3" w:rsidP="000132AE">
            <w:pPr>
              <w:jc w:val="both"/>
            </w:pPr>
            <w:r>
              <w:t>2006 – 2007: UTB ve Zlíně, Fakulta aplikované informatiky, Ústav řízení procesů, odborný asistent</w:t>
            </w:r>
          </w:p>
          <w:p w:rsidR="00C557F3" w:rsidRDefault="00C557F3" w:rsidP="000132AE">
            <w:pPr>
              <w:jc w:val="both"/>
            </w:pPr>
            <w:r>
              <w:t>2008 – dosud: UTB ve Zlíně, Fakulta aplikované informatiky, Ústav řízení procesů, docent</w:t>
            </w:r>
          </w:p>
          <w:p w:rsidR="00C557F3" w:rsidRDefault="00C557F3" w:rsidP="000132AE">
            <w:pPr>
              <w:jc w:val="both"/>
            </w:pPr>
            <w:r>
              <w:t xml:space="preserve">2014 – dosud: UTB ve Zlíně, Fakulta aplikované informatiky, proděkan pro zahraniční vztahy a propagaci </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356"/>
        </w:trPr>
        <w:tc>
          <w:tcPr>
            <w:tcW w:w="9859" w:type="dxa"/>
            <w:gridSpan w:val="11"/>
          </w:tcPr>
          <w:p w:rsidR="00C557F3" w:rsidRDefault="00C557F3" w:rsidP="000132AE">
            <w:pPr>
              <w:jc w:val="both"/>
            </w:pPr>
            <w:r>
              <w:t>Školitel 1 studenta doktorského studijního programu, který úspěšně obhájil disertační práci.</w:t>
            </w:r>
          </w:p>
          <w:p w:rsidR="00C557F3" w:rsidRDefault="00C557F3" w:rsidP="000132AE">
            <w:pPr>
              <w:jc w:val="both"/>
            </w:pPr>
            <w:r>
              <w:t>Od roku 1993 vedoucí úspěšně obhájených 20 bakalářských a 24 diplomových prací.</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2007</w:t>
            </w:r>
          </w:p>
        </w:tc>
        <w:tc>
          <w:tcPr>
            <w:tcW w:w="2248" w:type="dxa"/>
            <w:gridSpan w:val="4"/>
            <w:tcBorders>
              <w:right w:val="single" w:sz="12" w:space="0" w:color="auto"/>
            </w:tcBorders>
          </w:tcPr>
          <w:p w:rsidR="007C0A83" w:rsidRDefault="00852839">
            <w:pPr>
              <w:jc w:val="both"/>
            </w:pPr>
            <w:ins w:id="3028" w:author="vopatrilova" w:date="2018-11-09T11:56:00Z">
              <w:r>
                <w:t xml:space="preserve">FAI, </w:t>
              </w:r>
            </w:ins>
            <w:r w:rsidR="00C557F3">
              <w:t>UTB ve Zlíně</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DF199B" w:rsidRDefault="00C557F3" w:rsidP="000132AE">
            <w:pPr>
              <w:jc w:val="both"/>
            </w:pPr>
            <w:r w:rsidRPr="00DF199B">
              <w:t>48</w:t>
            </w:r>
          </w:p>
        </w:tc>
        <w:tc>
          <w:tcPr>
            <w:tcW w:w="693" w:type="dxa"/>
            <w:vMerge w:val="restart"/>
          </w:tcPr>
          <w:p w:rsidR="00C557F3" w:rsidRPr="00DF199B" w:rsidRDefault="00C557F3" w:rsidP="000132AE">
            <w:pPr>
              <w:jc w:val="both"/>
            </w:pPr>
            <w:r w:rsidRPr="00DF199B">
              <w:t>105</w:t>
            </w:r>
          </w:p>
        </w:tc>
        <w:tc>
          <w:tcPr>
            <w:tcW w:w="694" w:type="dxa"/>
            <w:vMerge w:val="restart"/>
          </w:tcPr>
          <w:p w:rsidR="00C557F3" w:rsidRPr="00DF199B" w:rsidRDefault="00C557F3" w:rsidP="000132AE">
            <w:pPr>
              <w:jc w:val="both"/>
            </w:pPr>
            <w:r w:rsidRPr="00DF199B">
              <w:t>200</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Pr="007066F4" w:rsidRDefault="00C557F3" w:rsidP="000132AE">
            <w:pPr>
              <w:jc w:val="both"/>
            </w:pPr>
            <w:r w:rsidRPr="00AC1C90">
              <w:rPr>
                <w:b/>
              </w:rPr>
              <w:t xml:space="preserve">KUBALČÍK, </w:t>
            </w:r>
            <w:del w:id="3029" w:author="Jiří Vojtěšek" w:date="2018-11-24T21:29:00Z">
              <w:r w:rsidRPr="00AC1C90" w:rsidDel="006C48CA">
                <w:rPr>
                  <w:b/>
                </w:rPr>
                <w:delText xml:space="preserve">Marek </w:delText>
              </w:r>
            </w:del>
            <w:ins w:id="3030" w:author="Jiří Vojtěšek" w:date="2018-11-24T21:29:00Z">
              <w:r w:rsidR="006C48CA" w:rsidRPr="00AC1C90">
                <w:rPr>
                  <w:b/>
                </w:rPr>
                <w:t>M</w:t>
              </w:r>
              <w:r w:rsidR="006C48CA">
                <w:rPr>
                  <w:b/>
                </w:rPr>
                <w:t>.</w:t>
              </w:r>
              <w:r w:rsidR="006C48CA" w:rsidRPr="00AC1C90">
                <w:rPr>
                  <w:b/>
                </w:rPr>
                <w:t xml:space="preserve"> </w:t>
              </w:r>
            </w:ins>
            <w:r w:rsidRPr="00AC1C90">
              <w:rPr>
                <w:b/>
              </w:rPr>
              <w:t>(80 %),</w:t>
            </w:r>
            <w:r>
              <w:t xml:space="preserve"> BOBÁL, V</w:t>
            </w:r>
            <w:del w:id="3031" w:author="Jiří Vojtěšek" w:date="2018-11-24T21:29:00Z">
              <w:r w:rsidDel="006C48CA">
                <w:delText>ladimír</w:delText>
              </w:r>
            </w:del>
            <w:r w:rsidRPr="007066F4">
              <w:t xml:space="preserve">. Predictive control with filtered input and output variables in prediction equations. </w:t>
            </w:r>
            <w:r w:rsidRPr="00970967">
              <w:rPr>
                <w:i/>
              </w:rPr>
              <w:t>WSEAS Transactions on Applied and Theoretical Mechanics</w:t>
            </w:r>
            <w:r w:rsidRPr="007066F4">
              <w:t>. Vol. 11, 2016, 114-124.</w:t>
            </w:r>
          </w:p>
          <w:p w:rsidR="00C557F3" w:rsidRPr="007066F4" w:rsidRDefault="00C557F3" w:rsidP="000132AE">
            <w:pPr>
              <w:jc w:val="both"/>
            </w:pPr>
            <w:r w:rsidRPr="00AC1C90">
              <w:rPr>
                <w:b/>
              </w:rPr>
              <w:t xml:space="preserve">KUBALČÍK, </w:t>
            </w:r>
            <w:del w:id="3032" w:author="Jiří Vojtěšek" w:date="2018-11-24T21:31:00Z">
              <w:r w:rsidRPr="00AC1C90" w:rsidDel="00913CDB">
                <w:rPr>
                  <w:b/>
                </w:rPr>
                <w:delText xml:space="preserve">Marek </w:delText>
              </w:r>
            </w:del>
            <w:ins w:id="3033" w:author="Jiří Vojtěšek" w:date="2018-11-24T21:31:00Z">
              <w:r w:rsidR="00913CDB" w:rsidRPr="00AC1C90">
                <w:rPr>
                  <w:b/>
                </w:rPr>
                <w:t>M</w:t>
              </w:r>
              <w:r w:rsidR="00913CDB">
                <w:rPr>
                  <w:b/>
                </w:rPr>
                <w:t>.</w:t>
              </w:r>
              <w:r w:rsidR="00913CDB" w:rsidRPr="00AC1C90">
                <w:rPr>
                  <w:b/>
                </w:rPr>
                <w:t xml:space="preserve"> </w:t>
              </w:r>
            </w:ins>
            <w:r w:rsidRPr="00AC1C90">
              <w:rPr>
                <w:b/>
              </w:rPr>
              <w:t>(80 %),</w:t>
            </w:r>
            <w:r>
              <w:t xml:space="preserve"> BOBÁL, V</w:t>
            </w:r>
            <w:del w:id="3034" w:author="Jiří Vojtěšek" w:date="2018-11-24T21:29:00Z">
              <w:r w:rsidDel="006C48CA">
                <w:delText>ladimír</w:delText>
              </w:r>
            </w:del>
            <w:r>
              <w:t>.</w:t>
            </w:r>
            <w:r w:rsidRPr="007066F4">
              <w:t xml:space="preserve"> Predictive control of thee-tank-system utilizing state-space and input-output models. In: </w:t>
            </w:r>
            <w:r w:rsidRPr="00970967">
              <w:rPr>
                <w:i/>
              </w:rPr>
              <w:t xml:space="preserve">Proc. </w:t>
            </w:r>
            <w:proofErr w:type="gramStart"/>
            <w:r w:rsidRPr="00970967">
              <w:rPr>
                <w:i/>
              </w:rPr>
              <w:t>of</w:t>
            </w:r>
            <w:proofErr w:type="gramEnd"/>
            <w:r w:rsidRPr="00970967">
              <w:rPr>
                <w:i/>
              </w:rPr>
              <w:t xml:space="preserve"> the 30th European Conference on Modelling and Simulation, 2016</w:t>
            </w:r>
            <w:r w:rsidRPr="007066F4">
              <w:t>, Ostbarische Technische Hochschule Regensburg, Germany, 348 – 353.</w:t>
            </w:r>
          </w:p>
          <w:p w:rsidR="00C557F3" w:rsidRPr="007066F4" w:rsidRDefault="00C557F3" w:rsidP="000132AE">
            <w:pPr>
              <w:jc w:val="both"/>
            </w:pPr>
            <w:r w:rsidRPr="00AC1C90">
              <w:rPr>
                <w:b/>
              </w:rPr>
              <w:t xml:space="preserve">KUBALČÍK, </w:t>
            </w:r>
            <w:del w:id="3035" w:author="Jiří Vojtěšek" w:date="2018-11-24T21:31:00Z">
              <w:r w:rsidRPr="00AC1C90" w:rsidDel="00913CDB">
                <w:rPr>
                  <w:b/>
                </w:rPr>
                <w:delText xml:space="preserve">Marek </w:delText>
              </w:r>
            </w:del>
            <w:ins w:id="3036" w:author="Jiří Vojtěšek" w:date="2018-11-24T21:31:00Z">
              <w:r w:rsidR="00913CDB" w:rsidRPr="00AC1C90">
                <w:rPr>
                  <w:b/>
                </w:rPr>
                <w:t>M</w:t>
              </w:r>
              <w:r w:rsidR="00913CDB">
                <w:rPr>
                  <w:b/>
                </w:rPr>
                <w:t>.</w:t>
              </w:r>
              <w:r w:rsidR="00913CDB" w:rsidRPr="00AC1C90">
                <w:rPr>
                  <w:b/>
                </w:rPr>
                <w:t xml:space="preserve"> </w:t>
              </w:r>
            </w:ins>
            <w:r w:rsidRPr="00AC1C90">
              <w:rPr>
                <w:b/>
              </w:rPr>
              <w:t>(80%),</w:t>
            </w:r>
            <w:r>
              <w:t xml:space="preserve"> BOBÁL, V</w:t>
            </w:r>
            <w:del w:id="3037" w:author="Jiří Vojtěšek" w:date="2018-11-24T21:29:00Z">
              <w:r w:rsidDel="006C48CA">
                <w:delText>ladimír</w:delText>
              </w:r>
            </w:del>
            <w:r>
              <w:t xml:space="preserve">. </w:t>
            </w:r>
            <w:r w:rsidRPr="007066F4">
              <w:t xml:space="preserve">Predictive Control of Dead Time Processes. </w:t>
            </w:r>
            <w:r w:rsidRPr="00970967">
              <w:rPr>
                <w:i/>
              </w:rPr>
              <w:t>WSEAS Transactions on Systems and Control</w:t>
            </w:r>
            <w:r w:rsidRPr="007066F4">
              <w:t>, 2017, roč. 12, č. 1, s. 499-507.</w:t>
            </w:r>
          </w:p>
          <w:p w:rsidR="00C557F3" w:rsidRPr="007066F4" w:rsidRDefault="00C557F3" w:rsidP="000132AE">
            <w:pPr>
              <w:jc w:val="both"/>
            </w:pPr>
            <w:r w:rsidRPr="00AC1C90">
              <w:rPr>
                <w:b/>
              </w:rPr>
              <w:t xml:space="preserve">KUBALČÍK, </w:t>
            </w:r>
            <w:del w:id="3038" w:author="Jiří Vojtěšek" w:date="2018-11-24T21:31:00Z">
              <w:r w:rsidRPr="00AC1C90" w:rsidDel="00913CDB">
                <w:rPr>
                  <w:b/>
                </w:rPr>
                <w:delText xml:space="preserve">Marek </w:delText>
              </w:r>
            </w:del>
            <w:ins w:id="3039" w:author="Jiří Vojtěšek" w:date="2018-11-24T21:31:00Z">
              <w:r w:rsidR="00913CDB" w:rsidRPr="00AC1C90">
                <w:rPr>
                  <w:b/>
                </w:rPr>
                <w:t>M</w:t>
              </w:r>
              <w:r w:rsidR="00913CDB">
                <w:rPr>
                  <w:b/>
                </w:rPr>
                <w:t>.</w:t>
              </w:r>
              <w:r w:rsidR="00913CDB" w:rsidRPr="00AC1C90">
                <w:rPr>
                  <w:b/>
                </w:rPr>
                <w:t xml:space="preserve"> </w:t>
              </w:r>
            </w:ins>
            <w:r w:rsidRPr="00AC1C90">
              <w:rPr>
                <w:b/>
              </w:rPr>
              <w:t>(80%),</w:t>
            </w:r>
            <w:r w:rsidRPr="007066F4">
              <w:t xml:space="preserve"> BOBÁL, V</w:t>
            </w:r>
            <w:del w:id="3040" w:author="Jiří Vojtěšek" w:date="2018-11-24T21:29:00Z">
              <w:r w:rsidRPr="007066F4" w:rsidDel="006C48CA">
                <w:delText>ladimír</w:delText>
              </w:r>
            </w:del>
            <w:r w:rsidRPr="007066F4">
              <w:t xml:space="preserve">. Continuous-Time and Discrete Multivariable 1DOF Controllers. </w:t>
            </w:r>
            <w:r w:rsidRPr="00970967">
              <w:rPr>
                <w:i/>
              </w:rPr>
              <w:t>International Journal of Mathematical Models and Methods in Applied Sciences</w:t>
            </w:r>
            <w:r w:rsidRPr="007066F4">
              <w:t>, 2014, roč. 8, s. 368-375.</w:t>
            </w:r>
          </w:p>
          <w:p w:rsidR="00C557F3" w:rsidRPr="003F1D41" w:rsidRDefault="00C557F3">
            <w:pPr>
              <w:jc w:val="both"/>
              <w:rPr>
                <w:b/>
              </w:rPr>
            </w:pPr>
            <w:r w:rsidRPr="00AC1C90">
              <w:rPr>
                <w:b/>
              </w:rPr>
              <w:t xml:space="preserve">KUBALČÍK, </w:t>
            </w:r>
            <w:del w:id="3041" w:author="Jiří Vojtěšek" w:date="2018-11-24T21:31:00Z">
              <w:r w:rsidRPr="00AC1C90" w:rsidDel="00913CDB">
                <w:rPr>
                  <w:b/>
                </w:rPr>
                <w:delText>Marek</w:delText>
              </w:r>
            </w:del>
            <w:ins w:id="3042" w:author="Jiří Vojtěšek" w:date="2018-11-24T21:31:00Z">
              <w:r w:rsidR="00913CDB" w:rsidRPr="00AC1C90">
                <w:rPr>
                  <w:b/>
                </w:rPr>
                <w:t>M</w:t>
              </w:r>
              <w:r w:rsidR="00913CDB">
                <w:rPr>
                  <w:b/>
                </w:rPr>
                <w:t xml:space="preserve">. </w:t>
              </w:r>
            </w:ins>
            <w:r w:rsidRPr="00AC1C90">
              <w:rPr>
                <w:b/>
              </w:rPr>
              <w:t>(80%),</w:t>
            </w:r>
            <w:r w:rsidRPr="007066F4">
              <w:t xml:space="preserve"> BOBÁL, V</w:t>
            </w:r>
            <w:del w:id="3043" w:author="Jiří Vojtěšek" w:date="2018-11-24T21:30:00Z">
              <w:r w:rsidRPr="007066F4" w:rsidDel="006C48CA">
                <w:delText>ladimír</w:delText>
              </w:r>
            </w:del>
            <w:r w:rsidRPr="007066F4">
              <w:t xml:space="preserve">. Continuous-time and discrete multivariable decoupling controllers. </w:t>
            </w:r>
            <w:r w:rsidRPr="00970967">
              <w:rPr>
                <w:i/>
              </w:rPr>
              <w:t>WSEAS Transactions on Systems and Control</w:t>
            </w:r>
            <w:r w:rsidRPr="007066F4">
              <w:t>, 2014, roč. 9, s. 327-335. ISSN 1991-8763.</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8469A3" w:rsidRDefault="00C557F3" w:rsidP="000132AE">
            <w:r>
              <w:t xml:space="preserve">9/2002-10/2002: Politecnico di Milano, měsíční </w:t>
            </w:r>
            <w:r w:rsidRPr="008469A3">
              <w:t xml:space="preserve">odborná stáž v rámci Evropského programu </w:t>
            </w:r>
            <w:r>
              <w:t>„</w:t>
            </w:r>
            <w:r w:rsidRPr="008469A3">
              <w:t>Adaptive and Nonlinear Control</w:t>
            </w:r>
            <w:r>
              <w:t>“</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p>
    <w:p w:rsidR="00C557F3" w:rsidRDefault="00C557F3" w:rsidP="00C557F3">
      <w:pPr>
        <w:spacing w:after="160" w:line="259" w:lineRule="auto"/>
      </w:pPr>
      <w:r>
        <w:br w:type="page"/>
      </w:r>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gridCol w:w="380"/>
      </w:tblGrid>
      <w:tr w:rsidR="00C557F3" w:rsidTr="000132AE">
        <w:tc>
          <w:tcPr>
            <w:tcW w:w="10239" w:type="dxa"/>
            <w:gridSpan w:val="12"/>
            <w:tcBorders>
              <w:bottom w:val="double" w:sz="4" w:space="0" w:color="auto"/>
            </w:tcBorders>
            <w:shd w:val="clear" w:color="auto" w:fill="BDD6EE"/>
          </w:tcPr>
          <w:p w:rsidR="00C557F3" w:rsidRDefault="00C557F3" w:rsidP="000132AE">
            <w:pPr>
              <w:tabs>
                <w:tab w:val="right" w:pos="993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044" w:author="vopatrilova" w:date="2018-11-17T11:32:00Z">
              <w:r w:rsidR="002F5441" w:rsidRPr="002F5441">
                <w:rPr>
                  <w:rStyle w:val="Odkazintenzivn"/>
                  <w:rPrChange w:id="3045" w:author="vopatrilova" w:date="2018-11-17T11:32:00Z">
                    <w:rPr>
                      <w:b/>
                      <w:i/>
                      <w:iCs/>
                      <w:color w:val="0000FF" w:themeColor="hyperlink"/>
                      <w:u w:val="single"/>
                    </w:rPr>
                  </w:rPrChange>
                </w:rPr>
                <w:t>Abecední seznam</w:t>
              </w:r>
            </w:ins>
            <w:del w:id="3046"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721" w:type="dxa"/>
            <w:gridSpan w:val="11"/>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721" w:type="dxa"/>
            <w:gridSpan w:val="11"/>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721" w:type="dxa"/>
            <w:gridSpan w:val="11"/>
          </w:tcPr>
          <w:p w:rsidR="00C557F3" w:rsidRDefault="00C557F3" w:rsidP="000132AE">
            <w:pPr>
              <w:jc w:val="both"/>
            </w:pPr>
            <w:del w:id="3047" w:author="vopatrilova" w:date="2018-11-20T16:13:00Z">
              <w:r w:rsidRPr="008B22D9" w:rsidDel="00DA0318">
                <w:delText>Automatické řízení a informatika</w:delText>
              </w:r>
            </w:del>
            <w:ins w:id="3048"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Radek </w:t>
            </w:r>
            <w:bookmarkStart w:id="3049" w:name="aMatusu"/>
            <w:r>
              <w:t>Matušů</w:t>
            </w:r>
            <w:bookmarkEnd w:id="3049"/>
          </w:p>
        </w:tc>
        <w:tc>
          <w:tcPr>
            <w:tcW w:w="709" w:type="dxa"/>
            <w:shd w:val="clear" w:color="auto" w:fill="F7CAAC"/>
          </w:tcPr>
          <w:p w:rsidR="00C557F3" w:rsidRDefault="00C557F3" w:rsidP="000132AE">
            <w:pPr>
              <w:jc w:val="both"/>
              <w:rPr>
                <w:b/>
              </w:rPr>
            </w:pPr>
            <w:r>
              <w:rPr>
                <w:b/>
              </w:rPr>
              <w:t>Tituly</w:t>
            </w:r>
          </w:p>
        </w:tc>
        <w:tc>
          <w:tcPr>
            <w:tcW w:w="2476" w:type="dxa"/>
            <w:gridSpan w:val="5"/>
          </w:tcPr>
          <w:p w:rsidR="00C557F3" w:rsidRDefault="00C557F3" w:rsidP="000132AE">
            <w:pPr>
              <w:jc w:val="both"/>
            </w:pPr>
            <w:r>
              <w:t>doc.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1978</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 / 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36 / 12</w:t>
            </w:r>
          </w:p>
        </w:tc>
        <w:tc>
          <w:tcPr>
            <w:tcW w:w="709" w:type="dxa"/>
            <w:gridSpan w:val="2"/>
            <w:shd w:val="clear" w:color="auto" w:fill="F7CAAC"/>
          </w:tcPr>
          <w:p w:rsidR="00C557F3" w:rsidRDefault="00C557F3" w:rsidP="000132AE">
            <w:pPr>
              <w:jc w:val="both"/>
              <w:rPr>
                <w:b/>
              </w:rPr>
            </w:pPr>
            <w:r>
              <w:rPr>
                <w:b/>
              </w:rPr>
              <w:t>do kdy</w:t>
            </w:r>
          </w:p>
        </w:tc>
        <w:tc>
          <w:tcPr>
            <w:tcW w:w="1767" w:type="dxa"/>
            <w:gridSpan w:val="3"/>
          </w:tcPr>
          <w:p w:rsidR="00C557F3" w:rsidRDefault="00C557F3" w:rsidP="000132AE">
            <w:pPr>
              <w:jc w:val="both"/>
            </w:pPr>
            <w:r>
              <w:t>N / 12</w:t>
            </w:r>
            <w:r w:rsidR="00AB6B4B">
              <w:t>/</w:t>
            </w:r>
            <w:r>
              <w:t>19</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 / 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36 / 12</w:t>
            </w:r>
          </w:p>
        </w:tc>
        <w:tc>
          <w:tcPr>
            <w:tcW w:w="709" w:type="dxa"/>
            <w:gridSpan w:val="2"/>
            <w:shd w:val="clear" w:color="auto" w:fill="F7CAAC"/>
          </w:tcPr>
          <w:p w:rsidR="00C557F3" w:rsidRDefault="00C557F3" w:rsidP="000132AE">
            <w:pPr>
              <w:jc w:val="both"/>
              <w:rPr>
                <w:b/>
              </w:rPr>
            </w:pPr>
            <w:r>
              <w:rPr>
                <w:b/>
              </w:rPr>
              <w:t>do kdy</w:t>
            </w:r>
          </w:p>
        </w:tc>
        <w:tc>
          <w:tcPr>
            <w:tcW w:w="1767" w:type="dxa"/>
            <w:gridSpan w:val="3"/>
          </w:tcPr>
          <w:p w:rsidR="00C557F3" w:rsidRDefault="00C557F3" w:rsidP="000132AE">
            <w:pPr>
              <w:jc w:val="both"/>
            </w:pPr>
            <w:r>
              <w:t>N / 12</w:t>
            </w:r>
            <w:r w:rsidR="00AB6B4B">
              <w:t>/</w:t>
            </w:r>
            <w:r>
              <w:t>19</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476" w:type="dxa"/>
            <w:gridSpan w:val="5"/>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476" w:type="dxa"/>
            <w:gridSpan w:val="5"/>
          </w:tcPr>
          <w:p w:rsidR="00C557F3" w:rsidRDefault="00C557F3" w:rsidP="000132AE">
            <w:pPr>
              <w:jc w:val="both"/>
            </w:pPr>
          </w:p>
        </w:tc>
      </w:tr>
      <w:tr w:rsidR="00C557F3" w:rsidTr="000132AE">
        <w:tc>
          <w:tcPr>
            <w:tcW w:w="10239" w:type="dxa"/>
            <w:gridSpan w:val="12"/>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482"/>
        </w:trPr>
        <w:tc>
          <w:tcPr>
            <w:tcW w:w="10239" w:type="dxa"/>
            <w:gridSpan w:val="12"/>
            <w:tcBorders>
              <w:top w:val="nil"/>
            </w:tcBorders>
          </w:tcPr>
          <w:p w:rsidR="00C557F3" w:rsidRDefault="00C557F3" w:rsidP="000132AE">
            <w:pPr>
              <w:jc w:val="both"/>
            </w:pPr>
            <w:r>
              <w:t xml:space="preserve">Diskrétní řízení – přednášející (25 </w:t>
            </w:r>
            <w:r>
              <w:rPr>
                <w:lang w:val="en-US"/>
              </w:rPr>
              <w:t>%</w:t>
            </w:r>
            <w:r>
              <w:t>), cvičící (</w:t>
            </w:r>
            <w:r w:rsidR="009446EB">
              <w:t>100</w:t>
            </w:r>
            <w:r>
              <w:t xml:space="preserve"> </w:t>
            </w:r>
            <w:r>
              <w:rPr>
                <w:lang w:val="en-US"/>
              </w:rPr>
              <w:t>%</w:t>
            </w:r>
            <w:r>
              <w:t>)</w:t>
            </w:r>
            <w:r w:rsidR="009446EB">
              <w:t xml:space="preserve">, vedoucí seminářů (100 </w:t>
            </w:r>
            <w:r w:rsidR="009446EB">
              <w:rPr>
                <w:lang w:val="en-US"/>
              </w:rPr>
              <w:t>%</w:t>
            </w:r>
            <w:r w:rsidR="009446EB">
              <w:t>)</w:t>
            </w:r>
          </w:p>
          <w:p w:rsidR="00C557F3" w:rsidRDefault="00C557F3" w:rsidP="000132AE">
            <w:pPr>
              <w:jc w:val="both"/>
              <w:rPr>
                <w:sz w:val="22"/>
              </w:rPr>
            </w:pPr>
            <w:r w:rsidRPr="008C41E8">
              <w:t>Projektování reálných řídicích systémů</w:t>
            </w:r>
            <w:r>
              <w:t xml:space="preserve"> – přednášející </w:t>
            </w:r>
            <w:r>
              <w:rPr>
                <w:sz w:val="22"/>
              </w:rPr>
              <w:t>(33%)</w:t>
            </w:r>
            <w:r>
              <w:t xml:space="preserve">, cvičící </w:t>
            </w:r>
            <w:r>
              <w:rPr>
                <w:sz w:val="22"/>
              </w:rPr>
              <w:t>(33%)</w:t>
            </w:r>
          </w:p>
          <w:p w:rsidR="005D0B46" w:rsidRDefault="005D0B46" w:rsidP="000132AE">
            <w:pPr>
              <w:jc w:val="both"/>
            </w:pPr>
            <w:r>
              <w:t xml:space="preserve">Stavová a algebraická teorie řízení - přednášející (25 </w:t>
            </w:r>
            <w:r>
              <w:rPr>
                <w:lang w:val="en-US"/>
              </w:rPr>
              <w:t>%</w:t>
            </w:r>
            <w:r>
              <w:t>)</w:t>
            </w:r>
          </w:p>
        </w:tc>
      </w:tr>
      <w:tr w:rsidR="00C557F3" w:rsidTr="000132AE">
        <w:tc>
          <w:tcPr>
            <w:tcW w:w="10239" w:type="dxa"/>
            <w:gridSpan w:val="12"/>
            <w:shd w:val="clear" w:color="auto" w:fill="F7CAAC"/>
          </w:tcPr>
          <w:p w:rsidR="00C557F3" w:rsidRDefault="00C557F3" w:rsidP="000132AE">
            <w:pPr>
              <w:jc w:val="both"/>
            </w:pPr>
            <w:r>
              <w:rPr>
                <w:b/>
              </w:rPr>
              <w:t xml:space="preserve">Údaje o vzdělání na VŠ </w:t>
            </w:r>
          </w:p>
        </w:tc>
      </w:tr>
      <w:tr w:rsidR="00C557F3" w:rsidTr="000132AE">
        <w:trPr>
          <w:trHeight w:val="877"/>
        </w:trPr>
        <w:tc>
          <w:tcPr>
            <w:tcW w:w="10239" w:type="dxa"/>
            <w:gridSpan w:val="12"/>
          </w:tcPr>
          <w:p w:rsidR="00C557F3" w:rsidRDefault="00C557F3" w:rsidP="000132AE">
            <w:pPr>
              <w:jc w:val="both"/>
            </w:pPr>
            <w:r>
              <w:t>2018: Habilitace (docent) – UTB ve Zlíně, Fakulta aplikované informatiky, obor: Řízení strojů a procesů.</w:t>
            </w:r>
          </w:p>
          <w:p w:rsidR="00C557F3" w:rsidRDefault="00C557F3" w:rsidP="000132AE">
            <w:pPr>
              <w:jc w:val="both"/>
            </w:pPr>
            <w:r>
              <w:t>2002 – 2007: Doktorské studium (Ph.D.) – UTB ve Zlíně, Fakulta aplikované informatiky, obor: Technická kybernetika.</w:t>
            </w:r>
          </w:p>
          <w:p w:rsidR="00C557F3" w:rsidRPr="00C86B81" w:rsidRDefault="00C557F3" w:rsidP="000132AE">
            <w:pPr>
              <w:jc w:val="both"/>
            </w:pPr>
            <w:r>
              <w:t>1997 – 2002: Magisterské studium (Ing.) – UTB ve Zlíně, Fakulta technologická, obor: Automatizace a řídicí technika ve spotřebním průmyslu.</w:t>
            </w:r>
          </w:p>
        </w:tc>
      </w:tr>
      <w:tr w:rsidR="00C557F3" w:rsidTr="000132AE">
        <w:tc>
          <w:tcPr>
            <w:tcW w:w="10239" w:type="dxa"/>
            <w:gridSpan w:val="12"/>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10239" w:type="dxa"/>
            <w:gridSpan w:val="12"/>
          </w:tcPr>
          <w:p w:rsidR="00C557F3" w:rsidRDefault="00C557F3" w:rsidP="000132AE">
            <w:pPr>
              <w:jc w:val="both"/>
            </w:pPr>
            <w:r>
              <w:t>2017 – dosud: Projektový manažer (částečný úvazek) – UTB ve Zlíně, Fakulta aplikované informatiky.</w:t>
            </w:r>
          </w:p>
          <w:p w:rsidR="00C557F3" w:rsidRDefault="00C557F3" w:rsidP="000132AE">
            <w:pPr>
              <w:jc w:val="both"/>
            </w:pPr>
            <w:r>
              <w:t>2011 – dosud: Vědecko-výzkumný pracovník (v rámci úvazku vyčleněny činnosti na různých pozicích na několika projektech, zejména od roku 2017 dosud) – UTB ve Zlíně, Fakulta aplikované informatiky, Centrum bezpečnostních, informačních a pokročilých technologií (CEBIA-Tech).</w:t>
            </w:r>
          </w:p>
          <w:p w:rsidR="00C557F3" w:rsidRDefault="00C557F3" w:rsidP="000132AE">
            <w:pPr>
              <w:jc w:val="both"/>
            </w:pPr>
            <w:r>
              <w:t>2011 – 2012: Technologický skaut (částečný úvazek) – UTB ve Zlíně, Univerzitní institut.</w:t>
            </w:r>
          </w:p>
          <w:p w:rsidR="00C557F3" w:rsidRDefault="00C557F3" w:rsidP="000132AE">
            <w:pPr>
              <w:jc w:val="both"/>
            </w:pPr>
            <w:r>
              <w:t>2011: Projektový manažer (částečný úvazek) – UTB ve Zlíně, Fakulta aplikované informatiky, Centrum bezpečnostních, informačních a pokročilých technologií (CEBIA-Tech).</w:t>
            </w:r>
          </w:p>
          <w:p w:rsidR="00C557F3" w:rsidRDefault="00C557F3" w:rsidP="000132AE">
            <w:pPr>
              <w:jc w:val="both"/>
            </w:pPr>
            <w:r>
              <w:t>2007 – 2011: Vědecko-výzkumný pracovník – UTB ve Zlíně, Fakulta aplikované informatiky, Ústav automatizace a řídicí techniky.</w:t>
            </w:r>
          </w:p>
          <w:p w:rsidR="00C557F3" w:rsidRDefault="00C557F3" w:rsidP="000132AE">
            <w:pPr>
              <w:jc w:val="both"/>
            </w:pPr>
            <w:r>
              <w:t>2006 – 2007: Odborný pracovník pro řešení výzkumného záměru – UTB ve Zlíně, Fakulta aplikované informatiky, Ústav automatizace a řídicí techniky.</w:t>
            </w:r>
          </w:p>
          <w:p w:rsidR="00C557F3" w:rsidRDefault="00C557F3" w:rsidP="000132AE">
            <w:pPr>
              <w:jc w:val="both"/>
            </w:pPr>
            <w:r>
              <w:t>2006: Asistent – UTB ve Zlíně, Fakulta aplikované informatiky, Ústav automatizace a řídicí techniky.</w:t>
            </w:r>
          </w:p>
          <w:p w:rsidR="00C557F3" w:rsidRPr="00080943" w:rsidRDefault="00C557F3" w:rsidP="000132AE">
            <w:pPr>
              <w:jc w:val="both"/>
            </w:pPr>
            <w:r>
              <w:t>2004 – 2005: Lektor – UTB ve Zlíně, Fakulta technologická, Institut řízení procesů a aplikované informatiky.</w:t>
            </w:r>
          </w:p>
        </w:tc>
      </w:tr>
      <w:tr w:rsidR="00C557F3" w:rsidTr="000132AE">
        <w:trPr>
          <w:trHeight w:val="250"/>
        </w:trPr>
        <w:tc>
          <w:tcPr>
            <w:tcW w:w="10239" w:type="dxa"/>
            <w:gridSpan w:val="12"/>
            <w:shd w:val="clear" w:color="auto" w:fill="F7CAAC"/>
          </w:tcPr>
          <w:p w:rsidR="00C557F3" w:rsidRDefault="00C557F3" w:rsidP="000132AE">
            <w:pPr>
              <w:jc w:val="both"/>
            </w:pPr>
            <w:r>
              <w:rPr>
                <w:b/>
              </w:rPr>
              <w:t>Zkušenosti s vedením kvalifikačních a rigorózních prací</w:t>
            </w:r>
          </w:p>
        </w:tc>
      </w:tr>
      <w:tr w:rsidR="00C557F3" w:rsidTr="000132AE">
        <w:trPr>
          <w:trHeight w:val="425"/>
        </w:trPr>
        <w:tc>
          <w:tcPr>
            <w:tcW w:w="10239" w:type="dxa"/>
            <w:gridSpan w:val="12"/>
          </w:tcPr>
          <w:p w:rsidR="00C557F3" w:rsidRDefault="00C557F3" w:rsidP="000132AE">
            <w:pPr>
              <w:jc w:val="both"/>
            </w:pPr>
            <w:r>
              <w:t xml:space="preserve">Od akademického roku 2004/2005 vedoucí úspěšně obhájených 16 bakalářských a 11 diplomových prací (+ navíc 1 diplomová </w:t>
            </w:r>
            <w:r w:rsidRPr="009D0D6F">
              <w:t xml:space="preserve">práce </w:t>
            </w:r>
            <w:r>
              <w:t xml:space="preserve">bez obhajoby </w:t>
            </w:r>
            <w:r w:rsidRPr="009D0D6F">
              <w:t>v rám</w:t>
            </w:r>
            <w:r>
              <w:t>ci programu Erasmus).</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399" w:type="dxa"/>
            <w:gridSpan w:val="4"/>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2018</w:t>
            </w:r>
          </w:p>
        </w:tc>
        <w:tc>
          <w:tcPr>
            <w:tcW w:w="2248" w:type="dxa"/>
            <w:gridSpan w:val="4"/>
            <w:tcBorders>
              <w:right w:val="single" w:sz="12" w:space="0" w:color="auto"/>
            </w:tcBorders>
          </w:tcPr>
          <w:p w:rsidR="007C0A83" w:rsidRDefault="00852839">
            <w:pPr>
              <w:jc w:val="both"/>
            </w:pPr>
            <w:ins w:id="3050" w:author="vopatrilova" w:date="2018-11-09T11:56:00Z">
              <w:r>
                <w:t xml:space="preserve">FAI, </w:t>
              </w:r>
            </w:ins>
            <w:r w:rsidR="00C557F3">
              <w:t>UTB ve Zlíně</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1074" w:type="dxa"/>
            <w:gridSpan w:val="2"/>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88</w:t>
            </w:r>
          </w:p>
        </w:tc>
        <w:tc>
          <w:tcPr>
            <w:tcW w:w="693" w:type="dxa"/>
            <w:vMerge w:val="restart"/>
          </w:tcPr>
          <w:p w:rsidR="00C557F3" w:rsidRPr="003B5737" w:rsidRDefault="00C557F3" w:rsidP="000132AE">
            <w:pPr>
              <w:jc w:val="both"/>
            </w:pPr>
            <w:r>
              <w:t>185</w:t>
            </w:r>
          </w:p>
        </w:tc>
        <w:tc>
          <w:tcPr>
            <w:tcW w:w="1074" w:type="dxa"/>
            <w:gridSpan w:val="2"/>
            <w:vMerge w:val="restart"/>
          </w:tcPr>
          <w:p w:rsidR="00C557F3" w:rsidRPr="003B5737" w:rsidRDefault="00C557F3" w:rsidP="000132AE">
            <w:pPr>
              <w:jc w:val="both"/>
            </w:pPr>
            <w:r>
              <w:t>269</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1074" w:type="dxa"/>
            <w:gridSpan w:val="2"/>
            <w:vMerge/>
            <w:vAlign w:val="center"/>
          </w:tcPr>
          <w:p w:rsidR="00C557F3" w:rsidRDefault="00C557F3" w:rsidP="000132AE">
            <w:pPr>
              <w:rPr>
                <w:b/>
              </w:rPr>
            </w:pPr>
          </w:p>
        </w:tc>
      </w:tr>
      <w:tr w:rsidR="00C557F3" w:rsidTr="000132AE">
        <w:tc>
          <w:tcPr>
            <w:tcW w:w="10239" w:type="dxa"/>
            <w:gridSpan w:val="12"/>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50"/>
        </w:trPr>
        <w:tc>
          <w:tcPr>
            <w:tcW w:w="10239" w:type="dxa"/>
            <w:gridSpan w:val="12"/>
          </w:tcPr>
          <w:p w:rsidR="00C557F3" w:rsidRDefault="00C557F3" w:rsidP="000132AE">
            <w:r w:rsidRPr="00EF7DF6">
              <w:rPr>
                <w:b/>
              </w:rPr>
              <w:t>MATUŠŮ, R. (80</w:t>
            </w:r>
            <w:r>
              <w:rPr>
                <w:b/>
              </w:rPr>
              <w:t xml:space="preserve"> </w:t>
            </w:r>
            <w:r w:rsidRPr="00EF7DF6">
              <w:rPr>
                <w:b/>
              </w:rPr>
              <w:t>%)</w:t>
            </w:r>
            <w:r>
              <w:t xml:space="preserve">, ŞENOL, B., PEKAŘ, L.: </w:t>
            </w:r>
            <w:r w:rsidRPr="007D61B5">
              <w:t xml:space="preserve">Robust Stability of Fractional-Order Linear Time-Invariant Systems: Parametric vs. </w:t>
            </w:r>
            <w:r>
              <w:t xml:space="preserve">Unstructured Uncertainty Models. </w:t>
            </w:r>
            <w:r>
              <w:rPr>
                <w:i/>
              </w:rPr>
              <w:t>Complexity</w:t>
            </w:r>
            <w:r>
              <w:t>, Article in Press, 2018, ISSN</w:t>
            </w:r>
            <w:r w:rsidRPr="007D61B5">
              <w:t xml:space="preserve"> 1076-2787</w:t>
            </w:r>
            <w:r>
              <w:t xml:space="preserve"> (Print), ISSN</w:t>
            </w:r>
            <w:r w:rsidRPr="007D61B5">
              <w:t xml:space="preserve"> 1099-0526 (Online)</w:t>
            </w:r>
            <w:r>
              <w:t>, (</w:t>
            </w:r>
            <w:r w:rsidRPr="00EF7DF6">
              <w:rPr>
                <w:b/>
              </w:rPr>
              <w:t>IF2017</w:t>
            </w:r>
            <w:r>
              <w:t xml:space="preserve"> (poslední známý)</w:t>
            </w:r>
            <w:r w:rsidRPr="00EF7DF6">
              <w:rPr>
                <w:b/>
              </w:rPr>
              <w:t xml:space="preserve"> = </w:t>
            </w:r>
            <w:r>
              <w:rPr>
                <w:b/>
              </w:rPr>
              <w:t>1</w:t>
            </w:r>
            <w:r w:rsidRPr="00EF7DF6">
              <w:rPr>
                <w:b/>
              </w:rPr>
              <w:t>,</w:t>
            </w:r>
            <w:r>
              <w:rPr>
                <w:b/>
              </w:rPr>
              <w:t>829</w:t>
            </w:r>
            <w:r>
              <w:t>).</w:t>
            </w:r>
          </w:p>
          <w:p w:rsidR="00C557F3" w:rsidRDefault="00C557F3" w:rsidP="000132AE">
            <w:r w:rsidRPr="00EF7DF6">
              <w:rPr>
                <w:b/>
              </w:rPr>
              <w:t>MATUŠŮ, R. (90</w:t>
            </w:r>
            <w:r>
              <w:rPr>
                <w:b/>
              </w:rPr>
              <w:t xml:space="preserve"> </w:t>
            </w:r>
            <w:r w:rsidRPr="00EF7DF6">
              <w:rPr>
                <w:b/>
              </w:rPr>
              <w:t>%)</w:t>
            </w:r>
            <w:r>
              <w:t xml:space="preserve">, PEKAŘ, L.: Robust Stability of Thermal Control Systems with Uncertain Parameters: The Graphical Analysis Examples. </w:t>
            </w:r>
            <w:r w:rsidRPr="00EF7DF6">
              <w:rPr>
                <w:i/>
              </w:rPr>
              <w:t>Applied Thermal Engineering</w:t>
            </w:r>
            <w:r>
              <w:t>, Vol. 125, 2017, pp. 1157-1163, ISSN 1359-4311, (</w:t>
            </w:r>
            <w:r w:rsidRPr="00EF7DF6">
              <w:rPr>
                <w:b/>
              </w:rPr>
              <w:t>IF2017 = 3,771</w:t>
            </w:r>
            <w:r>
              <w:t>).</w:t>
            </w:r>
          </w:p>
          <w:p w:rsidR="00C557F3" w:rsidRDefault="00C557F3" w:rsidP="000132AE">
            <w:r w:rsidRPr="00EF7DF6">
              <w:rPr>
                <w:b/>
              </w:rPr>
              <w:t>MATUŠŮ, R. (85</w:t>
            </w:r>
            <w:r>
              <w:rPr>
                <w:b/>
              </w:rPr>
              <w:t xml:space="preserve"> </w:t>
            </w:r>
            <w:r w:rsidRPr="00EF7DF6">
              <w:rPr>
                <w:b/>
              </w:rPr>
              <w:t>%)</w:t>
            </w:r>
            <w:r>
              <w:t xml:space="preserve">, ŞENOL, B., YEROĞLU, C.: Linear Systems with Unstructured Multiplicative Uncertainty: Modeling and Robust Stability Analysis. </w:t>
            </w:r>
            <w:r w:rsidRPr="00EF7DF6">
              <w:rPr>
                <w:i/>
              </w:rPr>
              <w:t>PLOS ONE</w:t>
            </w:r>
            <w:r>
              <w:t>, Vol. 12, No. 7, 2017, Article No. e0181078, 21 p., eISSN 1932-6203, (</w:t>
            </w:r>
            <w:r w:rsidRPr="00EF7DF6">
              <w:rPr>
                <w:b/>
              </w:rPr>
              <w:t>IF2017 = 2,766</w:t>
            </w:r>
            <w:r>
              <w:t>).</w:t>
            </w:r>
          </w:p>
          <w:p w:rsidR="00C557F3" w:rsidRDefault="00C557F3" w:rsidP="000132AE">
            <w:r w:rsidRPr="00EF7DF6">
              <w:rPr>
                <w:b/>
              </w:rPr>
              <w:t>MATUŠŮ, R. (80</w:t>
            </w:r>
            <w:r>
              <w:rPr>
                <w:b/>
              </w:rPr>
              <w:t xml:space="preserve"> </w:t>
            </w:r>
            <w:r w:rsidRPr="00EF7DF6">
              <w:rPr>
                <w:b/>
              </w:rPr>
              <w:t>%)</w:t>
            </w:r>
            <w:r>
              <w:t xml:space="preserve">, ŞENOL, B., PEKAŘ, L.: Robust stability of fractional order polynomials with complicated uncertainty structure. </w:t>
            </w:r>
            <w:r w:rsidRPr="00EF7DF6">
              <w:rPr>
                <w:i/>
              </w:rPr>
              <w:t>PLOS ONE</w:t>
            </w:r>
            <w:r>
              <w:t>, Vol. 12, No. 6, 2017, Article No. e0180274, 13 p., eISSN 1932-6203, (</w:t>
            </w:r>
            <w:r w:rsidRPr="00EF7DF6">
              <w:rPr>
                <w:b/>
              </w:rPr>
              <w:t>IF2017 = 2,766</w:t>
            </w:r>
            <w:r>
              <w:t>).</w:t>
            </w:r>
          </w:p>
          <w:p w:rsidR="00C557F3" w:rsidRDefault="00C557F3" w:rsidP="000132AE">
            <w:r w:rsidRPr="00EF7DF6">
              <w:rPr>
                <w:b/>
              </w:rPr>
              <w:t>MATUŠŮ, R. (90</w:t>
            </w:r>
            <w:r>
              <w:rPr>
                <w:b/>
              </w:rPr>
              <w:t xml:space="preserve"> </w:t>
            </w:r>
            <w:r w:rsidRPr="00EF7DF6">
              <w:rPr>
                <w:b/>
              </w:rPr>
              <w:t>%)</w:t>
            </w:r>
            <w:r>
              <w:t xml:space="preserve">, PROKOP, R.: Computation of robustly stabilizing PID controllers for interval systems. </w:t>
            </w:r>
            <w:r w:rsidRPr="00EF7DF6">
              <w:rPr>
                <w:i/>
              </w:rPr>
              <w:t>SpringerPlus</w:t>
            </w:r>
            <w:r>
              <w:t>, Vol. 5, 2016, Article No. 5:702, 15 p., ISSN 2193-1801, (</w:t>
            </w:r>
            <w:r w:rsidRPr="00EF7DF6">
              <w:rPr>
                <w:b/>
              </w:rPr>
              <w:t>IF2016 = 1,130</w:t>
            </w:r>
            <w:r>
              <w:t>).</w:t>
            </w:r>
          </w:p>
          <w:p w:rsidR="00C557F3" w:rsidRPr="003B5737" w:rsidRDefault="00C557F3" w:rsidP="000132AE">
            <w:del w:id="3051" w:author="vopatrilova" w:date="2018-11-09T11:48:00Z">
              <w:r w:rsidRPr="00EF7DF6" w:rsidDel="00DD0C0B">
                <w:rPr>
                  <w:b/>
                </w:rPr>
                <w:delText>MATUŠŮ, R. (90</w:delText>
              </w:r>
              <w:r w:rsidDel="00DD0C0B">
                <w:rPr>
                  <w:b/>
                </w:rPr>
                <w:delText xml:space="preserve"> </w:delText>
              </w:r>
              <w:r w:rsidRPr="00EF7DF6" w:rsidDel="00DD0C0B">
                <w:rPr>
                  <w:b/>
                </w:rPr>
                <w:delText>%)</w:delText>
              </w:r>
              <w:r w:rsidDel="00DD0C0B">
                <w:delText xml:space="preserve">, PROKOP, R.: Robust Stability of Fractional Order Time-Delay Control Systems: A Graphical Approach. </w:delText>
              </w:r>
              <w:r w:rsidRPr="00EF7DF6" w:rsidDel="00DD0C0B">
                <w:rPr>
                  <w:i/>
                </w:rPr>
                <w:delText>Mathematical Problems in Engineering</w:delText>
              </w:r>
              <w:r w:rsidDel="00DD0C0B">
                <w:delText>, Vol. 2015, 2015, Article ID 847210, 9 p., ISSN 1024-123X (Print), ISSN 1563-5147 (Online), (</w:delText>
              </w:r>
              <w:r w:rsidRPr="00EF7DF6" w:rsidDel="00DD0C0B">
                <w:rPr>
                  <w:b/>
                </w:rPr>
                <w:delText>IF2015 = 0,644</w:delText>
              </w:r>
              <w:r w:rsidDel="00DD0C0B">
                <w:delText>).</w:delText>
              </w:r>
            </w:del>
          </w:p>
        </w:tc>
      </w:tr>
      <w:tr w:rsidR="00C557F3" w:rsidTr="000132AE">
        <w:trPr>
          <w:trHeight w:val="218"/>
        </w:trPr>
        <w:tc>
          <w:tcPr>
            <w:tcW w:w="10239" w:type="dxa"/>
            <w:gridSpan w:val="12"/>
            <w:shd w:val="clear" w:color="auto" w:fill="F7CAAC"/>
          </w:tcPr>
          <w:p w:rsidR="00C557F3" w:rsidRDefault="00C557F3" w:rsidP="000132AE">
            <w:pPr>
              <w:rPr>
                <w:b/>
              </w:rPr>
            </w:pPr>
            <w:r>
              <w:rPr>
                <w:b/>
              </w:rPr>
              <w:t>Působení v zahraničí</w:t>
            </w:r>
          </w:p>
        </w:tc>
      </w:tr>
      <w:tr w:rsidR="00C557F3" w:rsidTr="000132AE">
        <w:trPr>
          <w:trHeight w:val="328"/>
        </w:trPr>
        <w:tc>
          <w:tcPr>
            <w:tcW w:w="10239" w:type="dxa"/>
            <w:gridSpan w:val="12"/>
          </w:tcPr>
          <w:p w:rsidR="00C557F3" w:rsidRDefault="00C557F3" w:rsidP="000132AE">
            <w:pPr>
              <w:rPr>
                <w:ins w:id="3052" w:author="vopatrilova" w:date="2018-11-16T09:46:00Z"/>
                <w:lang w:val="sk-SK"/>
              </w:rPr>
            </w:pPr>
          </w:p>
          <w:p w:rsidR="00B14055" w:rsidRPr="003232CF" w:rsidRDefault="00B14055" w:rsidP="000132AE">
            <w:pPr>
              <w:rPr>
                <w:lang w:val="sk-SK"/>
              </w:rPr>
            </w:pPr>
          </w:p>
        </w:tc>
      </w:tr>
      <w:tr w:rsidR="00C557F3" w:rsidTr="00993099">
        <w:trPr>
          <w:cantSplit/>
          <w:trHeight w:val="264"/>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rPr>
                <w:ins w:id="3053" w:author="vopatrilova" w:date="2018-11-22T12:49:00Z"/>
              </w:rPr>
            </w:pPr>
          </w:p>
          <w:p w:rsidR="007A3F88" w:rsidRDefault="007A3F88" w:rsidP="000132AE">
            <w:pPr>
              <w:jc w:val="both"/>
            </w:pPr>
          </w:p>
        </w:tc>
        <w:tc>
          <w:tcPr>
            <w:tcW w:w="786" w:type="dxa"/>
            <w:gridSpan w:val="2"/>
            <w:shd w:val="clear" w:color="auto" w:fill="F7CAAC"/>
          </w:tcPr>
          <w:p w:rsidR="00C557F3" w:rsidRDefault="00C557F3" w:rsidP="000132AE">
            <w:pPr>
              <w:jc w:val="both"/>
            </w:pPr>
            <w:r>
              <w:rPr>
                <w:b/>
              </w:rPr>
              <w:t>datum</w:t>
            </w:r>
          </w:p>
        </w:tc>
        <w:tc>
          <w:tcPr>
            <w:tcW w:w="2399" w:type="dxa"/>
            <w:gridSpan w:val="4"/>
          </w:tcPr>
          <w:p w:rsidR="00C557F3" w:rsidRDefault="00C557F3" w:rsidP="000132AE">
            <w:pPr>
              <w:jc w:val="both"/>
            </w:pPr>
            <w:r>
              <w:t>28. 8. 2018</w:t>
            </w:r>
          </w:p>
        </w:tc>
      </w:tr>
      <w:tr w:rsidR="00C557F3" w:rsidTr="000132AE">
        <w:trPr>
          <w:gridAfter w:val="1"/>
          <w:wAfter w:w="380" w:type="dxa"/>
        </w:trPr>
        <w:tc>
          <w:tcPr>
            <w:tcW w:w="9859" w:type="dxa"/>
            <w:gridSpan w:val="11"/>
            <w:tcBorders>
              <w:bottom w:val="double" w:sz="4" w:space="0" w:color="auto"/>
            </w:tcBorders>
            <w:shd w:val="clear" w:color="auto" w:fill="BDD6EE"/>
          </w:tcPr>
          <w:p w:rsidR="00C557F3" w:rsidRDefault="00C557F3" w:rsidP="000132AE">
            <w:pPr>
              <w:tabs>
                <w:tab w:val="right" w:pos="953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054" w:author="vopatrilova" w:date="2018-11-17T11:32:00Z">
              <w:r w:rsidR="002F5441" w:rsidRPr="002F5441">
                <w:rPr>
                  <w:rStyle w:val="Odkazintenzivn"/>
                  <w:rPrChange w:id="3055" w:author="vopatrilova" w:date="2018-11-17T11:32:00Z">
                    <w:rPr>
                      <w:b/>
                      <w:i/>
                      <w:iCs/>
                      <w:color w:val="0000FF" w:themeColor="hyperlink"/>
                      <w:u w:val="single"/>
                    </w:rPr>
                  </w:rPrChange>
                </w:rPr>
                <w:t>Abecední seznam</w:t>
              </w:r>
            </w:ins>
            <w:del w:id="3056" w:author="vopatrilova" w:date="2018-11-12T10:19:00Z">
              <w:r w:rsidR="00606ACA" w:rsidRPr="00606ACA" w:rsidDel="002515BC">
                <w:rPr>
                  <w:rStyle w:val="Odkazintenzivn"/>
                </w:rPr>
                <w:delText>Abecední seznam</w:delText>
              </w:r>
            </w:del>
            <w:r w:rsidR="00757911">
              <w:fldChar w:fldCharType="end"/>
            </w:r>
          </w:p>
        </w:tc>
      </w:tr>
      <w:tr w:rsidR="00C557F3" w:rsidTr="000132AE">
        <w:trPr>
          <w:gridAfter w:val="1"/>
          <w:wAfter w:w="380" w:type="dxa"/>
        </w:trPr>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rPr>
          <w:gridAfter w:val="1"/>
          <w:wAfter w:w="380" w:type="dxa"/>
        </w:trPr>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rPr>
          <w:gridAfter w:val="1"/>
          <w:wAfter w:w="380" w:type="dxa"/>
        </w:trPr>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057" w:author="vopatrilova" w:date="2018-11-20T16:14:00Z">
              <w:r w:rsidDel="00DA0318">
                <w:delText xml:space="preserve">Inženýrská informatika, </w:delText>
              </w:r>
            </w:del>
            <w:del w:id="3058" w:author="vopatrilova" w:date="2018-11-20T16:13:00Z">
              <w:r w:rsidRPr="008766D9" w:rsidDel="00DA0318">
                <w:delText>Automatické řízení a informatika</w:delText>
              </w:r>
            </w:del>
            <w:ins w:id="3059" w:author="vopatrilova" w:date="2018-11-20T16:13:00Z">
              <w:r w:rsidR="00DA0318">
                <w:t>Automatické řízení a informatika v konceptu „Průmysl 4.0“</w:t>
              </w:r>
            </w:ins>
          </w:p>
        </w:tc>
      </w:tr>
      <w:tr w:rsidR="00C557F3" w:rsidTr="000132AE">
        <w:trPr>
          <w:gridAfter w:val="1"/>
          <w:wAfter w:w="380" w:type="dxa"/>
        </w:trPr>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Petr </w:t>
            </w:r>
            <w:bookmarkStart w:id="3060" w:name="aNeumann"/>
            <w:r>
              <w:t>Neumann</w:t>
            </w:r>
            <w:bookmarkEnd w:id="3060"/>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Ing., Ph.D.</w:t>
            </w:r>
          </w:p>
        </w:tc>
      </w:tr>
      <w:tr w:rsidR="00C557F3" w:rsidTr="000132AE">
        <w:trPr>
          <w:gridAfter w:val="1"/>
          <w:wAfter w:w="380" w:type="dxa"/>
        </w:trPr>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1951</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32</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rPr>
          <w:gridAfter w:val="1"/>
          <w:wAfter w:w="380" w:type="dxa"/>
        </w:trPr>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32</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rPr>
          <w:gridAfter w:val="1"/>
          <w:wAfter w:w="380" w:type="dxa"/>
        </w:trPr>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rPr>
          <w:gridAfter w:val="1"/>
          <w:wAfter w:w="380" w:type="dxa"/>
        </w:trPr>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rPr>
          <w:gridAfter w:val="1"/>
          <w:wAfter w:w="380" w:type="dxa"/>
        </w:trPr>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gridAfter w:val="1"/>
          <w:wAfter w:w="380" w:type="dxa"/>
          <w:trHeight w:val="340"/>
        </w:trPr>
        <w:tc>
          <w:tcPr>
            <w:tcW w:w="9859" w:type="dxa"/>
            <w:gridSpan w:val="11"/>
            <w:tcBorders>
              <w:top w:val="nil"/>
            </w:tcBorders>
          </w:tcPr>
          <w:p w:rsidR="00C557F3" w:rsidRDefault="00C557F3" w:rsidP="000132AE">
            <w:pPr>
              <w:jc w:val="both"/>
            </w:pPr>
            <w:r>
              <w:t>Technologie průmyslových informačních systémů – garant, přednášející</w:t>
            </w:r>
            <w:r w:rsidR="009446EB">
              <w:t xml:space="preserve"> </w:t>
            </w:r>
            <w:r>
              <w:t>(100%), cvičící (100%)</w:t>
            </w:r>
          </w:p>
        </w:tc>
      </w:tr>
      <w:tr w:rsidR="00C557F3" w:rsidTr="000132AE">
        <w:trPr>
          <w:gridAfter w:val="1"/>
          <w:wAfter w:w="380" w:type="dxa"/>
        </w:trPr>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gridAfter w:val="1"/>
          <w:wAfter w:w="380" w:type="dxa"/>
          <w:trHeight w:val="1055"/>
        </w:trPr>
        <w:tc>
          <w:tcPr>
            <w:tcW w:w="9859" w:type="dxa"/>
            <w:gridSpan w:val="11"/>
          </w:tcPr>
          <w:p w:rsidR="00C557F3" w:rsidRDefault="00C557F3" w:rsidP="000132AE">
            <w:pPr>
              <w:jc w:val="both"/>
            </w:pPr>
            <w:r w:rsidRPr="00245782">
              <w:t>19</w:t>
            </w:r>
            <w:r>
              <w:t>69 – 1974  Ing., VUT Brno, Fakulta elektrotechniky</w:t>
            </w:r>
          </w:p>
          <w:p w:rsidR="00C557F3" w:rsidRDefault="00C557F3" w:rsidP="000132AE">
            <w:pPr>
              <w:jc w:val="both"/>
            </w:pPr>
            <w:r>
              <w:t xml:space="preserve">1994 – dosud Univerzita Tomáše Bati ve Zlíně, pedagogicko-výzkumný pracovník </w:t>
            </w:r>
          </w:p>
          <w:p w:rsidR="00C557F3" w:rsidRPr="00E10DBE" w:rsidRDefault="00C557F3" w:rsidP="000132AE">
            <w:pPr>
              <w:jc w:val="both"/>
            </w:pPr>
            <w:r>
              <w:t>1994 – 2001  VUT v Brně, Fakulta technologická ve Zlíně, Univerzita Tomáše Bati ve Zlíně,</w:t>
            </w:r>
            <w:r w:rsidRPr="009D3BE2">
              <w:t xml:space="preserve"> obor „Technická kybernetika“, (Ph.D.)</w:t>
            </w:r>
          </w:p>
        </w:tc>
      </w:tr>
      <w:tr w:rsidR="00C557F3" w:rsidTr="000132AE">
        <w:trPr>
          <w:gridAfter w:val="1"/>
          <w:wAfter w:w="380" w:type="dxa"/>
        </w:trPr>
        <w:tc>
          <w:tcPr>
            <w:tcW w:w="9859" w:type="dxa"/>
            <w:gridSpan w:val="11"/>
            <w:shd w:val="clear" w:color="auto" w:fill="F7CAAC"/>
          </w:tcPr>
          <w:p w:rsidR="00C557F3" w:rsidRDefault="00C557F3" w:rsidP="000132AE">
            <w:pPr>
              <w:jc w:val="both"/>
              <w:rPr>
                <w:b/>
              </w:rPr>
            </w:pPr>
            <w:r>
              <w:rPr>
                <w:b/>
              </w:rPr>
              <w:t>Údaje o odborném působení od absolvování VŠ</w:t>
            </w:r>
          </w:p>
        </w:tc>
      </w:tr>
      <w:tr w:rsidR="00C557F3" w:rsidTr="000132AE">
        <w:trPr>
          <w:gridAfter w:val="1"/>
          <w:wAfter w:w="380" w:type="dxa"/>
          <w:trHeight w:val="707"/>
        </w:trPr>
        <w:tc>
          <w:tcPr>
            <w:tcW w:w="9859" w:type="dxa"/>
            <w:gridSpan w:val="11"/>
          </w:tcPr>
          <w:p w:rsidR="00C557F3" w:rsidRDefault="00C557F3" w:rsidP="000132AE">
            <w:pPr>
              <w:jc w:val="both"/>
            </w:pPr>
            <w:r>
              <w:t>1974 – 1993  TESLA Valašské Meziříčí, výzkum a vývoj v oboru lékařské elektroniky</w:t>
            </w:r>
          </w:p>
          <w:p w:rsidR="00C557F3" w:rsidRDefault="00C557F3" w:rsidP="000132AE">
            <w:pPr>
              <w:jc w:val="both"/>
            </w:pPr>
            <w:r>
              <w:t>1997 – 2009  AMTECH Brno, Siemens, technologie povrchové montáže, školení, instalace, servis</w:t>
            </w:r>
          </w:p>
          <w:p w:rsidR="00C557F3" w:rsidRDefault="00C557F3" w:rsidP="000132AE">
            <w:pPr>
              <w:jc w:val="both"/>
            </w:pPr>
            <w:r>
              <w:t>2009 – dosud spolupráce s firmami při odhalování nepůvodních součástek a při jejich identifikaci</w:t>
            </w:r>
          </w:p>
        </w:tc>
      </w:tr>
      <w:tr w:rsidR="00C557F3" w:rsidTr="000132AE">
        <w:trPr>
          <w:gridAfter w:val="1"/>
          <w:wAfter w:w="380" w:type="dxa"/>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gridAfter w:val="1"/>
          <w:wAfter w:w="380" w:type="dxa"/>
          <w:trHeight w:val="722"/>
        </w:trPr>
        <w:tc>
          <w:tcPr>
            <w:tcW w:w="9859" w:type="dxa"/>
            <w:gridSpan w:val="11"/>
          </w:tcPr>
          <w:p w:rsidR="00C557F3" w:rsidRDefault="00C557F3" w:rsidP="000132AE">
            <w:pPr>
              <w:jc w:val="both"/>
            </w:pPr>
            <w:r>
              <w:t>Od roku 1994 vedoucí cca 20 úspěšně obhájených bakalářských prací a více než 40 úspěšně obhájených diplomových prací z toho 3 oceněné.</w:t>
            </w:r>
          </w:p>
          <w:p w:rsidR="00C557F3" w:rsidRDefault="00C557F3" w:rsidP="000132AE">
            <w:pPr>
              <w:jc w:val="both"/>
            </w:pPr>
            <w:r>
              <w:t>Konzultant 3 studentů doktorského studia.</w:t>
            </w:r>
          </w:p>
        </w:tc>
      </w:tr>
      <w:tr w:rsidR="00C557F3" w:rsidTr="000132AE">
        <w:trPr>
          <w:gridAfter w:val="1"/>
          <w:wAfter w:w="380" w:type="dxa"/>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gridAfter w:val="1"/>
          <w:wAfter w:w="380" w:type="dxa"/>
          <w:cantSplit/>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gridAfter w:val="1"/>
          <w:wAfter w:w="380" w:type="dxa"/>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Default="00C557F3" w:rsidP="000132AE">
            <w:pPr>
              <w:jc w:val="both"/>
              <w:rPr>
                <w:b/>
              </w:rPr>
            </w:pPr>
          </w:p>
        </w:tc>
        <w:tc>
          <w:tcPr>
            <w:tcW w:w="693" w:type="dxa"/>
            <w:vMerge w:val="restart"/>
          </w:tcPr>
          <w:p w:rsidR="00C557F3" w:rsidRDefault="00C557F3" w:rsidP="000132AE">
            <w:pPr>
              <w:jc w:val="both"/>
              <w:rPr>
                <w:b/>
              </w:rPr>
            </w:pPr>
          </w:p>
        </w:tc>
        <w:tc>
          <w:tcPr>
            <w:tcW w:w="694" w:type="dxa"/>
            <w:vMerge w:val="restart"/>
          </w:tcPr>
          <w:p w:rsidR="00C557F3" w:rsidRDefault="00C557F3" w:rsidP="000132AE">
            <w:pPr>
              <w:jc w:val="both"/>
              <w:rPr>
                <w:b/>
              </w:rPr>
            </w:pPr>
          </w:p>
        </w:tc>
      </w:tr>
      <w:tr w:rsidR="00C557F3" w:rsidTr="000132AE">
        <w:trPr>
          <w:gridAfter w:val="1"/>
          <w:wAfter w:w="380" w:type="dxa"/>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rPr>
          <w:gridAfter w:val="1"/>
          <w:wAfter w:w="380" w:type="dxa"/>
        </w:trPr>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gridAfter w:val="1"/>
          <w:wAfter w:w="380" w:type="dxa"/>
          <w:trHeight w:val="2347"/>
        </w:trPr>
        <w:tc>
          <w:tcPr>
            <w:tcW w:w="9859" w:type="dxa"/>
            <w:gridSpan w:val="11"/>
          </w:tcPr>
          <w:p w:rsidR="00C557F3" w:rsidDel="00B9533C" w:rsidRDefault="00C557F3" w:rsidP="000132AE">
            <w:pPr>
              <w:jc w:val="both"/>
              <w:rPr>
                <w:del w:id="3061" w:author="vopatrilova" w:date="2018-11-16T09:46:00Z"/>
              </w:rPr>
            </w:pPr>
            <w:moveFromRangeStart w:id="3062" w:author="vopatrilova" w:date="2018-11-09T11:49:00Z" w:name="move529527486"/>
            <w:moveFrom w:id="3063" w:author="vopatrilova" w:date="2018-11-09T11:49:00Z">
              <w:r w:rsidDel="00852839">
                <w:t>Aplikační výzkum v oboru diagnostiky v elektronice zaměřený na analýzu původnosti elektronických součástek a odhalování jejich padělků. Vybudování výzkumné a aplikační diagnostické laboratoře pro spolupráci s průmyslem. Budování souvisejícího informačního systému pro podchycení fyzikálních charakteristik polovodičových součástek, u nichž se projevuje citlivost na padělání.</w:t>
              </w:r>
            </w:moveFrom>
          </w:p>
          <w:moveFromRangeEnd w:id="3062"/>
          <w:p w:rsidR="00C557F3" w:rsidDel="00852839" w:rsidRDefault="00C557F3" w:rsidP="000132AE">
            <w:pPr>
              <w:jc w:val="both"/>
              <w:rPr>
                <w:del w:id="3064" w:author="vopatrilova" w:date="2018-11-09T11:48:00Z"/>
              </w:rPr>
            </w:pPr>
            <w:del w:id="3065" w:author="vopatrilova" w:date="2018-11-09T11:48:00Z">
              <w:r w:rsidRPr="00E10DBE" w:rsidDel="00852839">
                <w:rPr>
                  <w:b/>
                  <w:bCs/>
                </w:rPr>
                <w:delText xml:space="preserve">NEUMANN, Petr </w:delText>
              </w:r>
              <w:r w:rsidRPr="00E10DBE" w:rsidDel="00852839">
                <w:rPr>
                  <w:b/>
                </w:rPr>
                <w:delText>(80 %)</w:delText>
              </w:r>
              <w:r w:rsidRPr="004C5C7B" w:rsidDel="00852839">
                <w:delText xml:space="preserve">; </w:delText>
              </w:r>
              <w:r w:rsidRPr="004C5C7B" w:rsidDel="00852839">
                <w:rPr>
                  <w:bCs/>
                </w:rPr>
                <w:delText>POSPÍŠILÍK, Martin</w:delText>
              </w:r>
              <w:r w:rsidRPr="004C5C7B" w:rsidDel="00852839">
                <w:delText xml:space="preserve">; </w:delText>
              </w:r>
              <w:r w:rsidRPr="004C5C7B" w:rsidDel="00852839">
                <w:rPr>
                  <w:bCs/>
                </w:rPr>
                <w:delText>SKOČÍK, Petr</w:delText>
              </w:r>
              <w:r w:rsidRPr="004C5C7B" w:rsidDel="00852839">
                <w:delText xml:space="preserve">. Analogue Signature Analysis And Electronic Component Authenticity Recognition. In Vašek, Vladimír. </w:delText>
              </w:r>
              <w:r w:rsidRPr="004C5C7B" w:rsidDel="00852839">
                <w:rPr>
                  <w:i/>
                  <w:iCs/>
                </w:rPr>
                <w:delText xml:space="preserve">Recent Advances in Systems Science. </w:delText>
              </w:r>
              <w:r w:rsidRPr="004C5C7B" w:rsidDel="00852839">
                <w:delText>Rhodes Island : WSEAS Press, 2013, s. 149-154. ISSN 1790-5117. ISBN 978-960-474-314-8</w:delText>
              </w:r>
            </w:del>
          </w:p>
          <w:p w:rsidR="00C557F3" w:rsidRPr="004D7F53" w:rsidRDefault="00C557F3" w:rsidP="000132AE">
            <w:pPr>
              <w:jc w:val="both"/>
              <w:rPr>
                <w:bCs/>
              </w:rPr>
            </w:pPr>
            <w:r w:rsidRPr="00E10DBE">
              <w:rPr>
                <w:b/>
                <w:bCs/>
              </w:rPr>
              <w:t>NEUMANN</w:t>
            </w:r>
            <w:r w:rsidRPr="00E10DBE">
              <w:rPr>
                <w:b/>
              </w:rPr>
              <w:t xml:space="preserve">, </w:t>
            </w:r>
            <w:del w:id="3066" w:author="Jiří Vojtěšek" w:date="2018-11-24T21:32:00Z">
              <w:r w:rsidRPr="00E10DBE" w:rsidDel="002E1038">
                <w:rPr>
                  <w:b/>
                  <w:bCs/>
                </w:rPr>
                <w:delText xml:space="preserve">Petr </w:delText>
              </w:r>
            </w:del>
            <w:ins w:id="3067" w:author="Jiří Vojtěšek" w:date="2018-11-24T21:32:00Z">
              <w:r w:rsidR="002E1038" w:rsidRPr="00E10DBE">
                <w:rPr>
                  <w:b/>
                  <w:bCs/>
                </w:rPr>
                <w:t>P</w:t>
              </w:r>
              <w:r w:rsidR="002E1038">
                <w:rPr>
                  <w:b/>
                  <w:bCs/>
                </w:rPr>
                <w:t>.</w:t>
              </w:r>
              <w:r w:rsidR="002E1038" w:rsidRPr="00E10DBE">
                <w:rPr>
                  <w:b/>
                  <w:bCs/>
                </w:rPr>
                <w:t xml:space="preserve"> </w:t>
              </w:r>
            </w:ins>
            <w:r w:rsidRPr="00E10DBE">
              <w:rPr>
                <w:b/>
              </w:rPr>
              <w:t>(50 %)</w:t>
            </w:r>
            <w:r w:rsidRPr="00647668">
              <w:t xml:space="preserve">; </w:t>
            </w:r>
            <w:r w:rsidRPr="00647668">
              <w:rPr>
                <w:bCs/>
              </w:rPr>
              <w:t>HOUSER</w:t>
            </w:r>
            <w:r w:rsidRPr="00647668">
              <w:t xml:space="preserve">, </w:t>
            </w:r>
            <w:del w:id="3068" w:author="Jiří Vojtěšek" w:date="2018-11-24T21:32:00Z">
              <w:r w:rsidRPr="00647668" w:rsidDel="002E1038">
                <w:rPr>
                  <w:bCs/>
                </w:rPr>
                <w:delText>Josef</w:delText>
              </w:r>
            </w:del>
            <w:ins w:id="3069" w:author="Jiří Vojtěšek" w:date="2018-11-24T21:32:00Z">
              <w:r w:rsidR="002E1038" w:rsidRPr="00647668">
                <w:rPr>
                  <w:bCs/>
                </w:rPr>
                <w:t>J</w:t>
              </w:r>
            </w:ins>
            <w:r w:rsidRPr="00647668">
              <w:t xml:space="preserve">. Nepůvodní elektronické součástky – rok pátý. </w:t>
            </w:r>
            <w:r w:rsidRPr="00647668">
              <w:rPr>
                <w:i/>
                <w:iCs/>
              </w:rPr>
              <w:t>DPS elektronika od A do Z</w:t>
            </w:r>
            <w:r w:rsidRPr="00647668">
              <w:t>, 2015, roč. 6, č. 6, s. 70-72. ISSN 1805-5044</w:t>
            </w:r>
          </w:p>
          <w:p w:rsidR="00C557F3" w:rsidRDefault="00C557F3" w:rsidP="000132AE">
            <w:pPr>
              <w:jc w:val="both"/>
            </w:pPr>
            <w:r w:rsidRPr="00E10DBE">
              <w:rPr>
                <w:b/>
                <w:bCs/>
              </w:rPr>
              <w:t>NEUMANN</w:t>
            </w:r>
            <w:r w:rsidRPr="00E10DBE">
              <w:rPr>
                <w:b/>
              </w:rPr>
              <w:t xml:space="preserve">, </w:t>
            </w:r>
            <w:del w:id="3070" w:author="Jiří Vojtěšek" w:date="2018-11-24T21:32:00Z">
              <w:r w:rsidRPr="00E10DBE" w:rsidDel="002E1038">
                <w:rPr>
                  <w:b/>
                  <w:bCs/>
                </w:rPr>
                <w:delText xml:space="preserve">Petr </w:delText>
              </w:r>
            </w:del>
            <w:ins w:id="3071" w:author="Jiří Vojtěšek" w:date="2018-11-24T21:32:00Z">
              <w:r w:rsidR="002E1038" w:rsidRPr="00E10DBE">
                <w:rPr>
                  <w:b/>
                  <w:bCs/>
                </w:rPr>
                <w:t>P</w:t>
              </w:r>
              <w:r w:rsidR="002E1038">
                <w:rPr>
                  <w:b/>
                  <w:bCs/>
                </w:rPr>
                <w:t>.</w:t>
              </w:r>
              <w:r w:rsidR="002E1038" w:rsidRPr="00E10DBE">
                <w:rPr>
                  <w:b/>
                  <w:bCs/>
                </w:rPr>
                <w:t xml:space="preserve"> </w:t>
              </w:r>
            </w:ins>
            <w:r w:rsidRPr="00E10DBE">
              <w:rPr>
                <w:b/>
                <w:bCs/>
              </w:rPr>
              <w:t>(20 %)</w:t>
            </w:r>
            <w:r w:rsidRPr="00647668">
              <w:t xml:space="preserve">; </w:t>
            </w:r>
            <w:r w:rsidRPr="00647668">
              <w:rPr>
                <w:bCs/>
              </w:rPr>
              <w:t>HOUSER</w:t>
            </w:r>
            <w:r w:rsidRPr="00647668">
              <w:t xml:space="preserve">, </w:t>
            </w:r>
            <w:del w:id="3072" w:author="Jiří Vojtěšek" w:date="2018-11-24T21:32:00Z">
              <w:r w:rsidRPr="00647668" w:rsidDel="002E1038">
                <w:rPr>
                  <w:bCs/>
                </w:rPr>
                <w:delText>Josef</w:delText>
              </w:r>
            </w:del>
            <w:ins w:id="3073" w:author="Jiří Vojtěšek" w:date="2018-11-24T21:32:00Z">
              <w:r w:rsidR="002E1038" w:rsidRPr="00647668">
                <w:rPr>
                  <w:bCs/>
                </w:rPr>
                <w:t>J</w:t>
              </w:r>
              <w:r w:rsidR="002E1038">
                <w:rPr>
                  <w:bCs/>
                </w:rPr>
                <w:t>.</w:t>
              </w:r>
            </w:ins>
            <w:r w:rsidRPr="00647668">
              <w:t xml:space="preserve">; </w:t>
            </w:r>
            <w:r w:rsidRPr="00647668">
              <w:rPr>
                <w:bCs/>
              </w:rPr>
              <w:t>POSPÍŠILÍK</w:t>
            </w:r>
            <w:r w:rsidRPr="00647668">
              <w:t xml:space="preserve">, </w:t>
            </w:r>
            <w:del w:id="3074" w:author="Jiří Vojtěšek" w:date="2018-11-24T21:32:00Z">
              <w:r w:rsidRPr="00647668" w:rsidDel="002E1038">
                <w:rPr>
                  <w:bCs/>
                </w:rPr>
                <w:delText>Martin</w:delText>
              </w:r>
            </w:del>
            <w:ins w:id="3075" w:author="Jiří Vojtěšek" w:date="2018-11-24T21:32:00Z">
              <w:r w:rsidR="002E1038" w:rsidRPr="00647668">
                <w:rPr>
                  <w:bCs/>
                </w:rPr>
                <w:t>M</w:t>
              </w:r>
              <w:r w:rsidR="002E1038">
                <w:rPr>
                  <w:bCs/>
                </w:rPr>
                <w:t>.</w:t>
              </w:r>
            </w:ins>
            <w:r w:rsidRPr="00647668">
              <w:t xml:space="preserve">; </w:t>
            </w:r>
            <w:r w:rsidRPr="00647668">
              <w:rPr>
                <w:bCs/>
              </w:rPr>
              <w:t>SKOČÍK</w:t>
            </w:r>
            <w:r w:rsidRPr="00647668">
              <w:t xml:space="preserve">, </w:t>
            </w:r>
            <w:del w:id="3076" w:author="Jiří Vojtěšek" w:date="2018-11-24T21:32:00Z">
              <w:r w:rsidRPr="00647668" w:rsidDel="002E1038">
                <w:rPr>
                  <w:bCs/>
                </w:rPr>
                <w:delText>Petr</w:delText>
              </w:r>
            </w:del>
            <w:ins w:id="3077" w:author="Jiří Vojtěšek" w:date="2018-11-24T21:32:00Z">
              <w:r w:rsidR="002E1038" w:rsidRPr="00647668">
                <w:rPr>
                  <w:bCs/>
                </w:rPr>
                <w:t>P</w:t>
              </w:r>
              <w:r w:rsidR="002E1038">
                <w:rPr>
                  <w:bCs/>
                </w:rPr>
                <w:t>.</w:t>
              </w:r>
            </w:ins>
            <w:r w:rsidRPr="00647668">
              <w:t xml:space="preserve">; </w:t>
            </w:r>
            <w:r w:rsidRPr="00647668">
              <w:rPr>
                <w:bCs/>
              </w:rPr>
              <w:t>ADÁMEK</w:t>
            </w:r>
            <w:r w:rsidRPr="00647668">
              <w:t xml:space="preserve">, </w:t>
            </w:r>
            <w:r w:rsidRPr="00647668">
              <w:rPr>
                <w:bCs/>
              </w:rPr>
              <w:t>M</w:t>
            </w:r>
            <w:del w:id="3078" w:author="Jiří Vojtěšek" w:date="2018-11-24T21:32:00Z">
              <w:r w:rsidRPr="00647668" w:rsidDel="002E1038">
                <w:rPr>
                  <w:bCs/>
                </w:rPr>
                <w:delText>ilan</w:delText>
              </w:r>
            </w:del>
            <w:r w:rsidRPr="00647668">
              <w:t>. S</w:t>
            </w:r>
            <w:ins w:id="3079" w:author="Jiří Vojtěšek" w:date="2018-11-24T21:32:00Z">
              <w:r w:rsidR="00530048">
                <w:t>ome Methods for Electronic Componet Authenticity Assessment</w:t>
              </w:r>
            </w:ins>
            <w:del w:id="3080" w:author="Jiří Vojtěšek" w:date="2018-11-24T21:33:00Z">
              <w:r w:rsidRPr="00647668" w:rsidDel="00530048">
                <w:delText>OME METHODS FOR ELECTRONIC COMPONENT AUTHENTICITY ASSESSMENT</w:delText>
              </w:r>
            </w:del>
            <w:r w:rsidRPr="00647668">
              <w:t xml:space="preserve">. In </w:t>
            </w:r>
            <w:r w:rsidRPr="00647668">
              <w:rPr>
                <w:i/>
                <w:iCs/>
              </w:rPr>
              <w:t>Annals of DAAAM International for 2015, Volume 26</w:t>
            </w:r>
            <w:r w:rsidRPr="00647668">
              <w:t xml:space="preserve">. </w:t>
            </w:r>
            <w:proofErr w:type="gramStart"/>
            <w:r w:rsidRPr="00647668">
              <w:t>Vienna : DAAAM</w:t>
            </w:r>
            <w:proofErr w:type="gramEnd"/>
            <w:r w:rsidRPr="00647668">
              <w:t xml:space="preserve"> International Vienna, 2015, s. n. ISSN 2304-1382. ISBN 978-3-902734-06-8</w:t>
            </w:r>
          </w:p>
          <w:p w:rsidR="00C557F3" w:rsidRDefault="00C557F3" w:rsidP="000132AE">
            <w:pPr>
              <w:jc w:val="both"/>
            </w:pPr>
            <w:r w:rsidRPr="007307D2">
              <w:rPr>
                <w:b/>
              </w:rPr>
              <w:t xml:space="preserve">NEUMANN, </w:t>
            </w:r>
            <w:del w:id="3081" w:author="Jiří Vojtěšek" w:date="2018-11-24T21:33:00Z">
              <w:r w:rsidRPr="007307D2" w:rsidDel="00530048">
                <w:rPr>
                  <w:b/>
                </w:rPr>
                <w:delText xml:space="preserve">Petr </w:delText>
              </w:r>
            </w:del>
            <w:ins w:id="3082" w:author="Jiří Vojtěšek" w:date="2018-11-24T21:33:00Z">
              <w:r w:rsidR="00530048" w:rsidRPr="007307D2">
                <w:rPr>
                  <w:b/>
                </w:rPr>
                <w:t>P</w:t>
              </w:r>
              <w:r w:rsidR="00530048">
                <w:rPr>
                  <w:b/>
                </w:rPr>
                <w:t>.</w:t>
              </w:r>
              <w:r w:rsidR="00530048" w:rsidRPr="007307D2">
                <w:rPr>
                  <w:b/>
                </w:rPr>
                <w:t xml:space="preserve"> </w:t>
              </w:r>
            </w:ins>
            <w:r w:rsidRPr="007307D2">
              <w:rPr>
                <w:b/>
              </w:rPr>
              <w:t>(40 %)</w:t>
            </w:r>
            <w:r w:rsidRPr="00E07743">
              <w:t xml:space="preserve">; NAVRÁTIL, </w:t>
            </w:r>
            <w:del w:id="3083" w:author="Jiří Vojtěšek" w:date="2018-11-24T21:33:00Z">
              <w:r w:rsidRPr="00E07743" w:rsidDel="00530048">
                <w:delText>Milan</w:delText>
              </w:r>
            </w:del>
            <w:ins w:id="3084" w:author="Jiří Vojtěšek" w:date="2018-11-24T21:33:00Z">
              <w:r w:rsidR="00530048" w:rsidRPr="00E07743">
                <w:t>M</w:t>
              </w:r>
              <w:r w:rsidR="00530048">
                <w:t>.</w:t>
              </w:r>
            </w:ins>
            <w:r w:rsidRPr="00E07743">
              <w:t xml:space="preserve">; KŘESÁLEK, </w:t>
            </w:r>
            <w:del w:id="3085" w:author="Jiří Vojtěšek" w:date="2018-11-24T21:33:00Z">
              <w:r w:rsidRPr="00E07743" w:rsidDel="00530048">
                <w:delText>Vojtěch</w:delText>
              </w:r>
            </w:del>
            <w:ins w:id="3086" w:author="Jiří Vojtěšek" w:date="2018-11-24T21:33:00Z">
              <w:r w:rsidR="00530048" w:rsidRPr="00E07743">
                <w:t>V</w:t>
              </w:r>
              <w:r w:rsidR="00530048">
                <w:t>.</w:t>
              </w:r>
            </w:ins>
            <w:r w:rsidRPr="00E07743">
              <w:t xml:space="preserve">; ADÁMEK, </w:t>
            </w:r>
            <w:del w:id="3087" w:author="Jiří Vojtěšek" w:date="2018-11-24T21:33:00Z">
              <w:r w:rsidRPr="00E07743" w:rsidDel="00530048">
                <w:delText>Milan</w:delText>
              </w:r>
            </w:del>
            <w:ins w:id="3088" w:author="Jiří Vojtěšek" w:date="2018-11-24T21:33:00Z">
              <w:r w:rsidR="00530048" w:rsidRPr="00E07743">
                <w:t>M</w:t>
              </w:r>
              <w:r w:rsidR="00530048">
                <w:t>.</w:t>
              </w:r>
            </w:ins>
            <w:r w:rsidRPr="00E07743">
              <w:t xml:space="preserve">; HOUSER, </w:t>
            </w:r>
            <w:del w:id="3089" w:author="Jiří Vojtěšek" w:date="2018-11-24T21:33:00Z">
              <w:r w:rsidRPr="00E07743" w:rsidDel="00530048">
                <w:delText>Josef</w:delText>
              </w:r>
            </w:del>
            <w:ins w:id="3090" w:author="Jiří Vojtěšek" w:date="2018-11-24T21:33:00Z">
              <w:r w:rsidR="00530048" w:rsidRPr="00E07743">
                <w:t>J</w:t>
              </w:r>
            </w:ins>
            <w:r w:rsidRPr="00E07743">
              <w:t xml:space="preserve">. Let us be Prepared in Defence Against Counterfeit Integrated Circuits.. </w:t>
            </w:r>
            <w:r w:rsidRPr="00530048">
              <w:rPr>
                <w:i/>
                <w:rPrChange w:id="3091" w:author="Jiří Vojtěšek" w:date="2018-11-24T21:33:00Z">
                  <w:rPr/>
                </w:rPrChange>
              </w:rPr>
              <w:t>WSEAS Transactions on Electronics</w:t>
            </w:r>
            <w:r w:rsidRPr="00E07743">
              <w:t>, 2016, roč. Vol 7, č. 8, s. 48-64. ISSN 1109-9445</w:t>
            </w:r>
          </w:p>
          <w:p w:rsidR="00C557F3" w:rsidRDefault="00C557F3" w:rsidP="000132AE">
            <w:pPr>
              <w:jc w:val="both"/>
            </w:pPr>
            <w:r w:rsidRPr="007307D2">
              <w:rPr>
                <w:b/>
                <w:bCs/>
              </w:rPr>
              <w:t>NEUMANN</w:t>
            </w:r>
            <w:r w:rsidRPr="007307D2">
              <w:rPr>
                <w:b/>
              </w:rPr>
              <w:t xml:space="preserve">, </w:t>
            </w:r>
            <w:del w:id="3092" w:author="Jiří Vojtěšek" w:date="2018-11-24T21:33:00Z">
              <w:r w:rsidRPr="007307D2" w:rsidDel="00530048">
                <w:rPr>
                  <w:b/>
                  <w:bCs/>
                </w:rPr>
                <w:delText>Petr</w:delText>
              </w:r>
              <w:r w:rsidDel="00530048">
                <w:rPr>
                  <w:b/>
                  <w:bCs/>
                </w:rPr>
                <w:delText xml:space="preserve"> </w:delText>
              </w:r>
            </w:del>
            <w:ins w:id="3093" w:author="Jiří Vojtěšek" w:date="2018-11-24T21:33:00Z">
              <w:r w:rsidR="00530048" w:rsidRPr="007307D2">
                <w:rPr>
                  <w:b/>
                  <w:bCs/>
                </w:rPr>
                <w:t>P</w:t>
              </w:r>
              <w:r w:rsidR="00530048">
                <w:rPr>
                  <w:b/>
                  <w:bCs/>
                </w:rPr>
                <w:t xml:space="preserve">. </w:t>
              </w:r>
            </w:ins>
            <w:r w:rsidRPr="007307D2">
              <w:rPr>
                <w:b/>
              </w:rPr>
              <w:t>(50</w:t>
            </w:r>
            <w:r>
              <w:rPr>
                <w:b/>
              </w:rPr>
              <w:t xml:space="preserve"> %</w:t>
            </w:r>
            <w:r w:rsidRPr="007307D2">
              <w:rPr>
                <w:b/>
              </w:rPr>
              <w:t>)</w:t>
            </w:r>
            <w:r w:rsidRPr="00647668">
              <w:t xml:space="preserve">; </w:t>
            </w:r>
            <w:r w:rsidRPr="00647668">
              <w:rPr>
                <w:bCs/>
              </w:rPr>
              <w:t>NAVRÁTIL</w:t>
            </w:r>
            <w:r w:rsidRPr="00647668">
              <w:t xml:space="preserve">, </w:t>
            </w:r>
            <w:r w:rsidRPr="00647668">
              <w:rPr>
                <w:bCs/>
              </w:rPr>
              <w:t>M</w:t>
            </w:r>
            <w:del w:id="3094" w:author="Jiří Vojtěšek" w:date="2018-11-24T21:33:00Z">
              <w:r w:rsidRPr="00647668" w:rsidDel="00530048">
                <w:rPr>
                  <w:bCs/>
                </w:rPr>
                <w:delText>ilan</w:delText>
              </w:r>
            </w:del>
            <w:r w:rsidRPr="00647668">
              <w:t xml:space="preserve">. Nepůvodní elektronické součástky – rok sedmý. </w:t>
            </w:r>
            <w:r w:rsidRPr="00647668">
              <w:rPr>
                <w:i/>
                <w:iCs/>
              </w:rPr>
              <w:t>DPS elektronika od A do Z</w:t>
            </w:r>
            <w:r w:rsidRPr="00647668">
              <w:t>, 2017, roč. 8, č. 6/2017, s. 76-79. ISSN 1805-5044</w:t>
            </w:r>
          </w:p>
          <w:p w:rsidR="00C557F3" w:rsidRDefault="00C557F3" w:rsidP="000132AE">
            <w:pPr>
              <w:jc w:val="both"/>
              <w:rPr>
                <w:ins w:id="3095" w:author="vopatrilova" w:date="2018-11-09T11:49:00Z"/>
              </w:rPr>
            </w:pPr>
            <w:r w:rsidRPr="007307D2">
              <w:rPr>
                <w:b/>
                <w:bCs/>
              </w:rPr>
              <w:t>NEUMANN</w:t>
            </w:r>
            <w:r w:rsidRPr="007307D2">
              <w:rPr>
                <w:b/>
              </w:rPr>
              <w:t xml:space="preserve">, </w:t>
            </w:r>
            <w:del w:id="3096" w:author="Jiří Vojtěšek" w:date="2018-11-24T21:33:00Z">
              <w:r w:rsidRPr="007307D2" w:rsidDel="00530048">
                <w:rPr>
                  <w:b/>
                  <w:bCs/>
                </w:rPr>
                <w:delText>Petr</w:delText>
              </w:r>
              <w:r w:rsidDel="00530048">
                <w:rPr>
                  <w:b/>
                  <w:bCs/>
                </w:rPr>
                <w:delText xml:space="preserve"> </w:delText>
              </w:r>
            </w:del>
            <w:ins w:id="3097" w:author="Jiří Vojtěšek" w:date="2018-11-24T21:33:00Z">
              <w:r w:rsidR="00530048" w:rsidRPr="007307D2">
                <w:rPr>
                  <w:b/>
                  <w:bCs/>
                </w:rPr>
                <w:t>P</w:t>
              </w:r>
              <w:r w:rsidR="00530048">
                <w:rPr>
                  <w:b/>
                  <w:bCs/>
                </w:rPr>
                <w:t xml:space="preserve">. </w:t>
              </w:r>
            </w:ins>
            <w:r w:rsidRPr="007307D2">
              <w:rPr>
                <w:b/>
              </w:rPr>
              <w:t>(50 %)</w:t>
            </w:r>
            <w:r w:rsidRPr="00647668">
              <w:t xml:space="preserve">; </w:t>
            </w:r>
            <w:r w:rsidRPr="00647668">
              <w:rPr>
                <w:bCs/>
              </w:rPr>
              <w:t>NAVRÁTIL</w:t>
            </w:r>
            <w:r w:rsidRPr="00647668">
              <w:t xml:space="preserve">, </w:t>
            </w:r>
            <w:r w:rsidRPr="00647668">
              <w:rPr>
                <w:bCs/>
              </w:rPr>
              <w:t>M</w:t>
            </w:r>
            <w:del w:id="3098" w:author="Jiří Vojtěšek" w:date="2018-11-24T21:33:00Z">
              <w:r w:rsidRPr="00647668" w:rsidDel="00530048">
                <w:rPr>
                  <w:bCs/>
                </w:rPr>
                <w:delText>ilan</w:delText>
              </w:r>
            </w:del>
            <w:r w:rsidRPr="00647668">
              <w:t xml:space="preserve">. Rizika a prevence použití nepůvodních polovodičových součástek. </w:t>
            </w:r>
            <w:r w:rsidRPr="00647668">
              <w:rPr>
                <w:i/>
                <w:iCs/>
              </w:rPr>
              <w:t>Jemná mechanika a optika</w:t>
            </w:r>
            <w:r w:rsidRPr="00647668">
              <w:t>, 2017, roč. 62, č. 3/2017, s. 87-90. ISSN 0447-6441</w:t>
            </w:r>
          </w:p>
          <w:p w:rsidR="00852839" w:rsidDel="002D1190" w:rsidRDefault="00852839" w:rsidP="00852839">
            <w:pPr>
              <w:jc w:val="both"/>
              <w:rPr>
                <w:del w:id="3099" w:author="vopatrilova" w:date="2018-11-13T17:36:00Z"/>
              </w:rPr>
            </w:pPr>
            <w:moveToRangeStart w:id="3100" w:author="vopatrilova" w:date="2018-11-09T11:49:00Z" w:name="move529527486"/>
            <w:moveTo w:id="3101" w:author="vopatrilova" w:date="2018-11-09T11:49:00Z">
              <w:del w:id="3102" w:author="vopatrilova" w:date="2018-11-13T17:36:00Z">
                <w:r w:rsidDel="002D1190">
                  <w:delText>Aplikační výzkum v oboru diagnostiky v elektronice zaměřený na analýzu původnosti elektronických součástek a odhalování jejich padělků. Vybudování výzkumné a aplikační diagnostické laboratoře pro spolupráci s průmyslem. Budování souvisejícího informačního systému pro podchycení fyzikálních charakteristik polovodičových součástek, u nichž se projevuje citlivost na padělání.</w:delText>
                </w:r>
              </w:del>
            </w:moveTo>
          </w:p>
          <w:moveToRangeEnd w:id="3100"/>
          <w:p w:rsidR="009A6BA1" w:rsidRDefault="009A6BA1">
            <w:pPr>
              <w:jc w:val="both"/>
            </w:pPr>
          </w:p>
        </w:tc>
      </w:tr>
      <w:tr w:rsidR="00C557F3" w:rsidTr="000132AE">
        <w:trPr>
          <w:gridAfter w:val="1"/>
          <w:wAfter w:w="380" w:type="dxa"/>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gridAfter w:val="1"/>
          <w:wAfter w:w="380" w:type="dxa"/>
          <w:trHeight w:val="328"/>
        </w:trPr>
        <w:tc>
          <w:tcPr>
            <w:tcW w:w="9859" w:type="dxa"/>
            <w:gridSpan w:val="11"/>
          </w:tcPr>
          <w:p w:rsidR="00C557F3" w:rsidRDefault="00C557F3" w:rsidP="000132AE">
            <w:r w:rsidRPr="00D9333E">
              <w:t>1990 – Stáž u firmy Phlips, Eidhoven Holandsko</w:t>
            </w:r>
          </w:p>
          <w:p w:rsidR="00C557F3" w:rsidRDefault="00C557F3" w:rsidP="000132AE">
            <w:pPr>
              <w:jc w:val="both"/>
            </w:pPr>
            <w:r>
              <w:t>1999 – Stáž u firmy Celestica v Kidsgrove, GB v oboru výrobních technologií pro povrchovou montáž elektronických sestav</w:t>
            </w:r>
          </w:p>
          <w:p w:rsidR="00C557F3" w:rsidRDefault="00C557F3" w:rsidP="000132AE">
            <w:pPr>
              <w:jc w:val="both"/>
            </w:pPr>
            <w:r>
              <w:t>2000 – Stáž u firmy Siemens, Mnichov, SRN v oboru osazovacích automatů pro součástky povrchové montáže.</w:t>
            </w:r>
          </w:p>
          <w:p w:rsidR="00C557F3" w:rsidRPr="00D9333E" w:rsidRDefault="00C557F3" w:rsidP="000132AE">
            <w:pPr>
              <w:jc w:val="both"/>
            </w:pPr>
            <w:r>
              <w:t xml:space="preserve">2003 – Stáž u firmy Electrovert, Campdenton, Missouri, USA v oboru technologie pájení vlnou.      </w:t>
            </w:r>
          </w:p>
        </w:tc>
      </w:tr>
      <w:tr w:rsidR="00C557F3" w:rsidTr="000132AE">
        <w:trPr>
          <w:gridAfter w:val="1"/>
          <w:wAfter w:w="380" w:type="dxa"/>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rPr>
          <w:ins w:id="3103" w:author="vopatrilova" w:date="2018-11-16T09:46:00Z"/>
        </w:rPr>
      </w:pPr>
    </w:p>
    <w:p w:rsidR="00B9533C" w:rsidRDefault="00B9533C" w:rsidP="00C557F3">
      <w:pPr>
        <w:spacing w:after="160" w:line="259" w:lineRule="auto"/>
        <w:rPr>
          <w:ins w:id="3104" w:author="vopatrilova" w:date="2018-11-16T09:46:00Z"/>
        </w:rPr>
      </w:pPr>
    </w:p>
    <w:p w:rsidR="00B9533C" w:rsidRDefault="00B9533C" w:rsidP="00C557F3">
      <w:pPr>
        <w:spacing w:after="160" w:line="259" w:lineRule="auto"/>
        <w:rPr>
          <w:ins w:id="3105" w:author="vopatrilova" w:date="2018-11-16T09:46:00Z"/>
        </w:rPr>
      </w:pPr>
    </w:p>
    <w:p w:rsidR="00B9533C" w:rsidRDefault="00B9533C" w:rsidP="00C557F3">
      <w:pPr>
        <w:spacing w:after="160" w:line="259" w:lineRule="auto"/>
        <w:rPr>
          <w:ins w:id="3106" w:author="vopatrilova" w:date="2018-11-16T09:46:00Z"/>
        </w:rPr>
      </w:pPr>
    </w:p>
    <w:p w:rsidR="00B9533C" w:rsidRDefault="00B9533C" w:rsidP="00C557F3">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51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107" w:author="vopatrilova" w:date="2018-11-17T11:32:00Z">
              <w:r w:rsidR="002F5441" w:rsidRPr="002F5441">
                <w:rPr>
                  <w:rStyle w:val="Odkazintenzivn"/>
                  <w:rPrChange w:id="3108" w:author="vopatrilova" w:date="2018-11-17T11:32:00Z">
                    <w:rPr>
                      <w:b/>
                      <w:i/>
                      <w:iCs/>
                      <w:color w:val="0000FF" w:themeColor="hyperlink"/>
                      <w:u w:val="single"/>
                    </w:rPr>
                  </w:rPrChange>
                </w:rPr>
                <w:t>Abecední seznam</w:t>
              </w:r>
            </w:ins>
            <w:del w:id="3109"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110" w:author="vopatrilova" w:date="2018-11-20T16:13:00Z">
              <w:r w:rsidDel="00DA0318">
                <w:delText>Automatické řízení a informatika</w:delText>
              </w:r>
            </w:del>
            <w:ins w:id="3111"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Jakub </w:t>
            </w:r>
            <w:bookmarkStart w:id="3112" w:name="aNovakJ"/>
            <w:r>
              <w:t>Novák</w:t>
            </w:r>
            <w:bookmarkEnd w:id="3112"/>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 xml:space="preserve">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1978</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09/2019</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09/2019</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624"/>
        </w:trPr>
        <w:tc>
          <w:tcPr>
            <w:tcW w:w="9859" w:type="dxa"/>
            <w:gridSpan w:val="11"/>
            <w:tcBorders>
              <w:top w:val="nil"/>
            </w:tcBorders>
          </w:tcPr>
          <w:p w:rsidR="00C557F3" w:rsidRDefault="00C557F3" w:rsidP="000132AE">
            <w:pPr>
              <w:jc w:val="both"/>
            </w:pPr>
            <w:r>
              <w:t>Strojové vidění – přednášející (50</w:t>
            </w:r>
            <w:r>
              <w:rPr>
                <w:lang w:val="en-GB"/>
              </w:rPr>
              <w:t>%</w:t>
            </w:r>
            <w:r>
              <w:t>), cvičící (50</w:t>
            </w:r>
            <w:r>
              <w:rPr>
                <w:lang w:val="en-GB"/>
              </w:rPr>
              <w:t>%</w:t>
            </w:r>
            <w:r>
              <w:t>)</w:t>
            </w:r>
          </w:p>
          <w:p w:rsidR="00C557F3" w:rsidRDefault="00C557F3" w:rsidP="000132AE">
            <w:pPr>
              <w:jc w:val="both"/>
            </w:pPr>
            <w:r w:rsidRPr="008E2FD4">
              <w:t>Projektování reálných řídicích systémů</w:t>
            </w:r>
            <w:r>
              <w:t xml:space="preserve"> – přednášející (33</w:t>
            </w:r>
            <w:r>
              <w:rPr>
                <w:lang w:val="en-GB"/>
              </w:rPr>
              <w:t>%</w:t>
            </w:r>
            <w:r>
              <w:t>), cvičící (33</w:t>
            </w:r>
            <w:r>
              <w:rPr>
                <w:lang w:val="en-GB"/>
              </w:rPr>
              <w:t>%</w:t>
            </w:r>
            <w:r>
              <w:t>)</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735"/>
        </w:trPr>
        <w:tc>
          <w:tcPr>
            <w:tcW w:w="9859" w:type="dxa"/>
            <w:gridSpan w:val="11"/>
          </w:tcPr>
          <w:p w:rsidR="00C557F3" w:rsidRPr="009D3BE2" w:rsidRDefault="00C557F3" w:rsidP="000132AE">
            <w:pPr>
              <w:jc w:val="both"/>
            </w:pPr>
            <w:r w:rsidRPr="009D3BE2">
              <w:t>1997 – 2002: UTB ve Zlíně, Fakulta aplikované informatiky, obor „Automatizace a řídící technika ve spotřebním průmyslu“, (Ing.)</w:t>
            </w:r>
          </w:p>
          <w:p w:rsidR="00C557F3" w:rsidRPr="008A03CC" w:rsidRDefault="00C557F3" w:rsidP="000132AE">
            <w:pPr>
              <w:jc w:val="both"/>
            </w:pPr>
            <w:r w:rsidRPr="009D3BE2">
              <w:t>2002 – 2007: UTB ve Zlíně, Fakulta aplikované informatiky, obor „Technická kybernetika“, (Ph.D.)</w:t>
            </w:r>
          </w:p>
        </w:tc>
      </w:tr>
      <w:tr w:rsidR="00C557F3" w:rsidTr="000132AE">
        <w:trPr>
          <w:trHeight w:val="278"/>
        </w:trPr>
        <w:tc>
          <w:tcPr>
            <w:tcW w:w="9859" w:type="dxa"/>
            <w:gridSpan w:val="11"/>
            <w:shd w:val="clear" w:color="auto" w:fill="F7CAAC"/>
          </w:tcPr>
          <w:p w:rsidR="00C557F3" w:rsidRDefault="00C557F3" w:rsidP="000132AE">
            <w:pPr>
              <w:jc w:val="both"/>
              <w:rPr>
                <w:b/>
              </w:rPr>
            </w:pPr>
            <w:r>
              <w:rPr>
                <w:b/>
              </w:rPr>
              <w:t>Údaje o odborném působení od absolvování VŠ</w:t>
            </w:r>
          </w:p>
        </w:tc>
      </w:tr>
      <w:tr w:rsidR="00C557F3" w:rsidTr="000132AE">
        <w:trPr>
          <w:trHeight w:val="835"/>
        </w:trPr>
        <w:tc>
          <w:tcPr>
            <w:tcW w:w="9859" w:type="dxa"/>
            <w:gridSpan w:val="11"/>
          </w:tcPr>
          <w:p w:rsidR="00C557F3" w:rsidRDefault="00C557F3" w:rsidP="000132AE">
            <w:pPr>
              <w:jc w:val="both"/>
            </w:pPr>
            <w:r w:rsidRPr="009D3BE2">
              <w:t>200</w:t>
            </w:r>
            <w:r>
              <w:t>4</w:t>
            </w:r>
            <w:r w:rsidRPr="009D3BE2">
              <w:t xml:space="preserve"> – 201</w:t>
            </w:r>
            <w:r>
              <w:t>1</w:t>
            </w:r>
            <w:r w:rsidRPr="009D3BE2">
              <w:t xml:space="preserve">: UTB ve Zlíně, </w:t>
            </w:r>
            <w:r>
              <w:t>Výzkumné centrum „Centrum Aplikované Kybernetiky“,</w:t>
            </w:r>
            <w:r w:rsidRPr="009D3BE2">
              <w:t xml:space="preserve"> </w:t>
            </w:r>
            <w:r>
              <w:t>vědecko-výzkumný pracovník</w:t>
            </w:r>
          </w:p>
          <w:p w:rsidR="00C557F3" w:rsidRPr="009D3BE2" w:rsidRDefault="00C557F3" w:rsidP="000132AE">
            <w:pPr>
              <w:jc w:val="both"/>
            </w:pPr>
            <w:r>
              <w:t>2012 – dosud: UTB ve Zlíně, Výzkumné centrum CEBIA-TECH, vědecko-výzkumný pracovník</w:t>
            </w:r>
          </w:p>
          <w:p w:rsidR="00C557F3" w:rsidRPr="00080943" w:rsidRDefault="00C557F3" w:rsidP="000132AE">
            <w:pPr>
              <w:jc w:val="both"/>
            </w:pP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440"/>
        </w:trPr>
        <w:tc>
          <w:tcPr>
            <w:tcW w:w="9859" w:type="dxa"/>
            <w:gridSpan w:val="11"/>
          </w:tcPr>
          <w:p w:rsidR="00C557F3" w:rsidRDefault="00C557F3" w:rsidP="000132AE">
            <w:pPr>
              <w:jc w:val="both"/>
            </w:pPr>
            <w:r>
              <w:t xml:space="preserve">Od roku 2007 vedoucí 2 diplomových prací. </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17</w:t>
            </w:r>
          </w:p>
        </w:tc>
        <w:tc>
          <w:tcPr>
            <w:tcW w:w="693" w:type="dxa"/>
            <w:vMerge w:val="restart"/>
          </w:tcPr>
          <w:p w:rsidR="00C557F3" w:rsidRPr="003B5737" w:rsidRDefault="00C557F3" w:rsidP="000132AE">
            <w:pPr>
              <w:jc w:val="both"/>
            </w:pPr>
            <w:r>
              <w:t>56</w:t>
            </w:r>
          </w:p>
        </w:tc>
        <w:tc>
          <w:tcPr>
            <w:tcW w:w="694" w:type="dxa"/>
            <w:vMerge w:val="restart"/>
          </w:tcPr>
          <w:p w:rsidR="00C557F3" w:rsidRPr="003B5737" w:rsidRDefault="00C557F3" w:rsidP="000132AE">
            <w:pPr>
              <w:jc w:val="both"/>
            </w:pP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Default="00C557F3" w:rsidP="000132AE">
            <w:r w:rsidRPr="008A03CC">
              <w:rPr>
                <w:b/>
              </w:rPr>
              <w:t xml:space="preserve">NOVÁK, </w:t>
            </w:r>
            <w:del w:id="3113" w:author="Jiří Vojtěšek" w:date="2018-11-24T21:34:00Z">
              <w:r w:rsidRPr="008A03CC" w:rsidDel="00170A8E">
                <w:rPr>
                  <w:b/>
                </w:rPr>
                <w:delText xml:space="preserve">Jakub  </w:delText>
              </w:r>
            </w:del>
            <w:ins w:id="3114" w:author="Jiří Vojtěšek" w:date="2018-11-24T21:34:00Z">
              <w:r w:rsidR="00170A8E" w:rsidRPr="008A03CC">
                <w:rPr>
                  <w:b/>
                </w:rPr>
                <w:t>J</w:t>
              </w:r>
              <w:r w:rsidR="00170A8E">
                <w:rPr>
                  <w:b/>
                </w:rPr>
                <w:t>.</w:t>
              </w:r>
              <w:r w:rsidR="00170A8E" w:rsidRPr="008A03CC">
                <w:rPr>
                  <w:b/>
                </w:rPr>
                <w:t xml:space="preserve">  </w:t>
              </w:r>
            </w:ins>
            <w:r w:rsidRPr="008A03CC">
              <w:rPr>
                <w:b/>
              </w:rPr>
              <w:t>(60 %);</w:t>
            </w:r>
            <w:r>
              <w:t xml:space="preserve"> CHALUPA, P</w:t>
            </w:r>
            <w:del w:id="3115" w:author="Jiří Vojtěšek" w:date="2018-11-24T21:34:00Z">
              <w:r w:rsidDel="00170A8E">
                <w:delText>etr</w:delText>
              </w:r>
            </w:del>
            <w:r>
              <w:t xml:space="preserve">. Compensation of valve deadyone using mixed integer predictive control. </w:t>
            </w:r>
            <w:r w:rsidRPr="00C97D8C">
              <w:rPr>
                <w:i/>
              </w:rPr>
              <w:t>Proceedings 31st European Conference on Modelling and Simulation</w:t>
            </w:r>
            <w:r>
              <w:t>, 2017. s. 379-383. ISBN: 9780993244049.</w:t>
            </w:r>
          </w:p>
          <w:p w:rsidR="00C557F3" w:rsidRDefault="00C557F3" w:rsidP="000132AE">
            <w:r w:rsidRPr="008A03CC">
              <w:rPr>
                <w:b/>
              </w:rPr>
              <w:t xml:space="preserve">NOVÁK, </w:t>
            </w:r>
            <w:del w:id="3116" w:author="Jiří Vojtěšek" w:date="2018-11-24T21:34:00Z">
              <w:r w:rsidRPr="008A03CC" w:rsidDel="00170A8E">
                <w:rPr>
                  <w:b/>
                </w:rPr>
                <w:delText xml:space="preserve">Jakub </w:delText>
              </w:r>
            </w:del>
            <w:ins w:id="3117" w:author="Jiří Vojtěšek" w:date="2018-11-24T21:34:00Z">
              <w:r w:rsidR="00170A8E" w:rsidRPr="008A03CC">
                <w:rPr>
                  <w:b/>
                </w:rPr>
                <w:t>J</w:t>
              </w:r>
              <w:r w:rsidR="00170A8E">
                <w:rPr>
                  <w:b/>
                </w:rPr>
                <w:t>.</w:t>
              </w:r>
              <w:r w:rsidR="00170A8E" w:rsidRPr="008A03CC">
                <w:rPr>
                  <w:b/>
                </w:rPr>
                <w:t xml:space="preserve"> </w:t>
              </w:r>
            </w:ins>
            <w:r w:rsidRPr="008A03CC">
              <w:rPr>
                <w:b/>
              </w:rPr>
              <w:t xml:space="preserve">(70 </w:t>
            </w:r>
            <w:r w:rsidRPr="008A03CC">
              <w:rPr>
                <w:b/>
                <w:lang w:val="en-GB"/>
              </w:rPr>
              <w:t>%</w:t>
            </w:r>
            <w:r w:rsidRPr="008A03CC">
              <w:rPr>
                <w:b/>
              </w:rPr>
              <w:t>);</w:t>
            </w:r>
            <w:r>
              <w:t xml:space="preserve"> CHALUPA, P</w:t>
            </w:r>
            <w:del w:id="3118" w:author="Jiří Vojtěšek" w:date="2018-11-24T21:34:00Z">
              <w:r w:rsidDel="00170A8E">
                <w:delText>etr</w:delText>
              </w:r>
            </w:del>
            <w:r>
              <w:t xml:space="preserve">. Microcontroller implementation of mixed-integer predictive control, </w:t>
            </w:r>
            <w:r w:rsidRPr="00C97D8C">
              <w:rPr>
                <w:i/>
              </w:rPr>
              <w:t>International Journal of Circuits, Systems a nd Signal Processing</w:t>
            </w:r>
            <w:r>
              <w:t xml:space="preserve">, 2016, 10, s. 200-207. ISSN 1998-4464. </w:t>
            </w:r>
          </w:p>
          <w:p w:rsidR="00C557F3" w:rsidRDefault="00C557F3" w:rsidP="000132AE">
            <w:r w:rsidRPr="008A03CC">
              <w:rPr>
                <w:b/>
              </w:rPr>
              <w:t xml:space="preserve">NOVÁK, </w:t>
            </w:r>
            <w:del w:id="3119" w:author="Jiří Vojtěšek" w:date="2018-11-24T21:34:00Z">
              <w:r w:rsidRPr="008A03CC" w:rsidDel="00170A8E">
                <w:rPr>
                  <w:b/>
                </w:rPr>
                <w:delText xml:space="preserve">Jakub </w:delText>
              </w:r>
            </w:del>
            <w:ins w:id="3120" w:author="Jiří Vojtěšek" w:date="2018-11-24T21:34:00Z">
              <w:r w:rsidR="00170A8E" w:rsidRPr="008A03CC">
                <w:rPr>
                  <w:b/>
                </w:rPr>
                <w:t>J</w:t>
              </w:r>
              <w:r w:rsidR="00170A8E">
                <w:rPr>
                  <w:b/>
                </w:rPr>
                <w:t>.</w:t>
              </w:r>
              <w:r w:rsidR="00170A8E" w:rsidRPr="008A03CC">
                <w:rPr>
                  <w:b/>
                </w:rPr>
                <w:t xml:space="preserve"> </w:t>
              </w:r>
            </w:ins>
            <w:r w:rsidRPr="008A03CC">
              <w:rPr>
                <w:b/>
              </w:rPr>
              <w:t>(70 %);</w:t>
            </w:r>
            <w:r>
              <w:t xml:space="preserve"> CHALUPA, </w:t>
            </w:r>
            <w:del w:id="3121" w:author="Jiří Vojtěšek" w:date="2018-11-24T21:34:00Z">
              <w:r w:rsidDel="00170A8E">
                <w:delText>Petr</w:delText>
              </w:r>
            </w:del>
            <w:ins w:id="3122" w:author="Jiří Vojtěšek" w:date="2018-11-24T21:34:00Z">
              <w:r w:rsidR="00170A8E">
                <w:t>P</w:t>
              </w:r>
            </w:ins>
            <w:r>
              <w:t xml:space="preserve">. Implementation of mixed-integer programming on embedded system, </w:t>
            </w:r>
            <w:r>
              <w:rPr>
                <w:i/>
              </w:rPr>
              <w:t>Proceedia Engineering</w:t>
            </w:r>
            <w:r>
              <w:t xml:space="preserve">, 2015, 100, s. 1649-1656. ISSN 1876-6102. </w:t>
            </w:r>
          </w:p>
          <w:p w:rsidR="00C557F3" w:rsidRDefault="00C557F3" w:rsidP="000132AE">
            <w:r w:rsidRPr="008A03CC">
              <w:rPr>
                <w:b/>
              </w:rPr>
              <w:t xml:space="preserve">NOVÁK, </w:t>
            </w:r>
            <w:del w:id="3123" w:author="Jiří Vojtěšek" w:date="2018-11-24T21:34:00Z">
              <w:r w:rsidRPr="008A03CC" w:rsidDel="00170A8E">
                <w:rPr>
                  <w:b/>
                </w:rPr>
                <w:delText xml:space="preserve">Jakub </w:delText>
              </w:r>
            </w:del>
            <w:ins w:id="3124" w:author="Jiří Vojtěšek" w:date="2018-11-24T21:34:00Z">
              <w:r w:rsidR="00170A8E" w:rsidRPr="008A03CC">
                <w:rPr>
                  <w:b/>
                </w:rPr>
                <w:t>J</w:t>
              </w:r>
              <w:r w:rsidR="00170A8E">
                <w:rPr>
                  <w:b/>
                </w:rPr>
                <w:t>.</w:t>
              </w:r>
              <w:r w:rsidR="00170A8E" w:rsidRPr="008A03CC">
                <w:rPr>
                  <w:b/>
                </w:rPr>
                <w:t xml:space="preserve"> </w:t>
              </w:r>
            </w:ins>
            <w:r w:rsidRPr="008A03CC">
              <w:rPr>
                <w:b/>
              </w:rPr>
              <w:t>(70 %);</w:t>
            </w:r>
            <w:r>
              <w:t xml:space="preserve"> CHALUPA, </w:t>
            </w:r>
            <w:del w:id="3125" w:author="Jiří Vojtěšek" w:date="2018-11-24T21:34:00Z">
              <w:r w:rsidDel="00170A8E">
                <w:delText>Petr</w:delText>
              </w:r>
            </w:del>
            <w:ins w:id="3126" w:author="Jiří Vojtěšek" w:date="2018-11-24T21:34:00Z">
              <w:r w:rsidR="00170A8E">
                <w:t>P</w:t>
              </w:r>
            </w:ins>
            <w:r>
              <w:t xml:space="preserve">. Implementation aspects of embedded MPC with fast gradient method, </w:t>
            </w:r>
            <w:r w:rsidRPr="00C97D8C">
              <w:rPr>
                <w:i/>
              </w:rPr>
              <w:t>International Journal of Circuits, Systems</w:t>
            </w:r>
            <w:r>
              <w:rPr>
                <w:i/>
              </w:rPr>
              <w:t xml:space="preserve"> a</w:t>
            </w:r>
            <w:r w:rsidRPr="00C97D8C">
              <w:rPr>
                <w:i/>
              </w:rPr>
              <w:t>nd Signal Processing</w:t>
            </w:r>
            <w:r>
              <w:t>, 2014, 8, s. 504-511. ISSN 1998-4464.</w:t>
            </w:r>
          </w:p>
          <w:p w:rsidR="00C557F3" w:rsidRDefault="00C557F3" w:rsidP="000132AE">
            <w:r>
              <w:t xml:space="preserve">CHALUPA, </w:t>
            </w:r>
            <w:del w:id="3127" w:author="Jiří Vojtěšek" w:date="2018-11-24T21:34:00Z">
              <w:r w:rsidDel="00170A8E">
                <w:delText>Petr</w:delText>
              </w:r>
            </w:del>
            <w:ins w:id="3128" w:author="Jiří Vojtěšek" w:date="2018-11-24T21:34:00Z">
              <w:r w:rsidR="00170A8E">
                <w:t>P.</w:t>
              </w:r>
            </w:ins>
            <w:r>
              <w:t xml:space="preserve">, </w:t>
            </w:r>
            <w:r w:rsidRPr="008A03CC">
              <w:rPr>
                <w:b/>
              </w:rPr>
              <w:t xml:space="preserve">NOVÁK, </w:t>
            </w:r>
            <w:del w:id="3129" w:author="Jiří Vojtěšek" w:date="2018-11-24T21:34:00Z">
              <w:r w:rsidRPr="008A03CC" w:rsidDel="00170A8E">
                <w:rPr>
                  <w:b/>
                </w:rPr>
                <w:delText xml:space="preserve">Jakub </w:delText>
              </w:r>
            </w:del>
            <w:ins w:id="3130" w:author="Jiří Vojtěšek" w:date="2018-11-24T21:34:00Z">
              <w:r w:rsidR="00170A8E" w:rsidRPr="008A03CC">
                <w:rPr>
                  <w:b/>
                </w:rPr>
                <w:t>J</w:t>
              </w:r>
              <w:r w:rsidR="00170A8E">
                <w:rPr>
                  <w:b/>
                </w:rPr>
                <w:t>.</w:t>
              </w:r>
              <w:r w:rsidR="00170A8E" w:rsidRPr="008A03CC">
                <w:rPr>
                  <w:b/>
                </w:rPr>
                <w:t xml:space="preserve"> </w:t>
              </w:r>
            </w:ins>
            <w:r w:rsidRPr="008A03CC">
              <w:rPr>
                <w:b/>
              </w:rPr>
              <w:t>(30 %).</w:t>
            </w:r>
            <w:r>
              <w:t xml:space="preserve"> Modeling and model predictive control of a nonlinear hydraulic system, </w:t>
            </w:r>
            <w:r w:rsidRPr="0008247D">
              <w:rPr>
                <w:i/>
              </w:rPr>
              <w:t>Computer and Mathematics with Applications</w:t>
            </w:r>
            <w:r>
              <w:t>, 2013, 66, s. 155-164. ISSN 0898-1221.</w:t>
            </w:r>
          </w:p>
          <w:p w:rsidR="00C557F3" w:rsidRPr="003B5737" w:rsidRDefault="00C557F3" w:rsidP="000132AE"/>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9D3BE2" w:rsidRDefault="00C557F3" w:rsidP="000132AE">
            <w:pPr>
              <w:rPr>
                <w:lang w:val="sk-SK"/>
              </w:rPr>
            </w:pPr>
            <w:r>
              <w:rPr>
                <w:lang w:val="sk-SK"/>
              </w:rPr>
              <w:t>2003: P</w:t>
            </w:r>
            <w:r w:rsidRPr="009D3BE2">
              <w:rPr>
                <w:lang w:val="sk-SK"/>
              </w:rPr>
              <w:t xml:space="preserve">olitecnico di Milano, Itálie (3-měsíční studijní pobyt); </w:t>
            </w:r>
          </w:p>
          <w:p w:rsidR="00C557F3" w:rsidRDefault="00C557F3" w:rsidP="000132AE">
            <w:pPr>
              <w:rPr>
                <w:lang w:val="sk-SK"/>
              </w:rPr>
            </w:pPr>
            <w:r w:rsidRPr="009D3BE2">
              <w:rPr>
                <w:lang w:val="sk-SK"/>
              </w:rPr>
              <w:t>2004:</w:t>
            </w:r>
            <w:r>
              <w:rPr>
                <w:lang w:val="sk-SK"/>
              </w:rPr>
              <w:t xml:space="preserve"> University of Strathclyde, Skotsko </w:t>
            </w:r>
            <w:r w:rsidRPr="009D3BE2">
              <w:rPr>
                <w:lang w:val="sk-SK"/>
              </w:rPr>
              <w:t xml:space="preserve"> (</w:t>
            </w:r>
            <w:r>
              <w:rPr>
                <w:lang w:val="sk-SK"/>
              </w:rPr>
              <w:t>1</w:t>
            </w:r>
            <w:r w:rsidRPr="009D3BE2">
              <w:rPr>
                <w:lang w:val="sk-SK"/>
              </w:rPr>
              <w:t xml:space="preserve">-měsíční studijní pobyt); </w:t>
            </w:r>
          </w:p>
          <w:p w:rsidR="00C557F3" w:rsidRPr="003232CF" w:rsidRDefault="00C557F3" w:rsidP="000132AE">
            <w:pPr>
              <w:rPr>
                <w:lang w:val="sk-SK"/>
              </w:rPr>
            </w:pP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70"/>
        <w:gridCol w:w="693"/>
        <w:gridCol w:w="832"/>
        <w:gridCol w:w="1728"/>
        <w:gridCol w:w="526"/>
        <w:gridCol w:w="470"/>
        <w:gridCol w:w="998"/>
        <w:gridCol w:w="712"/>
        <w:gridCol w:w="77"/>
        <w:gridCol w:w="635"/>
        <w:gridCol w:w="696"/>
        <w:gridCol w:w="686"/>
      </w:tblGrid>
      <w:tr w:rsidR="00C557F3" w:rsidTr="000132AE">
        <w:tc>
          <w:tcPr>
            <w:tcW w:w="9923" w:type="dxa"/>
            <w:gridSpan w:val="12"/>
            <w:tcBorders>
              <w:bottom w:val="double" w:sz="4" w:space="0" w:color="auto"/>
            </w:tcBorders>
            <w:shd w:val="clear" w:color="auto" w:fill="BDD6EE"/>
          </w:tcPr>
          <w:p w:rsidR="00C557F3" w:rsidRDefault="00C557F3" w:rsidP="000132AE">
            <w:pPr>
              <w:tabs>
                <w:tab w:val="right" w:pos="9580"/>
              </w:tabs>
              <w:jc w:val="both"/>
              <w:rPr>
                <w:b/>
                <w:sz w:val="28"/>
              </w:rPr>
            </w:pPr>
            <w:r>
              <w:rPr>
                <w:b/>
                <w:sz w:val="28"/>
              </w:rPr>
              <w:lastRenderedPageBreak/>
              <w:t>C-I – Personální zabezpečení</w:t>
            </w:r>
            <w:r>
              <w:rPr>
                <w:b/>
                <w:sz w:val="28"/>
              </w:rPr>
              <w:tab/>
            </w:r>
            <w:r w:rsidR="00757911">
              <w:fldChar w:fldCharType="begin"/>
            </w:r>
            <w:r w:rsidR="00757911">
              <w:instrText xml:space="preserve"> REF aaSeznamC \h  \* MERGEFORMAT </w:instrText>
            </w:r>
            <w:r w:rsidR="00757911">
              <w:fldChar w:fldCharType="separate"/>
            </w:r>
            <w:ins w:id="3131" w:author="vopatrilova" w:date="2018-11-17T11:32:00Z">
              <w:r w:rsidR="002F5441" w:rsidRPr="002F5441">
                <w:rPr>
                  <w:rStyle w:val="Odkazintenzivn"/>
                  <w:rPrChange w:id="3132" w:author="vopatrilova" w:date="2018-11-17T11:32:00Z">
                    <w:rPr>
                      <w:b/>
                      <w:i/>
                      <w:iCs/>
                      <w:color w:val="0000FF" w:themeColor="hyperlink"/>
                      <w:u w:val="single"/>
                    </w:rPr>
                  </w:rPrChange>
                </w:rPr>
                <w:t>Abecední seznam</w:t>
              </w:r>
            </w:ins>
            <w:del w:id="3133"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63" w:type="dxa"/>
            <w:gridSpan w:val="2"/>
            <w:tcBorders>
              <w:top w:val="double" w:sz="4" w:space="0" w:color="auto"/>
            </w:tcBorders>
            <w:shd w:val="clear" w:color="auto" w:fill="F7CAAC"/>
          </w:tcPr>
          <w:p w:rsidR="00C557F3" w:rsidRDefault="00C557F3" w:rsidP="000132AE">
            <w:pPr>
              <w:jc w:val="both"/>
              <w:rPr>
                <w:b/>
              </w:rPr>
            </w:pPr>
            <w:r>
              <w:rPr>
                <w:b/>
              </w:rPr>
              <w:t>Vysoká škola</w:t>
            </w:r>
          </w:p>
        </w:tc>
        <w:tc>
          <w:tcPr>
            <w:tcW w:w="7360" w:type="dxa"/>
            <w:gridSpan w:val="10"/>
          </w:tcPr>
          <w:p w:rsidR="00C557F3" w:rsidRDefault="00C557F3" w:rsidP="000132AE">
            <w:pPr>
              <w:jc w:val="both"/>
            </w:pPr>
            <w:r w:rsidRPr="00E54DBF">
              <w:t>Univerzita Tomáše Bati ve Zlíně</w:t>
            </w:r>
          </w:p>
        </w:tc>
      </w:tr>
      <w:tr w:rsidR="00C557F3" w:rsidTr="000132AE">
        <w:tc>
          <w:tcPr>
            <w:tcW w:w="2563" w:type="dxa"/>
            <w:gridSpan w:val="2"/>
            <w:shd w:val="clear" w:color="auto" w:fill="F7CAAC"/>
          </w:tcPr>
          <w:p w:rsidR="00C557F3" w:rsidRDefault="00C557F3" w:rsidP="000132AE">
            <w:pPr>
              <w:jc w:val="both"/>
              <w:rPr>
                <w:b/>
              </w:rPr>
            </w:pPr>
            <w:r>
              <w:rPr>
                <w:b/>
              </w:rPr>
              <w:t>Součást vysoké školy</w:t>
            </w:r>
          </w:p>
        </w:tc>
        <w:tc>
          <w:tcPr>
            <w:tcW w:w="7360" w:type="dxa"/>
            <w:gridSpan w:val="10"/>
          </w:tcPr>
          <w:p w:rsidR="00C557F3" w:rsidRDefault="00C557F3" w:rsidP="000132AE">
            <w:pPr>
              <w:jc w:val="both"/>
            </w:pPr>
            <w:r>
              <w:t>Fakulta aplikované informatiky</w:t>
            </w:r>
          </w:p>
        </w:tc>
      </w:tr>
      <w:tr w:rsidR="00C557F3" w:rsidTr="000132AE">
        <w:tc>
          <w:tcPr>
            <w:tcW w:w="2563" w:type="dxa"/>
            <w:gridSpan w:val="2"/>
            <w:shd w:val="clear" w:color="auto" w:fill="F7CAAC"/>
          </w:tcPr>
          <w:p w:rsidR="00C557F3" w:rsidRDefault="00C557F3" w:rsidP="000132AE">
            <w:pPr>
              <w:jc w:val="both"/>
              <w:rPr>
                <w:b/>
              </w:rPr>
            </w:pPr>
            <w:r>
              <w:rPr>
                <w:b/>
              </w:rPr>
              <w:t>Název studijního programu</w:t>
            </w:r>
          </w:p>
        </w:tc>
        <w:tc>
          <w:tcPr>
            <w:tcW w:w="7360" w:type="dxa"/>
            <w:gridSpan w:val="10"/>
          </w:tcPr>
          <w:p w:rsidR="00C557F3" w:rsidRDefault="00C557F3" w:rsidP="000132AE">
            <w:pPr>
              <w:jc w:val="both"/>
            </w:pPr>
            <w:del w:id="3134" w:author="vopatrilova" w:date="2018-11-20T16:13:00Z">
              <w:r w:rsidDel="00DA0318">
                <w:delText>Automatické řízení a informatika</w:delText>
              </w:r>
            </w:del>
            <w:ins w:id="3135" w:author="vopatrilova" w:date="2018-11-20T16:13:00Z">
              <w:r w:rsidR="00DA0318">
                <w:t>Automatické řízení a informatika v konceptu „Průmysl 4.0“</w:t>
              </w:r>
            </w:ins>
          </w:p>
        </w:tc>
      </w:tr>
      <w:tr w:rsidR="00C557F3" w:rsidTr="000132AE">
        <w:tc>
          <w:tcPr>
            <w:tcW w:w="2563" w:type="dxa"/>
            <w:gridSpan w:val="2"/>
            <w:shd w:val="clear" w:color="auto" w:fill="F7CAAC"/>
          </w:tcPr>
          <w:p w:rsidR="00C557F3" w:rsidRDefault="00C557F3" w:rsidP="000132AE">
            <w:pPr>
              <w:jc w:val="both"/>
              <w:rPr>
                <w:b/>
              </w:rPr>
            </w:pPr>
            <w:r>
              <w:rPr>
                <w:b/>
              </w:rPr>
              <w:t>Jméno a příjmení</w:t>
            </w:r>
          </w:p>
        </w:tc>
        <w:tc>
          <w:tcPr>
            <w:tcW w:w="4554" w:type="dxa"/>
            <w:gridSpan w:val="5"/>
          </w:tcPr>
          <w:p w:rsidR="00C557F3" w:rsidRPr="00BD7965" w:rsidRDefault="00C557F3" w:rsidP="000132AE">
            <w:pPr>
              <w:jc w:val="both"/>
            </w:pPr>
            <w:r w:rsidRPr="00BD7965">
              <w:t xml:space="preserve">Petr </w:t>
            </w:r>
            <w:bookmarkStart w:id="3136" w:name="aNovak"/>
            <w:r w:rsidRPr="00BD7965">
              <w:t>Novák</w:t>
            </w:r>
            <w:bookmarkEnd w:id="3136"/>
          </w:p>
        </w:tc>
        <w:tc>
          <w:tcPr>
            <w:tcW w:w="712" w:type="dxa"/>
            <w:shd w:val="clear" w:color="auto" w:fill="F7CAAC"/>
          </w:tcPr>
          <w:p w:rsidR="00C557F3" w:rsidRDefault="00C557F3" w:rsidP="000132AE">
            <w:pPr>
              <w:jc w:val="both"/>
              <w:rPr>
                <w:b/>
              </w:rPr>
            </w:pPr>
            <w:r>
              <w:rPr>
                <w:b/>
              </w:rPr>
              <w:t>Tituly</w:t>
            </w:r>
          </w:p>
        </w:tc>
        <w:tc>
          <w:tcPr>
            <w:tcW w:w="2094" w:type="dxa"/>
            <w:gridSpan w:val="4"/>
          </w:tcPr>
          <w:p w:rsidR="00C557F3" w:rsidRDefault="00C557F3" w:rsidP="000132AE">
            <w:pPr>
              <w:jc w:val="both"/>
            </w:pPr>
            <w:r>
              <w:t>Ing., PhD.</w:t>
            </w:r>
          </w:p>
        </w:tc>
      </w:tr>
      <w:tr w:rsidR="00C557F3" w:rsidTr="000132AE">
        <w:tc>
          <w:tcPr>
            <w:tcW w:w="2563" w:type="dxa"/>
            <w:gridSpan w:val="2"/>
            <w:shd w:val="clear" w:color="auto" w:fill="F7CAAC"/>
          </w:tcPr>
          <w:p w:rsidR="00C557F3" w:rsidRDefault="00C557F3" w:rsidP="000132AE">
            <w:pPr>
              <w:jc w:val="both"/>
              <w:rPr>
                <w:b/>
              </w:rPr>
            </w:pPr>
            <w:r>
              <w:rPr>
                <w:b/>
              </w:rPr>
              <w:t>Rok narození</w:t>
            </w:r>
          </w:p>
        </w:tc>
        <w:tc>
          <w:tcPr>
            <w:tcW w:w="832" w:type="dxa"/>
          </w:tcPr>
          <w:p w:rsidR="00C557F3" w:rsidRDefault="00C557F3" w:rsidP="000132AE">
            <w:pPr>
              <w:jc w:val="center"/>
            </w:pPr>
            <w:r>
              <w:t>1979</w:t>
            </w:r>
          </w:p>
        </w:tc>
        <w:tc>
          <w:tcPr>
            <w:tcW w:w="1728" w:type="dxa"/>
            <w:shd w:val="clear" w:color="auto" w:fill="F7CAAC"/>
          </w:tcPr>
          <w:p w:rsidR="00C557F3" w:rsidRDefault="00C557F3" w:rsidP="000132AE">
            <w:pPr>
              <w:jc w:val="both"/>
              <w:rPr>
                <w:b/>
              </w:rPr>
            </w:pPr>
            <w:r>
              <w:rPr>
                <w:b/>
              </w:rPr>
              <w:t>typ vztahu k VŠ</w:t>
            </w:r>
          </w:p>
        </w:tc>
        <w:tc>
          <w:tcPr>
            <w:tcW w:w="996" w:type="dxa"/>
            <w:gridSpan w:val="2"/>
          </w:tcPr>
          <w:p w:rsidR="00C557F3" w:rsidRDefault="00C557F3" w:rsidP="000132AE">
            <w:pPr>
              <w:jc w:val="center"/>
            </w:pPr>
            <w:del w:id="3137" w:author="vopatrilova" w:date="2018-11-17T10:29:00Z">
              <w:r w:rsidDel="00853EAB">
                <w:delText>PP</w:delText>
              </w:r>
            </w:del>
            <w:ins w:id="3138" w:author="vopatrilova" w:date="2018-11-17T10:29:00Z">
              <w:r w:rsidR="00853EAB">
                <w:t>pp.</w:t>
              </w:r>
            </w:ins>
          </w:p>
        </w:tc>
        <w:tc>
          <w:tcPr>
            <w:tcW w:w="998" w:type="dxa"/>
            <w:shd w:val="clear" w:color="auto" w:fill="F7CAAC"/>
          </w:tcPr>
          <w:p w:rsidR="00C557F3" w:rsidRDefault="00C557F3" w:rsidP="000132AE">
            <w:pPr>
              <w:jc w:val="both"/>
              <w:rPr>
                <w:b/>
              </w:rPr>
            </w:pPr>
            <w:r>
              <w:rPr>
                <w:b/>
              </w:rPr>
              <w:t>rozsah</w:t>
            </w:r>
          </w:p>
        </w:tc>
        <w:tc>
          <w:tcPr>
            <w:tcW w:w="712" w:type="dxa"/>
          </w:tcPr>
          <w:p w:rsidR="00C557F3" w:rsidRDefault="00C557F3" w:rsidP="000132AE">
            <w:pPr>
              <w:jc w:val="center"/>
            </w:pPr>
            <w:r>
              <w:t>40</w:t>
            </w:r>
          </w:p>
        </w:tc>
        <w:tc>
          <w:tcPr>
            <w:tcW w:w="712" w:type="dxa"/>
            <w:gridSpan w:val="2"/>
            <w:shd w:val="clear" w:color="auto" w:fill="F7CAAC"/>
          </w:tcPr>
          <w:p w:rsidR="00C557F3" w:rsidRDefault="00C557F3" w:rsidP="000132AE">
            <w:pPr>
              <w:jc w:val="both"/>
              <w:rPr>
                <w:b/>
              </w:rPr>
            </w:pPr>
            <w:r>
              <w:rPr>
                <w:b/>
              </w:rPr>
              <w:t>do kdy</w:t>
            </w:r>
          </w:p>
        </w:tc>
        <w:tc>
          <w:tcPr>
            <w:tcW w:w="1382" w:type="dxa"/>
            <w:gridSpan w:val="2"/>
          </w:tcPr>
          <w:p w:rsidR="00C557F3" w:rsidRDefault="00C557F3" w:rsidP="000132AE">
            <w:pPr>
              <w:jc w:val="center"/>
            </w:pPr>
            <w:del w:id="3139" w:author="vopatrilova" w:date="2018-11-17T10:29:00Z">
              <w:r w:rsidDel="00853EAB">
                <w:delText>neurčito</w:delText>
              </w:r>
            </w:del>
            <w:ins w:id="3140" w:author="vopatrilova" w:date="2018-11-17T10:29:00Z">
              <w:r w:rsidR="00853EAB">
                <w:t>N</w:t>
              </w:r>
            </w:ins>
          </w:p>
        </w:tc>
      </w:tr>
      <w:tr w:rsidR="00C557F3" w:rsidTr="000132AE">
        <w:tc>
          <w:tcPr>
            <w:tcW w:w="5123" w:type="dxa"/>
            <w:gridSpan w:val="4"/>
            <w:shd w:val="clear" w:color="auto" w:fill="F7CAAC"/>
          </w:tcPr>
          <w:p w:rsidR="00C557F3" w:rsidRDefault="00C557F3" w:rsidP="000132AE">
            <w:pPr>
              <w:jc w:val="both"/>
              <w:rPr>
                <w:b/>
              </w:rPr>
            </w:pPr>
            <w:r>
              <w:rPr>
                <w:b/>
              </w:rPr>
              <w:t>Typ vztahu na součásti VŠ, která uskutečňuje st. program</w:t>
            </w:r>
          </w:p>
        </w:tc>
        <w:tc>
          <w:tcPr>
            <w:tcW w:w="996" w:type="dxa"/>
            <w:gridSpan w:val="2"/>
          </w:tcPr>
          <w:p w:rsidR="00C557F3" w:rsidRPr="00F60DAD" w:rsidRDefault="002F5441" w:rsidP="000132AE">
            <w:pPr>
              <w:jc w:val="center"/>
            </w:pPr>
            <w:ins w:id="3141" w:author="vopatrilova" w:date="2018-11-17T10:29:00Z">
              <w:r w:rsidRPr="002F5441">
                <w:rPr>
                  <w:rPrChange w:id="3142" w:author="vopatrilova" w:date="2018-11-20T16:26:00Z">
                    <w:rPr>
                      <w:i/>
                      <w:iCs/>
                      <w:color w:val="0000FF" w:themeColor="hyperlink"/>
                      <w:u w:val="single"/>
                    </w:rPr>
                  </w:rPrChange>
                </w:rPr>
                <w:t>pp.</w:t>
              </w:r>
            </w:ins>
          </w:p>
        </w:tc>
        <w:tc>
          <w:tcPr>
            <w:tcW w:w="998" w:type="dxa"/>
            <w:shd w:val="clear" w:color="auto" w:fill="F7CAAC"/>
          </w:tcPr>
          <w:p w:rsidR="00C557F3" w:rsidRPr="00F60DAD" w:rsidRDefault="002F5441" w:rsidP="000132AE">
            <w:pPr>
              <w:jc w:val="both"/>
              <w:rPr>
                <w:b/>
              </w:rPr>
            </w:pPr>
            <w:r w:rsidRPr="002F5441">
              <w:rPr>
                <w:b/>
                <w:rPrChange w:id="3143" w:author="vopatrilova" w:date="2018-11-20T16:26:00Z">
                  <w:rPr>
                    <w:b/>
                    <w:i/>
                    <w:iCs/>
                    <w:color w:val="0000FF" w:themeColor="hyperlink"/>
                    <w:u w:val="single"/>
                  </w:rPr>
                </w:rPrChange>
              </w:rPr>
              <w:t>rozsah</w:t>
            </w:r>
          </w:p>
        </w:tc>
        <w:tc>
          <w:tcPr>
            <w:tcW w:w="712" w:type="dxa"/>
          </w:tcPr>
          <w:p w:rsidR="00C557F3" w:rsidRPr="00F60DAD" w:rsidRDefault="00D31F9A" w:rsidP="000132AE">
            <w:pPr>
              <w:jc w:val="center"/>
            </w:pPr>
            <w:ins w:id="3144" w:author="vopatrilova" w:date="2018-11-21T13:41:00Z">
              <w:r>
                <w:t>9</w:t>
              </w:r>
            </w:ins>
          </w:p>
        </w:tc>
        <w:tc>
          <w:tcPr>
            <w:tcW w:w="712" w:type="dxa"/>
            <w:gridSpan w:val="2"/>
            <w:shd w:val="clear" w:color="auto" w:fill="F7CAAC"/>
          </w:tcPr>
          <w:p w:rsidR="00C557F3" w:rsidRPr="00F60DAD" w:rsidRDefault="002F5441" w:rsidP="000132AE">
            <w:pPr>
              <w:jc w:val="both"/>
              <w:rPr>
                <w:b/>
              </w:rPr>
            </w:pPr>
            <w:r w:rsidRPr="002F5441">
              <w:rPr>
                <w:b/>
                <w:rPrChange w:id="3145" w:author="vopatrilova" w:date="2018-11-20T16:26:00Z">
                  <w:rPr>
                    <w:b/>
                    <w:i/>
                    <w:iCs/>
                    <w:color w:val="0000FF" w:themeColor="hyperlink"/>
                    <w:u w:val="single"/>
                  </w:rPr>
                </w:rPrChange>
              </w:rPr>
              <w:t>do kdy</w:t>
            </w:r>
          </w:p>
        </w:tc>
        <w:tc>
          <w:tcPr>
            <w:tcW w:w="1382" w:type="dxa"/>
            <w:gridSpan w:val="2"/>
          </w:tcPr>
          <w:p w:rsidR="00C557F3" w:rsidRPr="00F60DAD" w:rsidRDefault="002F5441" w:rsidP="000132AE">
            <w:pPr>
              <w:jc w:val="center"/>
            </w:pPr>
            <w:ins w:id="3146" w:author="vopatrilova" w:date="2018-11-17T10:29:00Z">
              <w:r w:rsidRPr="002F5441">
                <w:rPr>
                  <w:rPrChange w:id="3147" w:author="vopatrilova" w:date="2018-11-20T16:26:00Z">
                    <w:rPr>
                      <w:i/>
                      <w:iCs/>
                      <w:color w:val="0000FF" w:themeColor="hyperlink"/>
                      <w:u w:val="single"/>
                    </w:rPr>
                  </w:rPrChange>
                </w:rPr>
                <w:t>N</w:t>
              </w:r>
            </w:ins>
          </w:p>
        </w:tc>
      </w:tr>
      <w:tr w:rsidR="00C557F3" w:rsidTr="000132AE">
        <w:tc>
          <w:tcPr>
            <w:tcW w:w="6119" w:type="dxa"/>
            <w:gridSpan w:val="6"/>
            <w:shd w:val="clear" w:color="auto" w:fill="F7CAAC"/>
          </w:tcPr>
          <w:p w:rsidR="00C557F3" w:rsidRDefault="00C557F3" w:rsidP="000132AE">
            <w:pPr>
              <w:jc w:val="both"/>
            </w:pPr>
            <w:r>
              <w:rPr>
                <w:b/>
              </w:rPr>
              <w:t>Další současná působení jako akademický pracovník na jiných VŠ</w:t>
            </w:r>
          </w:p>
        </w:tc>
        <w:tc>
          <w:tcPr>
            <w:tcW w:w="1710"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4" w:type="dxa"/>
            <w:gridSpan w:val="4"/>
            <w:shd w:val="clear" w:color="auto" w:fill="F7CAAC"/>
          </w:tcPr>
          <w:p w:rsidR="00C557F3" w:rsidRDefault="00C557F3" w:rsidP="000132AE">
            <w:pPr>
              <w:jc w:val="both"/>
              <w:rPr>
                <w:b/>
              </w:rPr>
            </w:pPr>
            <w:r>
              <w:rPr>
                <w:b/>
              </w:rPr>
              <w:t>rozsah</w:t>
            </w:r>
          </w:p>
        </w:tc>
      </w:tr>
      <w:tr w:rsidR="00C557F3" w:rsidTr="000132AE">
        <w:tc>
          <w:tcPr>
            <w:tcW w:w="6119" w:type="dxa"/>
            <w:gridSpan w:val="6"/>
          </w:tcPr>
          <w:p w:rsidR="00C557F3" w:rsidRDefault="00C557F3" w:rsidP="000132AE">
            <w:pPr>
              <w:jc w:val="both"/>
            </w:pPr>
            <w:r w:rsidRPr="003129DB">
              <w:t>Moravská vysoká škola Olomouc</w:t>
            </w:r>
          </w:p>
        </w:tc>
        <w:tc>
          <w:tcPr>
            <w:tcW w:w="1710" w:type="dxa"/>
            <w:gridSpan w:val="2"/>
          </w:tcPr>
          <w:p w:rsidR="00C557F3" w:rsidRDefault="00C557F3" w:rsidP="000132AE">
            <w:pPr>
              <w:jc w:val="center"/>
            </w:pPr>
            <w:r>
              <w:t>PP</w:t>
            </w:r>
          </w:p>
        </w:tc>
        <w:tc>
          <w:tcPr>
            <w:tcW w:w="2094" w:type="dxa"/>
            <w:gridSpan w:val="4"/>
          </w:tcPr>
          <w:p w:rsidR="00C557F3" w:rsidRDefault="00C557F3" w:rsidP="000132AE">
            <w:pPr>
              <w:jc w:val="both"/>
            </w:pPr>
            <w:r>
              <w:t>8</w:t>
            </w:r>
          </w:p>
        </w:tc>
      </w:tr>
      <w:tr w:rsidR="00C557F3" w:rsidTr="000132AE">
        <w:tc>
          <w:tcPr>
            <w:tcW w:w="9923" w:type="dxa"/>
            <w:gridSpan w:val="12"/>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283"/>
        </w:trPr>
        <w:tc>
          <w:tcPr>
            <w:tcW w:w="9923" w:type="dxa"/>
            <w:gridSpan w:val="12"/>
            <w:tcBorders>
              <w:top w:val="nil"/>
            </w:tcBorders>
          </w:tcPr>
          <w:p w:rsidR="00C557F3" w:rsidRDefault="00C557F3" w:rsidP="000132AE">
            <w:pPr>
              <w:jc w:val="both"/>
            </w:pPr>
            <w:r>
              <w:t>Základy podnikatelství - garant, přednášející (100%), vede semináře (100%)</w:t>
            </w:r>
          </w:p>
        </w:tc>
      </w:tr>
      <w:tr w:rsidR="00C557F3" w:rsidTr="000132AE">
        <w:tc>
          <w:tcPr>
            <w:tcW w:w="9923" w:type="dxa"/>
            <w:gridSpan w:val="12"/>
            <w:tcBorders>
              <w:bottom w:val="single" w:sz="4" w:space="0" w:color="auto"/>
            </w:tcBorders>
            <w:shd w:val="clear" w:color="auto" w:fill="F7CAAC"/>
          </w:tcPr>
          <w:p w:rsidR="00C557F3" w:rsidRDefault="00C557F3" w:rsidP="000132AE">
            <w:pPr>
              <w:jc w:val="both"/>
            </w:pPr>
            <w:r>
              <w:rPr>
                <w:b/>
              </w:rPr>
              <w:t xml:space="preserve">Údaje o vzdělání na VŠ </w:t>
            </w:r>
          </w:p>
        </w:tc>
      </w:tr>
      <w:tr w:rsidR="00C557F3" w:rsidRPr="00E54DBF" w:rsidTr="000132AE">
        <w:tblPrEx>
          <w:tblLook w:val="0000" w:firstRow="0" w:lastRow="0" w:firstColumn="0" w:lastColumn="0" w:noHBand="0" w:noVBand="0"/>
        </w:tblPrEx>
        <w:trPr>
          <w:trHeight w:val="285"/>
        </w:trPr>
        <w:tc>
          <w:tcPr>
            <w:tcW w:w="1870" w:type="dxa"/>
            <w:tcBorders>
              <w:top w:val="single" w:sz="4" w:space="0" w:color="auto"/>
              <w:left w:val="single" w:sz="4" w:space="0" w:color="auto"/>
              <w:bottom w:val="nil"/>
              <w:right w:val="nil"/>
            </w:tcBorders>
            <w:shd w:val="clear" w:color="auto" w:fill="auto"/>
          </w:tcPr>
          <w:p w:rsidR="00C557F3" w:rsidRPr="004D308E" w:rsidRDefault="00C557F3" w:rsidP="000132AE">
            <w:pPr>
              <w:pStyle w:val="Zkladntext"/>
              <w:rPr>
                <w:sz w:val="20"/>
              </w:rPr>
            </w:pPr>
            <w:r w:rsidRPr="003129DB">
              <w:rPr>
                <w:sz w:val="20"/>
              </w:rPr>
              <w:t>2003 – 2009</w:t>
            </w:r>
          </w:p>
        </w:tc>
        <w:tc>
          <w:tcPr>
            <w:tcW w:w="8053" w:type="dxa"/>
            <w:gridSpan w:val="11"/>
            <w:tcBorders>
              <w:top w:val="single" w:sz="4" w:space="0" w:color="auto"/>
              <w:left w:val="nil"/>
              <w:bottom w:val="nil"/>
              <w:right w:val="single" w:sz="4" w:space="0" w:color="auto"/>
            </w:tcBorders>
            <w:shd w:val="clear" w:color="auto" w:fill="auto"/>
          </w:tcPr>
          <w:p w:rsidR="00C557F3" w:rsidRPr="004D308E" w:rsidRDefault="00C557F3" w:rsidP="000132AE">
            <w:pPr>
              <w:pStyle w:val="Zkladntext"/>
              <w:tabs>
                <w:tab w:val="left" w:pos="2018"/>
              </w:tabs>
              <w:rPr>
                <w:sz w:val="20"/>
              </w:rPr>
            </w:pPr>
            <w:r w:rsidRPr="003129DB">
              <w:rPr>
                <w:sz w:val="20"/>
              </w:rPr>
              <w:t>Univerzita Tomáš Bati ve Zlíně, obor Management a ekonomika (Ph.D.)</w:t>
            </w:r>
          </w:p>
        </w:tc>
      </w:tr>
      <w:tr w:rsidR="00C557F3" w:rsidRPr="00E54DBF" w:rsidTr="000132AE">
        <w:tblPrEx>
          <w:tblLook w:val="0000" w:firstRow="0" w:lastRow="0" w:firstColumn="0" w:lastColumn="0" w:noHBand="0" w:noVBand="0"/>
        </w:tblPrEx>
        <w:trPr>
          <w:trHeight w:val="254"/>
        </w:trPr>
        <w:tc>
          <w:tcPr>
            <w:tcW w:w="1870" w:type="dxa"/>
            <w:tcBorders>
              <w:top w:val="nil"/>
              <w:left w:val="single" w:sz="4" w:space="0" w:color="auto"/>
              <w:bottom w:val="nil"/>
              <w:right w:val="nil"/>
            </w:tcBorders>
            <w:shd w:val="clear" w:color="auto" w:fill="auto"/>
          </w:tcPr>
          <w:p w:rsidR="00C557F3" w:rsidRPr="004D308E" w:rsidRDefault="00C557F3" w:rsidP="000132AE">
            <w:pPr>
              <w:pStyle w:val="Zkladntext"/>
              <w:rPr>
                <w:sz w:val="20"/>
              </w:rPr>
            </w:pPr>
            <w:r w:rsidRPr="003129DB">
              <w:rPr>
                <w:sz w:val="20"/>
              </w:rPr>
              <w:t>1998 – 2003</w:t>
            </w:r>
          </w:p>
        </w:tc>
        <w:tc>
          <w:tcPr>
            <w:tcW w:w="8053" w:type="dxa"/>
            <w:gridSpan w:val="11"/>
            <w:tcBorders>
              <w:top w:val="nil"/>
              <w:left w:val="nil"/>
              <w:bottom w:val="nil"/>
              <w:right w:val="single" w:sz="4" w:space="0" w:color="auto"/>
            </w:tcBorders>
            <w:shd w:val="clear" w:color="auto" w:fill="auto"/>
          </w:tcPr>
          <w:p w:rsidR="00C557F3" w:rsidRPr="004D308E" w:rsidRDefault="00C557F3" w:rsidP="000132AE">
            <w:pPr>
              <w:pStyle w:val="Zkladntext"/>
              <w:tabs>
                <w:tab w:val="left" w:pos="1658"/>
              </w:tabs>
              <w:rPr>
                <w:sz w:val="20"/>
              </w:rPr>
            </w:pPr>
            <w:r w:rsidRPr="003129DB">
              <w:rPr>
                <w:sz w:val="20"/>
              </w:rPr>
              <w:t>Univerzita Tomáš Bati ve Zlíně, obor Management a ekonomika (</w:t>
            </w:r>
            <w:r>
              <w:rPr>
                <w:sz w:val="20"/>
              </w:rPr>
              <w:t>Bc, Ing.</w:t>
            </w:r>
            <w:r w:rsidRPr="003129DB">
              <w:rPr>
                <w:sz w:val="20"/>
              </w:rPr>
              <w:t>)</w:t>
            </w:r>
          </w:p>
        </w:tc>
      </w:tr>
      <w:tr w:rsidR="00C557F3" w:rsidTr="000132AE">
        <w:tc>
          <w:tcPr>
            <w:tcW w:w="9923" w:type="dxa"/>
            <w:gridSpan w:val="12"/>
            <w:tcBorders>
              <w:top w:val="single" w:sz="4" w:space="0" w:color="auto"/>
              <w:bottom w:val="single" w:sz="4" w:space="0" w:color="auto"/>
            </w:tcBorders>
            <w:shd w:val="clear" w:color="auto" w:fill="F7CAAC"/>
          </w:tcPr>
          <w:p w:rsidR="00C557F3" w:rsidRPr="004D308E" w:rsidRDefault="00C557F3" w:rsidP="000132AE">
            <w:pPr>
              <w:jc w:val="both"/>
              <w:rPr>
                <w:b/>
              </w:rPr>
            </w:pPr>
            <w:r w:rsidRPr="004D308E">
              <w:rPr>
                <w:b/>
              </w:rPr>
              <w:t>Údaje o odborném působení od absolvování VŠ</w:t>
            </w:r>
          </w:p>
        </w:tc>
      </w:tr>
      <w:tr w:rsidR="00C557F3" w:rsidRPr="00E54DBF" w:rsidTr="000132AE">
        <w:tblPrEx>
          <w:tblLook w:val="0000" w:firstRow="0" w:lastRow="0" w:firstColumn="0" w:lastColumn="0" w:noHBand="0" w:noVBand="0"/>
        </w:tblPrEx>
        <w:trPr>
          <w:trHeight w:val="123"/>
        </w:trPr>
        <w:tc>
          <w:tcPr>
            <w:tcW w:w="1870" w:type="dxa"/>
            <w:tcBorders>
              <w:top w:val="single" w:sz="4" w:space="0" w:color="auto"/>
              <w:left w:val="single" w:sz="4" w:space="0" w:color="auto"/>
              <w:bottom w:val="nil"/>
              <w:right w:val="nil"/>
            </w:tcBorders>
          </w:tcPr>
          <w:p w:rsidR="00C557F3" w:rsidRPr="0017254A" w:rsidRDefault="00C557F3" w:rsidP="000132AE">
            <w:pPr>
              <w:pStyle w:val="Zkladntext"/>
              <w:rPr>
                <w:sz w:val="20"/>
                <w:highlight w:val="yellow"/>
              </w:rPr>
            </w:pPr>
            <w:r w:rsidRPr="00983ABE">
              <w:rPr>
                <w:sz w:val="20"/>
              </w:rPr>
              <w:t>2006 - dosud</w:t>
            </w:r>
          </w:p>
        </w:tc>
        <w:tc>
          <w:tcPr>
            <w:tcW w:w="8053" w:type="dxa"/>
            <w:gridSpan w:val="11"/>
            <w:tcBorders>
              <w:top w:val="single" w:sz="4" w:space="0" w:color="auto"/>
              <w:left w:val="nil"/>
              <w:bottom w:val="nil"/>
              <w:right w:val="single" w:sz="4" w:space="0" w:color="auto"/>
            </w:tcBorders>
          </w:tcPr>
          <w:p w:rsidR="00C557F3" w:rsidRPr="0017254A" w:rsidRDefault="00C557F3" w:rsidP="000132AE">
            <w:pPr>
              <w:jc w:val="both"/>
              <w:rPr>
                <w:highlight w:val="yellow"/>
              </w:rPr>
            </w:pPr>
            <w:r w:rsidRPr="003129DB">
              <w:t>Univerzita Tomáše Bati ve Zlíně, Fakulta managementu a ekonomiky, akademický pracovník</w:t>
            </w:r>
            <w:r>
              <w:t>, odborný asistent, ředitel ústavu Podnikové ekonomiky (od 2016)</w:t>
            </w:r>
          </w:p>
        </w:tc>
      </w:tr>
      <w:tr w:rsidR="00C557F3" w:rsidRPr="00E54DBF" w:rsidTr="000132AE">
        <w:tblPrEx>
          <w:tblLook w:val="0000" w:firstRow="0" w:lastRow="0" w:firstColumn="0" w:lastColumn="0" w:noHBand="0" w:noVBand="0"/>
        </w:tblPrEx>
        <w:trPr>
          <w:trHeight w:val="135"/>
        </w:trPr>
        <w:tc>
          <w:tcPr>
            <w:tcW w:w="1870" w:type="dxa"/>
            <w:tcBorders>
              <w:top w:val="nil"/>
              <w:left w:val="single" w:sz="4" w:space="0" w:color="auto"/>
              <w:bottom w:val="nil"/>
              <w:right w:val="nil"/>
            </w:tcBorders>
          </w:tcPr>
          <w:p w:rsidR="00C557F3" w:rsidRPr="004D308E" w:rsidRDefault="00C557F3" w:rsidP="000132AE">
            <w:pPr>
              <w:pStyle w:val="Zkladntext"/>
              <w:rPr>
                <w:sz w:val="20"/>
              </w:rPr>
            </w:pPr>
            <w:r>
              <w:rPr>
                <w:sz w:val="20"/>
              </w:rPr>
              <w:t>2011 - dosud</w:t>
            </w:r>
          </w:p>
        </w:tc>
        <w:tc>
          <w:tcPr>
            <w:tcW w:w="8053" w:type="dxa"/>
            <w:gridSpan w:val="11"/>
            <w:tcBorders>
              <w:top w:val="nil"/>
              <w:left w:val="nil"/>
              <w:bottom w:val="nil"/>
              <w:right w:val="single" w:sz="4" w:space="0" w:color="auto"/>
            </w:tcBorders>
          </w:tcPr>
          <w:p w:rsidR="00C557F3" w:rsidRPr="004D308E" w:rsidRDefault="00C557F3" w:rsidP="000132AE">
            <w:pPr>
              <w:jc w:val="both"/>
            </w:pPr>
            <w:r w:rsidRPr="003129DB">
              <w:t>Moravská vysoká škola Olomouc, Ústav podnikové ekonomiky, akademický pracovník</w:t>
            </w:r>
            <w:r>
              <w:t>, odborný asistent</w:t>
            </w:r>
          </w:p>
        </w:tc>
      </w:tr>
      <w:tr w:rsidR="00C557F3" w:rsidTr="000132AE">
        <w:trPr>
          <w:trHeight w:val="250"/>
        </w:trPr>
        <w:tc>
          <w:tcPr>
            <w:tcW w:w="9923" w:type="dxa"/>
            <w:gridSpan w:val="12"/>
            <w:tcBorders>
              <w:top w:val="single" w:sz="4" w:space="0" w:color="auto"/>
            </w:tcBorders>
            <w:shd w:val="clear" w:color="auto" w:fill="F7CAAC"/>
          </w:tcPr>
          <w:p w:rsidR="00C557F3" w:rsidRDefault="00C557F3" w:rsidP="000132AE">
            <w:pPr>
              <w:jc w:val="both"/>
            </w:pPr>
            <w:r>
              <w:rPr>
                <w:b/>
              </w:rPr>
              <w:t>Zkušenosti s vedením kvalifikačních a rigorózních prací</w:t>
            </w:r>
          </w:p>
        </w:tc>
      </w:tr>
      <w:tr w:rsidR="00C557F3" w:rsidTr="000132AE">
        <w:trPr>
          <w:trHeight w:val="323"/>
        </w:trPr>
        <w:tc>
          <w:tcPr>
            <w:tcW w:w="9923" w:type="dxa"/>
            <w:gridSpan w:val="12"/>
          </w:tcPr>
          <w:p w:rsidR="00C557F3" w:rsidRDefault="00C557F3" w:rsidP="000132AE">
            <w:pPr>
              <w:jc w:val="both"/>
            </w:pPr>
            <w:r>
              <w:t xml:space="preserve">Od roku 2003 vedoucí úspěšně obhájených 50 bakalářských a 90 diplomových prací. </w:t>
            </w:r>
          </w:p>
        </w:tc>
      </w:tr>
      <w:tr w:rsidR="00C557F3" w:rsidTr="000132AE">
        <w:trPr>
          <w:cantSplit/>
        </w:trPr>
        <w:tc>
          <w:tcPr>
            <w:tcW w:w="3395" w:type="dxa"/>
            <w:gridSpan w:val="3"/>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54"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95" w:type="dxa"/>
            <w:gridSpan w:val="3"/>
          </w:tcPr>
          <w:p w:rsidR="00C557F3" w:rsidRDefault="00C557F3" w:rsidP="000132AE">
            <w:pPr>
              <w:jc w:val="center"/>
            </w:pPr>
          </w:p>
        </w:tc>
        <w:tc>
          <w:tcPr>
            <w:tcW w:w="2254" w:type="dxa"/>
            <w:gridSpan w:val="2"/>
          </w:tcPr>
          <w:p w:rsidR="00C557F3" w:rsidRDefault="00C557F3" w:rsidP="000132AE">
            <w:pPr>
              <w:jc w:val="center"/>
            </w:pPr>
          </w:p>
        </w:tc>
        <w:tc>
          <w:tcPr>
            <w:tcW w:w="2257" w:type="dxa"/>
            <w:gridSpan w:val="4"/>
            <w:tcBorders>
              <w:right w:val="single" w:sz="12" w:space="0" w:color="auto"/>
            </w:tcBorders>
          </w:tcPr>
          <w:p w:rsidR="00C557F3" w:rsidRDefault="00C557F3" w:rsidP="000132AE">
            <w:pPr>
              <w:jc w:val="center"/>
            </w:pPr>
          </w:p>
        </w:tc>
        <w:tc>
          <w:tcPr>
            <w:tcW w:w="635" w:type="dxa"/>
            <w:tcBorders>
              <w:left w:val="single" w:sz="12" w:space="0" w:color="auto"/>
            </w:tcBorders>
            <w:shd w:val="clear" w:color="auto" w:fill="F7CAAC"/>
          </w:tcPr>
          <w:p w:rsidR="00C557F3" w:rsidRDefault="00C557F3" w:rsidP="000132AE">
            <w:pPr>
              <w:jc w:val="both"/>
            </w:pPr>
            <w:r>
              <w:rPr>
                <w:b/>
              </w:rPr>
              <w:t>WOS</w:t>
            </w:r>
          </w:p>
        </w:tc>
        <w:tc>
          <w:tcPr>
            <w:tcW w:w="696" w:type="dxa"/>
            <w:shd w:val="clear" w:color="auto" w:fill="F7CAAC"/>
          </w:tcPr>
          <w:p w:rsidR="00C557F3" w:rsidRDefault="00C557F3" w:rsidP="000132AE">
            <w:pPr>
              <w:jc w:val="both"/>
              <w:rPr>
                <w:sz w:val="18"/>
              </w:rPr>
            </w:pPr>
            <w:r>
              <w:rPr>
                <w:b/>
                <w:sz w:val="18"/>
              </w:rPr>
              <w:t>Scopus</w:t>
            </w:r>
          </w:p>
        </w:tc>
        <w:tc>
          <w:tcPr>
            <w:tcW w:w="686"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95" w:type="dxa"/>
            <w:gridSpan w:val="3"/>
            <w:shd w:val="clear" w:color="auto" w:fill="F7CAAC"/>
          </w:tcPr>
          <w:p w:rsidR="00C557F3" w:rsidRDefault="00C557F3" w:rsidP="000132AE">
            <w:pPr>
              <w:jc w:val="both"/>
            </w:pPr>
            <w:r>
              <w:rPr>
                <w:b/>
              </w:rPr>
              <w:t>Obor jmenovacího řízení</w:t>
            </w:r>
          </w:p>
        </w:tc>
        <w:tc>
          <w:tcPr>
            <w:tcW w:w="2254" w:type="dxa"/>
            <w:gridSpan w:val="2"/>
            <w:shd w:val="clear" w:color="auto" w:fill="F7CAAC"/>
          </w:tcPr>
          <w:p w:rsidR="00C557F3" w:rsidRDefault="00C557F3" w:rsidP="000132AE">
            <w:pPr>
              <w:jc w:val="both"/>
            </w:pPr>
            <w:r>
              <w:rPr>
                <w:b/>
              </w:rPr>
              <w:t>Rok udělení hodnosti (Ph.D.)</w:t>
            </w:r>
          </w:p>
        </w:tc>
        <w:tc>
          <w:tcPr>
            <w:tcW w:w="2257"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5" w:type="dxa"/>
            <w:vMerge w:val="restart"/>
            <w:tcBorders>
              <w:left w:val="single" w:sz="12" w:space="0" w:color="auto"/>
            </w:tcBorders>
          </w:tcPr>
          <w:p w:rsidR="00C557F3" w:rsidRDefault="00C557F3" w:rsidP="000132AE">
            <w:pPr>
              <w:jc w:val="center"/>
              <w:rPr>
                <w:b/>
              </w:rPr>
            </w:pPr>
            <w:r>
              <w:rPr>
                <w:b/>
              </w:rPr>
              <w:t>41</w:t>
            </w:r>
          </w:p>
        </w:tc>
        <w:tc>
          <w:tcPr>
            <w:tcW w:w="696" w:type="dxa"/>
            <w:vMerge w:val="restart"/>
          </w:tcPr>
          <w:p w:rsidR="00C557F3" w:rsidRDefault="00C557F3" w:rsidP="000132AE">
            <w:pPr>
              <w:jc w:val="center"/>
              <w:rPr>
                <w:b/>
              </w:rPr>
            </w:pPr>
            <w:r>
              <w:rPr>
                <w:b/>
              </w:rPr>
              <w:t>59</w:t>
            </w:r>
          </w:p>
        </w:tc>
        <w:tc>
          <w:tcPr>
            <w:tcW w:w="686" w:type="dxa"/>
            <w:vMerge w:val="restart"/>
          </w:tcPr>
          <w:p w:rsidR="00C557F3" w:rsidRPr="008132EC" w:rsidRDefault="00C557F3" w:rsidP="000132AE">
            <w:pPr>
              <w:jc w:val="center"/>
            </w:pPr>
          </w:p>
        </w:tc>
      </w:tr>
      <w:tr w:rsidR="00C557F3" w:rsidTr="000132AE">
        <w:trPr>
          <w:trHeight w:val="205"/>
        </w:trPr>
        <w:tc>
          <w:tcPr>
            <w:tcW w:w="3395" w:type="dxa"/>
            <w:gridSpan w:val="3"/>
          </w:tcPr>
          <w:p w:rsidR="00C557F3" w:rsidRDefault="00C557F3" w:rsidP="000132AE">
            <w:pPr>
              <w:jc w:val="center"/>
            </w:pPr>
          </w:p>
        </w:tc>
        <w:tc>
          <w:tcPr>
            <w:tcW w:w="2254" w:type="dxa"/>
            <w:gridSpan w:val="2"/>
          </w:tcPr>
          <w:p w:rsidR="00C557F3" w:rsidRDefault="00C557F3" w:rsidP="000132AE">
            <w:pPr>
              <w:jc w:val="center"/>
            </w:pPr>
          </w:p>
        </w:tc>
        <w:tc>
          <w:tcPr>
            <w:tcW w:w="2257" w:type="dxa"/>
            <w:gridSpan w:val="4"/>
            <w:tcBorders>
              <w:right w:val="single" w:sz="12" w:space="0" w:color="auto"/>
            </w:tcBorders>
          </w:tcPr>
          <w:p w:rsidR="00C557F3" w:rsidRDefault="00C557F3" w:rsidP="000132AE">
            <w:pPr>
              <w:jc w:val="center"/>
            </w:pPr>
          </w:p>
        </w:tc>
        <w:tc>
          <w:tcPr>
            <w:tcW w:w="635" w:type="dxa"/>
            <w:vMerge/>
            <w:tcBorders>
              <w:left w:val="single" w:sz="12" w:space="0" w:color="auto"/>
            </w:tcBorders>
            <w:vAlign w:val="center"/>
          </w:tcPr>
          <w:p w:rsidR="00C557F3" w:rsidRDefault="00C557F3" w:rsidP="000132AE">
            <w:pPr>
              <w:rPr>
                <w:b/>
              </w:rPr>
            </w:pPr>
          </w:p>
        </w:tc>
        <w:tc>
          <w:tcPr>
            <w:tcW w:w="696" w:type="dxa"/>
            <w:vMerge/>
            <w:vAlign w:val="center"/>
          </w:tcPr>
          <w:p w:rsidR="00C557F3" w:rsidRDefault="00C557F3" w:rsidP="000132AE">
            <w:pPr>
              <w:rPr>
                <w:b/>
              </w:rPr>
            </w:pPr>
          </w:p>
        </w:tc>
        <w:tc>
          <w:tcPr>
            <w:tcW w:w="686" w:type="dxa"/>
            <w:vMerge/>
            <w:vAlign w:val="center"/>
          </w:tcPr>
          <w:p w:rsidR="00C557F3" w:rsidRDefault="00C557F3" w:rsidP="000132AE">
            <w:pPr>
              <w:rPr>
                <w:b/>
              </w:rPr>
            </w:pPr>
          </w:p>
        </w:tc>
      </w:tr>
      <w:tr w:rsidR="00C557F3" w:rsidTr="000132AE">
        <w:tc>
          <w:tcPr>
            <w:tcW w:w="9923" w:type="dxa"/>
            <w:gridSpan w:val="12"/>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989"/>
        </w:trPr>
        <w:tc>
          <w:tcPr>
            <w:tcW w:w="9923" w:type="dxa"/>
            <w:gridSpan w:val="12"/>
          </w:tcPr>
          <w:p w:rsidR="00C557F3" w:rsidRPr="00B625DB" w:rsidRDefault="00C557F3" w:rsidP="000132AE">
            <w:pPr>
              <w:pStyle w:val="Nadpis5"/>
              <w:jc w:val="both"/>
              <w:rPr>
                <w:rFonts w:ascii="Times New Roman" w:eastAsia="Times New Roman" w:hAnsi="Times New Roman" w:cs="Times New Roman"/>
                <w:caps/>
                <w:color w:val="000000"/>
              </w:rPr>
            </w:pPr>
            <w:r w:rsidRPr="00983ABE">
              <w:rPr>
                <w:rFonts w:ascii="Times New Roman" w:eastAsia="Times New Roman" w:hAnsi="Times New Roman" w:cs="Times New Roman"/>
                <w:caps/>
                <w:color w:val="000000"/>
              </w:rPr>
              <w:t>Popesko, B</w:t>
            </w:r>
            <w:r>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sidRPr="005152D7">
              <w:rPr>
                <w:rFonts w:ascii="Times New Roman" w:eastAsia="Times New Roman" w:hAnsi="Times New Roman" w:cs="Times New Roman"/>
                <w:b/>
                <w:caps/>
                <w:color w:val="000000"/>
              </w:rPr>
              <w:t xml:space="preserve">P. </w:t>
            </w:r>
            <w:r>
              <w:rPr>
                <w:rFonts w:ascii="Times New Roman" w:eastAsia="Times New Roman" w:hAnsi="Times New Roman" w:cs="Times New Roman"/>
                <w:b/>
                <w:caps/>
                <w:color w:val="000000"/>
              </w:rPr>
              <w:t>Novák</w:t>
            </w:r>
            <w:r w:rsidRPr="005152D7">
              <w:rPr>
                <w:rFonts w:ascii="Times New Roman" w:eastAsia="Times New Roman" w:hAnsi="Times New Roman" w:cs="Times New Roman"/>
                <w:b/>
                <w:caps/>
                <w:color w:val="000000"/>
              </w:rPr>
              <w:t xml:space="preserve"> (20%),</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aps/>
                <w:color w:val="000000"/>
              </w:rPr>
              <w:t xml:space="preserve">J. </w:t>
            </w:r>
            <w:r w:rsidRPr="00983ABE">
              <w:rPr>
                <w:rFonts w:ascii="Times New Roman" w:eastAsia="Times New Roman" w:hAnsi="Times New Roman" w:cs="Times New Roman"/>
                <w:caps/>
                <w:color w:val="000000"/>
              </w:rPr>
              <w:t xml:space="preserve">Dvorský </w:t>
            </w:r>
            <w:r w:rsidRPr="00983ABE">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Š.</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aps/>
                <w:color w:val="000000"/>
              </w:rPr>
              <w:t>PAPADAKI</w:t>
            </w:r>
            <w:r w:rsidRPr="00983ABE">
              <w:rPr>
                <w:rFonts w:ascii="Times New Roman" w:eastAsia="Times New Roman" w:hAnsi="Times New Roman" w:cs="Times New Roman"/>
                <w:caps/>
                <w:color w:val="000000"/>
              </w:rPr>
              <w:t>.</w:t>
            </w:r>
            <w:r>
              <w:rPr>
                <w:rFonts w:ascii="Times New Roman" w:eastAsia="Times New Roman" w:hAnsi="Times New Roman" w:cs="Times New Roman"/>
                <w:caps/>
                <w:color w:val="000000"/>
              </w:rPr>
              <w:t xml:space="preserve"> </w:t>
            </w:r>
            <w:r w:rsidRPr="00B625DB">
              <w:rPr>
                <w:rFonts w:ascii="Times New Roman" w:eastAsia="Times New Roman" w:hAnsi="Times New Roman" w:cs="Times New Roman"/>
                <w:color w:val="000000"/>
              </w:rPr>
              <w:t>The Maturity of a Budgeting System and its Influence on Corporate Performance</w:t>
            </w:r>
            <w:r>
              <w:rPr>
                <w:b/>
                <w:bCs/>
              </w:rPr>
              <w:t xml:space="preserve">, </w:t>
            </w:r>
            <w:r w:rsidRPr="00B625DB">
              <w:rPr>
                <w:rFonts w:ascii="Times New Roman" w:eastAsia="Times New Roman" w:hAnsi="Times New Roman" w:cs="Times New Roman"/>
                <w:i/>
                <w:color w:val="000000"/>
              </w:rPr>
              <w:t>Acta Polytechnica Hungarica</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2017, Vol. 14, No. 7, pp 91-104</w:t>
            </w:r>
          </w:p>
          <w:p w:rsidR="00C557F3" w:rsidRDefault="00C557F3" w:rsidP="000132AE">
            <w:pPr>
              <w:pStyle w:val="Nadpis5"/>
              <w:jc w:val="both"/>
              <w:rPr>
                <w:rFonts w:ascii="Times New Roman" w:eastAsia="Times New Roman" w:hAnsi="Times New Roman" w:cs="Times New Roman"/>
                <w:caps/>
                <w:color w:val="000000"/>
              </w:rPr>
            </w:pPr>
            <w:r w:rsidRPr="00983ABE">
              <w:rPr>
                <w:rFonts w:ascii="Times New Roman" w:eastAsia="Times New Roman" w:hAnsi="Times New Roman" w:cs="Times New Roman"/>
                <w:caps/>
                <w:color w:val="000000"/>
              </w:rPr>
              <w:t>Papadaki, Š.</w:t>
            </w:r>
            <w:r>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sidRPr="005152D7">
              <w:rPr>
                <w:rFonts w:ascii="Times New Roman" w:eastAsia="Times New Roman" w:hAnsi="Times New Roman" w:cs="Times New Roman"/>
                <w:b/>
                <w:caps/>
                <w:color w:val="000000"/>
              </w:rPr>
              <w:t>P. Novák (35%)</w:t>
            </w:r>
            <w:r>
              <w:rPr>
                <w:rFonts w:ascii="Times New Roman" w:eastAsia="Times New Roman" w:hAnsi="Times New Roman" w:cs="Times New Roman"/>
                <w:caps/>
                <w:color w:val="000000"/>
              </w:rPr>
              <w:t xml:space="preserve"> </w:t>
            </w:r>
            <w:r w:rsidRPr="00460B21">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J.</w:t>
            </w:r>
            <w:r>
              <w:rPr>
                <w:rFonts w:ascii="Times New Roman" w:eastAsia="Times New Roman" w:hAnsi="Times New Roman" w:cs="Times New Roman"/>
                <w:caps/>
                <w:color w:val="000000"/>
              </w:rPr>
              <w:t xml:space="preserve"> </w:t>
            </w:r>
            <w:r w:rsidRPr="00983ABE">
              <w:rPr>
                <w:rFonts w:ascii="Times New Roman" w:eastAsia="Times New Roman" w:hAnsi="Times New Roman" w:cs="Times New Roman"/>
                <w:caps/>
                <w:color w:val="000000"/>
              </w:rPr>
              <w:t>Dvorský</w:t>
            </w:r>
            <w:r>
              <w:rPr>
                <w:rFonts w:ascii="Times New Roman" w:eastAsia="Times New Roman" w:hAnsi="Times New Roman" w:cs="Times New Roman"/>
                <w:caps/>
                <w:color w:val="000000"/>
              </w:rPr>
              <w:t xml:space="preserve">. </w:t>
            </w:r>
            <w:r w:rsidRPr="00460B21">
              <w:rPr>
                <w:rFonts w:ascii="Times New Roman" w:eastAsia="Times New Roman" w:hAnsi="Times New Roman" w:cs="Times New Roman"/>
                <w:color w:val="000000"/>
              </w:rPr>
              <w:t>Attitude of University Students to Entrepreneurship</w:t>
            </w:r>
            <w:r>
              <w:rPr>
                <w:rFonts w:ascii="Times New Roman" w:eastAsia="Times New Roman" w:hAnsi="Times New Roman" w:cs="Times New Roman"/>
                <w:color w:val="000000"/>
              </w:rPr>
              <w:t xml:space="preserve">, </w:t>
            </w:r>
            <w:r w:rsidRPr="00460B21">
              <w:rPr>
                <w:rFonts w:ascii="Times New Roman" w:eastAsia="Times New Roman" w:hAnsi="Times New Roman" w:cs="Times New Roman"/>
                <w:i/>
                <w:color w:val="000000"/>
              </w:rPr>
              <w:t>Economic Annals-XXI,</w:t>
            </w:r>
            <w:r>
              <w:rPr>
                <w:rFonts w:ascii="Times New Roman" w:eastAsia="Times New Roman" w:hAnsi="Times New Roman" w:cs="Times New Roman"/>
                <w:i/>
                <w:color w:val="000000"/>
              </w:rPr>
              <w:t xml:space="preserve"> </w:t>
            </w:r>
            <w:r w:rsidRPr="00460B21">
              <w:rPr>
                <w:rFonts w:ascii="Times New Roman" w:eastAsia="Times New Roman" w:hAnsi="Times New Roman" w:cs="Times New Roman"/>
                <w:color w:val="000000"/>
              </w:rPr>
              <w:t xml:space="preserve">2017, </w:t>
            </w:r>
            <w:r>
              <w:rPr>
                <w:rFonts w:ascii="Times New Roman" w:eastAsia="Times New Roman" w:hAnsi="Times New Roman" w:cs="Times New Roman"/>
                <w:color w:val="000000"/>
              </w:rPr>
              <w:t>V</w:t>
            </w:r>
            <w:r w:rsidRPr="00460B21">
              <w:rPr>
                <w:rFonts w:ascii="Times New Roman" w:eastAsia="Times New Roman" w:hAnsi="Times New Roman" w:cs="Times New Roman"/>
                <w:color w:val="000000"/>
              </w:rPr>
              <w:t>ol</w:t>
            </w:r>
            <w:r>
              <w:rPr>
                <w:rFonts w:ascii="Times New Roman" w:eastAsia="Times New Roman" w:hAnsi="Times New Roman" w:cs="Times New Roman"/>
                <w:color w:val="000000"/>
              </w:rPr>
              <w:t>.</w:t>
            </w:r>
            <w:r w:rsidRPr="00460B21">
              <w:rPr>
                <w:rFonts w:ascii="Times New Roman" w:eastAsia="Times New Roman" w:hAnsi="Times New Roman" w:cs="Times New Roman"/>
                <w:color w:val="000000"/>
              </w:rPr>
              <w:t xml:space="preserve"> 166,</w:t>
            </w:r>
            <w:r>
              <w:rPr>
                <w:rFonts w:ascii="Times New Roman" w:eastAsia="Times New Roman" w:hAnsi="Times New Roman" w:cs="Times New Roman"/>
                <w:color w:val="000000"/>
              </w:rPr>
              <w:t xml:space="preserve"> </w:t>
            </w:r>
            <w:r w:rsidRPr="00460B21">
              <w:rPr>
                <w:rFonts w:ascii="Times New Roman" w:eastAsia="Times New Roman" w:hAnsi="Times New Roman" w:cs="Times New Roman"/>
                <w:color w:val="000000"/>
              </w:rPr>
              <w:t>7</w:t>
            </w:r>
            <w:r>
              <w:rPr>
                <w:rFonts w:ascii="Times New Roman" w:eastAsia="Times New Roman" w:hAnsi="Times New Roman" w:cs="Times New Roman"/>
                <w:color w:val="000000"/>
              </w:rPr>
              <w:t>-</w:t>
            </w:r>
            <w:r w:rsidRPr="00460B21">
              <w:rPr>
                <w:rFonts w:ascii="Times New Roman" w:eastAsia="Times New Roman" w:hAnsi="Times New Roman" w:cs="Times New Roman"/>
                <w:color w:val="000000"/>
              </w:rPr>
              <w:t>8,</w:t>
            </w:r>
            <w:r>
              <w:rPr>
                <w:rFonts w:ascii="Times New Roman" w:eastAsia="Times New Roman" w:hAnsi="Times New Roman" w:cs="Times New Roman"/>
                <w:color w:val="000000"/>
              </w:rPr>
              <w:t xml:space="preserve"> pp </w:t>
            </w:r>
            <w:r w:rsidRPr="00460B21">
              <w:rPr>
                <w:rFonts w:ascii="Times New Roman" w:eastAsia="Times New Roman" w:hAnsi="Times New Roman" w:cs="Times New Roman"/>
                <w:color w:val="000000"/>
              </w:rPr>
              <w:t>100-104</w:t>
            </w:r>
            <w:r>
              <w:rPr>
                <w:rFonts w:ascii="Times New Roman" w:eastAsia="Times New Roman" w:hAnsi="Times New Roman" w:cs="Times New Roman"/>
                <w:color w:val="000000"/>
              </w:rPr>
              <w:t>.</w:t>
            </w:r>
            <w:r w:rsidRPr="00460B21">
              <w:rPr>
                <w:rFonts w:ascii="Times New Roman" w:eastAsia="Times New Roman" w:hAnsi="Times New Roman" w:cs="Times New Roman"/>
                <w:i/>
                <w:color w:val="000000"/>
              </w:rPr>
              <w:t xml:space="preserve"> </w:t>
            </w:r>
          </w:p>
          <w:p w:rsidR="00C557F3" w:rsidRPr="00983ABE" w:rsidRDefault="00C557F3" w:rsidP="000132AE">
            <w:pPr>
              <w:pStyle w:val="Nadpis5"/>
              <w:jc w:val="both"/>
              <w:rPr>
                <w:rFonts w:ascii="Times New Roman" w:eastAsia="Times New Roman" w:hAnsi="Times New Roman" w:cs="Times New Roman"/>
                <w:caps/>
                <w:color w:val="000000"/>
              </w:rPr>
            </w:pPr>
            <w:r w:rsidRPr="005152D7">
              <w:rPr>
                <w:rFonts w:ascii="Times New Roman" w:eastAsia="Times New Roman" w:hAnsi="Times New Roman" w:cs="Times New Roman"/>
                <w:b/>
                <w:caps/>
                <w:color w:val="000000"/>
              </w:rPr>
              <w:t>Novák, P., (40 %)</w:t>
            </w:r>
            <w:r>
              <w:rPr>
                <w:rFonts w:ascii="Times New Roman" w:eastAsia="Times New Roman" w:hAnsi="Times New Roman" w:cs="Times New Roman"/>
                <w:b/>
                <w:caps/>
                <w:color w:val="000000"/>
              </w:rPr>
              <w:t>,</w:t>
            </w:r>
            <w:r w:rsidRPr="005152D7">
              <w:rPr>
                <w:rFonts w:ascii="Times New Roman" w:eastAsia="Times New Roman" w:hAnsi="Times New Roman" w:cs="Times New Roman"/>
                <w:caps/>
                <w:color w:val="000000"/>
              </w:rPr>
              <w:t xml:space="preserve"> j.</w:t>
            </w:r>
            <w:r w:rsidRPr="00983ABE">
              <w:rPr>
                <w:rFonts w:ascii="Times New Roman" w:eastAsia="Times New Roman" w:hAnsi="Times New Roman" w:cs="Times New Roman"/>
                <w:caps/>
                <w:color w:val="000000"/>
              </w:rPr>
              <w:t xml:space="preserve">  Dvorský</w:t>
            </w:r>
            <w:r>
              <w:rPr>
                <w:rFonts w:ascii="Times New Roman" w:eastAsia="Times New Roman" w:hAnsi="Times New Roman" w:cs="Times New Roman"/>
                <w:caps/>
                <w:color w:val="000000"/>
              </w:rPr>
              <w:t>, B.</w:t>
            </w:r>
            <w:r w:rsidRPr="00983ABE">
              <w:rPr>
                <w:rFonts w:ascii="Times New Roman" w:eastAsia="Times New Roman" w:hAnsi="Times New Roman" w:cs="Times New Roman"/>
                <w:caps/>
                <w:color w:val="000000"/>
              </w:rPr>
              <w:t xml:space="preserve"> Popesko, </w:t>
            </w:r>
            <w:r w:rsidRPr="00983ABE">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J.</w:t>
            </w:r>
            <w:r w:rsidRPr="00983ABE">
              <w:rPr>
                <w:rFonts w:ascii="Times New Roman" w:eastAsia="Times New Roman" w:hAnsi="Times New Roman" w:cs="Times New Roman"/>
                <w:caps/>
                <w:color w:val="000000"/>
              </w:rPr>
              <w:t xml:space="preserve"> Strouhal. </w:t>
            </w:r>
            <w:r w:rsidRPr="00983ABE">
              <w:rPr>
                <w:rFonts w:ascii="Times New Roman" w:eastAsia="Times New Roman" w:hAnsi="Times New Roman" w:cs="Times New Roman"/>
                <w:color w:val="000000"/>
              </w:rPr>
              <w:t xml:space="preserve">Analysis of overhead cost behavior: Case study on decision-making approach. </w:t>
            </w:r>
            <w:r w:rsidRPr="00983ABE">
              <w:rPr>
                <w:rFonts w:ascii="Times New Roman" w:eastAsia="Times New Roman" w:hAnsi="Times New Roman" w:cs="Times New Roman"/>
                <w:i/>
                <w:color w:val="000000"/>
              </w:rPr>
              <w:t>Journal of International Studies,</w:t>
            </w:r>
            <w:r w:rsidRPr="00983ABE">
              <w:rPr>
                <w:rFonts w:ascii="Times New Roman" w:eastAsia="Times New Roman" w:hAnsi="Times New Roman" w:cs="Times New Roman"/>
                <w:color w:val="000000"/>
              </w:rPr>
              <w:t xml:space="preserve"> 2017</w:t>
            </w:r>
            <w:r>
              <w:rPr>
                <w:rFonts w:ascii="Times New Roman" w:eastAsia="Times New Roman" w:hAnsi="Times New Roman" w:cs="Times New Roman"/>
                <w:color w:val="000000"/>
              </w:rPr>
              <w:t xml:space="preserve">, </w:t>
            </w:r>
            <w:r w:rsidRPr="00983ABE">
              <w:rPr>
                <w:rFonts w:ascii="Times New Roman" w:eastAsia="Times New Roman" w:hAnsi="Times New Roman" w:cs="Times New Roman"/>
                <w:color w:val="000000"/>
              </w:rPr>
              <w:t>Vol. 10, no. 1, pp 74-91, SJR = 0,437</w:t>
            </w:r>
            <w:r w:rsidRPr="00983ABE">
              <w:rPr>
                <w:rFonts w:ascii="Times New Roman" w:eastAsia="Times New Roman" w:hAnsi="Times New Roman" w:cs="Times New Roman"/>
                <w:i/>
                <w:color w:val="000000"/>
              </w:rPr>
              <w:t xml:space="preserve"> </w:t>
            </w:r>
            <w:r w:rsidRPr="00983ABE">
              <w:t> </w:t>
            </w:r>
          </w:p>
          <w:p w:rsidR="00C557F3" w:rsidRPr="00983ABE" w:rsidRDefault="00C557F3" w:rsidP="000132AE">
            <w:pPr>
              <w:pStyle w:val="Nadpis5"/>
              <w:jc w:val="both"/>
              <w:rPr>
                <w:rFonts w:ascii="Times New Roman" w:eastAsia="Times New Roman" w:hAnsi="Times New Roman" w:cs="Times New Roman"/>
                <w:color w:val="000000"/>
              </w:rPr>
            </w:pPr>
            <w:r w:rsidRPr="005152D7">
              <w:rPr>
                <w:rFonts w:ascii="Times New Roman" w:eastAsia="Times New Roman" w:hAnsi="Times New Roman" w:cs="Times New Roman"/>
                <w:b/>
                <w:caps/>
                <w:color w:val="000000"/>
              </w:rPr>
              <w:t>Novák, P. (25%),</w:t>
            </w:r>
            <w:r w:rsidRPr="00983ABE">
              <w:rPr>
                <w:rFonts w:ascii="Times New Roman" w:eastAsia="Times New Roman" w:hAnsi="Times New Roman" w:cs="Times New Roman"/>
                <w:caps/>
                <w:color w:val="000000"/>
              </w:rPr>
              <w:t xml:space="preserve">  Papadaki, Š., </w:t>
            </w:r>
            <w:proofErr w:type="gramStart"/>
            <w:r w:rsidRPr="00983ABE">
              <w:rPr>
                <w:rFonts w:ascii="Times New Roman" w:eastAsia="Times New Roman" w:hAnsi="Times New Roman" w:cs="Times New Roman"/>
                <w:caps/>
                <w:color w:val="000000"/>
              </w:rPr>
              <w:t xml:space="preserve">Popesko, B. </w:t>
            </w:r>
            <w:r w:rsidRPr="00983ABE">
              <w:rPr>
                <w:rFonts w:ascii="Times New Roman" w:eastAsia="Times New Roman" w:hAnsi="Times New Roman" w:cs="Times New Roman"/>
                <w:color w:val="000000"/>
              </w:rPr>
              <w:t>a</w:t>
            </w:r>
            <w:r w:rsidRPr="00983ABE">
              <w:rPr>
                <w:rFonts w:ascii="Times New Roman" w:eastAsia="Times New Roman" w:hAnsi="Times New Roman" w:cs="Times New Roman"/>
                <w:caps/>
                <w:color w:val="000000"/>
              </w:rPr>
              <w:t xml:space="preserve">  Hrabec</w:t>
            </w:r>
            <w:proofErr w:type="gramEnd"/>
            <w:r w:rsidRPr="00983ABE">
              <w:rPr>
                <w:rFonts w:ascii="Times New Roman" w:eastAsia="Times New Roman" w:hAnsi="Times New Roman" w:cs="Times New Roman"/>
                <w:caps/>
                <w:color w:val="000000"/>
              </w:rPr>
              <w:t>, D</w:t>
            </w:r>
            <w:r w:rsidRPr="00983ABE">
              <w:rPr>
                <w:rFonts w:ascii="Times New Roman" w:eastAsia="Times New Roman" w:hAnsi="Times New Roman" w:cs="Times New Roman"/>
                <w:color w:val="000000"/>
              </w:rPr>
              <w:t xml:space="preserve">. Comparison of Managerial Implications for Utilization of Variable Costing and Throughput Accounting Methods, </w:t>
            </w:r>
            <w:r w:rsidRPr="00983ABE">
              <w:rPr>
                <w:rFonts w:ascii="Times New Roman" w:eastAsia="Times New Roman" w:hAnsi="Times New Roman" w:cs="Times New Roman"/>
                <w:i/>
                <w:color w:val="000000"/>
              </w:rPr>
              <w:t>Journal of Applied Engineering Science</w:t>
            </w:r>
            <w:r w:rsidRPr="00983ABE">
              <w:rPr>
                <w:rFonts w:ascii="Times New Roman" w:eastAsia="Times New Roman" w:hAnsi="Times New Roman" w:cs="Times New Roman"/>
                <w:color w:val="000000"/>
              </w:rPr>
              <w:t xml:space="preserve">, 2016, Vol. 14, No. 3, 351-360. SJR = 0,302. </w:t>
            </w:r>
          </w:p>
          <w:p w:rsidR="00C557F3" w:rsidRPr="005152D7" w:rsidRDefault="00C557F3" w:rsidP="000132AE">
            <w:pPr>
              <w:pStyle w:val="Nadpis5"/>
              <w:jc w:val="both"/>
              <w:rPr>
                <w:rFonts w:ascii="Times New Roman" w:eastAsia="Times New Roman" w:hAnsi="Times New Roman" w:cs="Times New Roman"/>
                <w:color w:val="000000"/>
              </w:rPr>
            </w:pPr>
            <w:r w:rsidRPr="005152D7">
              <w:rPr>
                <w:rFonts w:ascii="Times New Roman" w:eastAsia="Times New Roman" w:hAnsi="Times New Roman" w:cs="Times New Roman"/>
                <w:b/>
                <w:caps/>
                <w:color w:val="000000"/>
              </w:rPr>
              <w:t>Novák, P. (70 %)</w:t>
            </w:r>
            <w:r w:rsidRPr="00983ABE">
              <w:rPr>
                <w:rFonts w:ascii="Times New Roman" w:eastAsia="Times New Roman" w:hAnsi="Times New Roman" w:cs="Times New Roman"/>
                <w:caps/>
                <w:color w:val="000000"/>
              </w:rPr>
              <w:t xml:space="preserve"> </w:t>
            </w:r>
            <w:r w:rsidRPr="00983ABE">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O.</w:t>
            </w:r>
            <w:r w:rsidRPr="00983ABE">
              <w:rPr>
                <w:rFonts w:ascii="Times New Roman" w:eastAsia="Times New Roman" w:hAnsi="Times New Roman" w:cs="Times New Roman"/>
                <w:caps/>
                <w:color w:val="000000"/>
              </w:rPr>
              <w:t xml:space="preserve"> Vencálek. </w:t>
            </w:r>
            <w:r w:rsidRPr="00983ABE">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983ABE">
              <w:rPr>
                <w:rFonts w:ascii="Times New Roman" w:eastAsia="Times New Roman" w:hAnsi="Times New Roman" w:cs="Times New Roman"/>
                <w:i/>
                <w:color w:val="000000"/>
              </w:rPr>
              <w:t>Montenegrin Journal of Economics</w:t>
            </w:r>
            <w:r w:rsidRPr="00983AB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2016, </w:t>
            </w:r>
            <w:r w:rsidRPr="00983ABE">
              <w:rPr>
                <w:rFonts w:ascii="Times New Roman" w:eastAsia="Times New Roman" w:hAnsi="Times New Roman" w:cs="Times New Roman"/>
                <w:color w:val="000000"/>
              </w:rPr>
              <w:t>Vol. 12,</w:t>
            </w:r>
            <w:r>
              <w:rPr>
                <w:rFonts w:ascii="Times New Roman" w:eastAsia="Times New Roman" w:hAnsi="Times New Roman" w:cs="Times New Roman"/>
                <w:color w:val="000000"/>
              </w:rPr>
              <w:t xml:space="preserve"> no. 3, pp. 139-154, (WoS ESCI)</w:t>
            </w:r>
          </w:p>
          <w:p w:rsidR="00C557F3" w:rsidRPr="00FF3F07" w:rsidRDefault="00C557F3" w:rsidP="000132AE">
            <w:pPr>
              <w:jc w:val="both"/>
              <w:rPr>
                <w:b/>
                <w:u w:val="single"/>
              </w:rPr>
            </w:pPr>
            <w:r w:rsidRPr="00FF3F07">
              <w:rPr>
                <w:b/>
                <w:u w:val="single"/>
              </w:rPr>
              <w:t xml:space="preserve">Další </w:t>
            </w:r>
            <w:del w:id="3148" w:author="vopatrilova" w:date="2018-11-09T11:50:00Z">
              <w:r w:rsidRPr="00FF3F07" w:rsidDel="00852839">
                <w:rPr>
                  <w:b/>
                  <w:u w:val="single"/>
                </w:rPr>
                <w:delText xml:space="preserve">tvůrčí </w:delText>
              </w:r>
            </w:del>
            <w:ins w:id="3149" w:author="vopatrilova" w:date="2018-11-13T17:35:00Z">
              <w:r w:rsidR="002D1190">
                <w:rPr>
                  <w:b/>
                  <w:u w:val="single"/>
                </w:rPr>
                <w:t>tvůrčí</w:t>
              </w:r>
            </w:ins>
            <w:del w:id="3150" w:author="vopatrilova" w:date="2018-11-13T17:35:00Z">
              <w:r w:rsidRPr="00FF3F07" w:rsidDel="002D1190">
                <w:rPr>
                  <w:b/>
                  <w:u w:val="single"/>
                </w:rPr>
                <w:delText>č</w:delText>
              </w:r>
            </w:del>
            <w:ins w:id="3151" w:author="vopatrilova" w:date="2018-11-13T17:35:00Z">
              <w:r w:rsidR="002D1190">
                <w:rPr>
                  <w:b/>
                  <w:u w:val="single"/>
                </w:rPr>
                <w:t xml:space="preserve"> či</w:t>
              </w:r>
            </w:ins>
            <w:del w:id="3152" w:author="vopatrilova" w:date="2018-11-13T17:35:00Z">
              <w:r w:rsidRPr="00FF3F07" w:rsidDel="002D1190">
                <w:rPr>
                  <w:b/>
                  <w:u w:val="single"/>
                </w:rPr>
                <w:delText>i</w:delText>
              </w:r>
            </w:del>
            <w:r w:rsidRPr="00FF3F07">
              <w:rPr>
                <w:b/>
                <w:u w:val="single"/>
              </w:rPr>
              <w:t>nnost</w:t>
            </w:r>
            <w:del w:id="3153" w:author="vopatrilova" w:date="2018-11-13T17:35:00Z">
              <w:r w:rsidRPr="00FF3F07" w:rsidDel="002D1190">
                <w:rPr>
                  <w:b/>
                  <w:u w:val="single"/>
                </w:rPr>
                <w:delText xml:space="preserve"> (včetně projektů)</w:delText>
              </w:r>
            </w:del>
          </w:p>
          <w:p w:rsidR="00C557F3" w:rsidRDefault="00C557F3" w:rsidP="000132AE">
            <w:pPr>
              <w:jc w:val="both"/>
            </w:pPr>
            <w:r>
              <w:t xml:space="preserve">2011 – 2013 </w:t>
            </w:r>
            <w:r w:rsidRPr="00914F6C">
              <w:t xml:space="preserve">Ministerstvo zdravotnictví ČR – Aplikace moderních kalkulačních metod pro účely optimalizace nákladů ve zdravotnictví. </w:t>
            </w:r>
            <w:r>
              <w:t>(NT 12235); spoluřešitel</w:t>
            </w:r>
          </w:p>
          <w:p w:rsidR="00C557F3" w:rsidRPr="002149ED" w:rsidRDefault="00C557F3" w:rsidP="000132AE">
            <w:r>
              <w:t xml:space="preserve">2014 – 2016 </w:t>
            </w:r>
            <w:r w:rsidRPr="00914F6C">
              <w:t>GAČR, Variabilita skupin nákladů a její promítnutí v kalkulačním systému ve výrobních firmách (GAČR 14 21654P); hlavní řešitel</w:t>
            </w:r>
          </w:p>
          <w:p w:rsidR="00C557F3" w:rsidRPr="002149ED" w:rsidRDefault="00C557F3" w:rsidP="000132AE">
            <w:r w:rsidRPr="002149ED">
              <w:t xml:space="preserve">2016 – 2018 ERASMUS+ KA2, Pilot project: Entrepeneurship education for University students. (2016-1-CZ01-KA203-023873); spoluřešitel </w:t>
            </w:r>
          </w:p>
          <w:p w:rsidR="00C557F3" w:rsidRPr="00D03264" w:rsidRDefault="00C557F3" w:rsidP="000132AE">
            <w:pPr>
              <w:rPr>
                <w:color w:val="000000"/>
              </w:rPr>
            </w:pPr>
            <w:r w:rsidRPr="002149ED">
              <w:t>2017 – 2019 GAČR, Determinanty struktury systémů rozpočetnictví a měření výkonnosti a jejich vliv na chování a výkonnost organizace (GAČR 17-13518S); spoluřešitel</w:t>
            </w:r>
          </w:p>
        </w:tc>
      </w:tr>
      <w:tr w:rsidR="00C557F3" w:rsidTr="000132AE">
        <w:trPr>
          <w:trHeight w:val="218"/>
        </w:trPr>
        <w:tc>
          <w:tcPr>
            <w:tcW w:w="9923" w:type="dxa"/>
            <w:gridSpan w:val="12"/>
            <w:shd w:val="clear" w:color="auto" w:fill="F7CAAC"/>
          </w:tcPr>
          <w:p w:rsidR="00C557F3" w:rsidRDefault="00C557F3" w:rsidP="000132AE">
            <w:pPr>
              <w:rPr>
                <w:b/>
              </w:rPr>
            </w:pPr>
            <w:r>
              <w:rPr>
                <w:b/>
              </w:rPr>
              <w:t>Působení v zahraničí</w:t>
            </w:r>
          </w:p>
        </w:tc>
      </w:tr>
      <w:tr w:rsidR="00C557F3" w:rsidTr="000132AE">
        <w:trPr>
          <w:trHeight w:val="328"/>
        </w:trPr>
        <w:tc>
          <w:tcPr>
            <w:tcW w:w="9923" w:type="dxa"/>
            <w:gridSpan w:val="12"/>
          </w:tcPr>
          <w:p w:rsidR="00C557F3" w:rsidRPr="008132EC" w:rsidRDefault="00C557F3" w:rsidP="000132AE">
            <w:del w:id="3154" w:author="vopatrilova" w:date="2018-11-13T17:36:00Z">
              <w:r w:rsidDel="002D1190">
                <w:delText>-</w:delText>
              </w:r>
            </w:del>
          </w:p>
        </w:tc>
      </w:tr>
      <w:tr w:rsidR="00C557F3" w:rsidTr="000132AE">
        <w:trPr>
          <w:cantSplit/>
          <w:trHeight w:val="470"/>
        </w:trPr>
        <w:tc>
          <w:tcPr>
            <w:tcW w:w="2563" w:type="dxa"/>
            <w:gridSpan w:val="2"/>
            <w:shd w:val="clear" w:color="auto" w:fill="F7CAAC"/>
          </w:tcPr>
          <w:p w:rsidR="00C557F3" w:rsidRDefault="00C557F3" w:rsidP="000132AE">
            <w:pPr>
              <w:jc w:val="both"/>
              <w:rPr>
                <w:b/>
              </w:rPr>
            </w:pPr>
            <w:r>
              <w:rPr>
                <w:b/>
              </w:rPr>
              <w:t xml:space="preserve">Podpis </w:t>
            </w:r>
          </w:p>
        </w:tc>
        <w:tc>
          <w:tcPr>
            <w:tcW w:w="4554" w:type="dxa"/>
            <w:gridSpan w:val="5"/>
          </w:tcPr>
          <w:p w:rsidR="00C557F3" w:rsidRDefault="00C557F3" w:rsidP="000132AE">
            <w:pPr>
              <w:jc w:val="both"/>
            </w:pPr>
          </w:p>
        </w:tc>
        <w:tc>
          <w:tcPr>
            <w:tcW w:w="789" w:type="dxa"/>
            <w:gridSpan w:val="2"/>
            <w:shd w:val="clear" w:color="auto" w:fill="F7CAAC"/>
          </w:tcPr>
          <w:p w:rsidR="00C557F3" w:rsidRDefault="00C557F3" w:rsidP="000132AE">
            <w:pPr>
              <w:jc w:val="both"/>
            </w:pPr>
            <w:r>
              <w:rPr>
                <w:b/>
              </w:rPr>
              <w:t>datum</w:t>
            </w:r>
          </w:p>
        </w:tc>
        <w:tc>
          <w:tcPr>
            <w:tcW w:w="2017"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602"/>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155" w:author="vopatrilova" w:date="2018-11-17T11:32:00Z">
              <w:r w:rsidR="002F5441" w:rsidRPr="002F5441">
                <w:rPr>
                  <w:rStyle w:val="Odkazintenzivn"/>
                  <w:rPrChange w:id="3156" w:author="vopatrilova" w:date="2018-11-17T11:32:00Z">
                    <w:rPr>
                      <w:b/>
                      <w:i/>
                      <w:iCs/>
                      <w:color w:val="0000FF" w:themeColor="hyperlink"/>
                      <w:u w:val="single"/>
                    </w:rPr>
                  </w:rPrChange>
                </w:rPr>
                <w:t>Abecední seznam</w:t>
              </w:r>
            </w:ins>
            <w:del w:id="3157"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158" w:author="vopatrilova" w:date="2018-11-20T16:13:00Z">
              <w:r w:rsidDel="00DA0318">
                <w:delText>Automatické řízení a informatika</w:delText>
              </w:r>
            </w:del>
            <w:ins w:id="3159"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Tereza </w:t>
            </w:r>
            <w:bookmarkStart w:id="3160" w:name="aoutericka"/>
            <w:r>
              <w:t>Outěřická</w:t>
            </w:r>
            <w:bookmarkEnd w:id="3160"/>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Mgr.</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1985</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2021</w:t>
            </w:r>
          </w:p>
        </w:tc>
      </w:tr>
      <w:tr w:rsidR="00C557F3" w:rsidTr="000132AE">
        <w:tc>
          <w:tcPr>
            <w:tcW w:w="5068" w:type="dxa"/>
            <w:gridSpan w:val="3"/>
            <w:shd w:val="clear" w:color="auto" w:fill="F7CAAC"/>
          </w:tcPr>
          <w:p w:rsidR="00C557F3" w:rsidRPr="00F60DAD" w:rsidRDefault="002F5441" w:rsidP="000132AE">
            <w:pPr>
              <w:jc w:val="both"/>
              <w:rPr>
                <w:b/>
              </w:rPr>
            </w:pPr>
            <w:r w:rsidRPr="002F5441">
              <w:rPr>
                <w:b/>
                <w:rPrChange w:id="3161" w:author="vopatrilova" w:date="2018-11-20T16:32:00Z">
                  <w:rPr>
                    <w:b/>
                    <w:i/>
                    <w:iCs/>
                    <w:color w:val="0000FF" w:themeColor="hyperlink"/>
                    <w:u w:val="single"/>
                  </w:rPr>
                </w:rPrChange>
              </w:rPr>
              <w:t>Typ vztahu na součásti VŠ, která uskutečňuje st. program</w:t>
            </w:r>
          </w:p>
        </w:tc>
        <w:tc>
          <w:tcPr>
            <w:tcW w:w="992" w:type="dxa"/>
            <w:gridSpan w:val="2"/>
          </w:tcPr>
          <w:p w:rsidR="00C557F3" w:rsidRPr="00F60DAD" w:rsidRDefault="002F5441" w:rsidP="000132AE">
            <w:pPr>
              <w:jc w:val="both"/>
            </w:pPr>
            <w:r w:rsidRPr="002F5441">
              <w:rPr>
                <w:rPrChange w:id="3162" w:author="vopatrilova" w:date="2018-11-20T16:32:00Z">
                  <w:rPr>
                    <w:i/>
                    <w:iCs/>
                    <w:color w:val="0000FF" w:themeColor="hyperlink"/>
                    <w:u w:val="single"/>
                  </w:rPr>
                </w:rPrChange>
              </w:rPr>
              <w:t>pp.</w:t>
            </w:r>
          </w:p>
        </w:tc>
        <w:tc>
          <w:tcPr>
            <w:tcW w:w="994" w:type="dxa"/>
            <w:shd w:val="clear" w:color="auto" w:fill="F7CAAC"/>
          </w:tcPr>
          <w:p w:rsidR="00C557F3" w:rsidRPr="00F60DAD" w:rsidRDefault="002F5441" w:rsidP="000132AE">
            <w:pPr>
              <w:jc w:val="both"/>
              <w:rPr>
                <w:b/>
              </w:rPr>
            </w:pPr>
            <w:r w:rsidRPr="002F5441">
              <w:rPr>
                <w:b/>
                <w:rPrChange w:id="3163" w:author="vopatrilova" w:date="2018-11-20T16:32:00Z">
                  <w:rPr>
                    <w:b/>
                    <w:i/>
                    <w:iCs/>
                    <w:color w:val="0000FF" w:themeColor="hyperlink"/>
                    <w:u w:val="single"/>
                  </w:rPr>
                </w:rPrChange>
              </w:rPr>
              <w:t>rozsah</w:t>
            </w:r>
          </w:p>
        </w:tc>
        <w:tc>
          <w:tcPr>
            <w:tcW w:w="709" w:type="dxa"/>
          </w:tcPr>
          <w:p w:rsidR="00C557F3" w:rsidRPr="00F60DAD" w:rsidRDefault="002F5441" w:rsidP="000132AE">
            <w:pPr>
              <w:jc w:val="both"/>
            </w:pPr>
            <w:ins w:id="3164" w:author="vopatrilova" w:date="2018-11-20T16:32:00Z">
              <w:r w:rsidRPr="002F5441">
                <w:rPr>
                  <w:rPrChange w:id="3165" w:author="vopatrilova" w:date="2018-11-20T16:32:00Z">
                    <w:rPr>
                      <w:i/>
                      <w:iCs/>
                      <w:color w:val="0000FF" w:themeColor="hyperlink"/>
                      <w:highlight w:val="yellow"/>
                      <w:u w:val="single"/>
                    </w:rPr>
                  </w:rPrChange>
                </w:rPr>
                <w:t>3</w:t>
              </w:r>
            </w:ins>
            <w:del w:id="3166" w:author="vopatrilova" w:date="2018-11-20T16:32:00Z">
              <w:r w:rsidRPr="002F5441">
                <w:rPr>
                  <w:rPrChange w:id="3167" w:author="vopatrilova" w:date="2018-11-20T16:32:00Z">
                    <w:rPr>
                      <w:i/>
                      <w:iCs/>
                      <w:color w:val="0000FF" w:themeColor="hyperlink"/>
                      <w:u w:val="single"/>
                    </w:rPr>
                  </w:rPrChange>
                </w:rPr>
                <w:delText>4</w:delText>
              </w:r>
            </w:del>
            <w:r w:rsidRPr="002F5441">
              <w:rPr>
                <w:rPrChange w:id="3168" w:author="vopatrilova" w:date="2018-11-20T16:32:00Z">
                  <w:rPr>
                    <w:i/>
                    <w:iCs/>
                    <w:color w:val="0000FF" w:themeColor="hyperlink"/>
                    <w:u w:val="single"/>
                  </w:rPr>
                </w:rPrChange>
              </w:rPr>
              <w:t>0</w:t>
            </w:r>
          </w:p>
        </w:tc>
        <w:tc>
          <w:tcPr>
            <w:tcW w:w="709" w:type="dxa"/>
            <w:gridSpan w:val="2"/>
            <w:shd w:val="clear" w:color="auto" w:fill="F7CAAC"/>
          </w:tcPr>
          <w:p w:rsidR="00C557F3" w:rsidRPr="00F60DAD" w:rsidRDefault="002F5441" w:rsidP="000132AE">
            <w:pPr>
              <w:jc w:val="both"/>
              <w:rPr>
                <w:b/>
              </w:rPr>
            </w:pPr>
            <w:r w:rsidRPr="002F5441">
              <w:rPr>
                <w:b/>
                <w:rPrChange w:id="3169" w:author="vopatrilova" w:date="2018-11-20T16:32:00Z">
                  <w:rPr>
                    <w:b/>
                    <w:i/>
                    <w:iCs/>
                    <w:color w:val="0000FF" w:themeColor="hyperlink"/>
                    <w:u w:val="single"/>
                  </w:rPr>
                </w:rPrChange>
              </w:rPr>
              <w:t>do kdy</w:t>
            </w:r>
          </w:p>
        </w:tc>
        <w:tc>
          <w:tcPr>
            <w:tcW w:w="1387" w:type="dxa"/>
            <w:gridSpan w:val="2"/>
          </w:tcPr>
          <w:p w:rsidR="00C557F3" w:rsidRPr="00F60DAD" w:rsidRDefault="002F5441" w:rsidP="000132AE">
            <w:pPr>
              <w:jc w:val="both"/>
            </w:pPr>
            <w:r w:rsidRPr="002F5441">
              <w:rPr>
                <w:rPrChange w:id="3170" w:author="vopatrilova" w:date="2018-11-20T16:32:00Z">
                  <w:rPr>
                    <w:i/>
                    <w:iCs/>
                    <w:color w:val="0000FF" w:themeColor="hyperlink"/>
                    <w:u w:val="single"/>
                  </w:rPr>
                </w:rPrChange>
              </w:rPr>
              <w:t>2021</w:t>
            </w:r>
          </w:p>
        </w:tc>
      </w:tr>
      <w:tr w:rsidR="00F60DAD" w:rsidTr="000132AE">
        <w:trPr>
          <w:ins w:id="3171" w:author="vopatrilova" w:date="2018-11-20T16:33:00Z"/>
        </w:trPr>
        <w:tc>
          <w:tcPr>
            <w:tcW w:w="5068" w:type="dxa"/>
            <w:gridSpan w:val="3"/>
            <w:shd w:val="clear" w:color="auto" w:fill="F7CAAC"/>
          </w:tcPr>
          <w:p w:rsidR="00F60DAD" w:rsidRPr="00F60DAD" w:rsidRDefault="00F60DAD" w:rsidP="000132AE">
            <w:pPr>
              <w:jc w:val="both"/>
              <w:rPr>
                <w:ins w:id="3172" w:author="vopatrilova" w:date="2018-11-20T16:33:00Z"/>
                <w:b/>
              </w:rPr>
            </w:pPr>
          </w:p>
        </w:tc>
        <w:tc>
          <w:tcPr>
            <w:tcW w:w="992" w:type="dxa"/>
            <w:gridSpan w:val="2"/>
          </w:tcPr>
          <w:p w:rsidR="00F60DAD" w:rsidRPr="00F60DAD" w:rsidRDefault="00F60DAD" w:rsidP="000132AE">
            <w:pPr>
              <w:jc w:val="both"/>
              <w:rPr>
                <w:ins w:id="3173" w:author="vopatrilova" w:date="2018-11-20T16:33:00Z"/>
              </w:rPr>
            </w:pPr>
          </w:p>
        </w:tc>
        <w:tc>
          <w:tcPr>
            <w:tcW w:w="994" w:type="dxa"/>
            <w:shd w:val="clear" w:color="auto" w:fill="F7CAAC"/>
          </w:tcPr>
          <w:p w:rsidR="00F60DAD" w:rsidRPr="00F60DAD" w:rsidRDefault="00F60DAD" w:rsidP="000132AE">
            <w:pPr>
              <w:jc w:val="both"/>
              <w:rPr>
                <w:ins w:id="3174" w:author="vopatrilova" w:date="2018-11-20T16:33:00Z"/>
                <w:b/>
              </w:rPr>
            </w:pPr>
          </w:p>
        </w:tc>
        <w:tc>
          <w:tcPr>
            <w:tcW w:w="709" w:type="dxa"/>
          </w:tcPr>
          <w:p w:rsidR="00F60DAD" w:rsidRPr="00F60DAD" w:rsidRDefault="00F60DAD" w:rsidP="000132AE">
            <w:pPr>
              <w:jc w:val="both"/>
              <w:rPr>
                <w:ins w:id="3175" w:author="vopatrilova" w:date="2018-11-20T16:33:00Z"/>
              </w:rPr>
            </w:pPr>
          </w:p>
        </w:tc>
        <w:tc>
          <w:tcPr>
            <w:tcW w:w="709" w:type="dxa"/>
            <w:gridSpan w:val="2"/>
            <w:shd w:val="clear" w:color="auto" w:fill="F7CAAC"/>
          </w:tcPr>
          <w:p w:rsidR="00F60DAD" w:rsidRPr="00F60DAD" w:rsidRDefault="00F60DAD" w:rsidP="000132AE">
            <w:pPr>
              <w:jc w:val="both"/>
              <w:rPr>
                <w:ins w:id="3176" w:author="vopatrilova" w:date="2018-11-20T16:33:00Z"/>
                <w:b/>
              </w:rPr>
            </w:pPr>
          </w:p>
        </w:tc>
        <w:tc>
          <w:tcPr>
            <w:tcW w:w="1387" w:type="dxa"/>
            <w:gridSpan w:val="2"/>
          </w:tcPr>
          <w:p w:rsidR="00F60DAD" w:rsidRPr="00F60DAD" w:rsidRDefault="00F60DAD" w:rsidP="000132AE">
            <w:pPr>
              <w:jc w:val="both"/>
              <w:rPr>
                <w:ins w:id="3177" w:author="vopatrilova" w:date="2018-11-20T16:33:00Z"/>
              </w:rPr>
            </w:pP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118"/>
        </w:trPr>
        <w:tc>
          <w:tcPr>
            <w:tcW w:w="9859" w:type="dxa"/>
            <w:gridSpan w:val="11"/>
            <w:tcBorders>
              <w:top w:val="nil"/>
            </w:tcBorders>
          </w:tcPr>
          <w:p w:rsidR="00C557F3" w:rsidRDefault="00C557F3" w:rsidP="000132AE">
            <w:pPr>
              <w:jc w:val="both"/>
            </w:pPr>
            <w:r>
              <w:t>Odborná angličtina I – garant, vede semináře (100%)</w:t>
            </w:r>
          </w:p>
          <w:p w:rsidR="00C557F3" w:rsidRDefault="00C557F3" w:rsidP="000132AE">
            <w:pPr>
              <w:jc w:val="both"/>
            </w:pPr>
            <w:r>
              <w:t>Odborná angličtina II – garant, vede semináře (100%)</w:t>
            </w:r>
          </w:p>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433"/>
        </w:trPr>
        <w:tc>
          <w:tcPr>
            <w:tcW w:w="9859" w:type="dxa"/>
            <w:gridSpan w:val="11"/>
          </w:tcPr>
          <w:p w:rsidR="00C557F3" w:rsidRDefault="00C557F3" w:rsidP="000132AE">
            <w:pPr>
              <w:jc w:val="both"/>
            </w:pPr>
            <w:r>
              <w:t>2004 – 2011: Masarykova Univerzita, Filozofická fakulta, obory „Anglický jazyk a literatura, Německý jazyk a literatura, Učitelství NJ na SŠ“, (Mgr.)</w:t>
            </w:r>
          </w:p>
          <w:p w:rsidR="00C557F3" w:rsidRPr="00822882" w:rsidRDefault="00C557F3" w:rsidP="000132AE">
            <w:pPr>
              <w:jc w:val="both"/>
              <w:rPr>
                <w:b/>
              </w:rPr>
            </w:pPr>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251"/>
        </w:trPr>
        <w:tc>
          <w:tcPr>
            <w:tcW w:w="9859" w:type="dxa"/>
            <w:gridSpan w:val="11"/>
          </w:tcPr>
          <w:p w:rsidR="00C557F3" w:rsidRPr="00080943" w:rsidRDefault="00C557F3" w:rsidP="000132AE">
            <w:pPr>
              <w:jc w:val="both"/>
            </w:pPr>
            <w:r>
              <w:t>2012 – dosud: UTB ve Zlíně, Fakulta humanitních studií, Centrum jazykového vzdělávání, lektorka</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1105"/>
        </w:trPr>
        <w:tc>
          <w:tcPr>
            <w:tcW w:w="9859" w:type="dxa"/>
            <w:gridSpan w:val="11"/>
          </w:tcPr>
          <w:p w:rsidR="00C557F3" w:rsidRDefault="00C557F3" w:rsidP="000132AE">
            <w:pPr>
              <w:jc w:val="both"/>
            </w:pPr>
            <w:r>
              <w:t xml:space="preserve">Od roku 2014 vedoucí úspěšně obhájených 3 bakalářských prací. </w:t>
            </w:r>
          </w:p>
          <w:p w:rsidR="00C557F3" w:rsidRDefault="00C557F3" w:rsidP="000132AE">
            <w:pPr>
              <w:jc w:val="both"/>
            </w:pP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p>
        </w:tc>
        <w:tc>
          <w:tcPr>
            <w:tcW w:w="693" w:type="dxa"/>
            <w:vMerge w:val="restart"/>
          </w:tcPr>
          <w:p w:rsidR="00C557F3" w:rsidRPr="003B5737" w:rsidRDefault="00C557F3" w:rsidP="000132AE">
            <w:pPr>
              <w:jc w:val="both"/>
            </w:pPr>
          </w:p>
        </w:tc>
        <w:tc>
          <w:tcPr>
            <w:tcW w:w="694" w:type="dxa"/>
            <w:vMerge w:val="restart"/>
          </w:tcPr>
          <w:p w:rsidR="00C557F3" w:rsidRPr="003B5737" w:rsidRDefault="00C557F3" w:rsidP="000132AE">
            <w:pPr>
              <w:jc w:val="both"/>
            </w:pP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18"/>
        </w:trPr>
        <w:tc>
          <w:tcPr>
            <w:tcW w:w="9859" w:type="dxa"/>
            <w:gridSpan w:val="11"/>
            <w:shd w:val="clear" w:color="auto" w:fill="F7CAAC"/>
          </w:tcPr>
          <w:p w:rsidR="00C557F3" w:rsidRDefault="00C557F3" w:rsidP="000132AE">
            <w:pPr>
              <w:rPr>
                <w:b/>
              </w:rPr>
            </w:pPr>
          </w:p>
        </w:tc>
      </w:tr>
      <w:tr w:rsidR="00C557F3" w:rsidTr="000132AE">
        <w:trPr>
          <w:trHeight w:val="328"/>
        </w:trPr>
        <w:tc>
          <w:tcPr>
            <w:tcW w:w="9859" w:type="dxa"/>
            <w:gridSpan w:val="11"/>
          </w:tcPr>
          <w:p w:rsidR="00C557F3" w:rsidRDefault="00C557F3" w:rsidP="000132AE">
            <w:pPr>
              <w:rPr>
                <w:lang w:val="sk-SK"/>
              </w:rPr>
            </w:pPr>
          </w:p>
          <w:p w:rsidR="00C557F3" w:rsidRDefault="00C557F3" w:rsidP="000132AE">
            <w:pPr>
              <w:rPr>
                <w:lang w:val="sk-SK"/>
              </w:rPr>
            </w:pPr>
          </w:p>
          <w:p w:rsidR="00C557F3" w:rsidRDefault="00C557F3" w:rsidP="000132AE">
            <w:pPr>
              <w:rPr>
                <w:lang w:val="sk-SK"/>
              </w:rPr>
            </w:pPr>
          </w:p>
          <w:p w:rsidR="00C557F3" w:rsidRDefault="00C557F3" w:rsidP="000132AE">
            <w:pPr>
              <w:rPr>
                <w:lang w:val="sk-SK"/>
              </w:rPr>
            </w:pPr>
          </w:p>
          <w:p w:rsidR="00C557F3" w:rsidRDefault="00C557F3" w:rsidP="000132AE">
            <w:pPr>
              <w:rPr>
                <w:lang w:val="sk-SK"/>
              </w:rPr>
            </w:pPr>
          </w:p>
          <w:p w:rsidR="00C557F3" w:rsidRPr="003232CF" w:rsidRDefault="00C557F3" w:rsidP="000132AE">
            <w:pPr>
              <w:rPr>
                <w:lang w:val="sk-SK"/>
              </w:rPr>
            </w:pP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p>
    <w:p w:rsidR="00C557F3" w:rsidRDefault="00C557F3" w:rsidP="00C557F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54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178" w:author="vopatrilova" w:date="2018-11-17T11:32:00Z">
              <w:r w:rsidR="002F5441" w:rsidRPr="002F5441">
                <w:rPr>
                  <w:rStyle w:val="Odkazintenzivn"/>
                  <w:rPrChange w:id="3179" w:author="vopatrilova" w:date="2018-11-17T11:32:00Z">
                    <w:rPr>
                      <w:b/>
                      <w:i/>
                      <w:iCs/>
                      <w:color w:val="0000FF" w:themeColor="hyperlink"/>
                      <w:u w:val="single"/>
                    </w:rPr>
                  </w:rPrChange>
                </w:rPr>
                <w:t>Abecední seznam</w:t>
              </w:r>
            </w:ins>
            <w:del w:id="3180"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181" w:author="vopatrilova" w:date="2018-11-20T16:13:00Z">
              <w:r w:rsidDel="00DA0318">
                <w:delText>Automatické řízení a informatika</w:delText>
              </w:r>
            </w:del>
            <w:ins w:id="3182"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Libor </w:t>
            </w:r>
            <w:bookmarkStart w:id="3183" w:name="aPekar"/>
            <w:r>
              <w:t>Pekař</w:t>
            </w:r>
            <w:bookmarkEnd w:id="3183"/>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doc.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1979</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340"/>
        </w:trPr>
        <w:tc>
          <w:tcPr>
            <w:tcW w:w="9859" w:type="dxa"/>
            <w:gridSpan w:val="11"/>
            <w:tcBorders>
              <w:top w:val="nil"/>
            </w:tcBorders>
          </w:tcPr>
          <w:p w:rsidR="00C557F3" w:rsidRDefault="00C557F3" w:rsidP="000132AE">
            <w:pPr>
              <w:jc w:val="both"/>
            </w:pPr>
            <w:r>
              <w:t xml:space="preserve">Pokročilé metody automatického </w:t>
            </w:r>
            <w:proofErr w:type="gramStart"/>
            <w:r>
              <w:t>řízení</w:t>
            </w:r>
            <w:proofErr w:type="gramEnd"/>
            <w:r>
              <w:t xml:space="preserve"> –</w:t>
            </w:r>
            <w:proofErr w:type="gramStart"/>
            <w:r>
              <w:t>přednášející</w:t>
            </w:r>
            <w:proofErr w:type="gramEnd"/>
            <w:r>
              <w:t xml:space="preserve"> (25%), cvičící (50%)</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9D3BE2" w:rsidRDefault="00C557F3" w:rsidP="000132AE">
            <w:pPr>
              <w:jc w:val="both"/>
            </w:pPr>
            <w:r>
              <w:t>1999</w:t>
            </w:r>
            <w:r w:rsidRPr="009D3BE2">
              <w:t xml:space="preserve"> – </w:t>
            </w:r>
            <w:r>
              <w:t>2002</w:t>
            </w:r>
            <w:r w:rsidRPr="009D3BE2">
              <w:t xml:space="preserve">: UTB ve Zlíně, Fakulta </w:t>
            </w:r>
            <w:r>
              <w:t>technologická, obor „Automatizace a informatika</w:t>
            </w:r>
            <w:r w:rsidRPr="009D3BE2">
              <w:t>“, (</w:t>
            </w:r>
            <w:r>
              <w:t>Bc</w:t>
            </w:r>
            <w:r w:rsidRPr="009D3BE2">
              <w:t>.)</w:t>
            </w:r>
          </w:p>
          <w:p w:rsidR="00C557F3" w:rsidRPr="009D3BE2" w:rsidRDefault="00C557F3" w:rsidP="000132AE">
            <w:pPr>
              <w:jc w:val="both"/>
            </w:pPr>
            <w:r>
              <w:t>2002</w:t>
            </w:r>
            <w:r w:rsidRPr="009D3BE2">
              <w:t xml:space="preserve"> – </w:t>
            </w:r>
            <w:r>
              <w:t>2005</w:t>
            </w:r>
            <w:r w:rsidRPr="009D3BE2">
              <w:t>: UTB ve Zlíně, Fakulta aplikované informatiky, obor „Automatizace a řídící technika ve spotřebním průmyslu“, (Ing.)</w:t>
            </w:r>
          </w:p>
          <w:p w:rsidR="00C557F3" w:rsidRPr="009D3BE2" w:rsidRDefault="00C557F3" w:rsidP="000132AE">
            <w:pPr>
              <w:jc w:val="both"/>
            </w:pPr>
            <w:r>
              <w:t>2005</w:t>
            </w:r>
            <w:r w:rsidRPr="009D3BE2">
              <w:t xml:space="preserve"> – </w:t>
            </w:r>
            <w:r>
              <w:t>2013</w:t>
            </w:r>
            <w:r w:rsidRPr="009D3BE2">
              <w:t>: UTB ve Zlíně, Fakulta aplikované informatiky, obor „Technická kybernetika“, (Ph.D.)</w:t>
            </w:r>
          </w:p>
          <w:p w:rsidR="00C557F3" w:rsidRPr="009D3BE2" w:rsidDel="00852839" w:rsidRDefault="00C557F3" w:rsidP="000132AE">
            <w:pPr>
              <w:jc w:val="both"/>
              <w:rPr>
                <w:del w:id="3184" w:author="vopatrilova" w:date="2018-11-09T11:50:00Z"/>
              </w:rPr>
            </w:pPr>
            <w:del w:id="3185" w:author="vopatrilova" w:date="2018-11-09T11:50:00Z">
              <w:r w:rsidDel="00852839">
                <w:delText>2018:</w:delText>
              </w:r>
              <w:r w:rsidRPr="009D3BE2" w:rsidDel="00852839">
                <w:delText xml:space="preserve"> UTB ve Zlíně, Fakulta aplikované informatiky, obor „Řízení strojů a procesů“, (doc.)</w:delText>
              </w:r>
            </w:del>
          </w:p>
          <w:p w:rsidR="007C0A83" w:rsidRDefault="007C0A83">
            <w:pPr>
              <w:jc w:val="both"/>
              <w:rPr>
                <w:b/>
              </w:rPr>
            </w:pPr>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9859" w:type="dxa"/>
            <w:gridSpan w:val="11"/>
          </w:tcPr>
          <w:p w:rsidR="00C557F3" w:rsidRDefault="00C557F3" w:rsidP="000132AE">
            <w:pPr>
              <w:jc w:val="both"/>
            </w:pPr>
            <w:r>
              <w:t>2006 – 2013</w:t>
            </w:r>
            <w:r w:rsidRPr="009D3BE2">
              <w:t>: UTB ve Zlíně, Fakulta aplikované i</w:t>
            </w:r>
            <w:r>
              <w:t xml:space="preserve">nformatiky, Ústav automatizace a řídicí techniky, </w:t>
            </w:r>
            <w:r w:rsidRPr="009D3BE2">
              <w:t>asistent</w:t>
            </w:r>
          </w:p>
          <w:p w:rsidR="00C557F3" w:rsidRPr="009D3BE2" w:rsidRDefault="00C557F3" w:rsidP="000132AE">
            <w:pPr>
              <w:jc w:val="both"/>
            </w:pPr>
            <w:r>
              <w:t>2013 – 2018</w:t>
            </w:r>
            <w:r w:rsidRPr="009D3BE2">
              <w:t>: UTB ve Zlíně, Fakulta aplikované i</w:t>
            </w:r>
            <w:r>
              <w:t xml:space="preserve">nformatiky, Ústav automatizace a řídicí techniky, odborný </w:t>
            </w:r>
            <w:r w:rsidRPr="009D3BE2">
              <w:t>asistent</w:t>
            </w:r>
          </w:p>
          <w:p w:rsidR="00C557F3" w:rsidRPr="00080943" w:rsidRDefault="00C557F3" w:rsidP="000132AE">
            <w:pPr>
              <w:jc w:val="both"/>
            </w:pPr>
            <w:r>
              <w:t>2018</w:t>
            </w:r>
            <w:r w:rsidRPr="009D3BE2">
              <w:t xml:space="preserve"> – dosud: UTB ve Zlíně, Fakulta aplikované in</w:t>
            </w:r>
            <w:r>
              <w:t>formatiky, Ústav automatizace a řídicí techniky,</w:t>
            </w:r>
            <w:r w:rsidRPr="009D3BE2">
              <w:t xml:space="preserve"> docent</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1105"/>
        </w:trPr>
        <w:tc>
          <w:tcPr>
            <w:tcW w:w="9859" w:type="dxa"/>
            <w:gridSpan w:val="11"/>
          </w:tcPr>
          <w:p w:rsidR="00C557F3" w:rsidRDefault="00C557F3" w:rsidP="000132AE">
            <w:pPr>
              <w:jc w:val="both"/>
            </w:pPr>
            <w:r>
              <w:t xml:space="preserve">Od roku 2006 vedoucí úspěšně obhájených 25 bakalářských a 4 diplomových prací. </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Řízení strojů a procesů</w:t>
            </w:r>
          </w:p>
        </w:tc>
        <w:tc>
          <w:tcPr>
            <w:tcW w:w="2245" w:type="dxa"/>
            <w:gridSpan w:val="2"/>
          </w:tcPr>
          <w:p w:rsidR="00C557F3" w:rsidRDefault="00C557F3" w:rsidP="000132AE">
            <w:pPr>
              <w:jc w:val="both"/>
            </w:pPr>
            <w:r>
              <w:t>2018</w:t>
            </w:r>
          </w:p>
        </w:tc>
        <w:tc>
          <w:tcPr>
            <w:tcW w:w="2248" w:type="dxa"/>
            <w:gridSpan w:val="4"/>
            <w:tcBorders>
              <w:right w:val="single" w:sz="12" w:space="0" w:color="auto"/>
            </w:tcBorders>
          </w:tcPr>
          <w:p w:rsidR="007C0A83" w:rsidRDefault="00852839">
            <w:pPr>
              <w:jc w:val="both"/>
            </w:pPr>
            <w:ins w:id="3186" w:author="vopatrilova" w:date="2018-11-09T11:56:00Z">
              <w:r>
                <w:t xml:space="preserve">FAI, </w:t>
              </w:r>
            </w:ins>
            <w:r w:rsidR="00C557F3">
              <w:t>UTB ve Zlíně</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45</w:t>
            </w:r>
          </w:p>
        </w:tc>
        <w:tc>
          <w:tcPr>
            <w:tcW w:w="693" w:type="dxa"/>
            <w:vMerge w:val="restart"/>
          </w:tcPr>
          <w:p w:rsidR="00C557F3" w:rsidRPr="003B5737" w:rsidRDefault="00C557F3" w:rsidP="000132AE">
            <w:pPr>
              <w:jc w:val="both"/>
            </w:pPr>
            <w:r>
              <w:t>209</w:t>
            </w:r>
          </w:p>
        </w:tc>
        <w:tc>
          <w:tcPr>
            <w:tcW w:w="694" w:type="dxa"/>
            <w:vMerge w:val="restart"/>
          </w:tcPr>
          <w:p w:rsidR="00C557F3" w:rsidRPr="003B5737" w:rsidRDefault="00C557F3" w:rsidP="000132AE">
            <w:pPr>
              <w:jc w:val="both"/>
            </w:pP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Pr="00301F6F" w:rsidRDefault="00C557F3" w:rsidP="000132AE">
            <w:pPr>
              <w:pStyle w:val="FormtovanvHTML"/>
              <w:rPr>
                <w:rFonts w:ascii="Times New Roman" w:hAnsi="Times New Roman" w:cs="Times New Roman"/>
                <w:lang w:val="en-US"/>
              </w:rPr>
            </w:pPr>
            <w:r w:rsidRPr="009B0FC6">
              <w:rPr>
                <w:rFonts w:ascii="Times New Roman" w:hAnsi="Times New Roman" w:cs="Times New Roman"/>
                <w:b/>
                <w:lang w:val="en-US"/>
              </w:rPr>
              <w:t xml:space="preserve">PEKAŘ, </w:t>
            </w:r>
            <w:del w:id="3187" w:author="Jiří Vojtěšek" w:date="2018-11-24T21:34:00Z">
              <w:r w:rsidRPr="009B0FC6" w:rsidDel="00170A8E">
                <w:rPr>
                  <w:rFonts w:ascii="Times New Roman" w:hAnsi="Times New Roman" w:cs="Times New Roman"/>
                  <w:b/>
                  <w:lang w:val="en-US"/>
                </w:rPr>
                <w:delText xml:space="preserve">Libor </w:delText>
              </w:r>
            </w:del>
            <w:ins w:id="3188" w:author="Jiří Vojtěšek" w:date="2018-11-24T21:34:00Z">
              <w:r w:rsidR="00170A8E" w:rsidRPr="009B0FC6">
                <w:rPr>
                  <w:rFonts w:ascii="Times New Roman" w:hAnsi="Times New Roman" w:cs="Times New Roman"/>
                  <w:b/>
                  <w:lang w:val="en-US"/>
                </w:rPr>
                <w:t>L</w:t>
              </w:r>
              <w:r w:rsidR="00170A8E">
                <w:rPr>
                  <w:rFonts w:ascii="Times New Roman" w:hAnsi="Times New Roman" w:cs="Times New Roman"/>
                  <w:b/>
                  <w:lang w:val="en-US"/>
                </w:rPr>
                <w:t>.</w:t>
              </w:r>
              <w:r w:rsidR="00170A8E" w:rsidRPr="009B0FC6">
                <w:rPr>
                  <w:rFonts w:ascii="Times New Roman" w:hAnsi="Times New Roman" w:cs="Times New Roman"/>
                  <w:b/>
                  <w:lang w:val="en-US"/>
                </w:rPr>
                <w:t xml:space="preserve"> </w:t>
              </w:r>
            </w:ins>
            <w:r w:rsidRPr="009B0FC6">
              <w:rPr>
                <w:rFonts w:ascii="Times New Roman" w:hAnsi="Times New Roman" w:cs="Times New Roman"/>
                <w:b/>
                <w:lang w:val="en-US"/>
              </w:rPr>
              <w:t>(90 %);</w:t>
            </w:r>
            <w:r w:rsidRPr="00301F6F">
              <w:rPr>
                <w:rFonts w:ascii="Times New Roman" w:hAnsi="Times New Roman" w:cs="Times New Roman"/>
                <w:lang w:val="en-US"/>
              </w:rPr>
              <w:t xml:space="preserve"> GAO, Q</w:t>
            </w:r>
            <w:del w:id="3189" w:author="Jiří Vojtěšek" w:date="2018-11-24T21:34:00Z">
              <w:r w:rsidRPr="00301F6F" w:rsidDel="00170A8E">
                <w:rPr>
                  <w:rFonts w:ascii="Times New Roman" w:hAnsi="Times New Roman" w:cs="Times New Roman"/>
                  <w:lang w:val="en-US"/>
                </w:rPr>
                <w:delText>ingbin</w:delText>
              </w:r>
            </w:del>
            <w:r w:rsidRPr="00301F6F">
              <w:rPr>
                <w:rFonts w:ascii="Times New Roman" w:hAnsi="Times New Roman" w:cs="Times New Roman"/>
                <w:lang w:val="en-US"/>
              </w:rPr>
              <w:t xml:space="preserve">. </w:t>
            </w:r>
            <w:r>
              <w:rPr>
                <w:rFonts w:ascii="Times New Roman" w:hAnsi="Times New Roman" w:cs="Times New Roman"/>
                <w:lang w:val="en-US"/>
              </w:rPr>
              <w:t>Spectrum analysis of LTI continuous-time systems with constant delays: A literature overview of some recent r</w:t>
            </w:r>
            <w:r w:rsidRPr="00301F6F">
              <w:rPr>
                <w:rFonts w:ascii="Times New Roman" w:hAnsi="Times New Roman" w:cs="Times New Roman"/>
                <w:lang w:val="en-US"/>
              </w:rPr>
              <w:t>esults</w:t>
            </w:r>
            <w:r>
              <w:rPr>
                <w:rFonts w:ascii="Times New Roman" w:hAnsi="Times New Roman" w:cs="Times New Roman"/>
                <w:lang w:val="en-US"/>
              </w:rPr>
              <w:t xml:space="preserve">. </w:t>
            </w:r>
            <w:r w:rsidRPr="00301F6F">
              <w:rPr>
                <w:rFonts w:ascii="Times New Roman" w:hAnsi="Times New Roman" w:cs="Times New Roman"/>
                <w:i/>
                <w:lang w:val="en-US"/>
              </w:rPr>
              <w:t>IEEE Access</w:t>
            </w:r>
            <w:r>
              <w:rPr>
                <w:rFonts w:ascii="Times New Roman" w:hAnsi="Times New Roman" w:cs="Times New Roman"/>
                <w:i/>
                <w:lang w:val="en-US"/>
              </w:rPr>
              <w:t xml:space="preserve"> </w:t>
            </w:r>
            <w:r>
              <w:rPr>
                <w:rFonts w:ascii="Times New Roman" w:hAnsi="Times New Roman" w:cs="Times New Roman"/>
              </w:rPr>
              <w:t>[v tisku]</w:t>
            </w:r>
            <w:r>
              <w:rPr>
                <w:rFonts w:ascii="Times New Roman" w:hAnsi="Times New Roman" w:cs="Times New Roman"/>
                <w:lang w:val="en-US"/>
              </w:rPr>
              <w:t>. 2018. ISSN</w:t>
            </w:r>
            <w:r w:rsidRPr="00301F6F">
              <w:rPr>
                <w:rFonts w:ascii="Times New Roman" w:hAnsi="Times New Roman" w:cs="Times New Roman"/>
              </w:rPr>
              <w:t xml:space="preserve"> </w:t>
            </w:r>
            <w:r>
              <w:rPr>
                <w:rFonts w:ascii="Times New Roman" w:hAnsi="Times New Roman" w:cs="Times New Roman"/>
              </w:rPr>
              <w:t>2169-3536. Doi:</w:t>
            </w:r>
            <w:r>
              <w:t xml:space="preserve"> </w:t>
            </w:r>
            <w:r w:rsidRPr="00F378C7">
              <w:rPr>
                <w:rFonts w:ascii="Times New Roman" w:hAnsi="Times New Roman" w:cs="Times New Roman"/>
              </w:rPr>
              <w:t>10.1109/ACCESS.2018.2851453</w:t>
            </w:r>
          </w:p>
          <w:p w:rsidR="00C557F3" w:rsidRDefault="00C557F3" w:rsidP="000132AE">
            <w:pPr>
              <w:rPr>
                <w:rStyle w:val="Zdraznn"/>
                <w:rFonts w:eastAsiaTheme="majorEastAsia"/>
                <w:i w:val="0"/>
                <w:lang w:val="en-US"/>
              </w:rPr>
            </w:pPr>
            <w:r w:rsidRPr="009B0FC6">
              <w:rPr>
                <w:b/>
              </w:rPr>
              <w:t xml:space="preserve">PEKAŘ, </w:t>
            </w:r>
            <w:del w:id="3190" w:author="Jiří Vojtěšek" w:date="2018-11-24T21:35:00Z">
              <w:r w:rsidRPr="009B0FC6" w:rsidDel="00170A8E">
                <w:rPr>
                  <w:b/>
                </w:rPr>
                <w:delText xml:space="preserve">Libor </w:delText>
              </w:r>
            </w:del>
            <w:ins w:id="3191" w:author="Jiří Vojtěšek" w:date="2018-11-24T21:35:00Z">
              <w:r w:rsidR="00170A8E" w:rsidRPr="009B0FC6">
                <w:rPr>
                  <w:b/>
                </w:rPr>
                <w:t>L</w:t>
              </w:r>
              <w:r w:rsidR="00170A8E">
                <w:rPr>
                  <w:b/>
                </w:rPr>
                <w:t>.</w:t>
              </w:r>
              <w:r w:rsidR="00170A8E" w:rsidRPr="009B0FC6">
                <w:rPr>
                  <w:b/>
                </w:rPr>
                <w:t xml:space="preserve"> </w:t>
              </w:r>
            </w:ins>
            <w:r w:rsidRPr="009B0FC6">
              <w:rPr>
                <w:b/>
                <w:lang w:val="en-US"/>
              </w:rPr>
              <w:t>(90 %);</w:t>
            </w:r>
            <w:r>
              <w:rPr>
                <w:lang w:val="en-US"/>
              </w:rPr>
              <w:t xml:space="preserve"> MATUŠŮ, R</w:t>
            </w:r>
            <w:del w:id="3192" w:author="Jiří Vojtěšek" w:date="2018-11-24T21:35:00Z">
              <w:r w:rsidDel="00170A8E">
                <w:rPr>
                  <w:lang w:val="en-US"/>
                </w:rPr>
                <w:delText>adek</w:delText>
              </w:r>
            </w:del>
            <w:r w:rsidRPr="00301F6F">
              <w:rPr>
                <w:lang w:val="en-US"/>
              </w:rPr>
              <w:t>.</w:t>
            </w:r>
            <w:r>
              <w:rPr>
                <w:lang w:val="en-US"/>
              </w:rPr>
              <w:t xml:space="preserve"> A suboptimal shifting b</w:t>
            </w:r>
            <w:r w:rsidRPr="0025342B">
              <w:rPr>
                <w:lang w:val="en-US"/>
              </w:rPr>
              <w:t xml:space="preserve">ased </w:t>
            </w:r>
            <w:r w:rsidRPr="008E0AE8">
              <w:rPr>
                <w:lang w:val="en-US"/>
              </w:rPr>
              <w:t xml:space="preserve">zero-pole placement method for systems with delays. </w:t>
            </w:r>
            <w:r w:rsidRPr="008E0AE8">
              <w:rPr>
                <w:rStyle w:val="Zdraznn"/>
                <w:rFonts w:eastAsiaTheme="majorEastAsia"/>
                <w:lang w:val="en-US"/>
              </w:rPr>
              <w:t>International Journal of Control, Automation, and Systems</w:t>
            </w:r>
            <w:r>
              <w:rPr>
                <w:rStyle w:val="Zdraznn"/>
                <w:rFonts w:eastAsiaTheme="majorEastAsia"/>
                <w:lang w:val="en-US"/>
              </w:rPr>
              <w:t xml:space="preserve">. 2018, roč. 16, č. 2, s. 594-608. ISSN </w:t>
            </w:r>
            <w:r>
              <w:rPr>
                <w:rStyle w:val="bibliographic-informationvalue"/>
              </w:rPr>
              <w:t>1598-6446</w:t>
            </w:r>
          </w:p>
          <w:p w:rsidR="00C557F3" w:rsidRPr="00CD6AFE" w:rsidRDefault="00C557F3" w:rsidP="000132AE">
            <w:pPr>
              <w:rPr>
                <w:lang w:val="en-US"/>
              </w:rPr>
            </w:pPr>
            <w:r w:rsidRPr="009B0FC6">
              <w:rPr>
                <w:b/>
              </w:rPr>
              <w:t xml:space="preserve">PEKAŘ, </w:t>
            </w:r>
            <w:del w:id="3193" w:author="Jiří Vojtěšek" w:date="2018-11-24T21:35:00Z">
              <w:r w:rsidRPr="009B0FC6" w:rsidDel="00170A8E">
                <w:rPr>
                  <w:b/>
                </w:rPr>
                <w:delText xml:space="preserve">Libor </w:delText>
              </w:r>
            </w:del>
            <w:ins w:id="3194" w:author="Jiří Vojtěšek" w:date="2018-11-24T21:35:00Z">
              <w:r w:rsidR="00170A8E" w:rsidRPr="009B0FC6">
                <w:rPr>
                  <w:b/>
                </w:rPr>
                <w:t>L</w:t>
              </w:r>
              <w:r w:rsidR="00170A8E">
                <w:rPr>
                  <w:b/>
                </w:rPr>
                <w:t>.</w:t>
              </w:r>
              <w:r w:rsidR="00170A8E" w:rsidRPr="009B0FC6">
                <w:rPr>
                  <w:b/>
                </w:rPr>
                <w:t xml:space="preserve"> </w:t>
              </w:r>
            </w:ins>
            <w:r w:rsidRPr="009B0FC6">
              <w:rPr>
                <w:b/>
                <w:lang w:val="en-US"/>
              </w:rPr>
              <w:t>(95 %);</w:t>
            </w:r>
            <w:r>
              <w:rPr>
                <w:lang w:val="en-US"/>
              </w:rPr>
              <w:t xml:space="preserve"> PROKOP, R</w:t>
            </w:r>
            <w:del w:id="3195" w:author="Jiří Vojtěšek" w:date="2018-11-24T21:35:00Z">
              <w:r w:rsidDel="00170A8E">
                <w:rPr>
                  <w:lang w:val="en-US"/>
                </w:rPr>
                <w:delText>oman</w:delText>
              </w:r>
            </w:del>
            <w:r w:rsidRPr="00301F6F">
              <w:rPr>
                <w:lang w:val="en-US"/>
              </w:rPr>
              <w:t>.</w:t>
            </w:r>
            <w:r>
              <w:rPr>
                <w:lang w:val="en-US"/>
              </w:rPr>
              <w:t xml:space="preserve"> </w:t>
            </w:r>
            <w:r w:rsidRPr="0025342B">
              <w:rPr>
                <w:lang w:val="en-US"/>
              </w:rPr>
              <w:t xml:space="preserve">Direct stability-switching delays determination procedure with differential averaging. </w:t>
            </w:r>
            <w:r w:rsidRPr="0025342B">
              <w:rPr>
                <w:i/>
                <w:iCs/>
                <w:lang w:val="en-US"/>
              </w:rPr>
              <w:t>Transactions of the Institute of Measurement and Control</w:t>
            </w:r>
            <w:r>
              <w:rPr>
                <w:iCs/>
                <w:lang w:val="en-US"/>
              </w:rPr>
              <w:t xml:space="preserve">. 2018, roč. 40, č. 7, s. 2217-2226. ISBN </w:t>
            </w:r>
            <w:r>
              <w:rPr>
                <w:rStyle w:val="margin-right"/>
              </w:rPr>
              <w:t>0142-3312</w:t>
            </w:r>
          </w:p>
          <w:p w:rsidR="00C557F3" w:rsidRDefault="00C557F3" w:rsidP="000132AE">
            <w:pPr>
              <w:rPr>
                <w:lang w:val="en-US"/>
              </w:rPr>
            </w:pPr>
            <w:r w:rsidRPr="009B0FC6">
              <w:rPr>
                <w:b/>
              </w:rPr>
              <w:t xml:space="preserve">PEKAŘ, </w:t>
            </w:r>
            <w:del w:id="3196" w:author="Jiří Vojtěšek" w:date="2018-11-24T21:35:00Z">
              <w:r w:rsidRPr="009B0FC6" w:rsidDel="00170A8E">
                <w:rPr>
                  <w:b/>
                </w:rPr>
                <w:delText xml:space="preserve">Libor </w:delText>
              </w:r>
            </w:del>
            <w:ins w:id="3197" w:author="Jiří Vojtěšek" w:date="2018-11-24T21:35:00Z">
              <w:r w:rsidR="00170A8E" w:rsidRPr="009B0FC6">
                <w:rPr>
                  <w:b/>
                </w:rPr>
                <w:t>L</w:t>
              </w:r>
              <w:r w:rsidR="00170A8E">
                <w:rPr>
                  <w:b/>
                </w:rPr>
                <w:t>.</w:t>
              </w:r>
              <w:r w:rsidR="00170A8E" w:rsidRPr="009B0FC6">
                <w:rPr>
                  <w:b/>
                </w:rPr>
                <w:t xml:space="preserve"> </w:t>
              </w:r>
            </w:ins>
            <w:r w:rsidRPr="009B0FC6">
              <w:rPr>
                <w:b/>
                <w:lang w:val="en-US"/>
              </w:rPr>
              <w:t>(90 %);</w:t>
            </w:r>
            <w:r>
              <w:rPr>
                <w:lang w:val="en-US"/>
              </w:rPr>
              <w:t xml:space="preserve"> PROKOP, R</w:t>
            </w:r>
            <w:del w:id="3198" w:author="Jiří Vojtěšek" w:date="2018-11-24T21:35:00Z">
              <w:r w:rsidDel="00170A8E">
                <w:rPr>
                  <w:lang w:val="en-US"/>
                </w:rPr>
                <w:delText>oman</w:delText>
              </w:r>
            </w:del>
            <w:r w:rsidRPr="00301F6F">
              <w:rPr>
                <w:lang w:val="en-US"/>
              </w:rPr>
              <w:t>.</w:t>
            </w:r>
            <w:r>
              <w:rPr>
                <w:lang w:val="en-US"/>
              </w:rPr>
              <w:t xml:space="preserve"> </w:t>
            </w:r>
            <w:r w:rsidRPr="0041368E">
              <w:rPr>
                <w:lang w:val="en-US"/>
              </w:rPr>
              <w:t>Algebraic robust control of a closed circuit heating-cooling system with a heat exchanger and internal loop delays</w:t>
            </w:r>
            <w:r>
              <w:rPr>
                <w:lang w:val="en-US"/>
              </w:rPr>
              <w:t xml:space="preserve">. </w:t>
            </w:r>
            <w:r w:rsidRPr="0082750D">
              <w:rPr>
                <w:i/>
                <w:lang w:val="en-US"/>
              </w:rPr>
              <w:t>Applied Thermal Engineering</w:t>
            </w:r>
            <w:r>
              <w:rPr>
                <w:lang w:val="en-US"/>
              </w:rPr>
              <w:t>.</w:t>
            </w:r>
            <w:r w:rsidRPr="0041368E">
              <w:rPr>
                <w:lang w:val="en-US"/>
              </w:rPr>
              <w:t xml:space="preserve"> </w:t>
            </w:r>
            <w:r>
              <w:rPr>
                <w:lang w:val="en-US"/>
              </w:rPr>
              <w:t>2017, roč. 113, s</w:t>
            </w:r>
            <w:r w:rsidRPr="0041368E">
              <w:rPr>
                <w:lang w:val="en-US"/>
              </w:rPr>
              <w:t>. 1464-1474. I</w:t>
            </w:r>
            <w:r>
              <w:rPr>
                <w:lang w:val="en-US"/>
              </w:rPr>
              <w:t>SSN</w:t>
            </w:r>
            <w:r w:rsidRPr="0041368E">
              <w:rPr>
                <w:lang w:val="en-US"/>
              </w:rPr>
              <w:t xml:space="preserve"> 1359</w:t>
            </w:r>
            <w:r>
              <w:rPr>
                <w:lang w:val="en-US"/>
              </w:rPr>
              <w:t>-</w:t>
            </w:r>
            <w:r w:rsidRPr="0041368E">
              <w:rPr>
                <w:lang w:val="en-US"/>
              </w:rPr>
              <w:t>4311</w:t>
            </w:r>
            <w:r>
              <w:rPr>
                <w:lang w:val="en-US"/>
              </w:rPr>
              <w:t>.</w:t>
            </w:r>
          </w:p>
          <w:p w:rsidR="00C557F3" w:rsidRDefault="00C557F3" w:rsidP="000132AE">
            <w:pPr>
              <w:rPr>
                <w:lang w:val="en-US"/>
              </w:rPr>
            </w:pPr>
            <w:r w:rsidRPr="009B0FC6">
              <w:rPr>
                <w:b/>
              </w:rPr>
              <w:t xml:space="preserve">PEKAŘ, </w:t>
            </w:r>
            <w:del w:id="3199" w:author="Jiří Vojtěšek" w:date="2018-11-24T21:35:00Z">
              <w:r w:rsidRPr="009B0FC6" w:rsidDel="00170A8E">
                <w:rPr>
                  <w:b/>
                </w:rPr>
                <w:delText xml:space="preserve">Libor </w:delText>
              </w:r>
            </w:del>
            <w:ins w:id="3200" w:author="Jiří Vojtěšek" w:date="2018-11-24T21:35:00Z">
              <w:r w:rsidR="00170A8E" w:rsidRPr="009B0FC6">
                <w:rPr>
                  <w:b/>
                </w:rPr>
                <w:t>L</w:t>
              </w:r>
              <w:r w:rsidR="00170A8E">
                <w:rPr>
                  <w:b/>
                </w:rPr>
                <w:t>.</w:t>
              </w:r>
              <w:r w:rsidR="00170A8E" w:rsidRPr="009B0FC6">
                <w:rPr>
                  <w:b/>
                </w:rPr>
                <w:t xml:space="preserve"> </w:t>
              </w:r>
            </w:ins>
            <w:r w:rsidRPr="009B0FC6">
              <w:rPr>
                <w:b/>
                <w:lang w:val="en-US"/>
              </w:rPr>
              <w:t>(85 %);</w:t>
            </w:r>
            <w:r>
              <w:rPr>
                <w:lang w:val="en-US"/>
              </w:rPr>
              <w:t xml:space="preserve"> MATUŠŮ, </w:t>
            </w:r>
            <w:del w:id="3201" w:author="Jiří Vojtěšek" w:date="2018-11-24T21:35:00Z">
              <w:r w:rsidDel="00170A8E">
                <w:rPr>
                  <w:lang w:val="en-US"/>
                </w:rPr>
                <w:delText>Radek</w:delText>
              </w:r>
            </w:del>
            <w:ins w:id="3202" w:author="Jiří Vojtěšek" w:date="2018-11-24T21:35:00Z">
              <w:r w:rsidR="00170A8E">
                <w:rPr>
                  <w:lang w:val="en-US"/>
                </w:rPr>
                <w:t>R.</w:t>
              </w:r>
            </w:ins>
            <w:r>
              <w:t xml:space="preserve">; PROKOP, </w:t>
            </w:r>
            <w:del w:id="3203" w:author="Jiří Vojtěšek" w:date="2018-11-24T21:35:00Z">
              <w:r w:rsidDel="00170A8E">
                <w:delText>Roman</w:delText>
              </w:r>
            </w:del>
            <w:ins w:id="3204" w:author="Jiří Vojtěšek" w:date="2018-11-24T21:35:00Z">
              <w:r w:rsidR="00170A8E">
                <w:t>R</w:t>
              </w:r>
            </w:ins>
            <w:r>
              <w:t>.</w:t>
            </w:r>
            <w:r w:rsidRPr="00301F6F">
              <w:rPr>
                <w:lang w:val="en-US"/>
              </w:rPr>
              <w:t xml:space="preserve"> </w:t>
            </w:r>
            <w:r w:rsidRPr="0082750D">
              <w:rPr>
                <w:lang w:val="en-US"/>
              </w:rPr>
              <w:t>Gridding discretization-based multiple stability switching delay search algorithm: The movement of a human being on a controlled swaying bow</w:t>
            </w:r>
            <w:r>
              <w:rPr>
                <w:lang w:val="en-US"/>
              </w:rPr>
              <w:t xml:space="preserve">. </w:t>
            </w:r>
            <w:r w:rsidRPr="009B5EA7">
              <w:rPr>
                <w:i/>
                <w:lang w:val="en-US"/>
              </w:rPr>
              <w:t>PLoS ONE</w:t>
            </w:r>
            <w:r>
              <w:rPr>
                <w:lang w:val="en-US"/>
              </w:rPr>
              <w:t xml:space="preserve">. 2017, roč. 12, č. 6, </w:t>
            </w:r>
            <w:r w:rsidRPr="0082750D">
              <w:rPr>
                <w:lang w:val="en-US"/>
              </w:rPr>
              <w:t>art. no. e0178950</w:t>
            </w:r>
            <w:r>
              <w:rPr>
                <w:lang w:val="en-US"/>
              </w:rPr>
              <w:t xml:space="preserve">. </w:t>
            </w:r>
            <w:r w:rsidRPr="0082750D">
              <w:rPr>
                <w:lang w:val="en-US"/>
              </w:rPr>
              <w:t>I</w:t>
            </w:r>
            <w:r>
              <w:rPr>
                <w:lang w:val="en-US"/>
              </w:rPr>
              <w:t>SSN</w:t>
            </w:r>
            <w:r w:rsidRPr="0082750D">
              <w:rPr>
                <w:lang w:val="en-US"/>
              </w:rPr>
              <w:t xml:space="preserve"> 1932</w:t>
            </w:r>
            <w:r>
              <w:rPr>
                <w:lang w:val="en-US"/>
              </w:rPr>
              <w:t>-</w:t>
            </w:r>
            <w:r w:rsidRPr="0082750D">
              <w:rPr>
                <w:lang w:val="en-US"/>
              </w:rPr>
              <w:t>6203</w:t>
            </w:r>
          </w:p>
          <w:p w:rsidR="00C557F3" w:rsidRPr="00CD6AFE" w:rsidRDefault="00C557F3" w:rsidP="000132AE">
            <w:pPr>
              <w:rPr>
                <w:lang w:val="en-US"/>
              </w:rPr>
            </w:pP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9D3BE2" w:rsidRDefault="00C557F3" w:rsidP="000132AE">
            <w:pPr>
              <w:rPr>
                <w:lang w:val="sk-SK"/>
              </w:rPr>
            </w:pPr>
            <w:r>
              <w:rPr>
                <w:lang w:val="sk-SK"/>
              </w:rPr>
              <w:t xml:space="preserve">04 – 07/2006: </w:t>
            </w:r>
            <w:r w:rsidRPr="00FB1BED">
              <w:rPr>
                <w:iCs/>
              </w:rPr>
              <w:t>Universidade Técnica de Lisboa, Instituto Superior Técnico, Lisabon, Portugalsko (</w:t>
            </w:r>
            <w:r w:rsidRPr="009D3BE2">
              <w:rPr>
                <w:lang w:val="sk-SK"/>
              </w:rPr>
              <w:t>3-měsíční studijní pobyt</w:t>
            </w:r>
            <w:r>
              <w:rPr>
                <w:lang w:val="sk-SK"/>
              </w:rPr>
              <w:t>)</w:t>
            </w:r>
            <w:r w:rsidRPr="00FB1BED">
              <w:rPr>
                <w:iCs/>
              </w:rPr>
              <w:t xml:space="preserve"> </w:t>
            </w:r>
          </w:p>
          <w:p w:rsidR="00C557F3" w:rsidRPr="003232CF" w:rsidRDefault="00C557F3" w:rsidP="000132AE">
            <w:pPr>
              <w:rPr>
                <w:lang w:val="sk-SK"/>
              </w:rPr>
            </w:pP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58"/>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205" w:author="vopatrilova" w:date="2018-11-17T11:32:00Z">
              <w:r w:rsidR="002F5441" w:rsidRPr="002F5441">
                <w:rPr>
                  <w:rStyle w:val="Odkazintenzivn"/>
                  <w:rPrChange w:id="3206" w:author="vopatrilova" w:date="2018-11-17T11:32:00Z">
                    <w:rPr>
                      <w:b/>
                      <w:i/>
                      <w:iCs/>
                      <w:color w:val="0000FF" w:themeColor="hyperlink"/>
                      <w:u w:val="single"/>
                    </w:rPr>
                  </w:rPrChange>
                </w:rPr>
                <w:t>Abecední seznam</w:t>
              </w:r>
            </w:ins>
            <w:del w:id="3207"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208" w:author="vopatrilova" w:date="2018-11-20T16:13:00Z">
              <w:r w:rsidRPr="00A72883" w:rsidDel="00DA0318">
                <w:delText>Automatické řízení a informatika</w:delText>
              </w:r>
            </w:del>
            <w:ins w:id="3209"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Martin </w:t>
            </w:r>
            <w:bookmarkStart w:id="3210" w:name="aPospisilik"/>
            <w:r>
              <w:t>Pospíšilík</w:t>
            </w:r>
            <w:bookmarkEnd w:id="3210"/>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1982</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482"/>
        </w:trPr>
        <w:tc>
          <w:tcPr>
            <w:tcW w:w="9859" w:type="dxa"/>
            <w:gridSpan w:val="11"/>
            <w:tcBorders>
              <w:top w:val="nil"/>
            </w:tcBorders>
          </w:tcPr>
          <w:p w:rsidR="00C557F3" w:rsidRDefault="00C557F3" w:rsidP="000132AE">
            <w:pPr>
              <w:jc w:val="both"/>
            </w:pPr>
            <w:r>
              <w:t>Elektromagnetická kompatibilita – garant, přednášející (100%), cvičící (100%)</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308"/>
        </w:trPr>
        <w:tc>
          <w:tcPr>
            <w:tcW w:w="9859" w:type="dxa"/>
            <w:gridSpan w:val="11"/>
          </w:tcPr>
          <w:p w:rsidR="00C557F3" w:rsidRPr="009D3BE2" w:rsidRDefault="00C557F3" w:rsidP="000132AE">
            <w:pPr>
              <w:jc w:val="both"/>
            </w:pPr>
            <w:r>
              <w:t>2002</w:t>
            </w:r>
            <w:r w:rsidRPr="009D3BE2">
              <w:t xml:space="preserve"> – </w:t>
            </w:r>
            <w:r>
              <w:t>2008</w:t>
            </w:r>
            <w:r w:rsidRPr="009D3BE2">
              <w:t xml:space="preserve">: </w:t>
            </w:r>
            <w:r>
              <w:t>ČVUT Praha</w:t>
            </w:r>
            <w:r w:rsidRPr="009D3BE2">
              <w:t xml:space="preserve">, Fakulta </w:t>
            </w:r>
            <w:r>
              <w:t>elektrotechnická</w:t>
            </w:r>
            <w:r w:rsidRPr="009D3BE2">
              <w:t>, obor „</w:t>
            </w:r>
            <w:r>
              <w:t>Mikroelektronika</w:t>
            </w:r>
            <w:r w:rsidRPr="009D3BE2">
              <w:t>“, (Ing.)</w:t>
            </w:r>
          </w:p>
          <w:p w:rsidR="00C557F3" w:rsidRPr="00FA204C" w:rsidRDefault="00C557F3" w:rsidP="000132AE">
            <w:pPr>
              <w:jc w:val="both"/>
            </w:pPr>
            <w:r>
              <w:t>2008</w:t>
            </w:r>
            <w:r w:rsidRPr="009D3BE2">
              <w:t xml:space="preserve"> – </w:t>
            </w:r>
            <w:r>
              <w:t>2013</w:t>
            </w:r>
            <w:r w:rsidRPr="009D3BE2">
              <w:t>: UTB ve Zlíně, Fakulta aplikované informatiky, obor „</w:t>
            </w:r>
            <w:r>
              <w:t>Inženýrská informatik</w:t>
            </w:r>
            <w:r w:rsidRPr="009D3BE2">
              <w:t>a“, (Ph.D.)</w:t>
            </w:r>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9859" w:type="dxa"/>
            <w:gridSpan w:val="11"/>
          </w:tcPr>
          <w:p w:rsidR="00C557F3" w:rsidRPr="009D3BE2" w:rsidRDefault="00C557F3" w:rsidP="000132AE">
            <w:pPr>
              <w:jc w:val="both"/>
            </w:pPr>
            <w:r w:rsidRPr="009D3BE2">
              <w:t>200</w:t>
            </w:r>
            <w:r>
              <w:t>8</w:t>
            </w:r>
            <w:r w:rsidRPr="009D3BE2">
              <w:t xml:space="preserve"> – 201</w:t>
            </w:r>
            <w:r>
              <w:t>0</w:t>
            </w:r>
            <w:r w:rsidRPr="009D3BE2">
              <w:t xml:space="preserve">: UTB ve Zlíně, Fakulta aplikované informatiky, Ústav </w:t>
            </w:r>
            <w:r>
              <w:t>bezpečnostního inženýrství</w:t>
            </w:r>
            <w:r w:rsidRPr="009D3BE2">
              <w:t xml:space="preserve">, </w:t>
            </w:r>
            <w:r>
              <w:t>externí lektor</w:t>
            </w:r>
          </w:p>
          <w:p w:rsidR="00C557F3" w:rsidRPr="009D3BE2" w:rsidRDefault="00C557F3" w:rsidP="000132AE">
            <w:pPr>
              <w:jc w:val="both"/>
            </w:pPr>
            <w:r>
              <w:t>2011 – 2013</w:t>
            </w:r>
            <w:r w:rsidRPr="009D3BE2">
              <w:t xml:space="preserve">: UTB ve Zlíně, Fakulta aplikované informatiky, Ústav </w:t>
            </w:r>
            <w:r>
              <w:t>počítačových a komunikačních systémů, asistent</w:t>
            </w:r>
          </w:p>
          <w:p w:rsidR="00C557F3" w:rsidRDefault="00C557F3" w:rsidP="000132AE">
            <w:pPr>
              <w:jc w:val="both"/>
            </w:pPr>
            <w:r w:rsidRPr="009D3BE2">
              <w:t xml:space="preserve">2014 – </w:t>
            </w:r>
            <w:r>
              <w:t>2017</w:t>
            </w:r>
            <w:r w:rsidRPr="009D3BE2">
              <w:t>:</w:t>
            </w:r>
            <w:bookmarkStart w:id="3211" w:name="OLE_LINK1"/>
            <w:bookmarkStart w:id="3212" w:name="OLE_LINK2"/>
            <w:bookmarkStart w:id="3213" w:name="OLE_LINK3"/>
            <w:r w:rsidRPr="009D3BE2">
              <w:t xml:space="preserve"> UTB ve Zlíně, Fakulta aplikované informatiky, </w:t>
            </w:r>
            <w:r>
              <w:t>Ústav počítačových a komunikačních systémů</w:t>
            </w:r>
            <w:bookmarkEnd w:id="3211"/>
            <w:bookmarkEnd w:id="3212"/>
            <w:bookmarkEnd w:id="3213"/>
            <w:r>
              <w:t>, odborný asistent</w:t>
            </w:r>
          </w:p>
          <w:p w:rsidR="00C557F3" w:rsidRPr="00080943" w:rsidRDefault="00C557F3" w:rsidP="000132AE">
            <w:pPr>
              <w:jc w:val="both"/>
            </w:pPr>
            <w:r>
              <w:t xml:space="preserve">2017 – dosud: </w:t>
            </w:r>
            <w:r w:rsidRPr="009D3BE2">
              <w:t xml:space="preserve">UTB ve Zlíně, Fakulta aplikované informatiky, </w:t>
            </w:r>
            <w:r>
              <w:t>Ústav elektroniky a měření, odborný asistent</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356"/>
        </w:trPr>
        <w:tc>
          <w:tcPr>
            <w:tcW w:w="9859" w:type="dxa"/>
            <w:gridSpan w:val="11"/>
          </w:tcPr>
          <w:p w:rsidR="00C557F3" w:rsidRDefault="00C557F3" w:rsidP="000132AE">
            <w:pPr>
              <w:jc w:val="both"/>
            </w:pPr>
            <w:r>
              <w:t xml:space="preserve">Od roku 2011 vedoucí úspěšně obhájených 16 bakalářských a 23 diplomových prací. </w:t>
            </w:r>
          </w:p>
          <w:p w:rsidR="00C557F3" w:rsidRDefault="00C557F3" w:rsidP="000132AE">
            <w:pPr>
              <w:jc w:val="both"/>
            </w:pP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19</w:t>
            </w:r>
          </w:p>
        </w:tc>
        <w:tc>
          <w:tcPr>
            <w:tcW w:w="693" w:type="dxa"/>
            <w:vMerge w:val="restart"/>
          </w:tcPr>
          <w:p w:rsidR="00C557F3" w:rsidRPr="003B5737" w:rsidRDefault="00C557F3" w:rsidP="000132AE">
            <w:pPr>
              <w:jc w:val="both"/>
            </w:pPr>
            <w:r>
              <w:t>29</w:t>
            </w:r>
          </w:p>
        </w:tc>
        <w:tc>
          <w:tcPr>
            <w:tcW w:w="694" w:type="dxa"/>
            <w:vMerge w:val="restart"/>
          </w:tcPr>
          <w:p w:rsidR="00C557F3" w:rsidRPr="003B5737" w:rsidRDefault="00C557F3" w:rsidP="000132AE">
            <w:pPr>
              <w:jc w:val="both"/>
            </w:pPr>
            <w:r>
              <w:t>0</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Default="00C557F3" w:rsidP="000132AE">
            <w:r>
              <w:rPr>
                <w:b/>
                <w:bCs/>
              </w:rPr>
              <w:t>POSPÍŠILÍK</w:t>
            </w:r>
            <w:r>
              <w:t xml:space="preserve">, </w:t>
            </w:r>
            <w:del w:id="3214" w:author="Jiří Vojtěšek" w:date="2018-11-24T21:35:00Z">
              <w:r w:rsidDel="009B1D0F">
                <w:rPr>
                  <w:b/>
                  <w:bCs/>
                </w:rPr>
                <w:delText xml:space="preserve">Martin </w:delText>
              </w:r>
            </w:del>
            <w:ins w:id="3215" w:author="Jiří Vojtěšek" w:date="2018-11-24T21:35:00Z">
              <w:r w:rsidR="009B1D0F">
                <w:rPr>
                  <w:b/>
                  <w:bCs/>
                </w:rPr>
                <w:t xml:space="preserve">M. </w:t>
              </w:r>
            </w:ins>
            <w:r>
              <w:t xml:space="preserve">(90 %); </w:t>
            </w:r>
            <w:r w:rsidRPr="00FA204C">
              <w:rPr>
                <w:bCs/>
              </w:rPr>
              <w:t>ADÁMEK</w:t>
            </w:r>
            <w:r w:rsidRPr="00FA204C">
              <w:t xml:space="preserve">, </w:t>
            </w:r>
            <w:del w:id="3216" w:author="Jiří Vojtěšek" w:date="2018-11-24T21:35:00Z">
              <w:r w:rsidRPr="00FA204C" w:rsidDel="009B1D0F">
                <w:rPr>
                  <w:bCs/>
                </w:rPr>
                <w:delText>Milan</w:delText>
              </w:r>
            </w:del>
            <w:ins w:id="3217" w:author="Jiří Vojtěšek" w:date="2018-11-24T21:35:00Z">
              <w:r w:rsidR="009B1D0F" w:rsidRPr="00FA204C">
                <w:rPr>
                  <w:bCs/>
                </w:rPr>
                <w:t>M</w:t>
              </w:r>
              <w:r w:rsidR="009B1D0F">
                <w:rPr>
                  <w:bCs/>
                </w:rPr>
                <w:t>.</w:t>
              </w:r>
            </w:ins>
            <w:r w:rsidRPr="00FA204C">
              <w:t xml:space="preserve">; </w:t>
            </w:r>
            <w:r w:rsidRPr="00FA204C">
              <w:rPr>
                <w:bCs/>
              </w:rPr>
              <w:t>SILVA</w:t>
            </w:r>
            <w:r w:rsidRPr="00FA204C">
              <w:t xml:space="preserve">, </w:t>
            </w:r>
            <w:del w:id="3218" w:author="Jiří Vojtěšek" w:date="2018-11-24T21:35:00Z">
              <w:r w:rsidRPr="00FA204C" w:rsidDel="009B1D0F">
                <w:rPr>
                  <w:bCs/>
                </w:rPr>
                <w:delText xml:space="preserve">Rui </w:delText>
              </w:r>
            </w:del>
            <w:ins w:id="3219" w:author="Jiří Vojtěšek" w:date="2018-11-24T21:35:00Z">
              <w:r w:rsidR="009B1D0F" w:rsidRPr="00FA204C">
                <w:rPr>
                  <w:bCs/>
                </w:rPr>
                <w:t>R</w:t>
              </w:r>
              <w:r w:rsidR="009B1D0F">
                <w:rPr>
                  <w:bCs/>
                </w:rPr>
                <w:t>.</w:t>
              </w:r>
              <w:r w:rsidR="009B1D0F" w:rsidRPr="00FA204C">
                <w:rPr>
                  <w:bCs/>
                </w:rPr>
                <w:t xml:space="preserve"> </w:t>
              </w:r>
            </w:ins>
            <w:r w:rsidRPr="00FA204C">
              <w:rPr>
                <w:bCs/>
              </w:rPr>
              <w:t>M</w:t>
            </w:r>
            <w:del w:id="3220" w:author="Jiří Vojtěšek" w:date="2018-11-24T21:35:00Z">
              <w:r w:rsidRPr="00FA204C" w:rsidDel="009B1D0F">
                <w:rPr>
                  <w:bCs/>
                </w:rPr>
                <w:delText>iguel</w:delText>
              </w:r>
            </w:del>
            <w:r w:rsidRPr="00FA204C">
              <w:t>.</w:t>
            </w:r>
            <w:r>
              <w:t xml:space="preserve"> Different Constructions of Step Down Voltage Converters in Terms of EMC. </w:t>
            </w:r>
            <w:r>
              <w:rPr>
                <w:i/>
                <w:iCs/>
              </w:rPr>
              <w:t>International Journal of Circuits, Systems and Signal Processing</w:t>
            </w:r>
            <w:r>
              <w:t xml:space="preserve">, 2016, roč. 2016, č. 2016, 10, s. 190-199. ISSN 1998-4464.JA - Elektronika a optoelektronika, elektrotechnika </w:t>
            </w:r>
          </w:p>
          <w:p w:rsidR="00C557F3" w:rsidRDefault="00C557F3" w:rsidP="000132AE">
            <w:r>
              <w:rPr>
                <w:b/>
                <w:bCs/>
              </w:rPr>
              <w:t>POSPÍŠILÍK</w:t>
            </w:r>
            <w:r>
              <w:t xml:space="preserve">, </w:t>
            </w:r>
            <w:del w:id="3221" w:author="Jiří Vojtěšek" w:date="2018-11-24T21:35:00Z">
              <w:r w:rsidDel="009B1D0F">
                <w:rPr>
                  <w:b/>
                  <w:bCs/>
                </w:rPr>
                <w:delText xml:space="preserve">Martin </w:delText>
              </w:r>
            </w:del>
            <w:ins w:id="3222" w:author="Jiří Vojtěšek" w:date="2018-11-24T21:35:00Z">
              <w:r w:rsidR="009B1D0F">
                <w:rPr>
                  <w:b/>
                  <w:bCs/>
                </w:rPr>
                <w:t xml:space="preserve">M. </w:t>
              </w:r>
            </w:ins>
            <w:r>
              <w:t xml:space="preserve">(90 %); </w:t>
            </w:r>
            <w:r w:rsidRPr="00FA204C">
              <w:rPr>
                <w:bCs/>
              </w:rPr>
              <w:t>SILVA</w:t>
            </w:r>
            <w:r w:rsidRPr="00FA204C">
              <w:t xml:space="preserve">, </w:t>
            </w:r>
            <w:del w:id="3223" w:author="Jiří Vojtěšek" w:date="2018-11-24T21:35:00Z">
              <w:r w:rsidRPr="00FA204C" w:rsidDel="009B1D0F">
                <w:rPr>
                  <w:bCs/>
                </w:rPr>
                <w:delText xml:space="preserve">Rui </w:delText>
              </w:r>
            </w:del>
            <w:ins w:id="3224" w:author="Jiří Vojtěšek" w:date="2018-11-24T21:35:00Z">
              <w:r w:rsidR="009B1D0F" w:rsidRPr="00FA204C">
                <w:rPr>
                  <w:bCs/>
                </w:rPr>
                <w:t>R</w:t>
              </w:r>
              <w:r w:rsidR="009B1D0F">
                <w:rPr>
                  <w:bCs/>
                </w:rPr>
                <w:t>.</w:t>
              </w:r>
              <w:r w:rsidR="009B1D0F" w:rsidRPr="00FA204C">
                <w:rPr>
                  <w:bCs/>
                </w:rPr>
                <w:t xml:space="preserve"> </w:t>
              </w:r>
            </w:ins>
            <w:del w:id="3225" w:author="Jiří Vojtěšek" w:date="2018-11-24T21:36:00Z">
              <w:r w:rsidRPr="00FA204C" w:rsidDel="009B1D0F">
                <w:rPr>
                  <w:bCs/>
                </w:rPr>
                <w:delText>Miguel</w:delText>
              </w:r>
            </w:del>
            <w:ins w:id="3226" w:author="Jiří Vojtěšek" w:date="2018-11-24T21:36:00Z">
              <w:r w:rsidR="009B1D0F" w:rsidRPr="00FA204C">
                <w:rPr>
                  <w:bCs/>
                </w:rPr>
                <w:t>M</w:t>
              </w:r>
              <w:r w:rsidR="009B1D0F">
                <w:rPr>
                  <w:bCs/>
                </w:rPr>
                <w:t>.</w:t>
              </w:r>
            </w:ins>
            <w:r w:rsidRPr="00FA204C">
              <w:t xml:space="preserve">; </w:t>
            </w:r>
            <w:r w:rsidRPr="00FA204C">
              <w:rPr>
                <w:bCs/>
              </w:rPr>
              <w:t>ADÁMEK</w:t>
            </w:r>
            <w:r w:rsidRPr="00FA204C">
              <w:t xml:space="preserve">, </w:t>
            </w:r>
            <w:r w:rsidRPr="00FA204C">
              <w:rPr>
                <w:bCs/>
              </w:rPr>
              <w:t>M</w:t>
            </w:r>
            <w:del w:id="3227" w:author="Jiří Vojtěšek" w:date="2018-11-24T21:36:00Z">
              <w:r w:rsidRPr="00FA204C" w:rsidDel="009B1D0F">
                <w:rPr>
                  <w:bCs/>
                </w:rPr>
                <w:delText>ilan</w:delText>
              </w:r>
            </w:del>
            <w:r w:rsidRPr="00FA204C">
              <w:t>.</w:t>
            </w:r>
            <w:r>
              <w:t xml:space="preserve"> Maple Algorithm for Damping Quality of Anechoic Chambers Evaluation. </w:t>
            </w:r>
            <w:r>
              <w:rPr>
                <w:i/>
                <w:iCs/>
              </w:rPr>
              <w:t>International Journal of Mathematics and Computers in Simulations</w:t>
            </w:r>
            <w:r>
              <w:t xml:space="preserve">, 2016, roč. 2016, č. 2016, 10, s. 161-170. ISSN 1998-0159.JA - Elektronika a optoelektronika, elektrotechnika </w:t>
            </w:r>
          </w:p>
          <w:p w:rsidR="00C557F3" w:rsidRDefault="00C557F3" w:rsidP="000132AE">
            <w:r>
              <w:rPr>
                <w:b/>
                <w:bCs/>
              </w:rPr>
              <w:t>POSPÍŠILÍK</w:t>
            </w:r>
            <w:r>
              <w:t xml:space="preserve">, </w:t>
            </w:r>
            <w:del w:id="3228" w:author="Jiří Vojtěšek" w:date="2018-11-24T21:36:00Z">
              <w:r w:rsidDel="0039148F">
                <w:rPr>
                  <w:b/>
                  <w:bCs/>
                </w:rPr>
                <w:delText xml:space="preserve">Martin </w:delText>
              </w:r>
            </w:del>
            <w:ins w:id="3229" w:author="Jiří Vojtěšek" w:date="2018-11-24T21:36:00Z">
              <w:r w:rsidR="0039148F">
                <w:rPr>
                  <w:b/>
                  <w:bCs/>
                </w:rPr>
                <w:t xml:space="preserve">M. </w:t>
              </w:r>
            </w:ins>
            <w:r>
              <w:t xml:space="preserve">(85 %); </w:t>
            </w:r>
            <w:r w:rsidRPr="00FA204C">
              <w:rPr>
                <w:bCs/>
              </w:rPr>
              <w:t>KORYŤÁK</w:t>
            </w:r>
            <w:r w:rsidRPr="00FA204C">
              <w:t xml:space="preserve">, </w:t>
            </w:r>
            <w:del w:id="3230" w:author="Jiří Vojtěšek" w:date="2018-11-24T21:36:00Z">
              <w:r w:rsidRPr="00FA204C" w:rsidDel="0039148F">
                <w:rPr>
                  <w:bCs/>
                </w:rPr>
                <w:delText>Zdeněk</w:delText>
              </w:r>
            </w:del>
            <w:ins w:id="3231" w:author="Jiří Vojtěšek" w:date="2018-11-24T21:36:00Z">
              <w:r w:rsidR="0039148F" w:rsidRPr="00FA204C">
                <w:rPr>
                  <w:bCs/>
                </w:rPr>
                <w:t>Z</w:t>
              </w:r>
              <w:r w:rsidR="0039148F">
                <w:rPr>
                  <w:bCs/>
                </w:rPr>
                <w:t>.</w:t>
              </w:r>
            </w:ins>
            <w:r w:rsidRPr="00FA204C">
              <w:t xml:space="preserve">; </w:t>
            </w:r>
            <w:r w:rsidRPr="00FA204C">
              <w:rPr>
                <w:bCs/>
              </w:rPr>
              <w:t>JANKŮ</w:t>
            </w:r>
            <w:r w:rsidRPr="00FA204C">
              <w:t xml:space="preserve">, </w:t>
            </w:r>
            <w:del w:id="3232" w:author="Jiří Vojtěšek" w:date="2018-11-24T21:36:00Z">
              <w:r w:rsidRPr="00FA204C" w:rsidDel="0039148F">
                <w:rPr>
                  <w:bCs/>
                </w:rPr>
                <w:delText>Peter</w:delText>
              </w:r>
            </w:del>
            <w:ins w:id="3233" w:author="Jiří Vojtěšek" w:date="2018-11-24T21:36:00Z">
              <w:r w:rsidR="0039148F" w:rsidRPr="00FA204C">
                <w:rPr>
                  <w:bCs/>
                </w:rPr>
                <w:t>P</w:t>
              </w:r>
              <w:r w:rsidR="0039148F">
                <w:rPr>
                  <w:bCs/>
                </w:rPr>
                <w:t>.</w:t>
              </w:r>
            </w:ins>
            <w:r w:rsidRPr="00FA204C">
              <w:t xml:space="preserve">; </w:t>
            </w:r>
            <w:r w:rsidRPr="00FA204C">
              <w:rPr>
                <w:bCs/>
              </w:rPr>
              <w:t>SILVA</w:t>
            </w:r>
            <w:r w:rsidRPr="00FA204C">
              <w:t xml:space="preserve">, </w:t>
            </w:r>
            <w:del w:id="3234" w:author="Jiří Vojtěšek" w:date="2018-11-24T21:36:00Z">
              <w:r w:rsidRPr="00FA204C" w:rsidDel="0039148F">
                <w:rPr>
                  <w:bCs/>
                </w:rPr>
                <w:delText xml:space="preserve">Rui </w:delText>
              </w:r>
            </w:del>
            <w:ins w:id="3235" w:author="Jiří Vojtěšek" w:date="2018-11-24T21:36:00Z">
              <w:r w:rsidR="0039148F" w:rsidRPr="00FA204C">
                <w:rPr>
                  <w:bCs/>
                </w:rPr>
                <w:t>R</w:t>
              </w:r>
              <w:r w:rsidR="0039148F">
                <w:rPr>
                  <w:bCs/>
                </w:rPr>
                <w:t>.</w:t>
              </w:r>
              <w:r w:rsidR="0039148F" w:rsidRPr="00FA204C">
                <w:rPr>
                  <w:bCs/>
                </w:rPr>
                <w:t xml:space="preserve"> </w:t>
              </w:r>
            </w:ins>
            <w:del w:id="3236" w:author="Jiří Vojtěšek" w:date="2018-11-24T21:36:00Z">
              <w:r w:rsidRPr="00FA204C" w:rsidDel="0039148F">
                <w:rPr>
                  <w:bCs/>
                </w:rPr>
                <w:delText>Miguel</w:delText>
              </w:r>
            </w:del>
            <w:ins w:id="3237" w:author="Jiří Vojtěšek" w:date="2018-11-24T21:36:00Z">
              <w:r w:rsidR="0039148F" w:rsidRPr="00FA204C">
                <w:rPr>
                  <w:bCs/>
                </w:rPr>
                <w:t>M</w:t>
              </w:r>
              <w:r w:rsidR="0039148F">
                <w:rPr>
                  <w:bCs/>
                </w:rPr>
                <w:t>.</w:t>
              </w:r>
            </w:ins>
            <w:r w:rsidRPr="00FA204C">
              <w:t>. RFID</w:t>
            </w:r>
            <w:r>
              <w:t xml:space="preserve"> reader immunity test against electrostatic discharge. In </w:t>
            </w:r>
            <w:r>
              <w:rPr>
                <w:i/>
                <w:iCs/>
              </w:rPr>
              <w:t>MATEC Web of Conferences</w:t>
            </w:r>
            <w:r>
              <w:t xml:space="preserve">. Les Ulis : EDP Sciences, 2016, s. "nestrankovano". ISSN 2261-236X. JA - Elektronika a optoelektronika, elektrotechnika </w:t>
            </w:r>
          </w:p>
          <w:p w:rsidR="00C557F3" w:rsidRDefault="00C557F3" w:rsidP="000132AE">
            <w:r>
              <w:rPr>
                <w:b/>
                <w:bCs/>
              </w:rPr>
              <w:t>POSPÍŠILÍK</w:t>
            </w:r>
            <w:r>
              <w:t xml:space="preserve">, </w:t>
            </w:r>
            <w:del w:id="3238" w:author="Jiří Vojtěšek" w:date="2018-11-24T21:36:00Z">
              <w:r w:rsidDel="0039148F">
                <w:rPr>
                  <w:b/>
                  <w:bCs/>
                </w:rPr>
                <w:delText xml:space="preserve">Martin </w:delText>
              </w:r>
            </w:del>
            <w:ins w:id="3239" w:author="Jiří Vojtěšek" w:date="2018-11-24T21:36:00Z">
              <w:r w:rsidR="0039148F">
                <w:rPr>
                  <w:b/>
                  <w:bCs/>
                </w:rPr>
                <w:t xml:space="preserve">M. </w:t>
              </w:r>
            </w:ins>
            <w:r>
              <w:t xml:space="preserve">(100 %). Cascode-based voltage-amplifier stage. In </w:t>
            </w:r>
            <w:r>
              <w:rPr>
                <w:i/>
                <w:iCs/>
              </w:rPr>
              <w:t>MATEC Web of Conferences</w:t>
            </w:r>
            <w:r>
              <w:t xml:space="preserve">. Les Ulis : EDP Sciences, 2017, s. nestrankovano. ISSN 2261-236X. JA - Elektronika a optoelektronika, elektrotechnika </w:t>
            </w:r>
          </w:p>
          <w:p w:rsidR="00C557F3" w:rsidRDefault="00C557F3" w:rsidP="000132AE">
            <w:r>
              <w:t xml:space="preserve"> </w:t>
            </w:r>
            <w:r>
              <w:rPr>
                <w:b/>
                <w:bCs/>
              </w:rPr>
              <w:t>POSPÍŠILÍK</w:t>
            </w:r>
            <w:r>
              <w:t xml:space="preserve">, </w:t>
            </w:r>
            <w:r>
              <w:rPr>
                <w:b/>
                <w:bCs/>
              </w:rPr>
              <w:t>M</w:t>
            </w:r>
            <w:ins w:id="3240" w:author="Jiří Vojtěšek" w:date="2018-11-24T21:36:00Z">
              <w:r w:rsidR="0039148F">
                <w:rPr>
                  <w:b/>
                  <w:bCs/>
                </w:rPr>
                <w:t>.</w:t>
              </w:r>
            </w:ins>
            <w:del w:id="3241" w:author="Jiří Vojtěšek" w:date="2018-11-24T21:36:00Z">
              <w:r w:rsidDel="0039148F">
                <w:rPr>
                  <w:b/>
                  <w:bCs/>
                </w:rPr>
                <w:delText>artin</w:delText>
              </w:r>
            </w:del>
            <w:r>
              <w:rPr>
                <w:b/>
                <w:bCs/>
              </w:rPr>
              <w:t xml:space="preserve"> </w:t>
            </w:r>
            <w:r>
              <w:t xml:space="preserve">(90 %); </w:t>
            </w:r>
            <w:r w:rsidRPr="00FA204C">
              <w:rPr>
                <w:bCs/>
              </w:rPr>
              <w:t>ADÁMEK</w:t>
            </w:r>
            <w:r w:rsidRPr="00FA204C">
              <w:t xml:space="preserve">, </w:t>
            </w:r>
            <w:r w:rsidRPr="00FA204C">
              <w:rPr>
                <w:bCs/>
              </w:rPr>
              <w:t>Milan</w:t>
            </w:r>
            <w:r w:rsidRPr="00FA204C">
              <w:t xml:space="preserve">; </w:t>
            </w:r>
            <w:r w:rsidRPr="00FA204C">
              <w:rPr>
                <w:bCs/>
              </w:rPr>
              <w:t>NEUMANN</w:t>
            </w:r>
            <w:r w:rsidRPr="00FA204C">
              <w:t xml:space="preserve">, </w:t>
            </w:r>
            <w:r w:rsidRPr="00FA204C">
              <w:rPr>
                <w:bCs/>
              </w:rPr>
              <w:t>Petr</w:t>
            </w:r>
            <w:r w:rsidRPr="00FA204C">
              <w:t>.</w:t>
            </w:r>
            <w:r>
              <w:t xml:space="preserve"> Influence of the Antenna’s Height to the Standing Waves Ratio when Performing the Electromagnetic Susceptibility Tests in Anechoic Chambers. In </w:t>
            </w:r>
            <w:r>
              <w:rPr>
                <w:i/>
                <w:iCs/>
              </w:rPr>
              <w:t>Lecture Notes in Electrical Engineering</w:t>
            </w:r>
            <w:r>
              <w:t xml:space="preserve">. </w:t>
            </w:r>
            <w:proofErr w:type="gramStart"/>
            <w:r>
              <w:t>Berlín : Springer</w:t>
            </w:r>
            <w:proofErr w:type="gramEnd"/>
            <w:r>
              <w:t xml:space="preserve"> Verlag, 2018, s. 161-168. ISSN 1876-1100. ISBN 978-331953933-1.JA - Elektronika a optoelektronika, elektrotechnika </w:t>
            </w:r>
          </w:p>
          <w:p w:rsidR="00C557F3" w:rsidRPr="003B5737" w:rsidRDefault="00C557F3" w:rsidP="000132AE"/>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610"/>
        </w:trPr>
        <w:tc>
          <w:tcPr>
            <w:tcW w:w="9859" w:type="dxa"/>
            <w:gridSpan w:val="11"/>
          </w:tcPr>
          <w:p w:rsidR="00C557F3" w:rsidRPr="009D3BE2" w:rsidRDefault="00C557F3" w:rsidP="000132AE">
            <w:pPr>
              <w:rPr>
                <w:lang w:val="sk-SK"/>
              </w:rPr>
            </w:pPr>
            <w:r>
              <w:rPr>
                <w:lang w:val="sk-SK"/>
              </w:rPr>
              <w:t>07 – 09/2010: Instituto Polytecnico de Beja, Portugalsko, (3</w:t>
            </w:r>
            <w:r w:rsidRPr="009D3BE2">
              <w:rPr>
                <w:lang w:val="sk-SK"/>
              </w:rPr>
              <w:t>měsíční studijní pobyt);</w:t>
            </w:r>
          </w:p>
          <w:p w:rsidR="00C557F3" w:rsidRDefault="00C557F3" w:rsidP="000132AE">
            <w:pPr>
              <w:rPr>
                <w:lang w:val="sk-SK"/>
              </w:rPr>
            </w:pPr>
            <w:r>
              <w:rPr>
                <w:lang w:val="sk-SK"/>
              </w:rPr>
              <w:t xml:space="preserve">11/2014: </w:t>
            </w:r>
            <w:bookmarkStart w:id="3242" w:name="OLE_LINK12"/>
            <w:bookmarkStart w:id="3243" w:name="OLE_LINK13"/>
            <w:r>
              <w:rPr>
                <w:lang w:val="sk-SK"/>
              </w:rPr>
              <w:t>Instituto Polytecnico de Beja, Portugalsko, (měsíční pracovní stáž);</w:t>
            </w:r>
          </w:p>
          <w:bookmarkEnd w:id="3242"/>
          <w:bookmarkEnd w:id="3243"/>
          <w:p w:rsidR="00C557F3" w:rsidRPr="003232CF" w:rsidRDefault="00C557F3" w:rsidP="000132AE">
            <w:pPr>
              <w:rPr>
                <w:lang w:val="sk-SK"/>
              </w:rPr>
            </w:pPr>
            <w:r>
              <w:rPr>
                <w:lang w:val="sk-SK"/>
              </w:rPr>
              <w:t>03 – 05/2015: Instituto Polytecnico de Beja, Portugalsko, (2,5měsíční pracovní stáž);</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425"/>
        <w:gridCol w:w="284"/>
        <w:gridCol w:w="77"/>
        <w:gridCol w:w="632"/>
        <w:gridCol w:w="693"/>
        <w:gridCol w:w="694"/>
      </w:tblGrid>
      <w:tr w:rsidR="00C557F3" w:rsidTr="000132AE">
        <w:tc>
          <w:tcPr>
            <w:tcW w:w="9859" w:type="dxa"/>
            <w:gridSpan w:val="12"/>
            <w:tcBorders>
              <w:bottom w:val="double" w:sz="4" w:space="0" w:color="auto"/>
            </w:tcBorders>
            <w:shd w:val="clear" w:color="auto" w:fill="BDD6EE"/>
          </w:tcPr>
          <w:p w:rsidR="00C557F3" w:rsidRDefault="00C557F3" w:rsidP="000132AE">
            <w:pPr>
              <w:tabs>
                <w:tab w:val="right" w:pos="949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244" w:author="vopatrilova" w:date="2018-11-17T11:32:00Z">
              <w:r w:rsidR="002F5441" w:rsidRPr="002F5441">
                <w:rPr>
                  <w:rStyle w:val="Odkazintenzivn"/>
                  <w:rPrChange w:id="3245" w:author="vopatrilova" w:date="2018-11-17T11:32:00Z">
                    <w:rPr>
                      <w:b/>
                      <w:i/>
                      <w:iCs/>
                      <w:color w:val="0000FF" w:themeColor="hyperlink"/>
                      <w:u w:val="single"/>
                    </w:rPr>
                  </w:rPrChange>
                </w:rPr>
                <w:t>Abecední seznam</w:t>
              </w:r>
            </w:ins>
            <w:del w:id="3246"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1"/>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1"/>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1"/>
          </w:tcPr>
          <w:p w:rsidR="00C557F3" w:rsidRDefault="00C557F3" w:rsidP="000132AE">
            <w:pPr>
              <w:jc w:val="both"/>
            </w:pPr>
            <w:del w:id="3247" w:author="vopatrilova" w:date="2018-11-20T16:13:00Z">
              <w:r w:rsidDel="00DA0318">
                <w:delText>Automatické řízení a informatika</w:delText>
              </w:r>
            </w:del>
            <w:ins w:id="3248"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Roman </w:t>
            </w:r>
            <w:bookmarkStart w:id="3249" w:name="aProkop"/>
            <w:r>
              <w:t>Prokop</w:t>
            </w:r>
            <w:bookmarkEnd w:id="3249"/>
          </w:p>
        </w:tc>
        <w:tc>
          <w:tcPr>
            <w:tcW w:w="709" w:type="dxa"/>
            <w:gridSpan w:val="2"/>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prof. Ing. CSc.</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1952</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gridSpan w:val="2"/>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gridSpan w:val="2"/>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3"/>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3"/>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2"/>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340"/>
        </w:trPr>
        <w:tc>
          <w:tcPr>
            <w:tcW w:w="9859" w:type="dxa"/>
            <w:gridSpan w:val="12"/>
            <w:tcBorders>
              <w:top w:val="nil"/>
            </w:tcBorders>
          </w:tcPr>
          <w:p w:rsidR="00C557F3" w:rsidRDefault="00C557F3" w:rsidP="000132AE">
            <w:pPr>
              <w:jc w:val="both"/>
            </w:pPr>
            <w:r>
              <w:t>Optimalizace – garant, přednášející (100%), cvičící (100%)</w:t>
            </w:r>
          </w:p>
        </w:tc>
      </w:tr>
      <w:tr w:rsidR="00C557F3" w:rsidTr="000132AE">
        <w:tc>
          <w:tcPr>
            <w:tcW w:w="9859" w:type="dxa"/>
            <w:gridSpan w:val="12"/>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2"/>
          </w:tcPr>
          <w:p w:rsidR="00C557F3" w:rsidRDefault="00C557F3" w:rsidP="000132AE">
            <w:pPr>
              <w:tabs>
                <w:tab w:val="left" w:pos="996"/>
              </w:tabs>
              <w:suppressAutoHyphens/>
              <w:ind w:left="1020" w:hanging="1020"/>
              <w:jc w:val="both"/>
            </w:pPr>
            <w:r>
              <w:t>1971-1976</w:t>
            </w:r>
            <w:r>
              <w:tab/>
              <w:t>ČVUT, Fakulta jaderná a fyzikálně inženýrská, vysokoškolské vzdělání, (Ing.)</w:t>
            </w:r>
          </w:p>
          <w:p w:rsidR="00C557F3" w:rsidRDefault="00C557F3" w:rsidP="000132AE">
            <w:pPr>
              <w:tabs>
                <w:tab w:val="left" w:pos="996"/>
              </w:tabs>
              <w:suppressAutoHyphens/>
              <w:ind w:left="1020" w:hanging="1020"/>
              <w:jc w:val="both"/>
            </w:pPr>
            <w:r>
              <w:t>1978-1983</w:t>
            </w:r>
            <w:r>
              <w:tab/>
              <w:t>SVŠT Bratislava, Fakulta elektrotechnická, vědecká aspirantura, (CSc.)</w:t>
            </w:r>
          </w:p>
          <w:p w:rsidR="00C557F3" w:rsidDel="00852839" w:rsidRDefault="00C557F3" w:rsidP="000132AE">
            <w:pPr>
              <w:tabs>
                <w:tab w:val="left" w:pos="996"/>
              </w:tabs>
              <w:suppressAutoHyphens/>
              <w:ind w:left="1020" w:hanging="1020"/>
              <w:jc w:val="both"/>
              <w:rPr>
                <w:del w:id="3250" w:author="vopatrilova" w:date="2018-11-09T11:51:00Z"/>
              </w:rPr>
            </w:pPr>
            <w:del w:id="3251" w:author="vopatrilova" w:date="2018-11-09T11:51:00Z">
              <w:r w:rsidDel="00852839">
                <w:delText>1996</w:delText>
              </w:r>
              <w:r w:rsidDel="00852839">
                <w:tab/>
                <w:delText>VUT Brno, Fakulta technologická ve Zlíně, habilitační řízení pro jmenování docentem pro obor Technická kybernetika (doc.)</w:delText>
              </w:r>
            </w:del>
          </w:p>
          <w:p w:rsidR="00C557F3" w:rsidRDefault="00C557F3" w:rsidP="000132AE">
            <w:pPr>
              <w:ind w:left="1031" w:hanging="1031"/>
              <w:jc w:val="both"/>
              <w:rPr>
                <w:b/>
              </w:rPr>
            </w:pPr>
            <w:del w:id="3252" w:author="vopatrilova" w:date="2018-11-09T11:51:00Z">
              <w:r w:rsidDel="00852839">
                <w:delText>2004</w:delText>
              </w:r>
              <w:r w:rsidDel="00852839">
                <w:tab/>
                <w:delText>VUT Brno, Fakulta elektrotechniky a komunikačních technologií, řízení pro jmenování profesorem v oboru     Technická kybernetika (prof.)</w:delText>
              </w:r>
            </w:del>
          </w:p>
        </w:tc>
      </w:tr>
      <w:tr w:rsidR="00C557F3" w:rsidTr="000132AE">
        <w:tc>
          <w:tcPr>
            <w:tcW w:w="9859" w:type="dxa"/>
            <w:gridSpan w:val="12"/>
            <w:shd w:val="clear" w:color="auto" w:fill="F7CAAC"/>
          </w:tcPr>
          <w:p w:rsidR="00C557F3" w:rsidRDefault="00C557F3" w:rsidP="000132AE">
            <w:pPr>
              <w:jc w:val="both"/>
              <w:rPr>
                <w:b/>
              </w:rPr>
            </w:pPr>
            <w:r>
              <w:rPr>
                <w:b/>
              </w:rPr>
              <w:t>Údaje o odborném působení od absolvování VŠ</w:t>
            </w:r>
          </w:p>
        </w:tc>
      </w:tr>
      <w:tr w:rsidR="00C557F3" w:rsidTr="000132AE">
        <w:trPr>
          <w:trHeight w:val="1090"/>
        </w:trPr>
        <w:tc>
          <w:tcPr>
            <w:tcW w:w="9859" w:type="dxa"/>
            <w:gridSpan w:val="12"/>
          </w:tcPr>
          <w:p w:rsidR="00C557F3" w:rsidRDefault="00C557F3" w:rsidP="000132AE">
            <w:pPr>
              <w:tabs>
                <w:tab w:val="left" w:pos="996"/>
              </w:tabs>
              <w:suppressAutoHyphens/>
              <w:snapToGrid w:val="0"/>
              <w:ind w:left="1020" w:hanging="1020"/>
              <w:jc w:val="both"/>
            </w:pPr>
            <w:r>
              <w:t>1976-1995</w:t>
            </w:r>
            <w:r>
              <w:tab/>
              <w:t>SVŠT Bratislava, Chemickotechnologická fakulta, Katedra automatizace, asistent odborný asistent, zástupce vedoucího katedry</w:t>
            </w:r>
          </w:p>
          <w:p w:rsidR="00C557F3" w:rsidRDefault="00C557F3" w:rsidP="000132AE">
            <w:pPr>
              <w:tabs>
                <w:tab w:val="left" w:pos="996"/>
              </w:tabs>
              <w:suppressAutoHyphens/>
              <w:snapToGrid w:val="0"/>
              <w:ind w:left="1020" w:hanging="1020"/>
              <w:jc w:val="both"/>
            </w:pPr>
            <w:r>
              <w:t>1995-2000</w:t>
            </w:r>
            <w:r>
              <w:tab/>
              <w:t>Vysoké učení technické v Brně, Fakulta technologická ve Zlíně, Katedra automatizovaných systémů řízení technologických procesů, odborný asistent, docent, proděkan</w:t>
            </w:r>
          </w:p>
          <w:p w:rsidR="00C557F3" w:rsidRDefault="00C557F3" w:rsidP="000132AE">
            <w:pPr>
              <w:tabs>
                <w:tab w:val="left" w:pos="996"/>
              </w:tabs>
              <w:suppressAutoHyphens/>
              <w:snapToGrid w:val="0"/>
              <w:ind w:left="1020" w:hanging="1020"/>
              <w:jc w:val="both"/>
            </w:pPr>
            <w:r>
              <w:t>2001-2004</w:t>
            </w:r>
            <w:r>
              <w:tab/>
              <w:t>Univerzita Tomáše Bati ve Zlíně, Fakulta technologická, Institut informačních technologií, Ústav řízení technologických procesů, docent, proděkan</w:t>
            </w:r>
          </w:p>
          <w:p w:rsidR="00C557F3" w:rsidRDefault="00C557F3" w:rsidP="000132AE">
            <w:pPr>
              <w:tabs>
                <w:tab w:val="left" w:pos="996"/>
              </w:tabs>
              <w:suppressAutoHyphens/>
              <w:snapToGrid w:val="0"/>
              <w:ind w:left="1020" w:hanging="1020"/>
              <w:jc w:val="both"/>
            </w:pPr>
            <w:r>
              <w:t>2004-2009</w:t>
            </w:r>
            <w:r>
              <w:tab/>
              <w:t>Univerzita Tomáše Bati ve Zlíně, profesor, prorektor pro pedagogickou činnost</w:t>
            </w:r>
          </w:p>
          <w:p w:rsidR="00C557F3" w:rsidRDefault="00C557F3" w:rsidP="000132AE">
            <w:pPr>
              <w:tabs>
                <w:tab w:val="left" w:pos="996"/>
              </w:tabs>
              <w:suppressAutoHyphens/>
              <w:snapToGrid w:val="0"/>
              <w:ind w:left="1020" w:hanging="1020"/>
              <w:jc w:val="both"/>
            </w:pPr>
            <w:r>
              <w:t>2006-2014</w:t>
            </w:r>
            <w:r>
              <w:tab/>
              <w:t>Univerzita Tomáše Bati ve Zlíně, Fakulta aplikované informatiky, Ústav automatizace a řídicí techniky, profesor, proděkan</w:t>
            </w:r>
          </w:p>
          <w:p w:rsidR="00C557F3" w:rsidRDefault="00C557F3" w:rsidP="000132AE">
            <w:pPr>
              <w:jc w:val="both"/>
            </w:pPr>
            <w:r>
              <w:t>2015 -       Univerzita Tomáše Bati ve Zlíně, Fakulta aplikované informatiky, Ústav matematiky, ředitel, prorektor</w:t>
            </w:r>
          </w:p>
        </w:tc>
      </w:tr>
      <w:tr w:rsidR="00C557F3" w:rsidTr="000132AE">
        <w:trPr>
          <w:trHeight w:val="250"/>
        </w:trPr>
        <w:tc>
          <w:tcPr>
            <w:tcW w:w="9859" w:type="dxa"/>
            <w:gridSpan w:val="12"/>
            <w:shd w:val="clear" w:color="auto" w:fill="F7CAAC"/>
          </w:tcPr>
          <w:p w:rsidR="00C557F3" w:rsidRDefault="00C557F3" w:rsidP="000132AE">
            <w:pPr>
              <w:jc w:val="both"/>
            </w:pPr>
            <w:r>
              <w:rPr>
                <w:b/>
              </w:rPr>
              <w:t>Zkušenosti s vedením kvalifikačních a rigorózních prací</w:t>
            </w:r>
          </w:p>
        </w:tc>
      </w:tr>
      <w:tr w:rsidR="00C557F3" w:rsidTr="000132AE">
        <w:trPr>
          <w:trHeight w:val="649"/>
        </w:trPr>
        <w:tc>
          <w:tcPr>
            <w:tcW w:w="9859" w:type="dxa"/>
            <w:gridSpan w:val="12"/>
          </w:tcPr>
          <w:p w:rsidR="00C557F3" w:rsidRDefault="00C557F3" w:rsidP="000132AE">
            <w:pPr>
              <w:jc w:val="both"/>
            </w:pPr>
            <w:r>
              <w:t>Celkem jako vedoucí kvalifikačních prací: více jako 20 bakalářských prací a 15 diplomových prací na současném akademickém pracovišti, v minulosti další také na Fakultě chemickotechnologické STU Bratislava. Pět úspěšně ukončených PhD studentů, 2 úspěšně ukončení v habilitačním řízení.</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1887" w:type="dxa"/>
            <w:gridSpan w:val="3"/>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380" w:type="dxa"/>
            <w:gridSpan w:val="5"/>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Technická kybernetika</w:t>
            </w:r>
          </w:p>
        </w:tc>
        <w:tc>
          <w:tcPr>
            <w:tcW w:w="2245" w:type="dxa"/>
            <w:gridSpan w:val="2"/>
          </w:tcPr>
          <w:p w:rsidR="00C557F3" w:rsidRDefault="00C557F3" w:rsidP="000132AE">
            <w:pPr>
              <w:jc w:val="both"/>
            </w:pPr>
            <w:r>
              <w:t>1996</w:t>
            </w:r>
          </w:p>
        </w:tc>
        <w:tc>
          <w:tcPr>
            <w:tcW w:w="1887" w:type="dxa"/>
            <w:gridSpan w:val="3"/>
            <w:tcBorders>
              <w:right w:val="single" w:sz="12" w:space="0" w:color="auto"/>
            </w:tcBorders>
          </w:tcPr>
          <w:p w:rsidR="007C0A83" w:rsidRDefault="00852839">
            <w:pPr>
              <w:jc w:val="both"/>
            </w:pPr>
            <w:ins w:id="3253" w:author="vopatrilova" w:date="2018-11-09T11:57:00Z">
              <w:r>
                <w:t xml:space="preserve">FT, </w:t>
              </w:r>
            </w:ins>
            <w:r w:rsidR="00C557F3">
              <w:t>VUT Brno</w:t>
            </w:r>
          </w:p>
        </w:tc>
        <w:tc>
          <w:tcPr>
            <w:tcW w:w="993" w:type="dxa"/>
            <w:gridSpan w:val="3"/>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1887" w:type="dxa"/>
            <w:gridSpan w:val="3"/>
            <w:tcBorders>
              <w:right w:val="single" w:sz="12" w:space="0" w:color="auto"/>
            </w:tcBorders>
            <w:shd w:val="clear" w:color="auto" w:fill="F7CAAC"/>
          </w:tcPr>
          <w:p w:rsidR="00C557F3" w:rsidRDefault="00C557F3" w:rsidP="000132AE">
            <w:pPr>
              <w:jc w:val="both"/>
            </w:pPr>
            <w:r>
              <w:rPr>
                <w:b/>
              </w:rPr>
              <w:t>Řízení konáno na VŠ</w:t>
            </w:r>
          </w:p>
        </w:tc>
        <w:tc>
          <w:tcPr>
            <w:tcW w:w="993" w:type="dxa"/>
            <w:gridSpan w:val="3"/>
            <w:vMerge w:val="restart"/>
            <w:tcBorders>
              <w:left w:val="single" w:sz="12" w:space="0" w:color="auto"/>
            </w:tcBorders>
          </w:tcPr>
          <w:p w:rsidR="00C557F3" w:rsidRPr="00020CEB" w:rsidRDefault="00C557F3" w:rsidP="000132AE">
            <w:pPr>
              <w:jc w:val="both"/>
              <w:rPr>
                <w:b/>
              </w:rPr>
            </w:pPr>
            <w:r w:rsidRPr="00020CEB">
              <w:rPr>
                <w:b/>
              </w:rPr>
              <w:t>164</w:t>
            </w:r>
          </w:p>
          <w:p w:rsidR="00C557F3" w:rsidRDefault="00C557F3" w:rsidP="000132AE">
            <w:pPr>
              <w:jc w:val="both"/>
              <w:rPr>
                <w:b/>
              </w:rPr>
            </w:pPr>
            <w:r w:rsidRPr="00020CEB">
              <w:t>(bez autocitací)</w:t>
            </w:r>
          </w:p>
        </w:tc>
        <w:tc>
          <w:tcPr>
            <w:tcW w:w="693" w:type="dxa"/>
            <w:vMerge w:val="restart"/>
          </w:tcPr>
          <w:p w:rsidR="00C557F3" w:rsidRDefault="00C557F3" w:rsidP="000132AE">
            <w:pPr>
              <w:jc w:val="both"/>
              <w:rPr>
                <w:b/>
              </w:rPr>
            </w:pPr>
            <w:r w:rsidRPr="00414269">
              <w:rPr>
                <w:b/>
              </w:rPr>
              <w:t>271</w:t>
            </w:r>
          </w:p>
          <w:p w:rsidR="00C557F3" w:rsidRDefault="00C557F3" w:rsidP="000132AE">
            <w:pPr>
              <w:jc w:val="both"/>
              <w:rPr>
                <w:b/>
              </w:rPr>
            </w:pPr>
            <w:r>
              <w:t>(bez autocitací)</w:t>
            </w:r>
          </w:p>
        </w:tc>
        <w:tc>
          <w:tcPr>
            <w:tcW w:w="694" w:type="dxa"/>
            <w:vMerge w:val="restart"/>
          </w:tcPr>
          <w:p w:rsidR="00C557F3" w:rsidRDefault="00C557F3" w:rsidP="000132AE">
            <w:pPr>
              <w:jc w:val="both"/>
              <w:rPr>
                <w:b/>
              </w:rPr>
            </w:pPr>
          </w:p>
        </w:tc>
      </w:tr>
      <w:tr w:rsidR="00C557F3" w:rsidTr="000132AE">
        <w:trPr>
          <w:trHeight w:val="205"/>
        </w:trPr>
        <w:tc>
          <w:tcPr>
            <w:tcW w:w="3347" w:type="dxa"/>
            <w:gridSpan w:val="2"/>
          </w:tcPr>
          <w:p w:rsidR="00C557F3" w:rsidRDefault="00C557F3" w:rsidP="000132AE">
            <w:pPr>
              <w:jc w:val="both"/>
            </w:pPr>
            <w:r>
              <w:t>Technická kybernetika</w:t>
            </w:r>
          </w:p>
        </w:tc>
        <w:tc>
          <w:tcPr>
            <w:tcW w:w="2245" w:type="dxa"/>
            <w:gridSpan w:val="2"/>
          </w:tcPr>
          <w:p w:rsidR="00C557F3" w:rsidRDefault="00C557F3" w:rsidP="000132AE">
            <w:pPr>
              <w:jc w:val="both"/>
            </w:pPr>
            <w:r>
              <w:t>2004</w:t>
            </w:r>
          </w:p>
        </w:tc>
        <w:tc>
          <w:tcPr>
            <w:tcW w:w="1887" w:type="dxa"/>
            <w:gridSpan w:val="3"/>
            <w:tcBorders>
              <w:right w:val="single" w:sz="12" w:space="0" w:color="auto"/>
            </w:tcBorders>
          </w:tcPr>
          <w:p w:rsidR="007C0A83" w:rsidRDefault="00852839">
            <w:pPr>
              <w:jc w:val="both"/>
            </w:pPr>
            <w:ins w:id="3254" w:author="vopatrilova" w:date="2018-11-09T11:57:00Z">
              <w:r>
                <w:t xml:space="preserve">FEKT, </w:t>
              </w:r>
            </w:ins>
            <w:r w:rsidR="00C557F3">
              <w:t>VUT Brno</w:t>
            </w:r>
          </w:p>
        </w:tc>
        <w:tc>
          <w:tcPr>
            <w:tcW w:w="993" w:type="dxa"/>
            <w:gridSpan w:val="3"/>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2"/>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2"/>
          </w:tcPr>
          <w:p w:rsidR="00C557F3" w:rsidRPr="0032484B" w:rsidRDefault="00C557F3" w:rsidP="000132AE">
            <w:pPr>
              <w:rPr>
                <w:sz w:val="18"/>
                <w:szCs w:val="18"/>
              </w:rPr>
            </w:pPr>
            <w:r w:rsidRPr="0032484B">
              <w:rPr>
                <w:sz w:val="18"/>
                <w:szCs w:val="18"/>
              </w:rPr>
              <w:t xml:space="preserve">PEKAŘ, L.; </w:t>
            </w:r>
            <w:r w:rsidRPr="0032484B">
              <w:rPr>
                <w:b/>
                <w:sz w:val="18"/>
                <w:szCs w:val="18"/>
              </w:rPr>
              <w:t>PROKOP, R. (20 %).</w:t>
            </w:r>
            <w:r w:rsidRPr="0032484B">
              <w:rPr>
                <w:sz w:val="18"/>
                <w:szCs w:val="18"/>
              </w:rPr>
              <w:t xml:space="preserve"> Algebraic robust control of a closed circuit heating-cooling system with a heat exchanger and internal loop delays. Applied Thermal Engineering, 2017, roč. 113, č. 1, s. 1464-1474. ISSN 1359-4311.</w:t>
            </w:r>
          </w:p>
          <w:p w:rsidR="00C557F3" w:rsidRPr="0032484B" w:rsidRDefault="00C557F3" w:rsidP="000132AE">
            <w:pPr>
              <w:rPr>
                <w:sz w:val="18"/>
                <w:szCs w:val="18"/>
              </w:rPr>
            </w:pPr>
            <w:r w:rsidRPr="0032484B">
              <w:rPr>
                <w:b/>
                <w:sz w:val="18"/>
                <w:szCs w:val="18"/>
              </w:rPr>
              <w:t>PROKOP, R. (60 %),</w:t>
            </w:r>
            <w:r w:rsidRPr="0032484B">
              <w:rPr>
                <w:sz w:val="18"/>
                <w:szCs w:val="18"/>
              </w:rPr>
              <w:t xml:space="preserve"> J. KORBEL a  L. PEKAŘ,. Delay systems with meromorphic functions design. In The 12th IEEE International Conference on Control and Automation. New </w:t>
            </w:r>
            <w:proofErr w:type="gramStart"/>
            <w:r w:rsidRPr="0032484B">
              <w:rPr>
                <w:sz w:val="18"/>
                <w:szCs w:val="18"/>
              </w:rPr>
              <w:t>York : IEEE</w:t>
            </w:r>
            <w:proofErr w:type="gramEnd"/>
            <w:r w:rsidRPr="0032484B">
              <w:rPr>
                <w:sz w:val="18"/>
                <w:szCs w:val="18"/>
              </w:rPr>
              <w:t>, 2016, s. 443-448. ISSN 1948-3449. ISBN 978-1-5090-1738-6</w:t>
            </w:r>
          </w:p>
          <w:p w:rsidR="00C557F3" w:rsidRPr="0032484B" w:rsidDel="00852839" w:rsidRDefault="00C557F3" w:rsidP="000132AE">
            <w:pPr>
              <w:rPr>
                <w:del w:id="3255" w:author="vopatrilova" w:date="2018-11-09T11:51:00Z"/>
                <w:sz w:val="18"/>
                <w:szCs w:val="18"/>
              </w:rPr>
            </w:pPr>
            <w:del w:id="3256" w:author="vopatrilova" w:date="2018-11-09T11:51:00Z">
              <w:r w:rsidRPr="0032484B" w:rsidDel="00852839">
                <w:rPr>
                  <w:sz w:val="18"/>
                  <w:szCs w:val="18"/>
                </w:rPr>
                <w:delText xml:space="preserve">PEKAŘ, L. a  </w:delText>
              </w:r>
              <w:r w:rsidRPr="0032484B" w:rsidDel="00852839">
                <w:rPr>
                  <w:b/>
                  <w:sz w:val="18"/>
                  <w:szCs w:val="18"/>
                </w:rPr>
                <w:delText>PROKOP, R (15 %).</w:delText>
              </w:r>
              <w:r w:rsidRPr="0032484B" w:rsidDel="00852839">
                <w:rPr>
                  <w:sz w:val="18"/>
                  <w:szCs w:val="18"/>
                </w:rPr>
                <w:delText xml:space="preserve"> Inner feedback robust control of a laboratory heat exchanger. International Journal of Mathematics and Computers in Simulations, 2016, roč. 10, s. 345-353. ISSN 1998-0159.</w:delText>
              </w:r>
            </w:del>
          </w:p>
          <w:p w:rsidR="00C557F3" w:rsidRPr="0032484B" w:rsidRDefault="00C557F3" w:rsidP="000132AE">
            <w:pPr>
              <w:rPr>
                <w:sz w:val="18"/>
                <w:szCs w:val="18"/>
              </w:rPr>
            </w:pPr>
            <w:r w:rsidRPr="0032484B">
              <w:rPr>
                <w:b/>
                <w:sz w:val="18"/>
                <w:szCs w:val="18"/>
              </w:rPr>
              <w:t>PROKOP, R. (60 %),</w:t>
            </w:r>
            <w:r w:rsidRPr="0032484B">
              <w:rPr>
                <w:sz w:val="18"/>
                <w:szCs w:val="18"/>
              </w:rPr>
              <w:t xml:space="preserve"> L. PEKAŘ, a  J. KORBEL. Delay systems with meromorphic functions design. </w:t>
            </w:r>
            <w:r w:rsidRPr="0032484B">
              <w:rPr>
                <w:i/>
                <w:sz w:val="18"/>
                <w:szCs w:val="18"/>
              </w:rPr>
              <w:t>Proc.</w:t>
            </w:r>
            <w:r w:rsidRPr="0032484B">
              <w:rPr>
                <w:rStyle w:val="list-group-item3"/>
                <w:rFonts w:ascii="NexusSan" w:hAnsi="NexusSan" w:cs="Arial"/>
                <w:i/>
                <w:sz w:val="18"/>
                <w:szCs w:val="18"/>
                <w:specVanish w:val="0"/>
              </w:rPr>
              <w:t xml:space="preserve">12th IEEE International Conference on Control and Automation, </w:t>
            </w:r>
            <w:r w:rsidRPr="0032484B">
              <w:rPr>
                <w:rStyle w:val="list-group-item3"/>
                <w:rFonts w:ascii="NexusSan" w:hAnsi="NexusSan" w:cs="Arial"/>
                <w:sz w:val="18"/>
                <w:szCs w:val="18"/>
                <w:specVanish w:val="0"/>
              </w:rPr>
              <w:t>ICCA 2016; Kathmandu; Nepal</w:t>
            </w:r>
          </w:p>
          <w:p w:rsidR="00C557F3" w:rsidRPr="0032484B" w:rsidRDefault="00C557F3" w:rsidP="000132AE">
            <w:pPr>
              <w:rPr>
                <w:sz w:val="18"/>
                <w:szCs w:val="18"/>
              </w:rPr>
            </w:pPr>
            <w:r w:rsidRPr="0032484B">
              <w:rPr>
                <w:b/>
                <w:sz w:val="18"/>
                <w:szCs w:val="18"/>
              </w:rPr>
              <w:t>PROKOP, R. (80 %)</w:t>
            </w:r>
            <w:r w:rsidRPr="0032484B">
              <w:rPr>
                <w:sz w:val="18"/>
                <w:szCs w:val="18"/>
              </w:rPr>
              <w:t xml:space="preserve"> a J. KORBEL. Matrix Equations in Multivariable Control. In</w:t>
            </w:r>
            <w:r w:rsidRPr="0032484B">
              <w:rPr>
                <w:i/>
                <w:sz w:val="18"/>
                <w:szCs w:val="18"/>
              </w:rPr>
              <w:t xml:space="preserve"> </w:t>
            </w:r>
            <w:hyperlink r:id="rId15" w:tooltip="Show source title details" w:history="1">
              <w:r w:rsidRPr="0032484B">
                <w:rPr>
                  <w:rStyle w:val="Hypertextovodkaz"/>
                  <w:rFonts w:ascii="NexusSan" w:hAnsi="NexusSan" w:cs="Helvetica"/>
                  <w:sz w:val="18"/>
                  <w:szCs w:val="18"/>
                </w:rPr>
                <w:t>WSEAS Transactions on Systems and Control</w:t>
              </w:r>
            </w:hyperlink>
            <w:r w:rsidRPr="0032484B">
              <w:rPr>
                <w:rFonts w:ascii="NexusSan" w:hAnsi="NexusSan" w:cs="Helvetica"/>
                <w:sz w:val="18"/>
                <w:szCs w:val="18"/>
              </w:rPr>
              <w:t xml:space="preserve"> 10, pp. 320-327.</w:t>
            </w:r>
            <w:r w:rsidRPr="0032484B">
              <w:rPr>
                <w:sz w:val="18"/>
                <w:szCs w:val="18"/>
              </w:rPr>
              <w:t xml:space="preserve"> ISBN 978-1-61804-6. (80 %)</w:t>
            </w:r>
          </w:p>
          <w:p w:rsidR="00C557F3" w:rsidRPr="0032484B" w:rsidRDefault="00C557F3" w:rsidP="000132AE">
            <w:pPr>
              <w:snapToGrid w:val="0"/>
              <w:jc w:val="both"/>
              <w:rPr>
                <w:sz w:val="18"/>
                <w:szCs w:val="18"/>
              </w:rPr>
            </w:pPr>
            <w:r w:rsidRPr="0032484B">
              <w:rPr>
                <w:b/>
                <w:sz w:val="18"/>
                <w:szCs w:val="18"/>
              </w:rPr>
              <w:t>PROKOP, R. (60 %),</w:t>
            </w:r>
            <w:r w:rsidRPr="0032484B">
              <w:rPr>
                <w:sz w:val="18"/>
                <w:szCs w:val="18"/>
              </w:rPr>
              <w:t xml:space="preserve"> J. KORBEL a R. MATUŠŮ. Autotuning for Delay Systems – An Algebraic Approach. </w:t>
            </w:r>
            <w:r w:rsidRPr="0032484B">
              <w:rPr>
                <w:i/>
                <w:sz w:val="18"/>
                <w:szCs w:val="18"/>
              </w:rPr>
              <w:t xml:space="preserve">In Proc. </w:t>
            </w:r>
            <w:proofErr w:type="gramStart"/>
            <w:r w:rsidRPr="0032484B">
              <w:rPr>
                <w:i/>
                <w:sz w:val="18"/>
                <w:szCs w:val="18"/>
              </w:rPr>
              <w:t>of</w:t>
            </w:r>
            <w:proofErr w:type="gramEnd"/>
            <w:r w:rsidRPr="0032484B">
              <w:rPr>
                <w:i/>
                <w:sz w:val="18"/>
                <w:szCs w:val="18"/>
              </w:rPr>
              <w:t xml:space="preserve"> the 2014 15</w:t>
            </w:r>
            <w:r w:rsidRPr="0032484B">
              <w:rPr>
                <w:i/>
                <w:sz w:val="18"/>
                <w:szCs w:val="18"/>
                <w:vertAlign w:val="superscript"/>
              </w:rPr>
              <w:t>th</w:t>
            </w:r>
            <w:r w:rsidRPr="0032484B">
              <w:rPr>
                <w:i/>
                <w:sz w:val="18"/>
                <w:szCs w:val="18"/>
              </w:rPr>
              <w:t xml:space="preserve"> Int. Carpatian Control Conference.</w:t>
            </w:r>
            <w:r w:rsidRPr="0032484B">
              <w:rPr>
                <w:sz w:val="18"/>
                <w:szCs w:val="18"/>
              </w:rPr>
              <w:t xml:space="preserve"> New Jersey, Piscataway:IEEE, 2014, s. 463-468 ISBN 978-1-4799-3527-7. </w:t>
            </w:r>
          </w:p>
          <w:p w:rsidR="00B9533C" w:rsidRDefault="00B9533C" w:rsidP="000132AE">
            <w:pPr>
              <w:jc w:val="both"/>
              <w:rPr>
                <w:ins w:id="3257" w:author="vopatrilova" w:date="2018-11-16T09:47:00Z"/>
                <w:b/>
                <w:sz w:val="18"/>
                <w:szCs w:val="18"/>
              </w:rPr>
            </w:pPr>
          </w:p>
          <w:p w:rsidR="00C557F3" w:rsidRPr="0032484B" w:rsidDel="00852839" w:rsidRDefault="00C557F3" w:rsidP="000132AE">
            <w:pPr>
              <w:snapToGrid w:val="0"/>
              <w:jc w:val="both"/>
              <w:rPr>
                <w:del w:id="3258" w:author="vopatrilova" w:date="2018-11-09T11:52:00Z"/>
                <w:sz w:val="18"/>
                <w:szCs w:val="18"/>
              </w:rPr>
            </w:pPr>
            <w:del w:id="3259" w:author="vopatrilova" w:date="2018-11-09T11:52:00Z">
              <w:r w:rsidRPr="0032484B" w:rsidDel="00852839">
                <w:rPr>
                  <w:b/>
                  <w:sz w:val="18"/>
                  <w:szCs w:val="18"/>
                </w:rPr>
                <w:delText>PROKOP, R. (60 %),</w:delText>
              </w:r>
              <w:r w:rsidRPr="0032484B" w:rsidDel="00852839">
                <w:rPr>
                  <w:sz w:val="18"/>
                  <w:szCs w:val="18"/>
                </w:rPr>
                <w:delText xml:space="preserve"> J. KORBEL a R. MATUŠŮ. Autotuners based on the Smith predictors</w:delText>
              </w:r>
              <w:r w:rsidRPr="0032484B" w:rsidDel="00852839">
                <w:rPr>
                  <w:i/>
                  <w:sz w:val="18"/>
                  <w:szCs w:val="18"/>
                </w:rPr>
                <w:delText xml:space="preserve">. Int.J.Math.Models and Methods in Applied Sciences, </w:delText>
              </w:r>
              <w:r w:rsidRPr="0032484B" w:rsidDel="00852839">
                <w:rPr>
                  <w:sz w:val="18"/>
                  <w:szCs w:val="18"/>
                </w:rPr>
                <w:delText xml:space="preserve">2013, roč. 7(3), pp.295-302. </w:delText>
              </w:r>
            </w:del>
          </w:p>
          <w:p w:rsidR="00C557F3" w:rsidRPr="001D2A02" w:rsidRDefault="00C557F3" w:rsidP="000132AE">
            <w:pPr>
              <w:jc w:val="both"/>
              <w:rPr>
                <w:b/>
              </w:rPr>
            </w:pPr>
            <w:del w:id="3260" w:author="vopatrilova" w:date="2018-11-09T11:52:00Z">
              <w:r w:rsidRPr="0032484B" w:rsidDel="00852839">
                <w:rPr>
                  <w:sz w:val="18"/>
                  <w:szCs w:val="18"/>
                </w:rPr>
                <w:delText>(celkem v databázi Scopus 128 publikací do 2017, Hidnex = 7 bez autocitací)</w:delText>
              </w:r>
            </w:del>
          </w:p>
        </w:tc>
      </w:tr>
      <w:tr w:rsidR="00C557F3" w:rsidTr="000132AE">
        <w:trPr>
          <w:trHeight w:val="218"/>
        </w:trPr>
        <w:tc>
          <w:tcPr>
            <w:tcW w:w="9859" w:type="dxa"/>
            <w:gridSpan w:val="12"/>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2"/>
          </w:tcPr>
          <w:p w:rsidR="00C557F3" w:rsidRDefault="00C557F3" w:rsidP="000132AE">
            <w:pPr>
              <w:widowControl w:val="0"/>
              <w:tabs>
                <w:tab w:val="left" w:pos="426"/>
              </w:tabs>
            </w:pPr>
            <w:r>
              <w:t>ENSIC - INPL Nancy, France, 3 měsíce, 1995, 1998</w:t>
            </w:r>
          </w:p>
          <w:p w:rsidR="00C557F3" w:rsidRDefault="00C557F3" w:rsidP="000132AE">
            <w:pPr>
              <w:rPr>
                <w:ins w:id="3261" w:author="vopatrilova" w:date="2018-11-16T09:46:00Z"/>
              </w:rPr>
            </w:pPr>
            <w:r>
              <w:t xml:space="preserve">University of </w:t>
            </w:r>
            <w:proofErr w:type="gramStart"/>
            <w:r>
              <w:t>Birmingham, U.K.</w:t>
            </w:r>
            <w:proofErr w:type="gramEnd"/>
            <w:r>
              <w:t>, 6 měsíců, 1992-93</w:t>
            </w:r>
          </w:p>
          <w:p w:rsidR="00B9533C" w:rsidRDefault="00B9533C" w:rsidP="000132AE">
            <w:pPr>
              <w:rPr>
                <w:ins w:id="3262" w:author="vopatrilova" w:date="2018-11-16T09:47:00Z"/>
              </w:rPr>
            </w:pPr>
          </w:p>
          <w:p w:rsidR="00B9533C" w:rsidRDefault="00B9533C" w:rsidP="000132AE">
            <w:pPr>
              <w:rPr>
                <w:b/>
              </w:rPr>
            </w:pP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rPr>
                <w:ins w:id="3263" w:author="vopatrilova" w:date="2018-11-16T09:47:00Z"/>
              </w:rPr>
            </w:pPr>
          </w:p>
          <w:p w:rsidR="00B9533C" w:rsidRDefault="00B9533C" w:rsidP="000132AE">
            <w:pPr>
              <w:jc w:val="both"/>
              <w:rPr>
                <w:ins w:id="3264" w:author="vopatrilova" w:date="2018-11-16T09:47:00Z"/>
              </w:rPr>
            </w:pPr>
          </w:p>
          <w:p w:rsidR="00B9533C" w:rsidRDefault="00B9533C" w:rsidP="000132AE">
            <w:pPr>
              <w:jc w:val="both"/>
            </w:pPr>
          </w:p>
        </w:tc>
        <w:tc>
          <w:tcPr>
            <w:tcW w:w="786" w:type="dxa"/>
            <w:gridSpan w:val="3"/>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r w:rsidR="00C557F3" w:rsidTr="000132AE">
        <w:tc>
          <w:tcPr>
            <w:tcW w:w="9859" w:type="dxa"/>
            <w:gridSpan w:val="12"/>
            <w:tcBorders>
              <w:bottom w:val="double" w:sz="4" w:space="0" w:color="auto"/>
            </w:tcBorders>
            <w:shd w:val="clear" w:color="auto" w:fill="BDD6EE"/>
          </w:tcPr>
          <w:p w:rsidR="00C557F3" w:rsidRDefault="00C557F3" w:rsidP="000132AE">
            <w:pPr>
              <w:tabs>
                <w:tab w:val="right" w:pos="945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265" w:author="vopatrilova" w:date="2018-11-17T11:32:00Z">
              <w:r w:rsidR="002F5441" w:rsidRPr="002F5441">
                <w:rPr>
                  <w:rStyle w:val="Odkazintenzivn"/>
                  <w:rPrChange w:id="3266" w:author="vopatrilova" w:date="2018-11-17T11:32:00Z">
                    <w:rPr>
                      <w:b/>
                      <w:i/>
                      <w:iCs/>
                      <w:color w:val="0000FF" w:themeColor="hyperlink"/>
                      <w:u w:val="single"/>
                    </w:rPr>
                  </w:rPrChange>
                </w:rPr>
                <w:t>Abecední seznam</w:t>
              </w:r>
            </w:ins>
            <w:del w:id="3267"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1"/>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1"/>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1"/>
          </w:tcPr>
          <w:p w:rsidR="00C557F3" w:rsidRDefault="00C557F3" w:rsidP="000132AE">
            <w:pPr>
              <w:jc w:val="both"/>
            </w:pPr>
            <w:del w:id="3268" w:author="vopatrilova" w:date="2018-11-20T16:13:00Z">
              <w:r w:rsidDel="00DA0318">
                <w:delText>Automatické řízení a informatika</w:delText>
              </w:r>
            </w:del>
            <w:ins w:id="3269"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Roman </w:t>
            </w:r>
            <w:bookmarkStart w:id="3270" w:name="asenkerik"/>
            <w:r>
              <w:t>Šenkeřík</w:t>
            </w:r>
            <w:bookmarkEnd w:id="3270"/>
          </w:p>
        </w:tc>
        <w:tc>
          <w:tcPr>
            <w:tcW w:w="709" w:type="dxa"/>
            <w:gridSpan w:val="2"/>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doc. Ing. Ph.D.</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1981</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gridSpan w:val="2"/>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gridSpan w:val="2"/>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3"/>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3"/>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2"/>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57"/>
        </w:trPr>
        <w:tc>
          <w:tcPr>
            <w:tcW w:w="9859" w:type="dxa"/>
            <w:gridSpan w:val="12"/>
            <w:tcBorders>
              <w:top w:val="nil"/>
            </w:tcBorders>
          </w:tcPr>
          <w:p w:rsidR="00C557F3" w:rsidRDefault="00C557F3" w:rsidP="000132AE">
            <w:pPr>
              <w:jc w:val="both"/>
            </w:pPr>
            <w:r>
              <w:t>Datamining – garant, přednášející (100%)</w:t>
            </w:r>
            <w:r w:rsidR="009446EB">
              <w:t>, cvičící (100 %)</w:t>
            </w:r>
          </w:p>
          <w:p w:rsidR="00C557F3" w:rsidRDefault="00C557F3" w:rsidP="000132AE">
            <w:pPr>
              <w:jc w:val="both"/>
            </w:pPr>
          </w:p>
        </w:tc>
      </w:tr>
      <w:tr w:rsidR="00C557F3" w:rsidTr="000132AE">
        <w:tc>
          <w:tcPr>
            <w:tcW w:w="9859" w:type="dxa"/>
            <w:gridSpan w:val="12"/>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2"/>
          </w:tcPr>
          <w:p w:rsidR="00C557F3" w:rsidRDefault="00C557F3" w:rsidP="000132AE">
            <w:pPr>
              <w:tabs>
                <w:tab w:val="left" w:pos="1080"/>
              </w:tabs>
              <w:snapToGrid w:val="0"/>
              <w:ind w:left="1041" w:hanging="1041"/>
              <w:jc w:val="both"/>
            </w:pPr>
            <w:r>
              <w:t xml:space="preserve">1999-2004: UTB Zlín, Fakulta Technologická, obor „Automatizace a řídicí technologie ve spotřebním průmyslu“, (Ing.) </w:t>
            </w:r>
          </w:p>
          <w:p w:rsidR="00C557F3" w:rsidRDefault="00C557F3" w:rsidP="000132AE">
            <w:pPr>
              <w:tabs>
                <w:tab w:val="left" w:pos="1080"/>
              </w:tabs>
              <w:snapToGrid w:val="0"/>
              <w:ind w:left="1041" w:hanging="1041"/>
              <w:jc w:val="both"/>
            </w:pPr>
            <w:r>
              <w:t xml:space="preserve">2004-2008: UTB Zlín, Fakulta aplikované informatiky, obor „Technická kybernetika“, (Ph.D.) </w:t>
            </w:r>
          </w:p>
          <w:p w:rsidR="00C557F3" w:rsidRDefault="00C557F3" w:rsidP="000132AE">
            <w:pPr>
              <w:jc w:val="both"/>
              <w:rPr>
                <w:b/>
              </w:rPr>
            </w:pPr>
            <w:del w:id="3271" w:author="vopatrilova" w:date="2018-11-09T11:52:00Z">
              <w:r w:rsidDel="00852839">
                <w:delText>2013: VŠB Technická univerzita Ostrava, Fakulta elektrotechniky a informatiky, obor „Informatika“, (doc.)</w:delText>
              </w:r>
            </w:del>
          </w:p>
        </w:tc>
      </w:tr>
      <w:tr w:rsidR="00C557F3" w:rsidTr="000132AE">
        <w:tc>
          <w:tcPr>
            <w:tcW w:w="9859" w:type="dxa"/>
            <w:gridSpan w:val="12"/>
            <w:shd w:val="clear" w:color="auto" w:fill="F7CAAC"/>
          </w:tcPr>
          <w:p w:rsidR="00C557F3" w:rsidRDefault="00C557F3" w:rsidP="000132AE">
            <w:pPr>
              <w:jc w:val="both"/>
              <w:rPr>
                <w:b/>
              </w:rPr>
            </w:pPr>
            <w:r>
              <w:rPr>
                <w:b/>
              </w:rPr>
              <w:t>Údaje o odborném působení od absolvování VŠ</w:t>
            </w:r>
          </w:p>
        </w:tc>
      </w:tr>
      <w:tr w:rsidR="00C557F3" w:rsidTr="000132AE">
        <w:trPr>
          <w:trHeight w:val="1090"/>
        </w:trPr>
        <w:tc>
          <w:tcPr>
            <w:tcW w:w="9859" w:type="dxa"/>
            <w:gridSpan w:val="12"/>
          </w:tcPr>
          <w:p w:rsidR="00C557F3" w:rsidRDefault="00C557F3" w:rsidP="000132AE">
            <w:pPr>
              <w:tabs>
                <w:tab w:val="left" w:pos="1075"/>
              </w:tabs>
              <w:jc w:val="both"/>
            </w:pPr>
            <w:r>
              <w:t>2007-2008: UTB Zlín, FAI, Ústav aplikované informatiky, lektor</w:t>
            </w:r>
          </w:p>
          <w:p w:rsidR="00C557F3" w:rsidRDefault="00C557F3" w:rsidP="000132AE">
            <w:pPr>
              <w:tabs>
                <w:tab w:val="left" w:pos="1075"/>
              </w:tabs>
              <w:jc w:val="both"/>
            </w:pPr>
            <w:r>
              <w:t>2008-2009: UTB Zlín, FAI, Ústav aplikované informatiky, odborný asistent</w:t>
            </w:r>
          </w:p>
          <w:p w:rsidR="00C557F3" w:rsidRDefault="00C557F3" w:rsidP="000132AE">
            <w:pPr>
              <w:tabs>
                <w:tab w:val="left" w:pos="1075"/>
              </w:tabs>
              <w:jc w:val="both"/>
            </w:pPr>
            <w:r>
              <w:t>2010-2013: UTB Zlín, FAI, Ústav informatiky a umělé inteligence, odborný asistent</w:t>
            </w:r>
          </w:p>
          <w:p w:rsidR="00C557F3" w:rsidRDefault="00C557F3" w:rsidP="000132AE">
            <w:pPr>
              <w:tabs>
                <w:tab w:val="left" w:pos="1075"/>
              </w:tabs>
              <w:jc w:val="both"/>
            </w:pPr>
            <w:r>
              <w:t>2014-dosud: UTB Zlín, FAI, Ústav informatiky a umělé inteligence, docent</w:t>
            </w:r>
          </w:p>
        </w:tc>
      </w:tr>
      <w:tr w:rsidR="00C557F3" w:rsidTr="000132AE">
        <w:trPr>
          <w:trHeight w:val="250"/>
        </w:trPr>
        <w:tc>
          <w:tcPr>
            <w:tcW w:w="9859" w:type="dxa"/>
            <w:gridSpan w:val="12"/>
            <w:shd w:val="clear" w:color="auto" w:fill="F7CAAC"/>
          </w:tcPr>
          <w:p w:rsidR="00C557F3" w:rsidRDefault="00C557F3" w:rsidP="000132AE">
            <w:pPr>
              <w:jc w:val="both"/>
            </w:pPr>
            <w:r>
              <w:rPr>
                <w:b/>
              </w:rPr>
              <w:t>Zkušenosti s vedením kvalifikačních a rigorózních prací</w:t>
            </w:r>
          </w:p>
        </w:tc>
      </w:tr>
      <w:tr w:rsidR="00C557F3" w:rsidTr="000132AE">
        <w:trPr>
          <w:trHeight w:val="360"/>
        </w:trPr>
        <w:tc>
          <w:tcPr>
            <w:tcW w:w="9859" w:type="dxa"/>
            <w:gridSpan w:val="12"/>
          </w:tcPr>
          <w:p w:rsidR="00C557F3" w:rsidRDefault="00C557F3" w:rsidP="000132AE">
            <w:pPr>
              <w:jc w:val="both"/>
            </w:pPr>
            <w:r>
              <w:t xml:space="preserve">Od roku 2006 vedoucí úspěšně obhájených 47 bakalářských a 38 diplomových prací. </w:t>
            </w:r>
          </w:p>
          <w:p w:rsidR="00C557F3" w:rsidRDefault="00C557F3" w:rsidP="000132AE">
            <w:pPr>
              <w:jc w:val="both"/>
            </w:pPr>
            <w:r>
              <w:t>Od roku 2013 školitel 8 studentů doktorského studijního programu (2x úspěšná obhajoba).</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5"/>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t>Informatika</w:t>
            </w:r>
          </w:p>
        </w:tc>
        <w:tc>
          <w:tcPr>
            <w:tcW w:w="2245" w:type="dxa"/>
            <w:gridSpan w:val="2"/>
          </w:tcPr>
          <w:p w:rsidR="00C557F3" w:rsidRDefault="00C557F3" w:rsidP="000132AE">
            <w:pPr>
              <w:jc w:val="both"/>
            </w:pPr>
            <w:r>
              <w:t>2013</w:t>
            </w:r>
          </w:p>
        </w:tc>
        <w:tc>
          <w:tcPr>
            <w:tcW w:w="2248" w:type="dxa"/>
            <w:gridSpan w:val="5"/>
            <w:tcBorders>
              <w:right w:val="single" w:sz="12" w:space="0" w:color="auto"/>
            </w:tcBorders>
          </w:tcPr>
          <w:p w:rsidR="007C0A83" w:rsidRDefault="00852839">
            <w:pPr>
              <w:jc w:val="both"/>
            </w:pPr>
            <w:ins w:id="3272" w:author="vopatrilova" w:date="2018-11-09T11:52:00Z">
              <w:r>
                <w:t xml:space="preserve">FEI, </w:t>
              </w:r>
            </w:ins>
            <w:r w:rsidR="00C557F3">
              <w:t>VŠB-TU</w:t>
            </w:r>
            <w:ins w:id="3273" w:author="vopatrilova" w:date="2018-11-09T11:57:00Z">
              <w:r>
                <w:t xml:space="preserve"> Ostrava</w:t>
              </w:r>
            </w:ins>
            <w:del w:id="3274" w:author="vopatrilova" w:date="2018-11-09T11:57:00Z">
              <w:r w:rsidR="00C557F3" w:rsidDel="00852839">
                <w:delText>O</w:delText>
              </w:r>
            </w:del>
            <w:del w:id="3275" w:author="vopatrilova" w:date="2018-11-09T11:52:00Z">
              <w:r w:rsidR="00C557F3" w:rsidDel="00852839">
                <w:delText>, FEI</w:delText>
              </w:r>
            </w:del>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5"/>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15668A" w:rsidRDefault="00C557F3" w:rsidP="000132AE">
            <w:pPr>
              <w:jc w:val="both"/>
            </w:pPr>
            <w:r w:rsidRPr="0015668A">
              <w:t>256</w:t>
            </w:r>
          </w:p>
        </w:tc>
        <w:tc>
          <w:tcPr>
            <w:tcW w:w="693" w:type="dxa"/>
            <w:vMerge w:val="restart"/>
          </w:tcPr>
          <w:p w:rsidR="00C557F3" w:rsidRPr="0015668A" w:rsidRDefault="00C557F3" w:rsidP="000132AE">
            <w:pPr>
              <w:jc w:val="both"/>
            </w:pPr>
            <w:r w:rsidRPr="0015668A">
              <w:t>494</w:t>
            </w:r>
          </w:p>
        </w:tc>
        <w:tc>
          <w:tcPr>
            <w:tcW w:w="694" w:type="dxa"/>
            <w:vMerge w:val="restart"/>
          </w:tcPr>
          <w:p w:rsidR="00C557F3" w:rsidRPr="0015668A" w:rsidRDefault="00C557F3" w:rsidP="000132AE">
            <w:pPr>
              <w:jc w:val="both"/>
            </w:pPr>
            <w:r w:rsidRPr="0015668A">
              <w:t>1629</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5"/>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2"/>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2"/>
          </w:tcPr>
          <w:p w:rsidR="00C557F3" w:rsidRPr="00986C05" w:rsidRDefault="00C557F3" w:rsidP="000132AE">
            <w:pPr>
              <w:jc w:val="both"/>
              <w:rPr>
                <w:i/>
                <w:sz w:val="18"/>
              </w:rPr>
            </w:pPr>
            <w:r w:rsidRPr="00986C05">
              <w:rPr>
                <w:i/>
                <w:sz w:val="18"/>
              </w:rPr>
              <w:t>Publikace:</w:t>
            </w:r>
          </w:p>
          <w:p w:rsidR="00C557F3" w:rsidRPr="00986C05" w:rsidRDefault="00C557F3" w:rsidP="000132AE">
            <w:pPr>
              <w:rPr>
                <w:sz w:val="18"/>
              </w:rPr>
            </w:pPr>
            <w:r w:rsidRPr="00986C05">
              <w:rPr>
                <w:b/>
                <w:sz w:val="18"/>
              </w:rPr>
              <w:t>SENKERIK, R. (70%),</w:t>
            </w:r>
            <w:r w:rsidRPr="00986C05">
              <w:rPr>
                <w:sz w:val="18"/>
              </w:rPr>
              <w:t xml:space="preserve"> ZELINKA, I., PLUHACEK, M., &amp; VIKTORIN, A. (2016, October). Study on the development of complex network for evolutionary and swarm based algorithms. In </w:t>
            </w:r>
            <w:r w:rsidRPr="00986C05">
              <w:rPr>
                <w:i/>
                <w:iCs/>
                <w:sz w:val="18"/>
              </w:rPr>
              <w:t xml:space="preserve">Mexican International Conference on Artificial Intelligence, </w:t>
            </w:r>
            <w:r w:rsidRPr="00986C05">
              <w:rPr>
                <w:rStyle w:val="list-group-item"/>
                <w:sz w:val="18"/>
              </w:rPr>
              <w:t>Volume 10062 LNAI</w:t>
            </w:r>
            <w:r w:rsidRPr="00986C05">
              <w:rPr>
                <w:sz w:val="18"/>
              </w:rPr>
              <w:t>, (pp. 151-161). Springer, Cham.</w:t>
            </w:r>
          </w:p>
          <w:p w:rsidR="00C557F3" w:rsidRPr="00986C05" w:rsidRDefault="00C557F3" w:rsidP="000132AE">
            <w:pPr>
              <w:rPr>
                <w:sz w:val="18"/>
              </w:rPr>
            </w:pPr>
            <w:r w:rsidRPr="00986C05">
              <w:rPr>
                <w:b/>
                <w:sz w:val="18"/>
              </w:rPr>
              <w:t>SENKERIK, R. (50%),</w:t>
            </w:r>
            <w:r w:rsidRPr="00986C05">
              <w:rPr>
                <w:sz w:val="18"/>
              </w:rPr>
              <w:t xml:space="preserve"> OPLATKOVA, Z. K., ZELINKA, I., CHRAMCOV, B., DAVENDRA, D. D., &amp; PLUHACEK, M. (2014). Utilization of analytic programming for the evolutionary synthesis of the robust multi-chaotic controller for selected sets of discrete chaotic systems. </w:t>
            </w:r>
            <w:r w:rsidRPr="00986C05">
              <w:rPr>
                <w:i/>
                <w:iCs/>
                <w:sz w:val="18"/>
              </w:rPr>
              <w:t>Soft Computing</w:t>
            </w:r>
            <w:r w:rsidRPr="00986C05">
              <w:rPr>
                <w:sz w:val="18"/>
              </w:rPr>
              <w:t xml:space="preserve">, </w:t>
            </w:r>
            <w:r w:rsidRPr="00986C05">
              <w:rPr>
                <w:i/>
                <w:iCs/>
                <w:sz w:val="18"/>
              </w:rPr>
              <w:t>18</w:t>
            </w:r>
            <w:r w:rsidRPr="00986C05">
              <w:rPr>
                <w:sz w:val="18"/>
              </w:rPr>
              <w:t>(4), 651-668.</w:t>
            </w:r>
          </w:p>
          <w:p w:rsidR="00C557F3" w:rsidRPr="00986C05" w:rsidRDefault="00C557F3" w:rsidP="000132AE">
            <w:pPr>
              <w:rPr>
                <w:sz w:val="18"/>
              </w:rPr>
            </w:pPr>
            <w:r w:rsidRPr="00986C05">
              <w:rPr>
                <w:sz w:val="18"/>
              </w:rPr>
              <w:t xml:space="preserve">ZELINKA, I., DAVENDRA, D. D., </w:t>
            </w:r>
            <w:r w:rsidRPr="00986C05">
              <w:rPr>
                <w:b/>
                <w:sz w:val="18"/>
              </w:rPr>
              <w:t>ŠENKEŘÍK, R. (30%),</w:t>
            </w:r>
            <w:r w:rsidRPr="00986C05">
              <w:rPr>
                <w:sz w:val="18"/>
              </w:rPr>
              <w:t xml:space="preserve"> &amp; PLUHÁČEK, M. (2015). Investigation on evolutionary predictive control of chemical reactor. </w:t>
            </w:r>
            <w:r w:rsidRPr="00986C05">
              <w:rPr>
                <w:i/>
                <w:iCs/>
                <w:sz w:val="18"/>
              </w:rPr>
              <w:t>Journal of Applied Logic</w:t>
            </w:r>
            <w:r w:rsidRPr="00986C05">
              <w:rPr>
                <w:sz w:val="18"/>
              </w:rPr>
              <w:t xml:space="preserve">, </w:t>
            </w:r>
            <w:r w:rsidRPr="00986C05">
              <w:rPr>
                <w:i/>
                <w:iCs/>
                <w:sz w:val="18"/>
              </w:rPr>
              <w:t>13</w:t>
            </w:r>
            <w:r w:rsidRPr="00986C05">
              <w:rPr>
                <w:sz w:val="18"/>
              </w:rPr>
              <w:t>(2), 156-166.</w:t>
            </w:r>
          </w:p>
          <w:p w:rsidR="00C557F3" w:rsidRPr="00986C05" w:rsidRDefault="00C557F3" w:rsidP="000132AE">
            <w:pPr>
              <w:rPr>
                <w:sz w:val="18"/>
              </w:rPr>
            </w:pPr>
            <w:r w:rsidRPr="00986C05">
              <w:rPr>
                <w:sz w:val="18"/>
              </w:rPr>
              <w:t xml:space="preserve">VIKTORIN, A., </w:t>
            </w:r>
            <w:r w:rsidRPr="00986C05">
              <w:rPr>
                <w:b/>
                <w:sz w:val="18"/>
              </w:rPr>
              <w:t>SENKERIK, R. (40%),</w:t>
            </w:r>
            <w:r w:rsidRPr="00986C05">
              <w:rPr>
                <w:sz w:val="18"/>
              </w:rPr>
              <w:t xml:space="preserve"> PLUHACEK, M., &amp; KADAVY, T. (2017). Modified progressive random walk with chaotic PRNG. </w:t>
            </w:r>
            <w:r w:rsidRPr="00986C05">
              <w:rPr>
                <w:i/>
                <w:iCs/>
                <w:sz w:val="18"/>
              </w:rPr>
              <w:t>International Journal of Parallel, Emergent and Distributed Systems</w:t>
            </w:r>
            <w:r w:rsidRPr="00986C05">
              <w:rPr>
                <w:sz w:val="18"/>
              </w:rPr>
              <w:t>, 1-10.</w:t>
            </w:r>
          </w:p>
          <w:p w:rsidR="00C557F3" w:rsidRPr="00986C05" w:rsidRDefault="00C557F3" w:rsidP="000132AE">
            <w:pPr>
              <w:rPr>
                <w:sz w:val="18"/>
              </w:rPr>
            </w:pPr>
            <w:r w:rsidRPr="00986C05">
              <w:rPr>
                <w:sz w:val="18"/>
              </w:rPr>
              <w:t xml:space="preserve">VOLNÁ, E., KOTYRBA, M., OPLATKOVÁ, Z. K., &amp; </w:t>
            </w:r>
            <w:r w:rsidRPr="00986C05">
              <w:rPr>
                <w:b/>
                <w:sz w:val="18"/>
              </w:rPr>
              <w:t>SENKERIK, R. (25%)</w:t>
            </w:r>
            <w:r w:rsidRPr="00986C05">
              <w:rPr>
                <w:sz w:val="18"/>
              </w:rPr>
              <w:t xml:space="preserve"> (2018). Elliott waves classification by means of neural and pseudo neural networks. </w:t>
            </w:r>
            <w:r w:rsidRPr="00986C05">
              <w:rPr>
                <w:i/>
                <w:iCs/>
                <w:sz w:val="18"/>
              </w:rPr>
              <w:t>Soft Computing</w:t>
            </w:r>
            <w:r w:rsidRPr="00986C05">
              <w:rPr>
                <w:sz w:val="18"/>
              </w:rPr>
              <w:t xml:space="preserve">, </w:t>
            </w:r>
            <w:r w:rsidRPr="00986C05">
              <w:rPr>
                <w:i/>
                <w:iCs/>
                <w:sz w:val="18"/>
              </w:rPr>
              <w:t>22</w:t>
            </w:r>
            <w:r w:rsidRPr="00986C05">
              <w:rPr>
                <w:sz w:val="18"/>
              </w:rPr>
              <w:t>(6), 1803-1813.</w:t>
            </w:r>
          </w:p>
          <w:p w:rsidR="002D1190" w:rsidRPr="00FF3F07" w:rsidRDefault="002D1190" w:rsidP="002D1190">
            <w:pPr>
              <w:jc w:val="both"/>
              <w:rPr>
                <w:ins w:id="3276" w:author="vopatrilova" w:date="2018-11-13T17:37:00Z"/>
                <w:b/>
                <w:u w:val="single"/>
              </w:rPr>
            </w:pPr>
            <w:ins w:id="3277" w:author="vopatrilova" w:date="2018-11-13T17:37:00Z">
              <w:r w:rsidRPr="00FF3F07">
                <w:rPr>
                  <w:b/>
                  <w:u w:val="single"/>
                </w:rPr>
                <w:t xml:space="preserve">Další </w:t>
              </w:r>
              <w:r>
                <w:rPr>
                  <w:b/>
                  <w:u w:val="single"/>
                </w:rPr>
                <w:t>tvůrčí či</w:t>
              </w:r>
              <w:r w:rsidRPr="00FF3F07">
                <w:rPr>
                  <w:b/>
                  <w:u w:val="single"/>
                </w:rPr>
                <w:t>nnost</w:t>
              </w:r>
            </w:ins>
          </w:p>
          <w:p w:rsidR="00C557F3" w:rsidRPr="00986C05" w:rsidDel="002D1190" w:rsidRDefault="00C557F3" w:rsidP="000132AE">
            <w:pPr>
              <w:jc w:val="both"/>
              <w:rPr>
                <w:del w:id="3278" w:author="vopatrilova" w:date="2018-11-13T17:37:00Z"/>
                <w:i/>
                <w:sz w:val="18"/>
              </w:rPr>
            </w:pPr>
            <w:del w:id="3279" w:author="vopatrilova" w:date="2018-11-09T11:57:00Z">
              <w:r w:rsidRPr="00986C05" w:rsidDel="00852839">
                <w:rPr>
                  <w:i/>
                  <w:sz w:val="18"/>
                </w:rPr>
                <w:delText>Projekty:</w:delText>
              </w:r>
            </w:del>
          </w:p>
          <w:p w:rsidR="00C557F3" w:rsidRPr="00986C05" w:rsidRDefault="00C557F3" w:rsidP="000132AE">
            <w:pPr>
              <w:spacing w:before="20"/>
              <w:rPr>
                <w:bCs/>
                <w:iCs/>
                <w:sz w:val="18"/>
              </w:rPr>
            </w:pPr>
            <w:r w:rsidRPr="00986C05">
              <w:rPr>
                <w:sz w:val="18"/>
              </w:rPr>
              <w:t xml:space="preserve">MC Member COST Action </w:t>
            </w:r>
            <w:r w:rsidRPr="00986C05">
              <w:rPr>
                <w:bCs/>
                <w:iCs/>
                <w:sz w:val="18"/>
              </w:rPr>
              <w:t>CA15140 Improving Applicability of Nature-Inspired Optimisation by Joining Theory and Practice (ImAppNIO)</w:t>
            </w:r>
          </w:p>
          <w:p w:rsidR="00C557F3" w:rsidRPr="00986C05" w:rsidRDefault="00C557F3" w:rsidP="000132AE">
            <w:pPr>
              <w:spacing w:before="20"/>
              <w:rPr>
                <w:sz w:val="18"/>
              </w:rPr>
            </w:pPr>
            <w:r w:rsidRPr="00986C05">
              <w:rPr>
                <w:sz w:val="18"/>
              </w:rPr>
              <w:t xml:space="preserve">MC Member COST Action </w:t>
            </w:r>
            <w:r w:rsidRPr="00986C05">
              <w:rPr>
                <w:bCs/>
                <w:iCs/>
                <w:sz w:val="18"/>
              </w:rPr>
              <w:t>IC1406 High-Performance Modelling and Simulation for Big Data Applications (</w:t>
            </w:r>
            <w:proofErr w:type="gramStart"/>
            <w:r w:rsidRPr="00986C05">
              <w:rPr>
                <w:bCs/>
                <w:iCs/>
                <w:sz w:val="18"/>
              </w:rPr>
              <w:t>cHiPSet )</w:t>
            </w:r>
            <w:proofErr w:type="gramEnd"/>
          </w:p>
          <w:p w:rsidR="00C557F3" w:rsidRPr="00986C05" w:rsidRDefault="00C557F3" w:rsidP="000132AE">
            <w:pPr>
              <w:spacing w:before="20"/>
              <w:rPr>
                <w:sz w:val="18"/>
              </w:rPr>
            </w:pPr>
            <w:r w:rsidRPr="00986C05">
              <w:rPr>
                <w:sz w:val="18"/>
              </w:rPr>
              <w:t>Grantová agentura ČR, číslo grantu: GACR 15-06700S</w:t>
            </w:r>
          </w:p>
          <w:p w:rsidR="00C557F3" w:rsidRPr="00986C05" w:rsidRDefault="00C557F3" w:rsidP="000132AE">
            <w:pPr>
              <w:spacing w:before="20"/>
              <w:rPr>
                <w:sz w:val="18"/>
              </w:rPr>
            </w:pPr>
            <w:r w:rsidRPr="00986C05">
              <w:rPr>
                <w:sz w:val="18"/>
              </w:rPr>
              <w:t xml:space="preserve">Téma: Nekonvenční metody řízení komplexních systémů, Období: </w:t>
            </w:r>
            <w:proofErr w:type="gramStart"/>
            <w:r w:rsidRPr="00986C05">
              <w:rPr>
                <w:sz w:val="18"/>
              </w:rPr>
              <w:t>1.1. 2015</w:t>
            </w:r>
            <w:proofErr w:type="gramEnd"/>
            <w:r w:rsidRPr="00986C05">
              <w:rPr>
                <w:sz w:val="18"/>
              </w:rPr>
              <w:t xml:space="preserve"> – 31.12.2017, Role: Spoluřešitel projektu.</w:t>
            </w:r>
          </w:p>
          <w:p w:rsidR="00C557F3" w:rsidRPr="00986C05" w:rsidRDefault="00C557F3" w:rsidP="000132AE">
            <w:pPr>
              <w:jc w:val="both"/>
              <w:rPr>
                <w:sz w:val="18"/>
              </w:rPr>
            </w:pPr>
            <w:r w:rsidRPr="00986C05">
              <w:rPr>
                <w:sz w:val="18"/>
              </w:rPr>
              <w:t xml:space="preserve">Grantová agentura ČR, číslo grantu: GACR 102/09/1680 </w:t>
            </w:r>
          </w:p>
          <w:p w:rsidR="00C557F3" w:rsidRPr="00986C05" w:rsidRDefault="00C557F3" w:rsidP="000132AE">
            <w:pPr>
              <w:jc w:val="both"/>
              <w:rPr>
                <w:sz w:val="18"/>
              </w:rPr>
            </w:pPr>
            <w:r w:rsidRPr="00986C05">
              <w:rPr>
                <w:sz w:val="18"/>
              </w:rPr>
              <w:t xml:space="preserve">Téma: Evoluční návrh řídicích algoritmů, Období: </w:t>
            </w:r>
            <w:proofErr w:type="gramStart"/>
            <w:r w:rsidRPr="00986C05">
              <w:rPr>
                <w:sz w:val="18"/>
              </w:rPr>
              <w:t>1.1. 2009</w:t>
            </w:r>
            <w:proofErr w:type="gramEnd"/>
            <w:r w:rsidRPr="00986C05">
              <w:rPr>
                <w:sz w:val="18"/>
              </w:rPr>
              <w:t xml:space="preserve"> – 31.12.2011, Role: Člen řešitelského týmu</w:t>
            </w:r>
          </w:p>
          <w:p w:rsidR="00C557F3" w:rsidRPr="00986C05" w:rsidRDefault="00C557F3" w:rsidP="000132AE">
            <w:pPr>
              <w:jc w:val="both"/>
              <w:rPr>
                <w:sz w:val="18"/>
              </w:rPr>
            </w:pPr>
            <w:r w:rsidRPr="00986C05">
              <w:rPr>
                <w:sz w:val="18"/>
              </w:rPr>
              <w:t>European Union 7th Framework Project, název projektu: Promoveo, číslo projektu: FP7-222165</w:t>
            </w:r>
          </w:p>
          <w:p w:rsidR="00C557F3" w:rsidRDefault="00C557F3" w:rsidP="000132AE">
            <w:pPr>
              <w:jc w:val="both"/>
              <w:rPr>
                <w:b/>
              </w:rPr>
            </w:pPr>
            <w:r w:rsidRPr="00986C05">
              <w:rPr>
                <w:sz w:val="18"/>
              </w:rPr>
              <w:t xml:space="preserve">Téma: Independent living for today’s society: understanding the elderly and disabled for tomorrows inclusive smart home solution, Období: </w:t>
            </w:r>
            <w:proofErr w:type="gramStart"/>
            <w:r w:rsidRPr="00986C05">
              <w:rPr>
                <w:sz w:val="18"/>
              </w:rPr>
              <w:t>1.11.2008</w:t>
            </w:r>
            <w:proofErr w:type="gramEnd"/>
            <w:r w:rsidRPr="00986C05">
              <w:rPr>
                <w:sz w:val="18"/>
              </w:rPr>
              <w:t xml:space="preserve"> – 31.10.2010, Role: Člen řešitelského týmu.</w:t>
            </w:r>
          </w:p>
        </w:tc>
      </w:tr>
      <w:tr w:rsidR="00C557F3" w:rsidTr="000132AE">
        <w:trPr>
          <w:trHeight w:val="218"/>
        </w:trPr>
        <w:tc>
          <w:tcPr>
            <w:tcW w:w="9859" w:type="dxa"/>
            <w:gridSpan w:val="12"/>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2"/>
          </w:tcPr>
          <w:p w:rsidR="00C557F3" w:rsidRDefault="00C557F3" w:rsidP="000132AE">
            <w:r>
              <w:t xml:space="preserve">04-05/2017: </w:t>
            </w:r>
            <w:r w:rsidRPr="004853C4">
              <w:t>5-týdenní stáž na FERI University of Maribor, Slovinsko</w:t>
            </w:r>
          </w:p>
          <w:p w:rsidR="00C557F3" w:rsidRPr="004853C4" w:rsidRDefault="00C557F3" w:rsidP="000132AE">
            <w:r>
              <w:t>03/2005 – 06/2005: 3-měsíční stáž na Strathclyde University of Glasgow, Skotsko, UK</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3"/>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6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280" w:author="vopatrilova" w:date="2018-11-17T11:32:00Z">
              <w:r w:rsidR="002F5441" w:rsidRPr="002F5441">
                <w:rPr>
                  <w:rStyle w:val="Odkazintenzivn"/>
                  <w:rPrChange w:id="3281" w:author="vopatrilova" w:date="2018-11-17T11:32:00Z">
                    <w:rPr>
                      <w:b/>
                      <w:i/>
                      <w:iCs/>
                      <w:color w:val="0000FF" w:themeColor="hyperlink"/>
                      <w:u w:val="single"/>
                    </w:rPr>
                  </w:rPrChange>
                </w:rPr>
                <w:t>Abecední seznam</w:t>
              </w:r>
            </w:ins>
            <w:del w:id="3282"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283" w:author="vopatrilova" w:date="2018-11-20T16:13:00Z">
              <w:r w:rsidDel="00DA0318">
                <w:delText>Automatické řízení a informatika</w:delText>
              </w:r>
            </w:del>
            <w:ins w:id="3284"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Zdeněk </w:t>
            </w:r>
            <w:bookmarkStart w:id="3285" w:name="aUrednicek"/>
            <w:r>
              <w:t>Úředníček</w:t>
            </w:r>
            <w:bookmarkEnd w:id="3285"/>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 xml:space="preserve">Doc, </w:t>
            </w:r>
            <w:proofErr w:type="gramStart"/>
            <w:r>
              <w:t>RNDr,Ing</w:t>
            </w:r>
            <w:proofErr w:type="gramEnd"/>
            <w:r>
              <w:t>, CSc.</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1950</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proofErr w:type="gramStart"/>
            <w:r>
              <w:t>30.6. 2020</w:t>
            </w:r>
            <w:proofErr w:type="gramEnd"/>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proofErr w:type="gramStart"/>
            <w:r>
              <w:t>30.6. 2020</w:t>
            </w:r>
            <w:proofErr w:type="gramEnd"/>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340"/>
        </w:trPr>
        <w:tc>
          <w:tcPr>
            <w:tcW w:w="9859" w:type="dxa"/>
            <w:gridSpan w:val="11"/>
            <w:tcBorders>
              <w:top w:val="nil"/>
            </w:tcBorders>
          </w:tcPr>
          <w:p w:rsidR="00C557F3" w:rsidRDefault="00C557F3" w:rsidP="000132AE">
            <w:pPr>
              <w:jc w:val="both"/>
            </w:pPr>
            <w:r>
              <w:t>Kinematika a dynamika mechatronických systémů – garant, přednášející (100%), cvičící (100%)</w:t>
            </w:r>
          </w:p>
          <w:p w:rsidR="00C557F3" w:rsidRDefault="00C557F3" w:rsidP="000132AE">
            <w:pPr>
              <w:jc w:val="both"/>
              <w:rPr>
                <w:ins w:id="3286" w:author="vopatrilova" w:date="2018-11-19T15:27:00Z"/>
              </w:rPr>
            </w:pPr>
            <w:r>
              <w:t>Řízení pohybu – garant, přednášející (100%), cvičící (100%)</w:t>
            </w:r>
          </w:p>
          <w:p w:rsidR="00663FC4" w:rsidRDefault="00663FC4" w:rsidP="00663FC4">
            <w:pPr>
              <w:jc w:val="both"/>
            </w:pP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A31C2D" w:rsidRDefault="00C557F3" w:rsidP="000132AE">
            <w:pPr>
              <w:jc w:val="both"/>
            </w:pPr>
            <w:r w:rsidRPr="00A31C2D">
              <w:t>1969-1974 - Vysoká Škola Dopravní Žilina, obor Elektrická trakce a energetika v dopravě (Ing.)</w:t>
            </w:r>
          </w:p>
          <w:p w:rsidR="00C557F3" w:rsidRPr="00A31C2D" w:rsidRDefault="00C557F3" w:rsidP="000132AE">
            <w:pPr>
              <w:jc w:val="both"/>
            </w:pPr>
            <w:r w:rsidRPr="00A31C2D">
              <w:t>1975-1982 - Universita J. E. Purkyně (dnes Masarykova universita) v Brně, obor Teorie systémů, matematická informatika a numerická matematika, (RNDr.)</w:t>
            </w:r>
          </w:p>
          <w:p w:rsidR="00C557F3" w:rsidRPr="00A31C2D" w:rsidRDefault="00C557F3" w:rsidP="000132AE">
            <w:pPr>
              <w:jc w:val="both"/>
            </w:pPr>
            <w:r w:rsidRPr="00A31C2D">
              <w:t>1985-1988 - Vysoká Škola Dopravy a Spojov Žilina, Obor: Elektrické pohony (CSc.)</w:t>
            </w:r>
          </w:p>
          <w:p w:rsidR="00C557F3" w:rsidRPr="00A31C2D" w:rsidRDefault="00C557F3" w:rsidP="000132AE">
            <w:pPr>
              <w:jc w:val="both"/>
            </w:pPr>
            <w:del w:id="3287" w:author="vopatrilova" w:date="2018-11-09T11:58:00Z">
              <w:r w:rsidRPr="00A31C2D" w:rsidDel="000438A1">
                <w:delText>1997 - Žilinská univerzita v Žilině, Obor: Elektrická trakce a el. pohony (doc.)</w:delText>
              </w:r>
            </w:del>
          </w:p>
        </w:tc>
      </w:tr>
      <w:tr w:rsidR="00C557F3" w:rsidTr="000132AE">
        <w:tc>
          <w:tcPr>
            <w:tcW w:w="9859" w:type="dxa"/>
            <w:gridSpan w:val="11"/>
            <w:shd w:val="clear" w:color="auto" w:fill="F7CAAC"/>
          </w:tcPr>
          <w:p w:rsidR="00C557F3" w:rsidRPr="00A31C2D" w:rsidRDefault="00C557F3" w:rsidP="000132AE">
            <w:pPr>
              <w:jc w:val="both"/>
            </w:pPr>
            <w:r w:rsidRPr="00A31C2D">
              <w:t>Údaje o odborném působení od absolvování VŠ</w:t>
            </w:r>
          </w:p>
        </w:tc>
      </w:tr>
      <w:tr w:rsidR="00C557F3" w:rsidTr="000132AE">
        <w:trPr>
          <w:trHeight w:val="1090"/>
        </w:trPr>
        <w:tc>
          <w:tcPr>
            <w:tcW w:w="9859" w:type="dxa"/>
            <w:gridSpan w:val="11"/>
          </w:tcPr>
          <w:p w:rsidR="00C557F3" w:rsidRPr="00A4086C" w:rsidRDefault="00C557F3" w:rsidP="000132AE">
            <w:pPr>
              <w:jc w:val="both"/>
              <w:rPr>
                <w:sz w:val="18"/>
              </w:rPr>
            </w:pPr>
            <w:r w:rsidRPr="00A4086C">
              <w:rPr>
                <w:sz w:val="18"/>
              </w:rPr>
              <w:t xml:space="preserve">1974-1991 - Elektrotechnický výzkumný ústav (EVÚ) v Nové Dubnici- návrhář a systémový analytik el. </w:t>
            </w:r>
            <w:proofErr w:type="gramStart"/>
            <w:r w:rsidRPr="00A4086C">
              <w:rPr>
                <w:sz w:val="18"/>
              </w:rPr>
              <w:t>pohony</w:t>
            </w:r>
            <w:proofErr w:type="gramEnd"/>
          </w:p>
          <w:p w:rsidR="00C557F3" w:rsidRPr="00A4086C" w:rsidRDefault="00C557F3" w:rsidP="000132AE">
            <w:pPr>
              <w:jc w:val="both"/>
              <w:rPr>
                <w:sz w:val="18"/>
              </w:rPr>
            </w:pPr>
            <w:r w:rsidRPr="00A4086C">
              <w:rPr>
                <w:sz w:val="18"/>
              </w:rPr>
              <w:t>1993-1996 - Elektrotechnický výzkumný a projektový ústav v Nové Dubnici (EVPÚ a.s.) měření, deduktivní a induktivní identifikace pohybového subsystému zbraňového systému (věže) objektů speciální techniky (T-72). SŘP.</w:t>
            </w:r>
          </w:p>
          <w:p w:rsidR="00C557F3" w:rsidRPr="00A4086C" w:rsidRDefault="00C557F3" w:rsidP="000132AE">
            <w:pPr>
              <w:jc w:val="both"/>
              <w:rPr>
                <w:sz w:val="18"/>
              </w:rPr>
            </w:pPr>
            <w:r w:rsidRPr="00A4086C">
              <w:rPr>
                <w:sz w:val="18"/>
              </w:rPr>
              <w:t>1996-1997 - PSP a.s. Přerov, technický expert pro modernizaci SŘP tanku T-72</w:t>
            </w:r>
          </w:p>
          <w:p w:rsidR="00C557F3" w:rsidRPr="00A4086C" w:rsidRDefault="00C557F3" w:rsidP="000132AE">
            <w:pPr>
              <w:jc w:val="both"/>
              <w:rPr>
                <w:sz w:val="18"/>
              </w:rPr>
            </w:pPr>
            <w:r w:rsidRPr="00A4086C">
              <w:rPr>
                <w:sz w:val="18"/>
              </w:rPr>
              <w:t>1998 - Univerzita A. Dubčeka v Trenčíně, proděkanem pro vědu a výzkum, vedoucí katedry mechatronických systémů</w:t>
            </w:r>
          </w:p>
          <w:p w:rsidR="00C557F3" w:rsidRPr="00A4086C" w:rsidRDefault="00C557F3" w:rsidP="000132AE">
            <w:pPr>
              <w:jc w:val="both"/>
              <w:rPr>
                <w:sz w:val="18"/>
              </w:rPr>
            </w:pPr>
            <w:r w:rsidRPr="00A4086C">
              <w:rPr>
                <w:sz w:val="18"/>
              </w:rPr>
              <w:t>1998-1999 - PSP Bohemia a.s. Praha, modernizace SŘP tanku T-72</w:t>
            </w:r>
          </w:p>
          <w:p w:rsidR="00C557F3" w:rsidRPr="00A4086C" w:rsidRDefault="00C557F3" w:rsidP="000132AE">
            <w:pPr>
              <w:jc w:val="both"/>
              <w:rPr>
                <w:sz w:val="18"/>
              </w:rPr>
            </w:pPr>
            <w:r w:rsidRPr="00A4086C">
              <w:rPr>
                <w:sz w:val="18"/>
              </w:rPr>
              <w:t>1998-</w:t>
            </w:r>
            <w:proofErr w:type="gramStart"/>
            <w:r w:rsidRPr="00A4086C">
              <w:rPr>
                <w:sz w:val="18"/>
              </w:rPr>
              <w:t>31.1.2008</w:t>
            </w:r>
            <w:proofErr w:type="gramEnd"/>
            <w:r w:rsidRPr="00A4086C">
              <w:rPr>
                <w:sz w:val="18"/>
              </w:rPr>
              <w:t xml:space="preserve"> - Atrey Praha, technický expert firmy Galileo Avionica, It.</w:t>
            </w:r>
          </w:p>
          <w:p w:rsidR="00C557F3" w:rsidRPr="00A4086C" w:rsidRDefault="00C557F3" w:rsidP="000132AE">
            <w:pPr>
              <w:jc w:val="both"/>
              <w:rPr>
                <w:sz w:val="18"/>
              </w:rPr>
            </w:pPr>
            <w:proofErr w:type="gramStart"/>
            <w:r w:rsidRPr="00A4086C">
              <w:rPr>
                <w:sz w:val="18"/>
              </w:rPr>
              <w:t>1.2.2008</w:t>
            </w:r>
            <w:proofErr w:type="gramEnd"/>
            <w:ins w:id="3288" w:author="vopatrilova" w:date="2018-11-22T12:50:00Z">
              <w:r w:rsidR="007A3F88">
                <w:rPr>
                  <w:sz w:val="18"/>
                </w:rPr>
                <w:t xml:space="preserve"> </w:t>
              </w:r>
            </w:ins>
            <w:r w:rsidRPr="00A4086C">
              <w:rPr>
                <w:sz w:val="18"/>
              </w:rPr>
              <w:t>-</w:t>
            </w:r>
            <w:ins w:id="3289" w:author="vopatrilova" w:date="2018-11-22T12:50:00Z">
              <w:r w:rsidR="007A3F88">
                <w:rPr>
                  <w:sz w:val="18"/>
                </w:rPr>
                <w:t xml:space="preserve"> </w:t>
              </w:r>
            </w:ins>
            <w:r w:rsidRPr="00A4086C">
              <w:rPr>
                <w:sz w:val="18"/>
              </w:rPr>
              <w:t>30.11. 2011 - Vysoká škola logistiky o.p.s. v Přerově, prorektor pro výuku.</w:t>
            </w:r>
          </w:p>
          <w:p w:rsidR="00C557F3" w:rsidRDefault="00C557F3" w:rsidP="000132AE">
            <w:pPr>
              <w:jc w:val="both"/>
            </w:pPr>
            <w:proofErr w:type="gramStart"/>
            <w:r w:rsidRPr="00A4086C">
              <w:rPr>
                <w:sz w:val="18"/>
              </w:rPr>
              <w:t>1.3.2007</w:t>
            </w:r>
            <w:proofErr w:type="gramEnd"/>
            <w:r w:rsidRPr="00A4086C">
              <w:rPr>
                <w:sz w:val="18"/>
              </w:rPr>
              <w:t xml:space="preserve"> –</w:t>
            </w:r>
            <w:ins w:id="3290" w:author="vopatrilova" w:date="2018-11-22T12:50:00Z">
              <w:r w:rsidR="007A3F88">
                <w:rPr>
                  <w:sz w:val="18"/>
                </w:rPr>
                <w:t xml:space="preserve"> </w:t>
              </w:r>
            </w:ins>
            <w:r w:rsidRPr="00A4086C">
              <w:rPr>
                <w:sz w:val="18"/>
              </w:rPr>
              <w:t>dosud Univerzita T. Bati Zlín, Fakulta aplikované informatiky, doc. na Ústavu automatizace a řízení procesů.</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560"/>
        </w:trPr>
        <w:tc>
          <w:tcPr>
            <w:tcW w:w="9859" w:type="dxa"/>
            <w:gridSpan w:val="11"/>
          </w:tcPr>
          <w:p w:rsidR="00C557F3" w:rsidRDefault="00C557F3" w:rsidP="000132AE">
            <w:pPr>
              <w:jc w:val="both"/>
            </w:pPr>
            <w:r>
              <w:t>Od roku 2007 vedení a úspěšně obhájených 5 BP prací a 4 DP</w:t>
            </w:r>
          </w:p>
          <w:p w:rsidR="00C557F3" w:rsidRDefault="00C557F3" w:rsidP="000132AE">
            <w:pPr>
              <w:jc w:val="both"/>
            </w:pPr>
            <w:r>
              <w:t>Vedení 2 studentů PhD studia v závěrečné fázi. Před doktorskou SZZ</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663FC4" w:rsidTr="000132AE">
        <w:trPr>
          <w:cantSplit/>
        </w:trPr>
        <w:tc>
          <w:tcPr>
            <w:tcW w:w="3347" w:type="dxa"/>
            <w:gridSpan w:val="2"/>
          </w:tcPr>
          <w:p w:rsidR="00663FC4" w:rsidRDefault="00663FC4" w:rsidP="000132AE">
            <w:pPr>
              <w:jc w:val="both"/>
            </w:pPr>
            <w:r w:rsidRPr="00C42AEC">
              <w:t xml:space="preserve">Elektrická trakce a el. </w:t>
            </w:r>
            <w:proofErr w:type="gramStart"/>
            <w:r w:rsidRPr="00C42AEC">
              <w:t>pohony</w:t>
            </w:r>
            <w:proofErr w:type="gramEnd"/>
          </w:p>
        </w:tc>
        <w:tc>
          <w:tcPr>
            <w:tcW w:w="2245" w:type="dxa"/>
            <w:gridSpan w:val="2"/>
          </w:tcPr>
          <w:p w:rsidR="00663FC4" w:rsidRDefault="00663FC4" w:rsidP="000132AE">
            <w:pPr>
              <w:jc w:val="both"/>
            </w:pPr>
            <w:r>
              <w:t>1997</w:t>
            </w:r>
          </w:p>
        </w:tc>
        <w:tc>
          <w:tcPr>
            <w:tcW w:w="2248" w:type="dxa"/>
            <w:gridSpan w:val="4"/>
            <w:tcBorders>
              <w:right w:val="single" w:sz="12" w:space="0" w:color="auto"/>
            </w:tcBorders>
          </w:tcPr>
          <w:p w:rsidR="00663FC4" w:rsidRDefault="00663FC4" w:rsidP="000132AE">
            <w:pPr>
              <w:jc w:val="both"/>
            </w:pPr>
            <w:ins w:id="3291" w:author="vopatrilova" w:date="2018-11-19T15:29:00Z">
              <w:r>
                <w:t>FEL, Žilinská univerzita v Žilině</w:t>
              </w:r>
            </w:ins>
            <w:del w:id="3292" w:author="vopatrilova" w:date="2018-11-19T15:29:00Z">
              <w:r w:rsidR="002F5441" w:rsidRPr="002F5441">
                <w:rPr>
                  <w:highlight w:val="yellow"/>
                  <w:rPrChange w:id="3293" w:author="vopatrilova" w:date="2018-11-13T17:38:00Z">
                    <w:rPr>
                      <w:i/>
                      <w:iCs/>
                      <w:color w:val="0000FF" w:themeColor="hyperlink"/>
                      <w:u w:val="single"/>
                    </w:rPr>
                  </w:rPrChange>
                </w:rPr>
                <w:delText>Žilinská univerzita v Žilině</w:delText>
              </w:r>
            </w:del>
          </w:p>
        </w:tc>
        <w:tc>
          <w:tcPr>
            <w:tcW w:w="632" w:type="dxa"/>
            <w:tcBorders>
              <w:left w:val="single" w:sz="12" w:space="0" w:color="auto"/>
            </w:tcBorders>
            <w:shd w:val="clear" w:color="auto" w:fill="F7CAAC"/>
          </w:tcPr>
          <w:p w:rsidR="00663FC4" w:rsidRDefault="00663FC4" w:rsidP="000132AE">
            <w:pPr>
              <w:jc w:val="both"/>
            </w:pPr>
            <w:r>
              <w:rPr>
                <w:b/>
              </w:rPr>
              <w:t>WOS</w:t>
            </w:r>
          </w:p>
        </w:tc>
        <w:tc>
          <w:tcPr>
            <w:tcW w:w="693" w:type="dxa"/>
            <w:shd w:val="clear" w:color="auto" w:fill="F7CAAC"/>
          </w:tcPr>
          <w:p w:rsidR="00663FC4" w:rsidRDefault="00663FC4" w:rsidP="000132AE">
            <w:pPr>
              <w:jc w:val="both"/>
              <w:rPr>
                <w:sz w:val="18"/>
              </w:rPr>
            </w:pPr>
            <w:r>
              <w:rPr>
                <w:b/>
                <w:sz w:val="18"/>
              </w:rPr>
              <w:t>Scopus</w:t>
            </w:r>
          </w:p>
        </w:tc>
        <w:tc>
          <w:tcPr>
            <w:tcW w:w="694" w:type="dxa"/>
            <w:shd w:val="clear" w:color="auto" w:fill="F7CAAC"/>
          </w:tcPr>
          <w:p w:rsidR="00663FC4" w:rsidRDefault="00663FC4"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Default="00C557F3" w:rsidP="000132AE">
            <w:pPr>
              <w:jc w:val="both"/>
              <w:rPr>
                <w:b/>
              </w:rPr>
            </w:pPr>
            <w:r>
              <w:rPr>
                <w:b/>
              </w:rPr>
              <w:t>1</w:t>
            </w:r>
          </w:p>
        </w:tc>
        <w:tc>
          <w:tcPr>
            <w:tcW w:w="693" w:type="dxa"/>
            <w:vMerge w:val="restart"/>
          </w:tcPr>
          <w:p w:rsidR="00C557F3" w:rsidRDefault="00C557F3" w:rsidP="000132AE">
            <w:pPr>
              <w:jc w:val="both"/>
              <w:rPr>
                <w:b/>
              </w:rPr>
            </w:pPr>
            <w:r>
              <w:rPr>
                <w:b/>
              </w:rPr>
              <w:t>4</w:t>
            </w:r>
          </w:p>
        </w:tc>
        <w:tc>
          <w:tcPr>
            <w:tcW w:w="694" w:type="dxa"/>
            <w:vMerge w:val="restart"/>
          </w:tcPr>
          <w:p w:rsidR="00C557F3" w:rsidRDefault="00C557F3" w:rsidP="000132AE">
            <w:pPr>
              <w:jc w:val="both"/>
              <w:rPr>
                <w:b/>
              </w:rPr>
            </w:pP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Pr="005C4E6A" w:rsidDel="000438A1" w:rsidRDefault="00C557F3" w:rsidP="000132AE">
            <w:pPr>
              <w:jc w:val="both"/>
              <w:rPr>
                <w:del w:id="3294" w:author="vopatrilova" w:date="2018-11-09T11:58:00Z"/>
                <w:sz w:val="18"/>
                <w:szCs w:val="18"/>
              </w:rPr>
            </w:pPr>
            <w:del w:id="3295" w:author="vopatrilova" w:date="2018-11-09T11:58:00Z">
              <w:r w:rsidRPr="005C4E6A" w:rsidDel="000438A1">
                <w:rPr>
                  <w:b/>
                  <w:sz w:val="18"/>
                  <w:szCs w:val="18"/>
                </w:rPr>
                <w:delText>ÚŘEDNÍČEK, Z. (100 %)</w:delText>
              </w:r>
              <w:r w:rsidRPr="005C4E6A" w:rsidDel="000438A1">
                <w:rPr>
                  <w:sz w:val="18"/>
                  <w:szCs w:val="18"/>
                </w:rPr>
                <w:delText>: Physical Model of Differential Wheel Vehicle Motion Control. Článek ve sborníku konference ICAI ‘ 13 Valencia</w:delText>
              </w:r>
            </w:del>
          </w:p>
          <w:p w:rsidR="00C557F3" w:rsidRPr="005C4E6A" w:rsidDel="000438A1" w:rsidRDefault="00C557F3" w:rsidP="000132AE">
            <w:pPr>
              <w:jc w:val="both"/>
              <w:rPr>
                <w:del w:id="3296" w:author="vopatrilova" w:date="2018-11-09T11:58:00Z"/>
                <w:sz w:val="18"/>
                <w:szCs w:val="18"/>
              </w:rPr>
            </w:pPr>
            <w:del w:id="3297" w:author="vopatrilova" w:date="2018-11-09T11:58:00Z">
              <w:r w:rsidRPr="005C4E6A" w:rsidDel="000438A1">
                <w:rPr>
                  <w:b/>
                  <w:sz w:val="18"/>
                  <w:szCs w:val="18"/>
                </w:rPr>
                <w:delText>ÚŘEDNÍČEK, Z. (100 %)</w:delText>
              </w:r>
              <w:r w:rsidRPr="005C4E6A" w:rsidDel="000438A1">
                <w:rPr>
                  <w:sz w:val="18"/>
                  <w:szCs w:val="18"/>
                </w:rPr>
                <w:delText xml:space="preserve">: System, System Model and Process Control. Článek ve sborníku konference ICAI ‘ 13 </w:delText>
              </w:r>
            </w:del>
          </w:p>
          <w:p w:rsidR="00C557F3" w:rsidRPr="005C4E6A" w:rsidDel="000438A1" w:rsidRDefault="00C557F3" w:rsidP="000132AE">
            <w:pPr>
              <w:jc w:val="both"/>
              <w:rPr>
                <w:del w:id="3298" w:author="vopatrilova" w:date="2018-11-09T11:58:00Z"/>
                <w:sz w:val="18"/>
                <w:szCs w:val="18"/>
              </w:rPr>
            </w:pPr>
            <w:del w:id="3299" w:author="vopatrilova" w:date="2018-11-09T11:58:00Z">
              <w:r w:rsidRPr="005C4E6A" w:rsidDel="000438A1">
                <w:rPr>
                  <w:b/>
                  <w:sz w:val="18"/>
                  <w:szCs w:val="18"/>
                </w:rPr>
                <w:delText>ÚŘEDNÍČEK, Z. (50 %)</w:delText>
              </w:r>
              <w:r w:rsidRPr="005C4E6A" w:rsidDel="000438A1">
                <w:rPr>
                  <w:sz w:val="18"/>
                  <w:szCs w:val="18"/>
                </w:rPr>
                <w:delText xml:space="preserve"> and OPLUŠTIL, M.: Equations of Motion and Physical Model of Quad-copter in Plain, Článek ve sborníku konference CSCC 2014 Santorini</w:delText>
              </w:r>
            </w:del>
          </w:p>
          <w:p w:rsidR="00C557F3" w:rsidRPr="005C4E6A" w:rsidDel="000438A1" w:rsidRDefault="00C557F3" w:rsidP="000132AE">
            <w:pPr>
              <w:jc w:val="both"/>
              <w:rPr>
                <w:del w:id="3300" w:author="vopatrilova" w:date="2018-11-09T11:58:00Z"/>
                <w:sz w:val="18"/>
                <w:szCs w:val="18"/>
              </w:rPr>
            </w:pPr>
            <w:del w:id="3301" w:author="vopatrilova" w:date="2018-11-09T11:58:00Z">
              <w:r w:rsidRPr="005C4E6A" w:rsidDel="000438A1">
                <w:rPr>
                  <w:b/>
                  <w:sz w:val="18"/>
                  <w:szCs w:val="18"/>
                </w:rPr>
                <w:delText>ÚŘEDNÍČEK, Z. (100 %)</w:delText>
              </w:r>
              <w:r w:rsidDel="000438A1">
                <w:rPr>
                  <w:b/>
                  <w:sz w:val="18"/>
                  <w:szCs w:val="18"/>
                </w:rPr>
                <w:delText xml:space="preserve">: </w:delText>
              </w:r>
              <w:r w:rsidRPr="005C4E6A" w:rsidDel="000438A1">
                <w:rPr>
                  <w:sz w:val="18"/>
                  <w:szCs w:val="18"/>
                </w:rPr>
                <w:delText>Unitary theory of direct electromechanical transformers, Článek ve sborníku konference CSCC 2014 Santorini</w:delText>
              </w:r>
            </w:del>
          </w:p>
          <w:p w:rsidR="00C557F3" w:rsidRPr="005C4E6A" w:rsidRDefault="00C557F3" w:rsidP="000132AE">
            <w:pPr>
              <w:jc w:val="both"/>
              <w:rPr>
                <w:sz w:val="18"/>
                <w:szCs w:val="18"/>
              </w:rPr>
            </w:pPr>
            <w:r w:rsidRPr="005C4E6A">
              <w:rPr>
                <w:b/>
                <w:sz w:val="18"/>
                <w:szCs w:val="18"/>
              </w:rPr>
              <w:t>ÚŘEDNÍČEK, Z. (100 %)</w:t>
            </w:r>
            <w:r w:rsidRPr="005C4E6A">
              <w:rPr>
                <w:sz w:val="18"/>
                <w:szCs w:val="18"/>
              </w:rPr>
              <w:t xml:space="preserve">: Stabilization of telescopic inverse pendulum verification by physical models, </w:t>
            </w:r>
            <w:r w:rsidRPr="0039148F">
              <w:rPr>
                <w:i/>
                <w:sz w:val="18"/>
                <w:szCs w:val="18"/>
                <w:rPrChange w:id="3302" w:author="Jiří Vojtěšek" w:date="2018-11-24T21:37:00Z">
                  <w:rPr>
                    <w:sz w:val="18"/>
                    <w:szCs w:val="18"/>
                  </w:rPr>
                </w:rPrChange>
              </w:rPr>
              <w:t>International Journal of Mechanics</w:t>
            </w:r>
            <w:r w:rsidRPr="005C4E6A">
              <w:rPr>
                <w:sz w:val="18"/>
                <w:szCs w:val="18"/>
              </w:rPr>
              <w:t>, 10, 2016, pp. 132-137</w:t>
            </w:r>
          </w:p>
          <w:p w:rsidR="00C557F3" w:rsidRPr="005C4E6A" w:rsidRDefault="00C557F3" w:rsidP="000132AE">
            <w:pPr>
              <w:jc w:val="both"/>
              <w:rPr>
                <w:sz w:val="18"/>
                <w:szCs w:val="18"/>
              </w:rPr>
            </w:pPr>
            <w:r w:rsidRPr="00F86294">
              <w:rPr>
                <w:b/>
                <w:sz w:val="18"/>
                <w:szCs w:val="18"/>
              </w:rPr>
              <w:t>ÚŘEDNÍČEK, Z. (90 %),</w:t>
            </w:r>
            <w:r w:rsidRPr="005C4E6A">
              <w:rPr>
                <w:sz w:val="18"/>
                <w:szCs w:val="18"/>
              </w:rPr>
              <w:t xml:space="preserve"> DRGA, R.: Measuring robot kinematics description and its workspace, </w:t>
            </w:r>
            <w:r w:rsidRPr="0039148F">
              <w:rPr>
                <w:i/>
                <w:sz w:val="18"/>
                <w:szCs w:val="18"/>
                <w:rPrChange w:id="3303" w:author="Jiří Vojtěšek" w:date="2018-11-24T21:37:00Z">
                  <w:rPr>
                    <w:sz w:val="18"/>
                    <w:szCs w:val="18"/>
                  </w:rPr>
                </w:rPrChange>
              </w:rPr>
              <w:t>MATEC Web of Conferences</w:t>
            </w:r>
            <w:r w:rsidRPr="005C4E6A">
              <w:rPr>
                <w:sz w:val="18"/>
                <w:szCs w:val="18"/>
              </w:rPr>
              <w:t>, Volume 76, 21 October 2016, Article number 02027</w:t>
            </w:r>
          </w:p>
          <w:p w:rsidR="00C557F3" w:rsidRPr="005C4E6A" w:rsidRDefault="00C557F3" w:rsidP="000132AE">
            <w:pPr>
              <w:jc w:val="both"/>
              <w:rPr>
                <w:sz w:val="18"/>
                <w:szCs w:val="18"/>
              </w:rPr>
            </w:pPr>
            <w:r w:rsidRPr="005C4E6A">
              <w:rPr>
                <w:sz w:val="18"/>
                <w:szCs w:val="18"/>
              </w:rPr>
              <w:t xml:space="preserve">ZÁTOPEK, J., </w:t>
            </w:r>
            <w:r w:rsidRPr="00F86294">
              <w:rPr>
                <w:b/>
                <w:sz w:val="18"/>
                <w:szCs w:val="18"/>
              </w:rPr>
              <w:t>ÚŘEDNÍČEK, Z. (10 %):</w:t>
            </w:r>
            <w:r w:rsidRPr="005C4E6A">
              <w:rPr>
                <w:sz w:val="18"/>
                <w:szCs w:val="18"/>
              </w:rPr>
              <w:t xml:space="preserve"> Dynamic behaviour comparison of three different mathematical model complexities, 2017, </w:t>
            </w:r>
            <w:r w:rsidRPr="0039148F">
              <w:rPr>
                <w:i/>
                <w:sz w:val="18"/>
                <w:szCs w:val="18"/>
                <w:rPrChange w:id="3304" w:author="Jiří Vojtěšek" w:date="2018-11-24T21:37:00Z">
                  <w:rPr>
                    <w:sz w:val="18"/>
                    <w:szCs w:val="18"/>
                  </w:rPr>
                </w:rPrChange>
              </w:rPr>
              <w:t>Annals of DAAAM and Proceedings of the International DAAAM Symposium</w:t>
            </w:r>
            <w:r w:rsidRPr="005C4E6A">
              <w:rPr>
                <w:sz w:val="18"/>
                <w:szCs w:val="18"/>
              </w:rPr>
              <w:t>, pp. 685-693</w:t>
            </w:r>
          </w:p>
          <w:p w:rsidR="00C557F3" w:rsidRPr="005C4E6A" w:rsidRDefault="00C557F3" w:rsidP="000132AE">
            <w:pPr>
              <w:jc w:val="both"/>
              <w:rPr>
                <w:sz w:val="18"/>
                <w:szCs w:val="18"/>
              </w:rPr>
            </w:pPr>
            <w:r w:rsidRPr="005C4E6A">
              <w:rPr>
                <w:b/>
                <w:sz w:val="18"/>
                <w:szCs w:val="18"/>
              </w:rPr>
              <w:t>ÚŘEDNÍČEK, Z. (100 %)</w:t>
            </w:r>
            <w:r w:rsidRPr="005C4E6A">
              <w:rPr>
                <w:sz w:val="18"/>
                <w:szCs w:val="18"/>
              </w:rPr>
              <w:t xml:space="preserve">, Active damping of controlled mechanic systems, 2017, </w:t>
            </w:r>
            <w:r w:rsidRPr="0039148F">
              <w:rPr>
                <w:i/>
                <w:sz w:val="18"/>
                <w:szCs w:val="18"/>
                <w:rPrChange w:id="3305" w:author="Jiří Vojtěšek" w:date="2018-11-24T21:37:00Z">
                  <w:rPr>
                    <w:sz w:val="18"/>
                    <w:szCs w:val="18"/>
                  </w:rPr>
                </w:rPrChange>
              </w:rPr>
              <w:t>WSEAS Transactions on Systems and Control</w:t>
            </w:r>
            <w:r w:rsidRPr="005C4E6A">
              <w:rPr>
                <w:sz w:val="18"/>
                <w:szCs w:val="18"/>
              </w:rPr>
              <w:t>, 12, pp. 253-282</w:t>
            </w:r>
          </w:p>
          <w:p w:rsidR="00C557F3" w:rsidRPr="005C4E6A" w:rsidRDefault="00C557F3" w:rsidP="000132AE">
            <w:pPr>
              <w:jc w:val="both"/>
              <w:rPr>
                <w:sz w:val="18"/>
                <w:szCs w:val="18"/>
              </w:rPr>
            </w:pPr>
            <w:r w:rsidRPr="005C4E6A">
              <w:rPr>
                <w:sz w:val="18"/>
                <w:szCs w:val="18"/>
              </w:rPr>
              <w:t xml:space="preserve">ZÁTOPEK, J., </w:t>
            </w:r>
            <w:r w:rsidRPr="00F86294">
              <w:rPr>
                <w:b/>
                <w:sz w:val="18"/>
                <w:szCs w:val="18"/>
              </w:rPr>
              <w:t>ÚŘEDNÍČEK, Z. (5 %),</w:t>
            </w:r>
            <w:r w:rsidRPr="005C4E6A">
              <w:rPr>
                <w:sz w:val="18"/>
                <w:szCs w:val="18"/>
              </w:rPr>
              <w:t xml:space="preserve"> MACHADO, J., SOUSA, J. Dynamic simulation of the CAD model in SimMechanics with multiple uses, 2018, </w:t>
            </w:r>
            <w:r w:rsidRPr="0039148F">
              <w:rPr>
                <w:i/>
                <w:sz w:val="18"/>
                <w:szCs w:val="18"/>
                <w:rPrChange w:id="3306" w:author="Jiří Vojtěšek" w:date="2018-11-24T21:37:00Z">
                  <w:rPr>
                    <w:sz w:val="18"/>
                    <w:szCs w:val="18"/>
                  </w:rPr>
                </w:rPrChange>
              </w:rPr>
              <w:t>Turkish Journal of Electrical Engineering and Computer Sciences</w:t>
            </w:r>
            <w:r w:rsidRPr="005C4E6A">
              <w:rPr>
                <w:sz w:val="18"/>
                <w:szCs w:val="18"/>
              </w:rPr>
              <w:t xml:space="preserve"> 26(3), pp. 1278-1290</w:t>
            </w:r>
          </w:p>
          <w:p w:rsidR="00C557F3" w:rsidRDefault="00C557F3" w:rsidP="000132AE">
            <w:pPr>
              <w:jc w:val="both"/>
              <w:rPr>
                <w:ins w:id="3307" w:author="vopatrilova" w:date="2018-11-16T09:47:00Z"/>
              </w:rPr>
            </w:pPr>
            <w:r w:rsidRPr="00F86294">
              <w:rPr>
                <w:b/>
                <w:sz w:val="18"/>
                <w:szCs w:val="18"/>
              </w:rPr>
              <w:t>ÚŘEDNÍČEK, Z</w:t>
            </w:r>
            <w:r w:rsidRPr="005C4E6A">
              <w:rPr>
                <w:sz w:val="18"/>
                <w:szCs w:val="18"/>
              </w:rPr>
              <w:t>.</w:t>
            </w:r>
            <w:r w:rsidRPr="0044072B">
              <w:rPr>
                <w:b/>
                <w:sz w:val="18"/>
                <w:szCs w:val="18"/>
              </w:rPr>
              <w:t xml:space="preserve"> (30 %),</w:t>
            </w:r>
            <w:r w:rsidRPr="005C4E6A">
              <w:rPr>
                <w:sz w:val="18"/>
                <w:szCs w:val="18"/>
              </w:rPr>
              <w:t xml:space="preserve"> VÍTEK, R., ZÁTOPEK, J., Mechanical educational system for automatic area observation and firing control techniques, </w:t>
            </w:r>
            <w:r w:rsidRPr="0039148F">
              <w:rPr>
                <w:i/>
                <w:sz w:val="18"/>
                <w:szCs w:val="18"/>
                <w:rPrChange w:id="3308" w:author="Jiří Vojtěšek" w:date="2018-11-24T21:37:00Z">
                  <w:rPr>
                    <w:sz w:val="18"/>
                    <w:szCs w:val="18"/>
                  </w:rPr>
                </w:rPrChange>
              </w:rPr>
              <w:t>Lecture Notes in Electrical Engineering</w:t>
            </w:r>
            <w:r w:rsidRPr="005C4E6A">
              <w:rPr>
                <w:sz w:val="18"/>
                <w:szCs w:val="18"/>
              </w:rPr>
              <w:t xml:space="preserve"> 505, HELIX 2018: Innovation, Engineering and Entrepreneurship pp 1089-1096, Springer 2018</w:t>
            </w:r>
            <w:r>
              <w:t xml:space="preserve"> </w:t>
            </w:r>
          </w:p>
          <w:p w:rsidR="00B9533C" w:rsidRDefault="00B9533C" w:rsidP="000132AE">
            <w:pPr>
              <w:jc w:val="both"/>
              <w:rPr>
                <w:b/>
              </w:rPr>
            </w:pP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Default="00C557F3" w:rsidP="000132AE">
            <w:pPr>
              <w:rPr>
                <w:ins w:id="3309" w:author="vopatrilova" w:date="2018-11-16T09:47:00Z"/>
              </w:rPr>
            </w:pPr>
            <w:r w:rsidRPr="00A31C2D">
              <w:t xml:space="preserve">1992 - Svobodná Universita </w:t>
            </w:r>
            <w:proofErr w:type="gramStart"/>
            <w:r w:rsidRPr="00A31C2D">
              <w:t>Brusel (U.L.</w:t>
            </w:r>
            <w:proofErr w:type="gramEnd"/>
            <w:r w:rsidRPr="00A31C2D">
              <w:t>B.). Roční stáž Katedra mechaniky a robotiky, tvorba simulačních modelů mechatronických systémů a elektricko -mechanických systémů a jejich řízení</w:t>
            </w:r>
          </w:p>
          <w:p w:rsidR="00B9533C" w:rsidRDefault="00B9533C" w:rsidP="000132AE">
            <w:pPr>
              <w:rPr>
                <w:ins w:id="3310" w:author="vopatrilova" w:date="2018-11-16T09:47:00Z"/>
              </w:rPr>
            </w:pPr>
          </w:p>
          <w:p w:rsidR="00B9533C" w:rsidRDefault="00B9533C" w:rsidP="000132AE">
            <w:pPr>
              <w:rPr>
                <w:ins w:id="3311" w:author="vopatrilova" w:date="2018-11-16T09:47:00Z"/>
              </w:rPr>
            </w:pPr>
          </w:p>
          <w:p w:rsidR="00B9533C" w:rsidRPr="00A31C2D" w:rsidRDefault="00B9533C" w:rsidP="000132AE"/>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B9533C" w:rsidRDefault="00B9533C" w:rsidP="000132AE">
            <w:pPr>
              <w:jc w:val="both"/>
              <w:rPr>
                <w:ins w:id="3312" w:author="vopatrilova" w:date="2018-11-16T09:47:00Z"/>
              </w:rPr>
            </w:pPr>
          </w:p>
          <w:p w:rsidR="00B9533C" w:rsidRDefault="00B9533C" w:rsidP="000132AE">
            <w:pPr>
              <w:jc w:val="both"/>
              <w:rPr>
                <w:ins w:id="3313" w:author="vopatrilova" w:date="2018-11-16T09:47:00Z"/>
              </w:rPr>
            </w:pPr>
          </w:p>
          <w:p w:rsidR="00B9533C" w:rsidRDefault="00B9533C"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25"/>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314" w:author="vopatrilova" w:date="2018-11-17T11:32:00Z">
              <w:r w:rsidR="002F5441" w:rsidRPr="002F5441">
                <w:rPr>
                  <w:rStyle w:val="Odkazintenzivn"/>
                  <w:rPrChange w:id="3315" w:author="vopatrilova" w:date="2018-11-17T11:32:00Z">
                    <w:rPr>
                      <w:b/>
                      <w:i/>
                      <w:iCs/>
                      <w:color w:val="0000FF" w:themeColor="hyperlink"/>
                      <w:u w:val="single"/>
                    </w:rPr>
                  </w:rPrChange>
                </w:rPr>
                <w:t>Abecední seznam</w:t>
              </w:r>
            </w:ins>
            <w:del w:id="3316"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Pr="00E97B83" w:rsidRDefault="00C557F3" w:rsidP="000132AE">
            <w:del w:id="3317" w:author="vopatrilova" w:date="2018-11-20T16:13:00Z">
              <w:r w:rsidDel="00DA0318">
                <w:delText>Automatické řízení a informatika</w:delText>
              </w:r>
            </w:del>
            <w:ins w:id="3318" w:author="vopatrilova" w:date="2018-11-20T16:13:00Z">
              <w:r w:rsidR="00DA0318">
                <w:t>Automatické řízení a informatika v konceptu „Průmysl 4.0“</w:t>
              </w:r>
            </w:ins>
            <w:r w:rsidRPr="007F7716">
              <w:t xml:space="preserve"> </w:t>
            </w:r>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Lubomír </w:t>
            </w:r>
            <w:bookmarkStart w:id="3319" w:name="aVasekL"/>
            <w:r>
              <w:t>Vašek</w:t>
            </w:r>
            <w:bookmarkEnd w:id="3319"/>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rPr>
                <w:sz w:val="18"/>
                <w:szCs w:val="18"/>
              </w:rPr>
              <w:t>d</w:t>
            </w:r>
            <w:r w:rsidRPr="00A70C04">
              <w:rPr>
                <w:sz w:val="18"/>
                <w:szCs w:val="18"/>
              </w:rPr>
              <w:t>oc., Ing., CSc., Dr.Techn.</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1944</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21,6</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30. 6. 2020</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21,6</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30. 6. 2020</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r>
              <w:t>VUT v Brně</w:t>
            </w:r>
          </w:p>
        </w:tc>
        <w:tc>
          <w:tcPr>
            <w:tcW w:w="1703" w:type="dxa"/>
            <w:gridSpan w:val="2"/>
          </w:tcPr>
          <w:p w:rsidR="00C557F3" w:rsidRDefault="00C557F3" w:rsidP="000132AE">
            <w:pPr>
              <w:jc w:val="both"/>
            </w:pPr>
            <w:r>
              <w:t>pp</w:t>
            </w:r>
          </w:p>
        </w:tc>
        <w:tc>
          <w:tcPr>
            <w:tcW w:w="2096" w:type="dxa"/>
            <w:gridSpan w:val="4"/>
          </w:tcPr>
          <w:p w:rsidR="00C557F3" w:rsidRDefault="00C557F3" w:rsidP="000132AE">
            <w:pPr>
              <w:jc w:val="both"/>
            </w:pPr>
            <w:r>
              <w:t>16</w:t>
            </w: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97"/>
        </w:trPr>
        <w:tc>
          <w:tcPr>
            <w:tcW w:w="9859" w:type="dxa"/>
            <w:gridSpan w:val="11"/>
            <w:tcBorders>
              <w:top w:val="nil"/>
            </w:tcBorders>
          </w:tcPr>
          <w:p w:rsidR="00C557F3" w:rsidRDefault="00C557F3" w:rsidP="000132AE">
            <w:pPr>
              <w:jc w:val="both"/>
            </w:pPr>
            <w:r>
              <w:t>Plánování a simulace výrobních postupů – garant, přednášející (75%), cvičící (50%)</w:t>
            </w:r>
          </w:p>
          <w:p w:rsidR="00C557F3" w:rsidRDefault="00C557F3" w:rsidP="000132AE">
            <w:pPr>
              <w:jc w:val="both"/>
            </w:pPr>
            <w:r>
              <w:t>Průmysl 4.0 - garant, přednášející (75%)</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186"/>
        </w:trPr>
        <w:tc>
          <w:tcPr>
            <w:tcW w:w="9859" w:type="dxa"/>
            <w:gridSpan w:val="11"/>
          </w:tcPr>
          <w:p w:rsidR="00C557F3" w:rsidRPr="007E2891" w:rsidRDefault="00C557F3" w:rsidP="00C557F3">
            <w:pPr>
              <w:numPr>
                <w:ilvl w:val="0"/>
                <w:numId w:val="43"/>
              </w:numPr>
              <w:spacing w:before="100" w:beforeAutospacing="1" w:after="100" w:afterAutospacing="1"/>
              <w:ind w:left="0"/>
            </w:pPr>
            <w:r w:rsidRPr="007E2891">
              <w:t>1968, Ing., Fakulta strojní VUT v Brně, obor Výrobní stroje a zařízení</w:t>
            </w:r>
          </w:p>
          <w:p w:rsidR="00C557F3" w:rsidRPr="007E2891" w:rsidRDefault="00C557F3" w:rsidP="00C557F3">
            <w:pPr>
              <w:numPr>
                <w:ilvl w:val="0"/>
                <w:numId w:val="43"/>
              </w:numPr>
              <w:spacing w:before="100" w:beforeAutospacing="1" w:after="100" w:afterAutospacing="1"/>
              <w:ind w:left="0"/>
            </w:pPr>
            <w:r w:rsidRPr="007E2891">
              <w:t xml:space="preserve">1974, </w:t>
            </w:r>
            <w:proofErr w:type="gramStart"/>
            <w:r w:rsidRPr="007E2891">
              <w:t>prom.matematik</w:t>
            </w:r>
            <w:proofErr w:type="gramEnd"/>
            <w:r w:rsidRPr="007E2891">
              <w:t>, Přírodovědecká fakulta UJEP v Brně, obor Matematika</w:t>
            </w:r>
          </w:p>
          <w:p w:rsidR="00C557F3" w:rsidRPr="007E2891" w:rsidRDefault="00C557F3" w:rsidP="00C557F3">
            <w:pPr>
              <w:numPr>
                <w:ilvl w:val="0"/>
                <w:numId w:val="43"/>
              </w:numPr>
              <w:spacing w:before="100" w:beforeAutospacing="1" w:after="100" w:afterAutospacing="1"/>
              <w:ind w:left="0"/>
            </w:pPr>
            <w:r w:rsidRPr="007E2891">
              <w:t>1980, CSc., Fakulta strojní ČVUT Praha, obor Konstrukce strojů a zařízení</w:t>
            </w:r>
          </w:p>
          <w:p w:rsidR="00C557F3" w:rsidRPr="007E2891" w:rsidDel="000438A1" w:rsidRDefault="00C557F3" w:rsidP="00C557F3">
            <w:pPr>
              <w:numPr>
                <w:ilvl w:val="0"/>
                <w:numId w:val="43"/>
              </w:numPr>
              <w:spacing w:before="100" w:beforeAutospacing="1" w:after="100" w:afterAutospacing="1"/>
              <w:ind w:left="0"/>
              <w:rPr>
                <w:del w:id="3320" w:author="vopatrilova" w:date="2018-11-09T11:59:00Z"/>
              </w:rPr>
            </w:pPr>
            <w:del w:id="3321" w:author="vopatrilova" w:date="2018-11-09T11:59:00Z">
              <w:r w:rsidDel="000438A1">
                <w:delText>1988, d</w:delText>
              </w:r>
              <w:r w:rsidRPr="007E2891" w:rsidDel="000438A1">
                <w:delText>oc., Fakulta strojní VUT v Brně, obor Výrobní stroje a zařízení</w:delText>
              </w:r>
            </w:del>
          </w:p>
          <w:p w:rsidR="00C557F3" w:rsidRPr="00E93F80" w:rsidRDefault="00C557F3" w:rsidP="00C557F3">
            <w:pPr>
              <w:numPr>
                <w:ilvl w:val="0"/>
                <w:numId w:val="43"/>
              </w:numPr>
              <w:spacing w:before="100" w:beforeAutospacing="1" w:after="100" w:afterAutospacing="1"/>
              <w:ind w:left="0"/>
            </w:pPr>
            <w:r w:rsidRPr="007E2891">
              <w:t xml:space="preserve">1994, </w:t>
            </w:r>
            <w:proofErr w:type="gramStart"/>
            <w:r w:rsidRPr="007E2891">
              <w:t>Dr.Tech.</w:t>
            </w:r>
            <w:proofErr w:type="gramEnd"/>
            <w:r w:rsidRPr="007E2891">
              <w:t xml:space="preserve"> Technická universita v Tampere, Finsko</w:t>
            </w:r>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p w:rsidR="00C557F3" w:rsidRDefault="00C557F3" w:rsidP="000132AE">
            <w:pPr>
              <w:jc w:val="both"/>
              <w:rPr>
                <w:b/>
              </w:rPr>
            </w:pPr>
          </w:p>
        </w:tc>
      </w:tr>
      <w:tr w:rsidR="00C557F3" w:rsidTr="000132AE">
        <w:trPr>
          <w:trHeight w:val="1090"/>
        </w:trPr>
        <w:tc>
          <w:tcPr>
            <w:tcW w:w="9859" w:type="dxa"/>
            <w:gridSpan w:val="11"/>
          </w:tcPr>
          <w:p w:rsidR="00C557F3" w:rsidRPr="00430426" w:rsidRDefault="00C557F3" w:rsidP="000132AE">
            <w:pPr>
              <w:tabs>
                <w:tab w:val="left" w:pos="1324"/>
              </w:tabs>
              <w:ind w:left="1324" w:hanging="1324"/>
              <w:jc w:val="both"/>
              <w:rPr>
                <w:sz w:val="18"/>
              </w:rPr>
            </w:pPr>
            <w:r w:rsidRPr="00430426">
              <w:rPr>
                <w:sz w:val="18"/>
              </w:rPr>
              <w:t>1968 – 1988</w:t>
            </w:r>
            <w:r w:rsidRPr="00430426">
              <w:rPr>
                <w:sz w:val="18"/>
              </w:rPr>
              <w:tab/>
              <w:t>Vysoké učení technické v Brně, Fakulta strojní, Sdružené vědecko-výzkumné pracoviště, odborný pracovník, samostatný odborný pracovník</w:t>
            </w:r>
          </w:p>
          <w:p w:rsidR="00C557F3" w:rsidRPr="00430426" w:rsidRDefault="00C557F3" w:rsidP="000132AE">
            <w:pPr>
              <w:tabs>
                <w:tab w:val="left" w:pos="1324"/>
              </w:tabs>
              <w:ind w:left="1324" w:hanging="1324"/>
              <w:jc w:val="both"/>
              <w:rPr>
                <w:sz w:val="18"/>
              </w:rPr>
            </w:pPr>
            <w:r w:rsidRPr="00430426">
              <w:rPr>
                <w:sz w:val="18"/>
              </w:rPr>
              <w:t>1988 – dosud</w:t>
            </w:r>
            <w:r w:rsidRPr="00430426">
              <w:rPr>
                <w:sz w:val="18"/>
              </w:rPr>
              <w:tab/>
              <w:t>Vysoké učení technické v Brně, Fakulta strojní, Ústav výrobních strojů, systémů a robotiky, docent, úvazek 40%.</w:t>
            </w:r>
          </w:p>
          <w:p w:rsidR="00C557F3" w:rsidRPr="00430426" w:rsidRDefault="00C557F3" w:rsidP="000132AE">
            <w:pPr>
              <w:tabs>
                <w:tab w:val="left" w:pos="1324"/>
              </w:tabs>
              <w:ind w:left="1324" w:hanging="1324"/>
              <w:jc w:val="both"/>
              <w:rPr>
                <w:sz w:val="18"/>
              </w:rPr>
            </w:pPr>
            <w:r w:rsidRPr="00430426">
              <w:rPr>
                <w:sz w:val="18"/>
              </w:rPr>
              <w:t>1996 -  2006</w:t>
            </w:r>
            <w:r w:rsidRPr="00430426">
              <w:rPr>
                <w:sz w:val="18"/>
              </w:rPr>
              <w:tab/>
              <w:t xml:space="preserve">ACURsystem s.r.o., vedoucí programátor. </w:t>
            </w:r>
          </w:p>
          <w:p w:rsidR="00C557F3" w:rsidRPr="00080943" w:rsidRDefault="00C557F3" w:rsidP="000132AE">
            <w:pPr>
              <w:tabs>
                <w:tab w:val="left" w:pos="1324"/>
              </w:tabs>
              <w:ind w:left="1324" w:hanging="1324"/>
              <w:jc w:val="both"/>
            </w:pPr>
            <w:r w:rsidRPr="00430426">
              <w:rPr>
                <w:sz w:val="18"/>
              </w:rPr>
              <w:t>2006 -  dosud</w:t>
            </w:r>
            <w:r w:rsidRPr="00430426">
              <w:rPr>
                <w:sz w:val="18"/>
              </w:rPr>
              <w:tab/>
              <w:t>Univerzita Tomáše Bati ve Zlíně, Fakulta aplikované informatiky, CEBIO, výzkumný pracovník, úvazek 60%.</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305"/>
        </w:trPr>
        <w:tc>
          <w:tcPr>
            <w:tcW w:w="9859" w:type="dxa"/>
            <w:gridSpan w:val="11"/>
          </w:tcPr>
          <w:p w:rsidR="00C557F3" w:rsidRDefault="00C557F3" w:rsidP="000132AE">
            <w:pPr>
              <w:jc w:val="both"/>
            </w:pPr>
            <w:r>
              <w:t xml:space="preserve">V průběhu pedagogického působení vedoucí úspěšně obhájených několika desítek bakalářských a diplomových </w:t>
            </w:r>
            <w:proofErr w:type="gramStart"/>
            <w:r>
              <w:t>prací.a cca</w:t>
            </w:r>
            <w:proofErr w:type="gramEnd"/>
            <w:r>
              <w:t xml:space="preserve"> 10 doktorských prací. </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0438A1" w:rsidP="000132AE">
            <w:pPr>
              <w:jc w:val="both"/>
            </w:pPr>
            <w:ins w:id="3322" w:author="vopatrilova" w:date="2018-11-09T11:59:00Z">
              <w:r w:rsidRPr="007E2891">
                <w:t>Výrobní stroje a zařízení</w:t>
              </w:r>
            </w:ins>
            <w:del w:id="3323" w:author="vopatrilova" w:date="2018-11-09T11:59:00Z">
              <w:r w:rsidR="00C557F3" w:rsidDel="000438A1">
                <w:delText>Řízení strojů a procesů</w:delText>
              </w:r>
            </w:del>
          </w:p>
        </w:tc>
        <w:tc>
          <w:tcPr>
            <w:tcW w:w="2245" w:type="dxa"/>
            <w:gridSpan w:val="2"/>
          </w:tcPr>
          <w:p w:rsidR="00C557F3" w:rsidRDefault="00C557F3" w:rsidP="000132AE">
            <w:pPr>
              <w:jc w:val="both"/>
            </w:pPr>
            <w:del w:id="3324" w:author="vopatrilova" w:date="2018-11-09T11:59:00Z">
              <w:r w:rsidDel="000438A1">
                <w:delText>2015</w:delText>
              </w:r>
            </w:del>
            <w:ins w:id="3325" w:author="vopatrilova" w:date="2018-11-09T11:59:00Z">
              <w:r w:rsidR="000438A1">
                <w:t>1988</w:t>
              </w:r>
            </w:ins>
          </w:p>
        </w:tc>
        <w:tc>
          <w:tcPr>
            <w:tcW w:w="2248" w:type="dxa"/>
            <w:gridSpan w:val="4"/>
            <w:tcBorders>
              <w:right w:val="single" w:sz="12" w:space="0" w:color="auto"/>
            </w:tcBorders>
          </w:tcPr>
          <w:p w:rsidR="00C557F3" w:rsidRDefault="00C557F3" w:rsidP="000132AE">
            <w:pPr>
              <w:jc w:val="both"/>
            </w:pPr>
            <w:del w:id="3326" w:author="vopatrilova" w:date="2018-11-09T11:59:00Z">
              <w:r w:rsidDel="000438A1">
                <w:delText>UTB ve Zlíně</w:delText>
              </w:r>
            </w:del>
            <w:ins w:id="3327" w:author="vopatrilova" w:date="2018-11-09T11:59:00Z">
              <w:r w:rsidR="000438A1">
                <w:t>FS, VUT v Brně</w:t>
              </w:r>
            </w:ins>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Pr="003B5737" w:rsidRDefault="00C557F3" w:rsidP="000132AE">
            <w:pPr>
              <w:jc w:val="both"/>
            </w:pPr>
            <w:r>
              <w:t>25</w:t>
            </w:r>
          </w:p>
        </w:tc>
        <w:tc>
          <w:tcPr>
            <w:tcW w:w="693" w:type="dxa"/>
            <w:vMerge w:val="restart"/>
          </w:tcPr>
          <w:p w:rsidR="00C557F3" w:rsidRPr="003B5737" w:rsidRDefault="00C557F3" w:rsidP="000132AE">
            <w:pPr>
              <w:jc w:val="both"/>
            </w:pPr>
            <w:r>
              <w:t>23</w:t>
            </w:r>
          </w:p>
        </w:tc>
        <w:tc>
          <w:tcPr>
            <w:tcW w:w="694" w:type="dxa"/>
            <w:vMerge w:val="restart"/>
          </w:tcPr>
          <w:p w:rsidR="00C557F3" w:rsidRPr="003B5737" w:rsidRDefault="00C557F3" w:rsidP="000132AE">
            <w:pPr>
              <w:jc w:val="both"/>
            </w:pPr>
            <w:r>
              <w:t>20</w:t>
            </w: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2347"/>
        </w:trPr>
        <w:tc>
          <w:tcPr>
            <w:tcW w:w="9859" w:type="dxa"/>
            <w:gridSpan w:val="11"/>
          </w:tcPr>
          <w:p w:rsidR="00C557F3" w:rsidRPr="00430426" w:rsidDel="000438A1" w:rsidRDefault="00C557F3" w:rsidP="000132AE">
            <w:pPr>
              <w:rPr>
                <w:del w:id="3328" w:author="vopatrilova" w:date="2018-11-09T12:00:00Z"/>
                <w:sz w:val="18"/>
                <w:szCs w:val="18"/>
              </w:rPr>
            </w:pPr>
            <w:del w:id="3329" w:author="vopatrilova" w:date="2018-11-09T12:00:00Z">
              <w:r w:rsidRPr="00430426" w:rsidDel="000438A1">
                <w:rPr>
                  <w:b/>
                  <w:sz w:val="18"/>
                  <w:szCs w:val="18"/>
                </w:rPr>
                <w:delText>VAŠEK, Lubomír (90 %),</w:delText>
              </w:r>
              <w:r w:rsidRPr="00430426" w:rsidDel="000438A1">
                <w:rPr>
                  <w:sz w:val="18"/>
                  <w:szCs w:val="18"/>
                </w:rPr>
                <w:delText xml:space="preserve"> HLAVÁČEK Marek. Information System for Tool Management in Manufacturing Systems. </w:delText>
              </w:r>
            </w:del>
          </w:p>
          <w:p w:rsidR="00C557F3" w:rsidRPr="00430426" w:rsidDel="000438A1" w:rsidRDefault="00C557F3" w:rsidP="000132AE">
            <w:pPr>
              <w:rPr>
                <w:del w:id="3330" w:author="vopatrilova" w:date="2018-11-09T12:00:00Z"/>
                <w:sz w:val="18"/>
                <w:szCs w:val="18"/>
              </w:rPr>
            </w:pPr>
            <w:del w:id="3331" w:author="vopatrilova" w:date="2018-11-09T12:00:00Z">
              <w:r w:rsidRPr="00430426" w:rsidDel="000438A1">
                <w:rPr>
                  <w:sz w:val="18"/>
                  <w:szCs w:val="18"/>
                </w:rPr>
                <w:delText>MM Science Journal, Special Issue Matar 2012, ISSN 1803-1269.</w:delText>
              </w:r>
            </w:del>
          </w:p>
          <w:p w:rsidR="00C557F3" w:rsidRPr="00430426" w:rsidDel="000438A1" w:rsidRDefault="00C557F3" w:rsidP="000132AE">
            <w:pPr>
              <w:rPr>
                <w:del w:id="3332" w:author="vopatrilova" w:date="2018-11-09T12:00:00Z"/>
                <w:sz w:val="18"/>
                <w:szCs w:val="18"/>
              </w:rPr>
            </w:pPr>
            <w:del w:id="3333" w:author="vopatrilova" w:date="2018-11-09T12:00:00Z">
              <w:r w:rsidRPr="00430426" w:rsidDel="000438A1">
                <w:rPr>
                  <w:b/>
                  <w:sz w:val="18"/>
                  <w:szCs w:val="18"/>
                </w:rPr>
                <w:delText>VAŠEK, Lubomír (50 %),</w:delText>
              </w:r>
              <w:r w:rsidRPr="00430426" w:rsidDel="000438A1">
                <w:rPr>
                  <w:sz w:val="18"/>
                  <w:szCs w:val="18"/>
                </w:rPr>
                <w:delText xml:space="preserve"> DOLINAY, Viliam. Simulation Model of the Municipal Heat Distribution Systems. </w:delText>
              </w:r>
            </w:del>
          </w:p>
          <w:p w:rsidR="00C557F3" w:rsidRPr="00430426" w:rsidDel="000438A1" w:rsidRDefault="00C557F3" w:rsidP="000132AE">
            <w:pPr>
              <w:rPr>
                <w:del w:id="3334" w:author="vopatrilova" w:date="2018-11-09T12:00:00Z"/>
                <w:sz w:val="18"/>
                <w:szCs w:val="18"/>
              </w:rPr>
            </w:pPr>
            <w:del w:id="3335" w:author="vopatrilova" w:date="2018-11-09T12:00:00Z">
              <w:r w:rsidRPr="00430426" w:rsidDel="000438A1">
                <w:rPr>
                  <w:sz w:val="18"/>
                  <w:szCs w:val="18"/>
                </w:rPr>
                <w:delText xml:space="preserve">In 27th European Conference on Modelling and Simulation. Alesund : ECMS, 2013, s. 453-458. </w:delText>
              </w:r>
            </w:del>
          </w:p>
          <w:p w:rsidR="00C557F3" w:rsidRPr="00430426" w:rsidDel="000438A1" w:rsidRDefault="00C557F3" w:rsidP="000132AE">
            <w:pPr>
              <w:rPr>
                <w:del w:id="3336" w:author="vopatrilova" w:date="2018-11-09T12:00:00Z"/>
                <w:sz w:val="18"/>
                <w:szCs w:val="18"/>
              </w:rPr>
            </w:pPr>
            <w:del w:id="3337" w:author="vopatrilova" w:date="2018-11-09T12:00:00Z">
              <w:r w:rsidRPr="00430426" w:rsidDel="000438A1">
                <w:rPr>
                  <w:sz w:val="18"/>
                  <w:szCs w:val="18"/>
                </w:rPr>
                <w:delText>ISBN 978-0-9564944-6-7.</w:delText>
              </w:r>
            </w:del>
          </w:p>
          <w:p w:rsidR="00C557F3" w:rsidRPr="00430426" w:rsidDel="000438A1" w:rsidRDefault="00C557F3" w:rsidP="000132AE">
            <w:pPr>
              <w:rPr>
                <w:del w:id="3338" w:author="vopatrilova" w:date="2018-11-09T12:00:00Z"/>
                <w:sz w:val="18"/>
                <w:szCs w:val="18"/>
              </w:rPr>
            </w:pPr>
            <w:del w:id="3339" w:author="vopatrilova" w:date="2018-11-09T12:00:00Z">
              <w:r w:rsidRPr="00430426" w:rsidDel="000438A1">
                <w:rPr>
                  <w:b/>
                  <w:sz w:val="18"/>
                  <w:szCs w:val="18"/>
                </w:rPr>
                <w:delText>VAŠEK, Lubomír (45 %);</w:delText>
              </w:r>
              <w:r w:rsidRPr="00430426" w:rsidDel="000438A1">
                <w:rPr>
                  <w:sz w:val="18"/>
                  <w:szCs w:val="18"/>
                </w:rPr>
                <w:delText xml:space="preserve"> DOLINAY, Viliam; SYSALA Tomáš. Holonic concept in the heat production </w:delText>
              </w:r>
            </w:del>
          </w:p>
          <w:p w:rsidR="00C557F3" w:rsidRPr="00430426" w:rsidDel="000438A1" w:rsidRDefault="00C557F3" w:rsidP="000132AE">
            <w:pPr>
              <w:rPr>
                <w:del w:id="3340" w:author="vopatrilova" w:date="2018-11-09T12:00:00Z"/>
                <w:sz w:val="18"/>
                <w:szCs w:val="18"/>
              </w:rPr>
            </w:pPr>
            <w:del w:id="3341" w:author="vopatrilova" w:date="2018-11-09T12:00:00Z">
              <w:r w:rsidRPr="00430426" w:rsidDel="000438A1">
                <w:rPr>
                  <w:sz w:val="18"/>
                  <w:szCs w:val="18"/>
                </w:rPr>
                <w:delText xml:space="preserve">and distribution control systems. In Latest Trends on Systems. Volume II. Rhodes : Europment, 2014, s. 474-477. </w:delText>
              </w:r>
            </w:del>
          </w:p>
          <w:p w:rsidR="00C557F3" w:rsidRPr="00430426" w:rsidDel="000438A1" w:rsidRDefault="00C557F3" w:rsidP="000132AE">
            <w:pPr>
              <w:rPr>
                <w:del w:id="3342" w:author="vopatrilova" w:date="2018-11-09T12:00:00Z"/>
                <w:sz w:val="18"/>
                <w:szCs w:val="18"/>
              </w:rPr>
            </w:pPr>
            <w:del w:id="3343" w:author="vopatrilova" w:date="2018-11-09T12:00:00Z">
              <w:r w:rsidRPr="00430426" w:rsidDel="000438A1">
                <w:rPr>
                  <w:sz w:val="18"/>
                  <w:szCs w:val="18"/>
                </w:rPr>
                <w:delText>ISSN 1790-5117. ISBN 978-1-61804-244-6.</w:delText>
              </w:r>
            </w:del>
          </w:p>
          <w:p w:rsidR="00C557F3" w:rsidRPr="00430426" w:rsidDel="0039148F" w:rsidRDefault="00C557F3" w:rsidP="000132AE">
            <w:pPr>
              <w:rPr>
                <w:del w:id="3344" w:author="Jiří Vojtěšek" w:date="2018-11-24T21:36:00Z"/>
                <w:sz w:val="18"/>
                <w:szCs w:val="18"/>
              </w:rPr>
            </w:pPr>
            <w:r w:rsidRPr="00430426">
              <w:rPr>
                <w:b/>
                <w:sz w:val="18"/>
                <w:szCs w:val="18"/>
              </w:rPr>
              <w:t xml:space="preserve">VAŠEK, </w:t>
            </w:r>
            <w:del w:id="3345" w:author="Jiří Vojtěšek" w:date="2018-11-24T21:36:00Z">
              <w:r w:rsidRPr="00430426" w:rsidDel="0039148F">
                <w:rPr>
                  <w:b/>
                  <w:sz w:val="18"/>
                  <w:szCs w:val="18"/>
                </w:rPr>
                <w:delText xml:space="preserve">Lubomír </w:delText>
              </w:r>
            </w:del>
            <w:ins w:id="3346" w:author="Jiří Vojtěšek" w:date="2018-11-24T21:36:00Z">
              <w:r w:rsidR="0039148F" w:rsidRPr="00430426">
                <w:rPr>
                  <w:b/>
                  <w:sz w:val="18"/>
                  <w:szCs w:val="18"/>
                </w:rPr>
                <w:t>L</w:t>
              </w:r>
              <w:r w:rsidR="0039148F">
                <w:rPr>
                  <w:b/>
                  <w:sz w:val="18"/>
                  <w:szCs w:val="18"/>
                </w:rPr>
                <w:t>.</w:t>
              </w:r>
              <w:r w:rsidR="0039148F" w:rsidRPr="00430426">
                <w:rPr>
                  <w:b/>
                  <w:sz w:val="18"/>
                  <w:szCs w:val="18"/>
                </w:rPr>
                <w:t xml:space="preserve"> </w:t>
              </w:r>
            </w:ins>
            <w:r w:rsidRPr="00430426">
              <w:rPr>
                <w:b/>
                <w:sz w:val="18"/>
                <w:szCs w:val="18"/>
              </w:rPr>
              <w:t>(45 %);</w:t>
            </w:r>
            <w:r w:rsidRPr="00430426">
              <w:rPr>
                <w:sz w:val="18"/>
                <w:szCs w:val="18"/>
              </w:rPr>
              <w:t xml:space="preserve"> DOLINAY, </w:t>
            </w:r>
            <w:del w:id="3347" w:author="Jiří Vojtěšek" w:date="2018-11-24T21:36:00Z">
              <w:r w:rsidRPr="00430426" w:rsidDel="0039148F">
                <w:rPr>
                  <w:sz w:val="18"/>
                  <w:szCs w:val="18"/>
                </w:rPr>
                <w:delText>Viliam</w:delText>
              </w:r>
            </w:del>
            <w:ins w:id="3348" w:author="Jiří Vojtěšek" w:date="2018-11-24T21:36:00Z">
              <w:r w:rsidR="0039148F" w:rsidRPr="00430426">
                <w:rPr>
                  <w:sz w:val="18"/>
                  <w:szCs w:val="18"/>
                </w:rPr>
                <w:t>V</w:t>
              </w:r>
              <w:r w:rsidR="0039148F">
                <w:rPr>
                  <w:sz w:val="18"/>
                  <w:szCs w:val="18"/>
                </w:rPr>
                <w:t>.</w:t>
              </w:r>
            </w:ins>
            <w:r w:rsidRPr="00430426">
              <w:rPr>
                <w:sz w:val="18"/>
                <w:szCs w:val="18"/>
              </w:rPr>
              <w:t>; VAŠEK, V</w:t>
            </w:r>
            <w:del w:id="3349" w:author="Jiří Vojtěšek" w:date="2018-11-24T21:36:00Z">
              <w:r w:rsidRPr="00430426" w:rsidDel="0039148F">
                <w:rPr>
                  <w:sz w:val="18"/>
                  <w:szCs w:val="18"/>
                </w:rPr>
                <w:delText>ladimír</w:delText>
              </w:r>
            </w:del>
            <w:r w:rsidRPr="00430426">
              <w:rPr>
                <w:sz w:val="18"/>
                <w:szCs w:val="18"/>
              </w:rPr>
              <w:t xml:space="preserve">. Simulation Model of a Smart Grid with </w:t>
            </w:r>
          </w:p>
          <w:p w:rsidR="00C557F3" w:rsidRPr="00430426" w:rsidDel="0039148F" w:rsidRDefault="00C557F3" w:rsidP="000132AE">
            <w:pPr>
              <w:rPr>
                <w:del w:id="3350" w:author="Jiří Vojtěšek" w:date="2018-11-24T21:36:00Z"/>
                <w:sz w:val="18"/>
                <w:szCs w:val="18"/>
              </w:rPr>
            </w:pPr>
            <w:r w:rsidRPr="00430426">
              <w:rPr>
                <w:sz w:val="18"/>
                <w:szCs w:val="18"/>
              </w:rPr>
              <w:t xml:space="preserve">an Integrated Large Heat Source. In </w:t>
            </w:r>
            <w:r w:rsidRPr="0039148F">
              <w:rPr>
                <w:i/>
                <w:sz w:val="18"/>
                <w:szCs w:val="18"/>
                <w:rPrChange w:id="3351" w:author="Jiří Vojtěšek" w:date="2018-11-24T21:37:00Z">
                  <w:rPr>
                    <w:sz w:val="18"/>
                    <w:szCs w:val="18"/>
                  </w:rPr>
                </w:rPrChange>
              </w:rPr>
              <w:t>Preprints of IFAC 2014</w:t>
            </w:r>
            <w:r w:rsidRPr="00430426">
              <w:rPr>
                <w:sz w:val="18"/>
                <w:szCs w:val="18"/>
              </w:rPr>
              <w:t xml:space="preserve">. </w:t>
            </w:r>
            <w:proofErr w:type="gramStart"/>
            <w:r w:rsidRPr="00430426">
              <w:rPr>
                <w:sz w:val="18"/>
                <w:szCs w:val="18"/>
              </w:rPr>
              <w:t>Bologna : IFAC</w:t>
            </w:r>
            <w:proofErr w:type="gramEnd"/>
            <w:r w:rsidRPr="00430426">
              <w:rPr>
                <w:sz w:val="18"/>
                <w:szCs w:val="18"/>
              </w:rPr>
              <w:t xml:space="preserve">, 2014, s. 4565-4570. </w:t>
            </w:r>
          </w:p>
          <w:p w:rsidR="00C557F3" w:rsidRPr="00430426" w:rsidRDefault="00C557F3" w:rsidP="000132AE">
            <w:pPr>
              <w:rPr>
                <w:sz w:val="18"/>
                <w:szCs w:val="18"/>
              </w:rPr>
            </w:pPr>
            <w:r w:rsidRPr="00430426">
              <w:rPr>
                <w:sz w:val="18"/>
                <w:szCs w:val="18"/>
              </w:rPr>
              <w:t>ISSN 1474-6670. ISBN 978-3-902661-93-7.</w:t>
            </w:r>
          </w:p>
          <w:p w:rsidR="00C557F3" w:rsidRPr="00430426" w:rsidDel="0039148F" w:rsidRDefault="00C557F3" w:rsidP="000132AE">
            <w:pPr>
              <w:rPr>
                <w:del w:id="3352" w:author="Jiří Vojtěšek" w:date="2018-11-24T21:38:00Z"/>
                <w:sz w:val="18"/>
                <w:szCs w:val="18"/>
              </w:rPr>
            </w:pPr>
            <w:r w:rsidRPr="00430426">
              <w:rPr>
                <w:b/>
                <w:sz w:val="18"/>
                <w:szCs w:val="18"/>
              </w:rPr>
              <w:t xml:space="preserve">VAŠEK, </w:t>
            </w:r>
            <w:del w:id="3353" w:author="Jiří Vojtěšek" w:date="2018-11-24T21:37:00Z">
              <w:r w:rsidRPr="00430426" w:rsidDel="0039148F">
                <w:rPr>
                  <w:b/>
                  <w:sz w:val="18"/>
                  <w:szCs w:val="18"/>
                </w:rPr>
                <w:delText xml:space="preserve">Lubomír </w:delText>
              </w:r>
            </w:del>
            <w:ins w:id="3354" w:author="Jiří Vojtěšek" w:date="2018-11-24T21:37:00Z">
              <w:r w:rsidR="0039148F" w:rsidRPr="00430426">
                <w:rPr>
                  <w:b/>
                  <w:sz w:val="18"/>
                  <w:szCs w:val="18"/>
                </w:rPr>
                <w:t>L</w:t>
              </w:r>
              <w:r w:rsidR="0039148F">
                <w:rPr>
                  <w:b/>
                  <w:sz w:val="18"/>
                  <w:szCs w:val="18"/>
                </w:rPr>
                <w:t>.</w:t>
              </w:r>
              <w:r w:rsidR="0039148F" w:rsidRPr="00430426">
                <w:rPr>
                  <w:b/>
                  <w:sz w:val="18"/>
                  <w:szCs w:val="18"/>
                </w:rPr>
                <w:t xml:space="preserve"> </w:t>
              </w:r>
            </w:ins>
            <w:r w:rsidRPr="00430426">
              <w:rPr>
                <w:b/>
                <w:sz w:val="18"/>
                <w:szCs w:val="18"/>
              </w:rPr>
              <w:t>(33 %);</w:t>
            </w:r>
            <w:r w:rsidRPr="00430426">
              <w:rPr>
                <w:sz w:val="18"/>
                <w:szCs w:val="18"/>
              </w:rPr>
              <w:t xml:space="preserve"> BLECHA, </w:t>
            </w:r>
            <w:del w:id="3355" w:author="Jiří Vojtěšek" w:date="2018-11-24T21:38:00Z">
              <w:r w:rsidRPr="00430426" w:rsidDel="0039148F">
                <w:rPr>
                  <w:sz w:val="18"/>
                  <w:szCs w:val="18"/>
                </w:rPr>
                <w:delText>Petr</w:delText>
              </w:r>
            </w:del>
            <w:ins w:id="3356" w:author="Jiří Vojtěšek" w:date="2018-11-24T21:38:00Z">
              <w:r w:rsidR="0039148F" w:rsidRPr="00430426">
                <w:rPr>
                  <w:sz w:val="18"/>
                  <w:szCs w:val="18"/>
                </w:rPr>
                <w:t>P</w:t>
              </w:r>
              <w:r w:rsidR="0039148F">
                <w:rPr>
                  <w:sz w:val="18"/>
                  <w:szCs w:val="18"/>
                </w:rPr>
                <w:t>.</w:t>
              </w:r>
            </w:ins>
            <w:r w:rsidRPr="00430426">
              <w:rPr>
                <w:sz w:val="18"/>
                <w:szCs w:val="18"/>
              </w:rPr>
              <w:t>; BLECHA, R</w:t>
            </w:r>
            <w:del w:id="3357" w:author="Jiří Vojtěšek" w:date="2018-11-24T21:38:00Z">
              <w:r w:rsidRPr="00430426" w:rsidDel="0039148F">
                <w:rPr>
                  <w:sz w:val="18"/>
                  <w:szCs w:val="18"/>
                </w:rPr>
                <w:delText>adim</w:delText>
              </w:r>
            </w:del>
            <w:r w:rsidRPr="00430426">
              <w:rPr>
                <w:sz w:val="18"/>
                <w:szCs w:val="18"/>
              </w:rPr>
              <w:t xml:space="preserve">. Software tool for the automated risk </w:t>
            </w:r>
          </w:p>
          <w:p w:rsidR="00C557F3" w:rsidRPr="00430426" w:rsidDel="0039148F" w:rsidRDefault="00C557F3" w:rsidP="000132AE">
            <w:pPr>
              <w:rPr>
                <w:del w:id="3358" w:author="Jiří Vojtěšek" w:date="2018-11-24T21:38:00Z"/>
                <w:sz w:val="18"/>
                <w:szCs w:val="18"/>
              </w:rPr>
            </w:pPr>
            <w:r w:rsidRPr="00430426">
              <w:rPr>
                <w:sz w:val="18"/>
                <w:szCs w:val="18"/>
              </w:rPr>
              <w:t xml:space="preserve">analysis of machinery. </w:t>
            </w:r>
            <w:r w:rsidRPr="0039148F">
              <w:rPr>
                <w:i/>
                <w:sz w:val="18"/>
                <w:szCs w:val="18"/>
                <w:rPrChange w:id="3359" w:author="Jiří Vojtěšek" w:date="2018-11-24T21:38:00Z">
                  <w:rPr>
                    <w:sz w:val="18"/>
                    <w:szCs w:val="18"/>
                  </w:rPr>
                </w:rPrChange>
              </w:rPr>
              <w:t>International Journal of Engineering Research in Africa</w:t>
            </w:r>
            <w:r w:rsidRPr="00430426">
              <w:rPr>
                <w:sz w:val="18"/>
                <w:szCs w:val="18"/>
              </w:rPr>
              <w:t xml:space="preserve">, 2015, roč. 2015, č. 8, s. 215-222. </w:t>
            </w:r>
          </w:p>
          <w:p w:rsidR="00C557F3" w:rsidRPr="00430426" w:rsidRDefault="00C557F3" w:rsidP="000132AE">
            <w:pPr>
              <w:rPr>
                <w:sz w:val="18"/>
                <w:szCs w:val="18"/>
              </w:rPr>
            </w:pPr>
            <w:r w:rsidRPr="00430426">
              <w:rPr>
                <w:sz w:val="18"/>
                <w:szCs w:val="18"/>
              </w:rPr>
              <w:t>ISSN 1663-3571</w:t>
            </w:r>
          </w:p>
          <w:p w:rsidR="00C557F3" w:rsidRPr="0039148F" w:rsidDel="0039148F" w:rsidRDefault="00C557F3" w:rsidP="000132AE">
            <w:pPr>
              <w:rPr>
                <w:del w:id="3360" w:author="Jiří Vojtěšek" w:date="2018-11-24T21:38:00Z"/>
                <w:i/>
                <w:sz w:val="18"/>
                <w:szCs w:val="18"/>
                <w:rPrChange w:id="3361" w:author="Jiří Vojtěšek" w:date="2018-11-24T21:39:00Z">
                  <w:rPr>
                    <w:del w:id="3362" w:author="Jiří Vojtěšek" w:date="2018-11-24T21:38:00Z"/>
                    <w:sz w:val="18"/>
                    <w:szCs w:val="18"/>
                  </w:rPr>
                </w:rPrChange>
              </w:rPr>
            </w:pPr>
            <w:r w:rsidRPr="00430426">
              <w:rPr>
                <w:b/>
                <w:sz w:val="18"/>
                <w:szCs w:val="18"/>
              </w:rPr>
              <w:t xml:space="preserve">VASEK, </w:t>
            </w:r>
            <w:del w:id="3363" w:author="Jiří Vojtěšek" w:date="2018-11-24T21:38:00Z">
              <w:r w:rsidRPr="00430426" w:rsidDel="0039148F">
                <w:rPr>
                  <w:b/>
                  <w:sz w:val="18"/>
                  <w:szCs w:val="18"/>
                </w:rPr>
                <w:delText xml:space="preserve">Lubomír </w:delText>
              </w:r>
            </w:del>
            <w:ins w:id="3364" w:author="Jiří Vojtěšek" w:date="2018-11-24T21:38:00Z">
              <w:r w:rsidR="0039148F" w:rsidRPr="00430426">
                <w:rPr>
                  <w:b/>
                  <w:sz w:val="18"/>
                  <w:szCs w:val="18"/>
                </w:rPr>
                <w:t>L</w:t>
              </w:r>
              <w:r w:rsidR="0039148F">
                <w:rPr>
                  <w:b/>
                  <w:sz w:val="18"/>
                  <w:szCs w:val="18"/>
                </w:rPr>
                <w:t>.</w:t>
              </w:r>
              <w:r w:rsidR="0039148F" w:rsidRPr="00430426">
                <w:rPr>
                  <w:b/>
                  <w:sz w:val="18"/>
                  <w:szCs w:val="18"/>
                </w:rPr>
                <w:t xml:space="preserve"> </w:t>
              </w:r>
            </w:ins>
            <w:r w:rsidRPr="00430426">
              <w:rPr>
                <w:b/>
                <w:sz w:val="18"/>
                <w:szCs w:val="18"/>
              </w:rPr>
              <w:t>(50 %),</w:t>
            </w:r>
            <w:r w:rsidRPr="00430426">
              <w:rPr>
                <w:sz w:val="18"/>
                <w:szCs w:val="18"/>
              </w:rPr>
              <w:t xml:space="preserve"> DOLINAY, V</w:t>
            </w:r>
            <w:del w:id="3365" w:author="Jiří Vojtěšek" w:date="2018-11-24T21:38:00Z">
              <w:r w:rsidRPr="00430426" w:rsidDel="0039148F">
                <w:rPr>
                  <w:sz w:val="18"/>
                  <w:szCs w:val="18"/>
                </w:rPr>
                <w:delText>iliam</w:delText>
              </w:r>
            </w:del>
            <w:r w:rsidRPr="00430426">
              <w:rPr>
                <w:sz w:val="18"/>
                <w:szCs w:val="18"/>
              </w:rPr>
              <w:t>. Prosumers strategy for DHC energy flow optimization, 2</w:t>
            </w:r>
            <w:r w:rsidRPr="0039148F">
              <w:rPr>
                <w:i/>
                <w:sz w:val="18"/>
                <w:szCs w:val="18"/>
                <w:rPrChange w:id="3366" w:author="Jiří Vojtěšek" w:date="2018-11-24T21:39:00Z">
                  <w:rPr>
                    <w:sz w:val="18"/>
                    <w:szCs w:val="18"/>
                  </w:rPr>
                </w:rPrChange>
              </w:rPr>
              <w:t xml:space="preserve">0th International </w:t>
            </w:r>
          </w:p>
          <w:p w:rsidR="00C557F3" w:rsidRPr="00430426" w:rsidDel="0039148F" w:rsidRDefault="00C557F3" w:rsidP="000132AE">
            <w:pPr>
              <w:rPr>
                <w:del w:id="3367" w:author="Jiří Vojtěšek" w:date="2018-11-24T21:38:00Z"/>
                <w:sz w:val="18"/>
                <w:szCs w:val="18"/>
              </w:rPr>
            </w:pPr>
            <w:r w:rsidRPr="0039148F">
              <w:rPr>
                <w:i/>
                <w:sz w:val="18"/>
                <w:szCs w:val="18"/>
                <w:rPrChange w:id="3368" w:author="Jiří Vojtěšek" w:date="2018-11-24T21:39:00Z">
                  <w:rPr>
                    <w:sz w:val="18"/>
                    <w:szCs w:val="18"/>
                  </w:rPr>
                </w:rPrChange>
              </w:rPr>
              <w:t>Conference on Circuits, Systems, Communications and Computers</w:t>
            </w:r>
            <w:r w:rsidRPr="00430426">
              <w:rPr>
                <w:sz w:val="18"/>
                <w:szCs w:val="18"/>
              </w:rPr>
              <w:t xml:space="preserve">, </w:t>
            </w:r>
          </w:p>
          <w:p w:rsidR="00C557F3" w:rsidRPr="00430426" w:rsidRDefault="00C557F3" w:rsidP="000132AE">
            <w:pPr>
              <w:rPr>
                <w:sz w:val="18"/>
                <w:szCs w:val="18"/>
              </w:rPr>
            </w:pPr>
            <w:r w:rsidRPr="00430426">
              <w:rPr>
                <w:sz w:val="18"/>
                <w:szCs w:val="18"/>
              </w:rPr>
              <w:t xml:space="preserve">In MATEC Web Conf., Volume 76, 2016, DOI </w:t>
            </w:r>
            <w:del w:id="3369" w:author="Jiří Vojtěšek" w:date="2018-11-24T21:38:00Z">
              <w:r w:rsidRPr="00430426" w:rsidDel="0039148F">
                <w:rPr>
                  <w:sz w:val="18"/>
                  <w:szCs w:val="18"/>
                </w:rPr>
                <w:delText>h</w:delText>
              </w:r>
            </w:del>
            <w:ins w:id="3370" w:author="Jiří Vojtěšek" w:date="2018-11-24T21:38:00Z">
              <w:r w:rsidR="0039148F">
                <w:rPr>
                  <w:sz w:val="18"/>
                  <w:szCs w:val="18"/>
                </w:rPr>
                <w:t>h</w:t>
              </w:r>
            </w:ins>
            <w:r w:rsidRPr="00430426">
              <w:rPr>
                <w:sz w:val="18"/>
                <w:szCs w:val="18"/>
              </w:rPr>
              <w:t>ttp://dx.doi.org/10.1051/matecconf/20167602032</w:t>
            </w:r>
          </w:p>
          <w:p w:rsidR="00C557F3" w:rsidRPr="0039148F" w:rsidDel="0039148F" w:rsidRDefault="00C557F3" w:rsidP="000132AE">
            <w:pPr>
              <w:rPr>
                <w:del w:id="3371" w:author="Jiří Vojtěšek" w:date="2018-11-24T21:38:00Z"/>
                <w:i/>
                <w:sz w:val="18"/>
                <w:szCs w:val="18"/>
                <w:rPrChange w:id="3372" w:author="Jiří Vojtěšek" w:date="2018-11-24T21:38:00Z">
                  <w:rPr>
                    <w:del w:id="3373" w:author="Jiří Vojtěšek" w:date="2018-11-24T21:38:00Z"/>
                    <w:sz w:val="18"/>
                    <w:szCs w:val="18"/>
                  </w:rPr>
                </w:rPrChange>
              </w:rPr>
            </w:pPr>
            <w:r w:rsidRPr="00430426">
              <w:rPr>
                <w:b/>
                <w:sz w:val="18"/>
                <w:szCs w:val="18"/>
              </w:rPr>
              <w:t xml:space="preserve">VASEK, </w:t>
            </w:r>
            <w:del w:id="3374" w:author="Jiří Vojtěšek" w:date="2018-11-24T21:38:00Z">
              <w:r w:rsidRPr="00430426" w:rsidDel="0039148F">
                <w:rPr>
                  <w:b/>
                  <w:sz w:val="18"/>
                  <w:szCs w:val="18"/>
                </w:rPr>
                <w:delText xml:space="preserve">Lubomír </w:delText>
              </w:r>
            </w:del>
            <w:ins w:id="3375" w:author="Jiří Vojtěšek" w:date="2018-11-24T21:38:00Z">
              <w:r w:rsidR="0039148F" w:rsidRPr="00430426">
                <w:rPr>
                  <w:b/>
                  <w:sz w:val="18"/>
                  <w:szCs w:val="18"/>
                </w:rPr>
                <w:t>L</w:t>
              </w:r>
              <w:r w:rsidR="0039148F">
                <w:rPr>
                  <w:b/>
                  <w:sz w:val="18"/>
                  <w:szCs w:val="18"/>
                </w:rPr>
                <w:t xml:space="preserve">. </w:t>
              </w:r>
            </w:ins>
            <w:r w:rsidRPr="00430426">
              <w:rPr>
                <w:b/>
                <w:sz w:val="18"/>
                <w:szCs w:val="18"/>
              </w:rPr>
              <w:t>(50 %),</w:t>
            </w:r>
            <w:r w:rsidRPr="00430426">
              <w:rPr>
                <w:sz w:val="18"/>
                <w:szCs w:val="18"/>
              </w:rPr>
              <w:t xml:space="preserve"> DOLINAY, V</w:t>
            </w:r>
            <w:del w:id="3376" w:author="Jiří Vojtěšek" w:date="2018-11-24T21:38:00Z">
              <w:r w:rsidRPr="00430426" w:rsidDel="0039148F">
                <w:rPr>
                  <w:sz w:val="18"/>
                  <w:szCs w:val="18"/>
                </w:rPr>
                <w:delText>iliam</w:delText>
              </w:r>
            </w:del>
            <w:r w:rsidRPr="00430426">
              <w:rPr>
                <w:sz w:val="18"/>
                <w:szCs w:val="18"/>
              </w:rPr>
              <w:t xml:space="preserve">. Holonic Model of DHC for Energy Flow Optimization, In Preprints, </w:t>
            </w:r>
            <w:r w:rsidRPr="0039148F">
              <w:rPr>
                <w:i/>
                <w:sz w:val="18"/>
                <w:szCs w:val="18"/>
                <w:rPrChange w:id="3377" w:author="Jiří Vojtěšek" w:date="2018-11-24T21:38:00Z">
                  <w:rPr>
                    <w:sz w:val="18"/>
                    <w:szCs w:val="18"/>
                  </w:rPr>
                </w:rPrChange>
              </w:rPr>
              <w:t xml:space="preserve">IFAC </w:t>
            </w:r>
          </w:p>
          <w:p w:rsidR="00C557F3" w:rsidRPr="00430426" w:rsidDel="0039148F" w:rsidRDefault="00C557F3" w:rsidP="000132AE">
            <w:pPr>
              <w:rPr>
                <w:del w:id="3378" w:author="Jiří Vojtěšek" w:date="2018-11-24T21:38:00Z"/>
                <w:sz w:val="18"/>
                <w:szCs w:val="18"/>
              </w:rPr>
            </w:pPr>
            <w:r w:rsidRPr="0039148F">
              <w:rPr>
                <w:i/>
                <w:sz w:val="18"/>
                <w:szCs w:val="18"/>
                <w:rPrChange w:id="3379" w:author="Jiří Vojtěšek" w:date="2018-11-24T21:38:00Z">
                  <w:rPr>
                    <w:sz w:val="18"/>
                    <w:szCs w:val="18"/>
                  </w:rPr>
                </w:rPrChange>
              </w:rPr>
              <w:t>and CIGRE/CIRED Workshop on Control of Transmission and Distribution Smart Grids</w:t>
            </w:r>
            <w:r w:rsidRPr="00430426">
              <w:rPr>
                <w:sz w:val="18"/>
                <w:szCs w:val="18"/>
              </w:rPr>
              <w:t xml:space="preserve">, October 11-13, 2016. </w:t>
            </w:r>
          </w:p>
          <w:p w:rsidR="00C557F3" w:rsidRPr="00430426" w:rsidRDefault="00C557F3" w:rsidP="000132AE">
            <w:pPr>
              <w:rPr>
                <w:sz w:val="18"/>
                <w:szCs w:val="18"/>
              </w:rPr>
            </w:pPr>
            <w:r w:rsidRPr="00430426">
              <w:rPr>
                <w:sz w:val="18"/>
                <w:szCs w:val="18"/>
              </w:rPr>
              <w:t>Prague, Czech Republic, pp: 413- 418.</w:t>
            </w:r>
          </w:p>
          <w:p w:rsidR="00C557F3" w:rsidRPr="00430426" w:rsidDel="0039148F" w:rsidRDefault="00C557F3">
            <w:pPr>
              <w:rPr>
                <w:del w:id="3380" w:author="Jiří Vojtěšek" w:date="2018-11-24T21:38:00Z"/>
                <w:sz w:val="18"/>
                <w:szCs w:val="18"/>
              </w:rPr>
            </w:pPr>
            <w:r w:rsidRPr="00430426">
              <w:rPr>
                <w:b/>
                <w:sz w:val="18"/>
                <w:szCs w:val="18"/>
              </w:rPr>
              <w:t xml:space="preserve">VAŠEK, </w:t>
            </w:r>
            <w:del w:id="3381" w:author="Jiří Vojtěšek" w:date="2018-11-24T21:39:00Z">
              <w:r w:rsidRPr="00430426" w:rsidDel="00195C47">
                <w:rPr>
                  <w:b/>
                  <w:sz w:val="18"/>
                  <w:szCs w:val="18"/>
                </w:rPr>
                <w:delText xml:space="preserve">Lubomír </w:delText>
              </w:r>
            </w:del>
            <w:ins w:id="3382" w:author="Jiří Vojtěšek" w:date="2018-11-24T21:39:00Z">
              <w:r w:rsidR="00195C47" w:rsidRPr="00430426">
                <w:rPr>
                  <w:b/>
                  <w:sz w:val="18"/>
                  <w:szCs w:val="18"/>
                </w:rPr>
                <w:t>L</w:t>
              </w:r>
              <w:r w:rsidR="00195C47">
                <w:rPr>
                  <w:b/>
                  <w:sz w:val="18"/>
                  <w:szCs w:val="18"/>
                </w:rPr>
                <w:t>.</w:t>
              </w:r>
              <w:r w:rsidR="00195C47" w:rsidRPr="00430426">
                <w:rPr>
                  <w:b/>
                  <w:sz w:val="18"/>
                  <w:szCs w:val="18"/>
                </w:rPr>
                <w:t xml:space="preserve"> </w:t>
              </w:r>
            </w:ins>
            <w:r w:rsidRPr="00430426">
              <w:rPr>
                <w:b/>
                <w:sz w:val="18"/>
                <w:szCs w:val="18"/>
              </w:rPr>
              <w:t>(50 %),</w:t>
            </w:r>
            <w:r w:rsidRPr="00430426">
              <w:rPr>
                <w:sz w:val="18"/>
                <w:szCs w:val="18"/>
              </w:rPr>
              <w:t xml:space="preserve"> DOLINAY, V</w:t>
            </w:r>
            <w:del w:id="3383" w:author="Jiří Vojtěšek" w:date="2018-11-24T21:39:00Z">
              <w:r w:rsidRPr="00430426" w:rsidDel="00195C47">
                <w:rPr>
                  <w:sz w:val="18"/>
                  <w:szCs w:val="18"/>
                </w:rPr>
                <w:delText>iliam</w:delText>
              </w:r>
            </w:del>
            <w:r w:rsidRPr="00430426">
              <w:rPr>
                <w:sz w:val="18"/>
                <w:szCs w:val="18"/>
              </w:rPr>
              <w:t xml:space="preserve">. Steps towards modern trends in district heating. </w:t>
            </w:r>
          </w:p>
          <w:p w:rsidR="00C557F3" w:rsidRPr="003B5737" w:rsidRDefault="00C557F3">
            <w:r w:rsidRPr="00430426">
              <w:rPr>
                <w:sz w:val="18"/>
                <w:szCs w:val="18"/>
              </w:rPr>
              <w:t xml:space="preserve">In </w:t>
            </w:r>
            <w:r w:rsidRPr="0039148F">
              <w:rPr>
                <w:i/>
                <w:sz w:val="18"/>
                <w:szCs w:val="18"/>
                <w:rPrChange w:id="3384" w:author="Jiří Vojtěšek" w:date="2018-11-24T21:38:00Z">
                  <w:rPr>
                    <w:sz w:val="18"/>
                    <w:szCs w:val="18"/>
                  </w:rPr>
                </w:rPrChange>
              </w:rPr>
              <w:t>MATEC Web of Conferences</w:t>
            </w:r>
            <w:r w:rsidRPr="00430426">
              <w:rPr>
                <w:sz w:val="18"/>
                <w:szCs w:val="18"/>
              </w:rPr>
              <w:t>. Les Ulis : EDP Sciences, 2017, s. nestrankovano. ISSN 2261-236X</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Default="00C557F3" w:rsidP="000132AE">
            <w:pPr>
              <w:spacing w:before="100" w:beforeAutospacing="1" w:after="100" w:afterAutospacing="1"/>
              <w:contextualSpacing/>
            </w:pPr>
            <w:r w:rsidRPr="001E4509">
              <w:t>1975, Polytechnický institut Kijev, SSSR, výzkumný pracovník – 1 měsíc</w:t>
            </w:r>
          </w:p>
          <w:p w:rsidR="00C557F3" w:rsidRPr="00492047" w:rsidRDefault="00C557F3" w:rsidP="000132AE">
            <w:pPr>
              <w:spacing w:before="100" w:beforeAutospacing="1" w:after="100" w:afterAutospacing="1"/>
              <w:rPr>
                <w:sz w:val="24"/>
                <w:szCs w:val="24"/>
              </w:rPr>
            </w:pPr>
            <w:r w:rsidRPr="001E4509">
              <w:t>1984, 1985, 1993-1994 Technická universita v Tampere, Finsko, výzkumný pracovník – cca 50 měsíců</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rPr>
          <w:ins w:id="3385" w:author="vopatrilova" w:date="2018-11-16T09:48:00Z"/>
        </w:rPr>
      </w:pPr>
    </w:p>
    <w:p w:rsidR="00B9533C" w:rsidRDefault="00B9533C" w:rsidP="00C557F3">
      <w:pPr>
        <w:rPr>
          <w:ins w:id="3386" w:author="vopatrilova" w:date="2018-11-16T09:48:00Z"/>
        </w:rPr>
      </w:pPr>
    </w:p>
    <w:p w:rsidR="00B9533C" w:rsidRDefault="00B9533C" w:rsidP="00C557F3">
      <w:pPr>
        <w:rPr>
          <w:ins w:id="3387" w:author="vopatrilova" w:date="2018-11-16T09:48:00Z"/>
        </w:rPr>
      </w:pPr>
    </w:p>
    <w:p w:rsidR="00B9533C" w:rsidRDefault="00B9533C" w:rsidP="00C557F3">
      <w:pPr>
        <w:rPr>
          <w:ins w:id="3388" w:author="vopatrilova" w:date="2018-11-16T09:48:00Z"/>
        </w:rPr>
      </w:pPr>
    </w:p>
    <w:p w:rsidR="00B9533C" w:rsidRDefault="00B9533C" w:rsidP="00C557F3">
      <w:pPr>
        <w:rPr>
          <w:ins w:id="3389" w:author="vopatrilova" w:date="2018-11-16T09:48:00Z"/>
        </w:rPr>
      </w:pPr>
    </w:p>
    <w:p w:rsidR="00B9533C" w:rsidRDefault="00B9533C" w:rsidP="00C557F3">
      <w:pPr>
        <w:rPr>
          <w:ins w:id="3390" w:author="vopatrilova" w:date="2018-11-16T09:48:00Z"/>
        </w:rPr>
      </w:pPr>
    </w:p>
    <w:p w:rsidR="00B9533C" w:rsidRDefault="00B9533C" w:rsidP="00C557F3">
      <w:pPr>
        <w:rPr>
          <w:ins w:id="3391" w:author="vopatrilova" w:date="2018-11-16T09:48:00Z"/>
        </w:rPr>
      </w:pPr>
    </w:p>
    <w:p w:rsidR="00B9533C" w:rsidRDefault="00B9533C" w:rsidP="00C557F3">
      <w:pPr>
        <w:rPr>
          <w:ins w:id="3392" w:author="vopatrilova" w:date="2018-11-16T09:48:00Z"/>
        </w:rPr>
      </w:pPr>
    </w:p>
    <w:p w:rsidR="00B9533C" w:rsidRDefault="00B9533C" w:rsidP="00C557F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3393">
          <w:tblGrid>
            <w:gridCol w:w="76"/>
            <w:gridCol w:w="2442"/>
            <w:gridCol w:w="829"/>
            <w:gridCol w:w="1721"/>
            <w:gridCol w:w="524"/>
            <w:gridCol w:w="468"/>
            <w:gridCol w:w="994"/>
            <w:gridCol w:w="709"/>
            <w:gridCol w:w="77"/>
            <w:gridCol w:w="632"/>
            <w:gridCol w:w="693"/>
            <w:gridCol w:w="694"/>
            <w:gridCol w:w="76"/>
          </w:tblGrid>
        </w:tblGridChange>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58"/>
              </w:tabs>
              <w:jc w:val="both"/>
              <w:rPr>
                <w:b/>
                <w:sz w:val="28"/>
              </w:rPr>
            </w:pPr>
            <w:r>
              <w:rPr>
                <w:b/>
                <w:sz w:val="28"/>
              </w:rPr>
              <w:t>C-I – Personální zabezpečení</w:t>
            </w:r>
            <w:r>
              <w:rPr>
                <w:b/>
                <w:sz w:val="28"/>
              </w:rPr>
              <w:tab/>
            </w:r>
            <w:r w:rsidR="00757911">
              <w:fldChar w:fldCharType="begin"/>
            </w:r>
            <w:r w:rsidR="00757911">
              <w:instrText xml:space="preserve"> REF AabecedniSeznam \h  \* MERGEFORMAT </w:instrText>
            </w:r>
            <w:r w:rsidR="00757911">
              <w:fldChar w:fldCharType="separate"/>
            </w:r>
            <w:ins w:id="3394" w:author="vopatrilova" w:date="2018-11-17T11:32:00Z">
              <w:r w:rsidR="002F5441" w:rsidRPr="002F5441">
                <w:rPr>
                  <w:rStyle w:val="Odkazintenzivn"/>
                  <w:rPrChange w:id="3395" w:author="vopatrilova" w:date="2018-11-17T11:32:00Z">
                    <w:rPr>
                      <w:b/>
                      <w:i/>
                      <w:iCs/>
                      <w:color w:val="0000FF" w:themeColor="hyperlink"/>
                      <w:u w:val="single"/>
                    </w:rPr>
                  </w:rPrChange>
                </w:rPr>
                <w:t>Abecední seznam</w:t>
              </w:r>
            </w:ins>
            <w:del w:id="3396"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lastRenderedPageBreak/>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397" w:author="vopatrilova" w:date="2018-11-20T16:13:00Z">
              <w:r w:rsidDel="00DA0318">
                <w:delText>Automatické řízení a informatika</w:delText>
              </w:r>
            </w:del>
            <w:ins w:id="3398" w:author="vopatrilova" w:date="2018-11-20T16:13: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Vladimír </w:t>
            </w:r>
            <w:bookmarkStart w:id="3399" w:name="aVasekV"/>
            <w:r>
              <w:t>Vašek</w:t>
            </w:r>
            <w:bookmarkEnd w:id="3399"/>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Prof. Ing. CSc.</w:t>
            </w:r>
          </w:p>
        </w:tc>
      </w:tr>
      <w:tr w:rsidR="00C557F3" w:rsidTr="000132AE">
        <w:tc>
          <w:tcPr>
            <w:tcW w:w="2518" w:type="dxa"/>
            <w:shd w:val="clear" w:color="auto" w:fill="F7CAAC"/>
          </w:tcPr>
          <w:p w:rsidR="00C557F3" w:rsidRDefault="00C557F3" w:rsidP="000132AE">
            <w:pPr>
              <w:jc w:val="both"/>
              <w:rPr>
                <w:b/>
              </w:rPr>
            </w:pPr>
            <w:r>
              <w:rPr>
                <w:b/>
              </w:rPr>
              <w:t>Rok narození</w:t>
            </w:r>
          </w:p>
        </w:tc>
        <w:tc>
          <w:tcPr>
            <w:tcW w:w="829" w:type="dxa"/>
          </w:tcPr>
          <w:p w:rsidR="00C557F3" w:rsidRDefault="00C557F3" w:rsidP="000132AE">
            <w:pPr>
              <w:jc w:val="both"/>
            </w:pPr>
            <w:r>
              <w:t>1948</w:t>
            </w:r>
          </w:p>
        </w:tc>
        <w:tc>
          <w:tcPr>
            <w:tcW w:w="1721" w:type="dxa"/>
            <w:shd w:val="clear" w:color="auto" w:fill="F7CAAC"/>
          </w:tcPr>
          <w:p w:rsidR="00C557F3" w:rsidRDefault="00C557F3" w:rsidP="000132AE">
            <w:pPr>
              <w:jc w:val="both"/>
              <w:rPr>
                <w:b/>
              </w:rPr>
            </w:pPr>
            <w:r>
              <w:rPr>
                <w:b/>
              </w:rPr>
              <w:t>typ vztahu k VŠ</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5068" w:type="dxa"/>
            <w:gridSpan w:val="3"/>
            <w:shd w:val="clear" w:color="auto" w:fill="F7CAAC"/>
          </w:tcPr>
          <w:p w:rsidR="00C557F3" w:rsidRDefault="00C557F3" w:rsidP="000132AE">
            <w:pPr>
              <w:jc w:val="both"/>
              <w:rPr>
                <w:b/>
              </w:rPr>
            </w:pPr>
            <w:r>
              <w:rPr>
                <w:b/>
              </w:rPr>
              <w:t>Typ vztahu na součásti VŠ, která uskutečňuje st. program</w:t>
            </w:r>
          </w:p>
        </w:tc>
        <w:tc>
          <w:tcPr>
            <w:tcW w:w="992" w:type="dxa"/>
            <w:gridSpan w:val="2"/>
          </w:tcPr>
          <w:p w:rsidR="00C557F3" w:rsidRDefault="00C557F3" w:rsidP="000132AE">
            <w:pPr>
              <w:jc w:val="both"/>
            </w:pPr>
            <w:r>
              <w:t>pp.</w:t>
            </w:r>
          </w:p>
        </w:tc>
        <w:tc>
          <w:tcPr>
            <w:tcW w:w="994" w:type="dxa"/>
            <w:shd w:val="clear" w:color="auto" w:fill="F7CAAC"/>
          </w:tcPr>
          <w:p w:rsidR="00C557F3" w:rsidRDefault="00C557F3" w:rsidP="000132AE">
            <w:pPr>
              <w:jc w:val="both"/>
              <w:rPr>
                <w:b/>
              </w:rPr>
            </w:pPr>
            <w:r>
              <w:rPr>
                <w:b/>
              </w:rPr>
              <w:t>rozsah</w:t>
            </w:r>
          </w:p>
        </w:tc>
        <w:tc>
          <w:tcPr>
            <w:tcW w:w="709" w:type="dxa"/>
          </w:tcPr>
          <w:p w:rsidR="00C557F3" w:rsidRDefault="00C557F3" w:rsidP="000132AE">
            <w:pPr>
              <w:jc w:val="both"/>
            </w:pPr>
            <w:r>
              <w:t>40</w:t>
            </w:r>
          </w:p>
        </w:tc>
        <w:tc>
          <w:tcPr>
            <w:tcW w:w="709" w:type="dxa"/>
            <w:gridSpan w:val="2"/>
            <w:shd w:val="clear" w:color="auto" w:fill="F7CAAC"/>
          </w:tcPr>
          <w:p w:rsidR="00C557F3" w:rsidRDefault="00C557F3" w:rsidP="000132AE">
            <w:pPr>
              <w:jc w:val="both"/>
              <w:rPr>
                <w:b/>
              </w:rPr>
            </w:pPr>
            <w:r>
              <w:rPr>
                <w:b/>
              </w:rPr>
              <w:t>do kdy</w:t>
            </w:r>
          </w:p>
        </w:tc>
        <w:tc>
          <w:tcPr>
            <w:tcW w:w="1387" w:type="dxa"/>
            <w:gridSpan w:val="2"/>
          </w:tcPr>
          <w:p w:rsidR="00C557F3" w:rsidRDefault="00C557F3" w:rsidP="000132AE">
            <w:pPr>
              <w:jc w:val="both"/>
            </w:pPr>
            <w:r>
              <w:t>N</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118"/>
        </w:trPr>
        <w:tc>
          <w:tcPr>
            <w:tcW w:w="9859" w:type="dxa"/>
            <w:gridSpan w:val="11"/>
            <w:tcBorders>
              <w:top w:val="nil"/>
            </w:tcBorders>
          </w:tcPr>
          <w:p w:rsidR="00C557F3" w:rsidRDefault="00C557F3" w:rsidP="000132AE">
            <w:r>
              <w:t>Garant studijního programu</w:t>
            </w:r>
          </w:p>
          <w:p w:rsidR="00C557F3" w:rsidRDefault="00C557F3" w:rsidP="000132AE">
            <w:r>
              <w:t xml:space="preserve">Garant předmětů: </w:t>
            </w:r>
          </w:p>
          <w:p w:rsidR="00C557F3" w:rsidRDefault="00C557F3" w:rsidP="000132AE">
            <w:r>
              <w:t>Diskrétní řízení, Ročníkový projekt, Odborná praxe, Diplomová práce.</w:t>
            </w:r>
          </w:p>
          <w:p w:rsidR="00C557F3" w:rsidRDefault="00C557F3" w:rsidP="000132AE">
            <w:r>
              <w:t xml:space="preserve">Výuka předmětů: </w:t>
            </w:r>
          </w:p>
          <w:p w:rsidR="00C557F3" w:rsidRPr="009070BA" w:rsidRDefault="00C557F3" w:rsidP="000132AE">
            <w:r>
              <w:t xml:space="preserve">Diskrétní řízení – garant, </w:t>
            </w:r>
            <w:r w:rsidRPr="00BC6776">
              <w:t>přednášející (</w:t>
            </w:r>
            <w:r>
              <w:t>75</w:t>
            </w:r>
            <w:r w:rsidRPr="00BC6776">
              <w:t>%)</w:t>
            </w:r>
            <w:r w:rsidR="00307696">
              <w:t xml:space="preserve">, </w:t>
            </w:r>
            <w:r w:rsidR="00261AAE">
              <w:t>Ročníkový projekt – vedoucí seminářů (100%), Diplomová práce – vedoucí seminářů (100%)</w:t>
            </w:r>
          </w:p>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Pr="00BB4B27" w:rsidRDefault="00C557F3" w:rsidP="000132AE">
            <w:pPr>
              <w:jc w:val="both"/>
              <w:rPr>
                <w:lang w:val="pt-BR"/>
              </w:rPr>
            </w:pPr>
            <w:r>
              <w:rPr>
                <w:lang w:val="pt-BR"/>
              </w:rPr>
              <w:t xml:space="preserve">1968-1973     </w:t>
            </w:r>
            <w:r w:rsidRPr="00BB4B27">
              <w:rPr>
                <w:lang w:val="pt-BR"/>
              </w:rPr>
              <w:t>Vysoké učení technické v Brně, Fakulta strojní, Automatické řízení</w:t>
            </w:r>
          </w:p>
          <w:p w:rsidR="00C557F3" w:rsidRPr="00BB4B27" w:rsidRDefault="00C557F3" w:rsidP="000132AE">
            <w:pPr>
              <w:jc w:val="both"/>
              <w:rPr>
                <w:lang w:val="pt-BR"/>
              </w:rPr>
            </w:pPr>
            <w:r w:rsidRPr="00BB4B27">
              <w:rPr>
                <w:lang w:val="pt-BR"/>
              </w:rPr>
              <w:t>1976-1981</w:t>
            </w:r>
            <w:r>
              <w:rPr>
                <w:lang w:val="pt-BR"/>
              </w:rPr>
              <w:t xml:space="preserve">     </w:t>
            </w:r>
            <w:r w:rsidRPr="00BB4B27">
              <w:rPr>
                <w:lang w:val="pt-BR"/>
              </w:rPr>
              <w:t>Vysoké učení technické v Brně, Fakulta strojní, vědecká aspirantura, Automatické řízení</w:t>
            </w:r>
          </w:p>
          <w:p w:rsidR="00C557F3" w:rsidRPr="00BB4B27" w:rsidRDefault="004C139B" w:rsidP="000132AE">
            <w:pPr>
              <w:ind w:left="1104" w:hanging="1104"/>
              <w:jc w:val="both"/>
              <w:rPr>
                <w:lang w:val="pt-BR"/>
              </w:rPr>
            </w:pPr>
            <w:ins w:id="3400" w:author="vopatrilova" w:date="2018-11-16T08:55:00Z">
              <w:r>
                <w:rPr>
                  <w:lang w:val="pt-BR"/>
                </w:rPr>
                <w:t>(</w:t>
              </w:r>
            </w:ins>
            <w:r w:rsidR="00C557F3" w:rsidRPr="00BB4B27">
              <w:rPr>
                <w:lang w:val="pt-BR"/>
              </w:rPr>
              <w:t>1989</w:t>
            </w:r>
            <w:r w:rsidR="00C557F3" w:rsidRPr="00BB4B27">
              <w:rPr>
                <w:lang w:val="pt-BR"/>
              </w:rPr>
              <w:tab/>
              <w:t>Vysoké učení technické v Brně, Fakulta strojní, řízení pro jmenování docentem pro obor „Technická kybernetika“</w:t>
            </w:r>
            <w:ins w:id="3401" w:author="vopatrilova" w:date="2018-11-16T08:55:00Z">
              <w:r>
                <w:rPr>
                  <w:lang w:val="pt-BR"/>
                </w:rPr>
                <w:t>)</w:t>
              </w:r>
            </w:ins>
            <w:del w:id="3402" w:author="vopatrilova" w:date="2018-11-16T08:55:00Z">
              <w:r w:rsidR="00C557F3" w:rsidRPr="00BB4B27" w:rsidDel="004C139B">
                <w:rPr>
                  <w:lang w:val="pt-BR"/>
                </w:rPr>
                <w:delText>.</w:delText>
              </w:r>
            </w:del>
          </w:p>
          <w:p w:rsidR="00C557F3" w:rsidRPr="00BB4B27" w:rsidDel="000438A1" w:rsidRDefault="00C557F3" w:rsidP="000132AE">
            <w:pPr>
              <w:ind w:left="1104" w:hanging="1104"/>
              <w:jc w:val="both"/>
              <w:rPr>
                <w:del w:id="3403" w:author="vopatrilova" w:date="2018-11-09T12:00:00Z"/>
                <w:lang w:val="pt-BR"/>
              </w:rPr>
            </w:pPr>
            <w:del w:id="3404" w:author="vopatrilova" w:date="2018-11-09T12:00:00Z">
              <w:r w:rsidRPr="00BB4B27" w:rsidDel="000438A1">
                <w:rPr>
                  <w:lang w:val="pt-BR"/>
                </w:rPr>
                <w:delText>1994</w:delText>
              </w:r>
              <w:r w:rsidRPr="00BB4B27" w:rsidDel="000438A1">
                <w:rPr>
                  <w:lang w:val="pt-BR"/>
                </w:rPr>
                <w:tab/>
                <w:delText>Vysoká škola báňská v Ostravě, Fakulta strojní, habilitace pro obor „Automatizace strojů a technologických procesů“.</w:delText>
              </w:r>
            </w:del>
          </w:p>
          <w:p w:rsidR="00C557F3" w:rsidRPr="00F74153" w:rsidRDefault="00C557F3" w:rsidP="000132AE">
            <w:pPr>
              <w:ind w:left="1104" w:hanging="1104"/>
              <w:jc w:val="both"/>
              <w:rPr>
                <w:lang w:val="pt-BR"/>
              </w:rPr>
            </w:pPr>
            <w:del w:id="3405" w:author="vopatrilova" w:date="2018-11-09T12:00:00Z">
              <w:r w:rsidDel="000438A1">
                <w:rPr>
                  <w:lang w:val="pt-BR"/>
                </w:rPr>
                <w:delText xml:space="preserve">2003           </w:delText>
              </w:r>
              <w:r w:rsidRPr="00BB4B27" w:rsidDel="000438A1">
                <w:rPr>
                  <w:lang w:val="pt-BR"/>
                </w:rPr>
                <w:delText>Vysoká škola báňská - Technická univerzita v Ostravě, Fakulta strojní, jmenovací řízení pro obor „Řízení strojů procesů“.</w:delText>
              </w:r>
            </w:del>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tc>
      </w:tr>
      <w:tr w:rsidR="00C557F3" w:rsidTr="000132AE">
        <w:trPr>
          <w:trHeight w:val="1090"/>
        </w:trPr>
        <w:tc>
          <w:tcPr>
            <w:tcW w:w="9859" w:type="dxa"/>
            <w:gridSpan w:val="11"/>
          </w:tcPr>
          <w:p w:rsidR="00C557F3" w:rsidRPr="00F723B1" w:rsidRDefault="00C557F3" w:rsidP="000132AE">
            <w:pPr>
              <w:pStyle w:val="Zkladntext"/>
              <w:widowControl w:val="0"/>
              <w:tabs>
                <w:tab w:val="left" w:pos="1022"/>
              </w:tabs>
              <w:suppressAutoHyphens/>
              <w:ind w:left="1020" w:hanging="1020"/>
              <w:rPr>
                <w:sz w:val="20"/>
                <w:lang w:val="pt-BR"/>
              </w:rPr>
            </w:pPr>
            <w:r w:rsidRPr="00F723B1">
              <w:rPr>
                <w:sz w:val="20"/>
                <w:lang w:val="pt-BR"/>
              </w:rPr>
              <w:t>1973-1986</w:t>
            </w:r>
            <w:r w:rsidRPr="00F723B1">
              <w:rPr>
                <w:sz w:val="20"/>
                <w:lang w:val="pt-BR"/>
              </w:rPr>
              <w:tab/>
              <w:t>Vysoké učení technické v Brně, Fakulta technologická se sídlem ve Zlíně, Katedra gumárenské a plastikářské technologie, odborný asistent.</w:t>
            </w:r>
          </w:p>
          <w:p w:rsidR="00C557F3" w:rsidRPr="00F723B1" w:rsidRDefault="00C557F3" w:rsidP="000132AE">
            <w:pPr>
              <w:pStyle w:val="Zkladntext"/>
              <w:widowControl w:val="0"/>
              <w:tabs>
                <w:tab w:val="left" w:pos="1022"/>
              </w:tabs>
              <w:suppressAutoHyphens/>
              <w:ind w:left="1020" w:hanging="1020"/>
              <w:rPr>
                <w:sz w:val="20"/>
                <w:lang w:val="pt-BR"/>
              </w:rPr>
            </w:pPr>
            <w:r w:rsidRPr="00F723B1">
              <w:rPr>
                <w:sz w:val="20"/>
                <w:lang w:val="pt-BR"/>
              </w:rPr>
              <w:t>1986-1990</w:t>
            </w:r>
            <w:r w:rsidRPr="00F723B1">
              <w:rPr>
                <w:sz w:val="20"/>
                <w:lang w:val="pt-BR"/>
              </w:rPr>
              <w:tab/>
              <w:t>Vysoké učení technické v Brně, Fakulta technologická se sídlem ve Zlíně, Katedra automatizovaných systémů řízení technologických procesů, odborný asistent, tajemník katedry.</w:t>
            </w:r>
          </w:p>
          <w:p w:rsidR="00C557F3" w:rsidRPr="00F723B1" w:rsidRDefault="00C557F3" w:rsidP="000132AE">
            <w:pPr>
              <w:pStyle w:val="Zkladntext"/>
              <w:widowControl w:val="0"/>
              <w:tabs>
                <w:tab w:val="left" w:pos="1022"/>
              </w:tabs>
              <w:suppressAutoHyphens/>
              <w:ind w:left="1020" w:hanging="1020"/>
              <w:rPr>
                <w:sz w:val="20"/>
                <w:lang w:val="pt-BR"/>
              </w:rPr>
            </w:pPr>
            <w:r w:rsidRPr="00F723B1">
              <w:rPr>
                <w:sz w:val="20"/>
                <w:lang w:val="pt-BR"/>
              </w:rPr>
              <w:t>1987</w:t>
            </w:r>
            <w:r w:rsidRPr="00F723B1">
              <w:rPr>
                <w:sz w:val="20"/>
                <w:lang w:val="pt-BR"/>
              </w:rPr>
              <w:tab/>
              <w:t>Roční stáž ve Výzkumném ústavu kožedělném ve Zlíně.</w:t>
            </w:r>
          </w:p>
          <w:p w:rsidR="00C557F3" w:rsidRPr="00F723B1" w:rsidRDefault="00C557F3" w:rsidP="000132AE">
            <w:pPr>
              <w:pStyle w:val="Zkladntext"/>
              <w:widowControl w:val="0"/>
              <w:tabs>
                <w:tab w:val="left" w:pos="1022"/>
              </w:tabs>
              <w:suppressAutoHyphens/>
              <w:ind w:left="1020" w:hanging="1020"/>
              <w:rPr>
                <w:sz w:val="20"/>
                <w:lang w:val="pt-BR"/>
              </w:rPr>
            </w:pPr>
            <w:r w:rsidRPr="00F723B1">
              <w:rPr>
                <w:sz w:val="20"/>
                <w:lang w:val="pt-BR"/>
              </w:rPr>
              <w:t>1990-2000</w:t>
            </w:r>
            <w:r w:rsidRPr="00F723B1">
              <w:rPr>
                <w:sz w:val="20"/>
                <w:lang w:val="pt-BR"/>
              </w:rPr>
              <w:tab/>
              <w:t>Vysoké učení technické v Brně, Fakulta technologická ve Zlíně, Katedra automatizovaných systémů řízení technologických procesů, docent, vedoucí katedry.</w:t>
            </w:r>
          </w:p>
          <w:p w:rsidR="00C557F3" w:rsidRPr="00F723B1" w:rsidRDefault="00C557F3" w:rsidP="000132AE">
            <w:pPr>
              <w:pStyle w:val="Zkladntext"/>
              <w:widowControl w:val="0"/>
              <w:tabs>
                <w:tab w:val="left" w:pos="1022"/>
              </w:tabs>
              <w:suppressAutoHyphens/>
              <w:ind w:left="1020" w:hanging="1020"/>
              <w:rPr>
                <w:sz w:val="20"/>
                <w:lang w:val="pt-BR"/>
              </w:rPr>
            </w:pPr>
            <w:r w:rsidRPr="00F723B1">
              <w:rPr>
                <w:sz w:val="20"/>
                <w:lang w:val="pt-BR"/>
              </w:rPr>
              <w:t>2001-2005</w:t>
            </w:r>
            <w:r w:rsidRPr="00F723B1">
              <w:rPr>
                <w:sz w:val="20"/>
                <w:lang w:val="pt-BR"/>
              </w:rPr>
              <w:tab/>
              <w:t>Univerzita Tomáše Bati ve Zlíně, Fakulta technologická, Institut řízení procesů a aplikované informatiky, Ústav automatizace a řídicí techniky, ředitel Institutu řízení procesů a aplikované informatiky a Ústavu automatizace a řídicí techniky.</w:t>
            </w:r>
          </w:p>
          <w:p w:rsidR="00C557F3" w:rsidRPr="00F723B1" w:rsidRDefault="00C557F3" w:rsidP="000132AE">
            <w:pPr>
              <w:pStyle w:val="Zkladntext"/>
              <w:widowControl w:val="0"/>
              <w:tabs>
                <w:tab w:val="left" w:pos="1022"/>
              </w:tabs>
              <w:suppressAutoHyphens/>
              <w:ind w:left="1020" w:hanging="1020"/>
              <w:rPr>
                <w:sz w:val="20"/>
              </w:rPr>
            </w:pPr>
            <w:r w:rsidRPr="00F723B1">
              <w:rPr>
                <w:sz w:val="20"/>
                <w:lang w:val="pt-BR"/>
              </w:rPr>
              <w:t>2006-</w:t>
            </w:r>
            <w:r w:rsidRPr="00F723B1">
              <w:rPr>
                <w:sz w:val="20"/>
              </w:rPr>
              <w:t>2014</w:t>
            </w:r>
            <w:r w:rsidRPr="00F723B1">
              <w:rPr>
                <w:sz w:val="20"/>
                <w:lang w:val="pt-BR"/>
              </w:rPr>
              <w:t xml:space="preserve"> </w:t>
            </w:r>
            <w:r w:rsidRPr="00F723B1">
              <w:rPr>
                <w:sz w:val="20"/>
              </w:rPr>
              <w:tab/>
            </w:r>
            <w:r w:rsidRPr="00F723B1">
              <w:rPr>
                <w:sz w:val="20"/>
                <w:lang w:val="pt-BR"/>
              </w:rPr>
              <w:t>Univerzita Tomáše Bati ve Zlíně, Fakulta aplikované informatiky,</w:t>
            </w:r>
            <w:r w:rsidRPr="00F723B1">
              <w:rPr>
                <w:sz w:val="20"/>
              </w:rPr>
              <w:t xml:space="preserve"> děkan</w:t>
            </w:r>
          </w:p>
          <w:p w:rsidR="00C557F3" w:rsidRDefault="00C557F3" w:rsidP="000132AE">
            <w:pPr>
              <w:ind w:left="1104" w:hanging="1104"/>
              <w:jc w:val="both"/>
            </w:pPr>
            <w:r w:rsidRPr="00F723B1">
              <w:t>2014-dosud</w:t>
            </w:r>
            <w:r>
              <w:t xml:space="preserve"> </w:t>
            </w:r>
            <w:r w:rsidRPr="00F723B1">
              <w:t>Univerzita Tomáše Bati ve Zlíně, Fakulta aplikované informatiky, proděkan pro spolupráci s praxí</w:t>
            </w:r>
            <w:r>
              <w:t xml:space="preserve">, ředitel   </w:t>
            </w:r>
            <w:r w:rsidRPr="00F723B1">
              <w:t>UART, ředitel CEBIA-Tech</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1105"/>
        </w:trPr>
        <w:tc>
          <w:tcPr>
            <w:tcW w:w="9859" w:type="dxa"/>
            <w:gridSpan w:val="11"/>
          </w:tcPr>
          <w:p w:rsidR="00C557F3" w:rsidRDefault="00C557F3" w:rsidP="000132AE">
            <w:pPr>
              <w:jc w:val="both"/>
            </w:pPr>
            <w:r>
              <w:t>Diplomové práce                                       65</w:t>
            </w:r>
          </w:p>
          <w:p w:rsidR="00C557F3" w:rsidRDefault="00C557F3" w:rsidP="000132AE">
            <w:pPr>
              <w:jc w:val="both"/>
            </w:pPr>
            <w:r>
              <w:t>Školitel od roku 1998</w:t>
            </w:r>
          </w:p>
          <w:p w:rsidR="00C557F3" w:rsidRDefault="00C557F3" w:rsidP="000132AE">
            <w:pPr>
              <w:jc w:val="both"/>
            </w:pPr>
            <w:r>
              <w:t>Vedení studentů DSP  celkem                   42</w:t>
            </w:r>
          </w:p>
          <w:p w:rsidR="00C557F3" w:rsidRDefault="00C557F3" w:rsidP="000132AE">
            <w:pPr>
              <w:jc w:val="both"/>
            </w:pPr>
            <w:r>
              <w:t>Z toho úspěšně obhájené                           13</w:t>
            </w:r>
          </w:p>
          <w:p w:rsidR="00C557F3" w:rsidRDefault="00C557F3" w:rsidP="000132AE">
            <w:pPr>
              <w:jc w:val="both"/>
            </w:pPr>
            <w:r>
              <w:t>Vedení aktuálních studentů DSP                5</w:t>
            </w: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r w:rsidRPr="00390ECB">
              <w:rPr>
                <w:lang w:val="pt-BR"/>
              </w:rPr>
              <w:t>Automatizace strojů a technologických procesů</w:t>
            </w:r>
          </w:p>
        </w:tc>
        <w:tc>
          <w:tcPr>
            <w:tcW w:w="2245" w:type="dxa"/>
            <w:gridSpan w:val="2"/>
          </w:tcPr>
          <w:p w:rsidR="00C557F3" w:rsidRDefault="00C557F3" w:rsidP="000132AE">
            <w:pPr>
              <w:jc w:val="both"/>
            </w:pPr>
            <w:r>
              <w:t>1994</w:t>
            </w:r>
          </w:p>
        </w:tc>
        <w:tc>
          <w:tcPr>
            <w:tcW w:w="2248" w:type="dxa"/>
            <w:gridSpan w:val="4"/>
            <w:tcBorders>
              <w:right w:val="single" w:sz="12" w:space="0" w:color="auto"/>
            </w:tcBorders>
          </w:tcPr>
          <w:p w:rsidR="00C557F3" w:rsidRDefault="000438A1" w:rsidP="000132AE">
            <w:pPr>
              <w:jc w:val="both"/>
            </w:pPr>
            <w:ins w:id="3406" w:author="vopatrilova" w:date="2018-11-09T12:00:00Z">
              <w:r>
                <w:t xml:space="preserve">FS, </w:t>
              </w:r>
            </w:ins>
            <w:r w:rsidR="00C557F3">
              <w:t>VŠB-TU Ostrava</w:t>
            </w: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r>
              <w:rPr>
                <w:b/>
              </w:rPr>
              <w:t>Obor jmenovacího řízení</w:t>
            </w:r>
          </w:p>
        </w:tc>
        <w:tc>
          <w:tcPr>
            <w:tcW w:w="2245" w:type="dxa"/>
            <w:gridSpan w:val="2"/>
            <w:shd w:val="clear" w:color="auto" w:fill="F7CAAC"/>
          </w:tcPr>
          <w:p w:rsidR="00C557F3" w:rsidRDefault="00C557F3" w:rsidP="000132AE">
            <w:pPr>
              <w:jc w:val="both"/>
            </w:pPr>
            <w:r>
              <w:rPr>
                <w:b/>
              </w:rPr>
              <w:t>Rok udělení hodnosti</w:t>
            </w:r>
          </w:p>
        </w:tc>
        <w:tc>
          <w:tcPr>
            <w:tcW w:w="2248" w:type="dxa"/>
            <w:gridSpan w:val="4"/>
            <w:tcBorders>
              <w:right w:val="single" w:sz="12" w:space="0" w:color="auto"/>
            </w:tcBorders>
            <w:shd w:val="clear" w:color="auto" w:fill="F7CAAC"/>
          </w:tcPr>
          <w:p w:rsidR="00C557F3" w:rsidRDefault="00C557F3" w:rsidP="000132AE">
            <w:pPr>
              <w:jc w:val="both"/>
            </w:pPr>
            <w:r>
              <w:rPr>
                <w:b/>
              </w:rPr>
              <w:t>Řízení konáno na VŠ</w:t>
            </w:r>
          </w:p>
        </w:tc>
        <w:tc>
          <w:tcPr>
            <w:tcW w:w="632" w:type="dxa"/>
            <w:vMerge w:val="restart"/>
            <w:tcBorders>
              <w:left w:val="single" w:sz="12" w:space="0" w:color="auto"/>
            </w:tcBorders>
          </w:tcPr>
          <w:p w:rsidR="00C557F3" w:rsidRDefault="00C557F3" w:rsidP="000132AE">
            <w:pPr>
              <w:jc w:val="both"/>
              <w:rPr>
                <w:b/>
              </w:rPr>
            </w:pPr>
            <w:r>
              <w:rPr>
                <w:b/>
              </w:rPr>
              <w:t>147</w:t>
            </w:r>
          </w:p>
        </w:tc>
        <w:tc>
          <w:tcPr>
            <w:tcW w:w="693" w:type="dxa"/>
            <w:vMerge w:val="restart"/>
          </w:tcPr>
          <w:p w:rsidR="00C557F3" w:rsidRDefault="00C557F3" w:rsidP="000132AE">
            <w:pPr>
              <w:jc w:val="both"/>
              <w:rPr>
                <w:b/>
              </w:rPr>
            </w:pPr>
            <w:r>
              <w:rPr>
                <w:b/>
              </w:rPr>
              <w:t>199</w:t>
            </w:r>
          </w:p>
        </w:tc>
        <w:tc>
          <w:tcPr>
            <w:tcW w:w="694" w:type="dxa"/>
            <w:vMerge w:val="restart"/>
          </w:tcPr>
          <w:p w:rsidR="00C557F3" w:rsidRDefault="00C557F3" w:rsidP="000132AE">
            <w:pPr>
              <w:jc w:val="both"/>
              <w:rPr>
                <w:b/>
              </w:rPr>
            </w:pPr>
            <w:r>
              <w:rPr>
                <w:b/>
              </w:rPr>
              <w:t>Nesledováno</w:t>
            </w:r>
          </w:p>
        </w:tc>
      </w:tr>
      <w:tr w:rsidR="00C557F3" w:rsidTr="000132AE">
        <w:trPr>
          <w:trHeight w:val="205"/>
        </w:trPr>
        <w:tc>
          <w:tcPr>
            <w:tcW w:w="3347" w:type="dxa"/>
            <w:gridSpan w:val="2"/>
          </w:tcPr>
          <w:p w:rsidR="00C557F3" w:rsidRDefault="00C557F3" w:rsidP="000132AE">
            <w:pPr>
              <w:jc w:val="both"/>
            </w:pPr>
            <w:r w:rsidRPr="00390ECB">
              <w:rPr>
                <w:lang w:val="en-US"/>
              </w:rPr>
              <w:t>Řízení strojů a procesů</w:t>
            </w:r>
          </w:p>
        </w:tc>
        <w:tc>
          <w:tcPr>
            <w:tcW w:w="2245" w:type="dxa"/>
            <w:gridSpan w:val="2"/>
          </w:tcPr>
          <w:p w:rsidR="00C557F3" w:rsidRDefault="00C557F3" w:rsidP="000132AE">
            <w:pPr>
              <w:jc w:val="both"/>
            </w:pPr>
            <w:r>
              <w:t>2003</w:t>
            </w:r>
          </w:p>
        </w:tc>
        <w:tc>
          <w:tcPr>
            <w:tcW w:w="2248" w:type="dxa"/>
            <w:gridSpan w:val="4"/>
            <w:tcBorders>
              <w:right w:val="single" w:sz="12" w:space="0" w:color="auto"/>
            </w:tcBorders>
          </w:tcPr>
          <w:p w:rsidR="009A6BA1" w:rsidRDefault="000438A1">
            <w:pPr>
              <w:jc w:val="both"/>
            </w:pPr>
            <w:ins w:id="3407" w:author="vopatrilova" w:date="2018-11-09T12:00:00Z">
              <w:r>
                <w:t>F</w:t>
              </w:r>
            </w:ins>
            <w:ins w:id="3408" w:author="vopatrilova" w:date="2018-11-13T17:40:00Z">
              <w:r w:rsidR="002D1190">
                <w:t>S</w:t>
              </w:r>
            </w:ins>
            <w:ins w:id="3409" w:author="vopatrilova" w:date="2018-11-09T12:00:00Z">
              <w:r>
                <w:t xml:space="preserve">, </w:t>
              </w:r>
            </w:ins>
            <w:r w:rsidR="00C557F3">
              <w:t>VŠB-TU Ostrava</w:t>
            </w: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2D1190">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10" w:author="vopatrilova" w:date="2018-11-13T17:3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0"/>
          <w:trPrChange w:id="3411" w:author="vopatrilova" w:date="2018-11-13T17:39:00Z">
            <w:trPr>
              <w:gridBefore w:val="1"/>
              <w:trHeight w:val="2347"/>
            </w:trPr>
          </w:trPrChange>
        </w:trPr>
        <w:tc>
          <w:tcPr>
            <w:tcW w:w="9859" w:type="dxa"/>
            <w:gridSpan w:val="11"/>
            <w:tcPrChange w:id="3412" w:author="vopatrilova" w:date="2018-11-13T17:39:00Z">
              <w:tcPr>
                <w:tcW w:w="9859" w:type="dxa"/>
                <w:gridSpan w:val="12"/>
              </w:tcPr>
            </w:tcPrChange>
          </w:tcPr>
          <w:p w:rsidR="00C557F3" w:rsidRPr="00F74153" w:rsidRDefault="00C557F3" w:rsidP="000132AE">
            <w:pPr>
              <w:ind w:left="605" w:hanging="605"/>
              <w:jc w:val="both"/>
              <w:rPr>
                <w:bCs/>
              </w:rPr>
            </w:pPr>
            <w:r w:rsidRPr="00F74153">
              <w:rPr>
                <w:bCs/>
              </w:rPr>
              <w:t xml:space="preserve">Počet záznamů v databázi Web of Science: </w:t>
            </w:r>
            <w:proofErr w:type="gramStart"/>
            <w:r w:rsidRPr="00F74153">
              <w:rPr>
                <w:bCs/>
              </w:rPr>
              <w:t>71 , Scopus</w:t>
            </w:r>
            <w:proofErr w:type="gramEnd"/>
            <w:r w:rsidRPr="00F74153">
              <w:rPr>
                <w:bCs/>
              </w:rPr>
              <w:t>: 127 (</w:t>
            </w:r>
            <w:r w:rsidRPr="00F74153">
              <w:rPr>
                <w:rStyle w:val="bold"/>
              </w:rPr>
              <w:t>Author ID: 35238743500</w:t>
            </w:r>
            <w:r w:rsidRPr="00F74153">
              <w:rPr>
                <w:bCs/>
              </w:rPr>
              <w:t>).</w:t>
            </w:r>
          </w:p>
          <w:p w:rsidR="00C557F3" w:rsidRPr="00F74153" w:rsidRDefault="00C557F3" w:rsidP="000132AE">
            <w:pPr>
              <w:spacing w:line="259" w:lineRule="auto"/>
            </w:pPr>
            <w:r w:rsidRPr="00F74153">
              <w:rPr>
                <w:caps/>
              </w:rPr>
              <w:t xml:space="preserve">Vašek, </w:t>
            </w:r>
            <w:proofErr w:type="gramStart"/>
            <w:r>
              <w:rPr>
                <w:caps/>
              </w:rPr>
              <w:t xml:space="preserve">L. </w:t>
            </w:r>
            <w:r w:rsidRPr="00F74153">
              <w:rPr>
                <w:caps/>
              </w:rPr>
              <w:t>; Dolinay</w:t>
            </w:r>
            <w:proofErr w:type="gramEnd"/>
            <w:r w:rsidRPr="00F74153">
              <w:rPr>
                <w:caps/>
              </w:rPr>
              <w:t>, V</w:t>
            </w:r>
            <w:r>
              <w:rPr>
                <w:caps/>
              </w:rPr>
              <w:t>.</w:t>
            </w:r>
            <w:r w:rsidRPr="00F74153">
              <w:rPr>
                <w:caps/>
              </w:rPr>
              <w:t xml:space="preserve">; </w:t>
            </w:r>
            <w:r w:rsidRPr="00F74153">
              <w:rPr>
                <w:b/>
                <w:caps/>
              </w:rPr>
              <w:t>Vašek, V. (10 %)</w:t>
            </w:r>
            <w:r w:rsidRPr="00F74153">
              <w:rPr>
                <w:caps/>
              </w:rPr>
              <w:t>.</w:t>
            </w:r>
            <w:r w:rsidRPr="00F74153">
              <w:t xml:space="preserve"> Simulation Model of a Smart Grid with an Integrated Large Heat Source. In </w:t>
            </w:r>
            <w:r w:rsidRPr="00F74153">
              <w:rPr>
                <w:i/>
                <w:iCs/>
              </w:rPr>
              <w:t>Preprints of IFAC 2014</w:t>
            </w:r>
            <w:r w:rsidRPr="00F74153">
              <w:t xml:space="preserve">. </w:t>
            </w:r>
            <w:proofErr w:type="gramStart"/>
            <w:r w:rsidRPr="00F74153">
              <w:t>Bologna : IFAC</w:t>
            </w:r>
            <w:proofErr w:type="gramEnd"/>
            <w:r w:rsidRPr="00F74153">
              <w:t>, 2014, s. 4565-4570. ISSN 1474-6670. ISBN 978-3-902661-93-7.</w:t>
            </w:r>
          </w:p>
          <w:p w:rsidR="00C557F3" w:rsidRPr="00F74153" w:rsidRDefault="00C557F3" w:rsidP="000132AE">
            <w:pPr>
              <w:spacing w:line="259" w:lineRule="auto"/>
            </w:pPr>
            <w:r w:rsidRPr="00F74153">
              <w:rPr>
                <w:bCs/>
              </w:rPr>
              <w:t>DOLINAY</w:t>
            </w:r>
            <w:r w:rsidRPr="00F74153">
              <w:t xml:space="preserve">, </w:t>
            </w:r>
            <w:r>
              <w:rPr>
                <w:bCs/>
              </w:rPr>
              <w:t>J.</w:t>
            </w:r>
            <w:r w:rsidRPr="00F74153">
              <w:t xml:space="preserve">; </w:t>
            </w:r>
            <w:r w:rsidRPr="00F74153">
              <w:rPr>
                <w:bCs/>
              </w:rPr>
              <w:t>DOLINAY</w:t>
            </w:r>
            <w:r w:rsidRPr="00F74153">
              <w:t xml:space="preserve">, </w:t>
            </w:r>
            <w:r w:rsidRPr="00F74153">
              <w:rPr>
                <w:bCs/>
              </w:rPr>
              <w:t>V</w:t>
            </w:r>
            <w:r>
              <w:rPr>
                <w:bCs/>
              </w:rPr>
              <w:t>.</w:t>
            </w:r>
            <w:r w:rsidRPr="00F74153">
              <w:t xml:space="preserve">; </w:t>
            </w:r>
            <w:r w:rsidRPr="00F74153">
              <w:rPr>
                <w:b/>
                <w:bCs/>
              </w:rPr>
              <w:t>VAŠEK</w:t>
            </w:r>
            <w:r w:rsidRPr="00F74153">
              <w:rPr>
                <w:b/>
              </w:rPr>
              <w:t xml:space="preserve">, </w:t>
            </w:r>
            <w:r w:rsidRPr="00F74153">
              <w:rPr>
                <w:b/>
                <w:bCs/>
              </w:rPr>
              <w:t>V</w:t>
            </w:r>
            <w:r>
              <w:rPr>
                <w:b/>
                <w:bCs/>
              </w:rPr>
              <w:t>.</w:t>
            </w:r>
            <w:r w:rsidRPr="00F74153">
              <w:rPr>
                <w:b/>
                <w:bCs/>
              </w:rPr>
              <w:t xml:space="preserve"> </w:t>
            </w:r>
            <w:r w:rsidRPr="00F74153">
              <w:rPr>
                <w:b/>
              </w:rPr>
              <w:t>(5 %)</w:t>
            </w:r>
            <w:r w:rsidRPr="00F74153">
              <w:t xml:space="preserve">; </w:t>
            </w:r>
            <w:r w:rsidRPr="00F74153">
              <w:rPr>
                <w:bCs/>
              </w:rPr>
              <w:t>DOSTÁLEK</w:t>
            </w:r>
            <w:r w:rsidRPr="00F74153">
              <w:t xml:space="preserve">, </w:t>
            </w:r>
            <w:r w:rsidRPr="00F74153">
              <w:rPr>
                <w:bCs/>
              </w:rPr>
              <w:t>P</w:t>
            </w:r>
            <w:r w:rsidRPr="00F74153">
              <w:t xml:space="preserve">. Posturography device based on accelerometer. </w:t>
            </w:r>
            <w:r w:rsidRPr="00F74153">
              <w:rPr>
                <w:i/>
                <w:iCs/>
              </w:rPr>
              <w:t>International Journal of Systems applications, Engineering &amp;Development</w:t>
            </w:r>
            <w:r w:rsidRPr="00F74153">
              <w:t>, 2015, roč. 2014, č. 8, s. 155-162. ISSN 2074-1308</w:t>
            </w:r>
          </w:p>
          <w:p w:rsidR="00C557F3" w:rsidRPr="00F74153" w:rsidRDefault="00C557F3" w:rsidP="000132AE">
            <w:pPr>
              <w:spacing w:line="259" w:lineRule="auto"/>
            </w:pPr>
            <w:r w:rsidRPr="00F74153">
              <w:t xml:space="preserve">VASKOVA, H. a </w:t>
            </w:r>
            <w:r w:rsidRPr="004F442D">
              <w:rPr>
                <w:b/>
              </w:rPr>
              <w:t>V. VASEK (10 %)</w:t>
            </w:r>
            <w:r w:rsidRPr="00F74153">
              <w:t>. Mathematical</w:t>
            </w:r>
            <w:r>
              <w:t xml:space="preserve"> </w:t>
            </w:r>
            <w:r w:rsidRPr="00F74153">
              <w:t>model of hydrolysis reaction for the collagen hydrolyzate production from leather shavings. In: </w:t>
            </w:r>
            <w:r w:rsidRPr="00F74153">
              <w:rPr>
                <w:i/>
                <w:iCs/>
              </w:rPr>
              <w:t>Annals of DAAAM and Proceedings of the International DAAAM Symposium</w:t>
            </w:r>
            <w:r w:rsidRPr="00F74153">
              <w:t xml:space="preserve"> [online]. </w:t>
            </w:r>
            <w:proofErr w:type="gramStart"/>
            <w:r w:rsidRPr="00F74153">
              <w:t>B.m.</w:t>
            </w:r>
            <w:proofErr w:type="gramEnd"/>
            <w:r w:rsidRPr="00F74153">
              <w:t>: Danube Adria Association for Automation and Manufacturing, DAAAM, 2016, s. 271–274. Dostupné z: doi:</w:t>
            </w:r>
            <w:r w:rsidR="002F5441">
              <w:fldChar w:fldCharType="begin"/>
            </w:r>
            <w:r w:rsidR="009D6AD2">
              <w:instrText>HYPERLINK "https://doi.org/10.2507/27th.daaam.proceedings.040"</w:instrText>
            </w:r>
            <w:r w:rsidR="002F5441">
              <w:fldChar w:fldCharType="separate"/>
            </w:r>
            <w:r w:rsidRPr="00F74153">
              <w:rPr>
                <w:rStyle w:val="Hypertextovodkaz"/>
              </w:rPr>
              <w:t>10.2507/27th.daaam.proceedings.040</w:t>
            </w:r>
            <w:r w:rsidR="002F5441">
              <w:fldChar w:fldCharType="end"/>
            </w:r>
          </w:p>
          <w:p w:rsidR="00C557F3" w:rsidRPr="00F74153" w:rsidRDefault="00C557F3" w:rsidP="000132AE">
            <w:pPr>
              <w:spacing w:line="259" w:lineRule="auto"/>
            </w:pPr>
            <w:r w:rsidRPr="00F74153">
              <w:lastRenderedPageBreak/>
              <w:t xml:space="preserve">JANACOVA, D., K. KOLOMAZNIK, P. MOKREJS, </w:t>
            </w:r>
            <w:r w:rsidRPr="004F442D">
              <w:rPr>
                <w:b/>
              </w:rPr>
              <w:t>V. VASEK (</w:t>
            </w:r>
            <w:r>
              <w:rPr>
                <w:b/>
              </w:rPr>
              <w:t>10 %</w:t>
            </w:r>
            <w:r w:rsidRPr="004F442D">
              <w:rPr>
                <w:b/>
              </w:rPr>
              <w:t>)</w:t>
            </w:r>
            <w:r w:rsidRPr="00F74153">
              <w:t>, J. KRENEK a O. LISKA. The balance model for heat transport from hydrolytic reaction mixture. In: </w:t>
            </w:r>
            <w:r w:rsidRPr="00F74153">
              <w:rPr>
                <w:i/>
                <w:iCs/>
              </w:rPr>
              <w:t>MATEC Web of Conferences</w:t>
            </w:r>
            <w:r w:rsidRPr="00F74153">
              <w:t xml:space="preserve"> [online]. </w:t>
            </w:r>
            <w:proofErr w:type="gramStart"/>
            <w:r w:rsidRPr="00F74153">
              <w:t>B.m.</w:t>
            </w:r>
            <w:proofErr w:type="gramEnd"/>
            <w:r w:rsidRPr="00F74153">
              <w:t>: EDP Sciences, 2017. Dostupné z: doi:</w:t>
            </w:r>
            <w:r w:rsidR="002F5441">
              <w:fldChar w:fldCharType="begin"/>
            </w:r>
            <w:r w:rsidR="009D6AD2">
              <w:instrText>HYPERLINK "https://doi.org/10.1051/matecconf/201712502060"</w:instrText>
            </w:r>
            <w:r w:rsidR="002F5441">
              <w:fldChar w:fldCharType="separate"/>
            </w:r>
            <w:r w:rsidRPr="00F74153">
              <w:rPr>
                <w:rStyle w:val="Hypertextovodkaz"/>
              </w:rPr>
              <w:t>10.1051/matecconf/201712502060</w:t>
            </w:r>
            <w:r w:rsidR="002F5441">
              <w:fldChar w:fldCharType="end"/>
            </w:r>
          </w:p>
          <w:p w:rsidR="00C557F3" w:rsidRPr="00F74153" w:rsidRDefault="00C557F3" w:rsidP="000132AE">
            <w:pPr>
              <w:spacing w:line="259" w:lineRule="auto"/>
            </w:pPr>
            <w:r w:rsidRPr="00F74153">
              <w:t xml:space="preserve">ZIDEK, K., </w:t>
            </w:r>
            <w:r w:rsidRPr="004F442D">
              <w:rPr>
                <w:b/>
              </w:rPr>
              <w:t>V. VASEK (15 %)</w:t>
            </w:r>
            <w:r w:rsidRPr="00F74153">
              <w:t xml:space="preserve">, J. PITEL a A. HOSOVSKY. Auxiliary device for accurate measurement by the smartvision system. </w:t>
            </w:r>
            <w:r w:rsidRPr="00F74153">
              <w:rPr>
                <w:i/>
                <w:iCs/>
              </w:rPr>
              <w:t>MM Science Journal</w:t>
            </w:r>
            <w:r w:rsidRPr="00F74153">
              <w:t xml:space="preserve"> [online]. 2018, </w:t>
            </w:r>
            <w:r w:rsidRPr="00F74153">
              <w:rPr>
                <w:b/>
                <w:bCs/>
              </w:rPr>
              <w:t>2018</w:t>
            </w:r>
            <w:r w:rsidRPr="00F74153">
              <w:t>(March), 2136–2139. ISSN 18031269. Dostupné z: doi:</w:t>
            </w:r>
            <w:r w:rsidR="002F5441">
              <w:fldChar w:fldCharType="begin"/>
            </w:r>
            <w:r w:rsidR="009D6AD2">
              <w:instrText>HYPERLINK "https://doi.org/10.17973/MMSJ.2018_03_201722"</w:instrText>
            </w:r>
            <w:r w:rsidR="002F5441">
              <w:fldChar w:fldCharType="separate"/>
            </w:r>
            <w:r w:rsidRPr="00F74153">
              <w:rPr>
                <w:rStyle w:val="Hypertextovodkaz"/>
              </w:rPr>
              <w:t>10.17973/MMSJ.2018_03_201722</w:t>
            </w:r>
            <w:r w:rsidR="002F5441">
              <w:fldChar w:fldCharType="end"/>
            </w:r>
          </w:p>
          <w:p w:rsidR="002D1190" w:rsidRPr="00FF3F07" w:rsidRDefault="002D1190" w:rsidP="002D1190">
            <w:pPr>
              <w:jc w:val="both"/>
              <w:rPr>
                <w:ins w:id="3413" w:author="vopatrilova" w:date="2018-11-13T17:39:00Z"/>
                <w:b/>
                <w:u w:val="single"/>
              </w:rPr>
            </w:pPr>
            <w:ins w:id="3414" w:author="vopatrilova" w:date="2018-11-13T17:39:00Z">
              <w:r w:rsidRPr="00FF3F07">
                <w:rPr>
                  <w:b/>
                  <w:u w:val="single"/>
                </w:rPr>
                <w:t xml:space="preserve">Další </w:t>
              </w:r>
              <w:r>
                <w:rPr>
                  <w:b/>
                  <w:u w:val="single"/>
                </w:rPr>
                <w:t>tvůrčí či</w:t>
              </w:r>
              <w:r w:rsidRPr="00FF3F07">
                <w:rPr>
                  <w:b/>
                  <w:u w:val="single"/>
                </w:rPr>
                <w:t>nnost</w:t>
              </w:r>
            </w:ins>
          </w:p>
          <w:p w:rsidR="00C557F3" w:rsidRPr="000438A1" w:rsidDel="002D1190" w:rsidRDefault="00C557F3" w:rsidP="000132AE">
            <w:pPr>
              <w:spacing w:line="259" w:lineRule="auto"/>
              <w:rPr>
                <w:del w:id="3415" w:author="vopatrilova" w:date="2018-11-13T17:39:00Z"/>
                <w:i/>
                <w:rPrChange w:id="3416" w:author="vopatrilova" w:date="2018-11-09T12:01:00Z">
                  <w:rPr>
                    <w:del w:id="3417" w:author="vopatrilova" w:date="2018-11-13T17:39:00Z"/>
                  </w:rPr>
                </w:rPrChange>
              </w:rPr>
            </w:pPr>
          </w:p>
          <w:p w:rsidR="00C557F3" w:rsidRPr="00F74153" w:rsidRDefault="00C557F3" w:rsidP="000132AE">
            <w:pPr>
              <w:snapToGrid w:val="0"/>
              <w:jc w:val="both"/>
            </w:pPr>
            <w:r w:rsidRPr="00F74153">
              <w:t>Odpovědný řešitel projektu Národního programu výzkumu II „Inteligentní systém pro řízení energetického systému městské aglomerace.“, 2C06007, doba řešení 2006-2011.</w:t>
            </w:r>
          </w:p>
          <w:p w:rsidR="00C557F3" w:rsidRPr="00F74153" w:rsidRDefault="00C557F3" w:rsidP="000132AE">
            <w:pPr>
              <w:snapToGrid w:val="0"/>
              <w:jc w:val="both"/>
            </w:pPr>
            <w:r w:rsidRPr="00F74153">
              <w:t>Odpovědný řešitel projektu Centrum bezpečnostních, informačních a pokročilých technologií, OP VaVpI doba řešení 2011-2014.</w:t>
            </w:r>
          </w:p>
          <w:p w:rsidR="00C557F3" w:rsidRPr="00F74153" w:rsidRDefault="00C557F3" w:rsidP="000132AE">
            <w:pPr>
              <w:snapToGrid w:val="0"/>
              <w:jc w:val="both"/>
              <w:rPr>
                <w:lang w:val="pl-PL"/>
              </w:rPr>
            </w:pPr>
            <w:r w:rsidRPr="00F74153">
              <w:rPr>
                <w:lang w:val="pl-PL"/>
              </w:rPr>
              <w:t>Odpovědný řešitel projektu OPVaVpI „CEBIA-Tech Instrumentation”, No.CZ.1.05/2.1.00/19.0376, 2015</w:t>
            </w:r>
          </w:p>
          <w:p w:rsidR="00C557F3" w:rsidRPr="00F74153" w:rsidRDefault="00C557F3" w:rsidP="000132AE">
            <w:pPr>
              <w:snapToGrid w:val="0"/>
              <w:jc w:val="both"/>
              <w:rPr>
                <w:lang w:val="pl-PL"/>
              </w:rPr>
            </w:pPr>
            <w:r w:rsidRPr="00F74153">
              <w:rPr>
                <w:lang w:val="pl-PL"/>
              </w:rPr>
              <w:t>Odpovědný řešitel projektu programu NPU I. “Podpora udržitelnosti a rozvoje CEBIA-Tech” LO1303, 2014-2019</w:t>
            </w:r>
          </w:p>
          <w:p w:rsidR="00C557F3" w:rsidRPr="00F74153" w:rsidRDefault="00C557F3" w:rsidP="000132AE">
            <w:pPr>
              <w:jc w:val="both"/>
              <w:rPr>
                <w:lang w:val="pl-PL"/>
              </w:rPr>
            </w:pPr>
            <w:r w:rsidRPr="00F74153">
              <w:rPr>
                <w:lang w:val="pl-PL"/>
              </w:rPr>
              <w:t>Odpovědný řešitel projektu OPVaVpI „CEBIA-Tech Instrumentation”, No.CZ.1.05/2.1.00/19.0376, 2015</w:t>
            </w:r>
          </w:p>
          <w:p w:rsidR="00C557F3" w:rsidRPr="00F74153" w:rsidRDefault="00C557F3" w:rsidP="000132AE">
            <w:pPr>
              <w:jc w:val="both"/>
            </w:pPr>
            <w:r w:rsidRPr="00F74153">
              <w:t>Od roku 1990 odpovědný řešitel nebo spoluřešitel projektů spolupráce s praxí (průběžně).</w:t>
            </w:r>
          </w:p>
          <w:p w:rsidR="00C557F3" w:rsidRPr="00987E1A" w:rsidRDefault="00C557F3" w:rsidP="000132AE">
            <w:pPr>
              <w:jc w:val="both"/>
            </w:pPr>
          </w:p>
        </w:tc>
      </w:tr>
      <w:tr w:rsidR="00C557F3" w:rsidTr="000132AE">
        <w:trPr>
          <w:trHeight w:val="218"/>
        </w:trPr>
        <w:tc>
          <w:tcPr>
            <w:tcW w:w="9859" w:type="dxa"/>
            <w:gridSpan w:val="11"/>
            <w:shd w:val="clear" w:color="auto" w:fill="F7CAAC"/>
          </w:tcPr>
          <w:p w:rsidR="00C557F3" w:rsidRDefault="00C557F3" w:rsidP="000132AE">
            <w:pPr>
              <w:rPr>
                <w:b/>
              </w:rPr>
            </w:pPr>
            <w:r>
              <w:rPr>
                <w:b/>
              </w:rPr>
              <w:lastRenderedPageBreak/>
              <w:t>Působení v zahraničí</w:t>
            </w:r>
          </w:p>
        </w:tc>
      </w:tr>
      <w:tr w:rsidR="00C557F3" w:rsidTr="000132AE">
        <w:trPr>
          <w:trHeight w:val="328"/>
        </w:trPr>
        <w:tc>
          <w:tcPr>
            <w:tcW w:w="9859" w:type="dxa"/>
            <w:gridSpan w:val="11"/>
          </w:tcPr>
          <w:p w:rsidR="00C557F3" w:rsidRPr="005F5412" w:rsidRDefault="00C557F3" w:rsidP="000132AE">
            <w:r w:rsidRPr="005F5412">
              <w:rPr>
                <w:lang w:val="en-US"/>
              </w:rPr>
              <w:t>Finsko, Tampere University 1990, 2 měsíce</w:t>
            </w:r>
          </w:p>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 w:rsidR="00C557F3" w:rsidRDefault="00C557F3" w:rsidP="00C557F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Tr="000132AE">
        <w:tc>
          <w:tcPr>
            <w:tcW w:w="9859" w:type="dxa"/>
            <w:gridSpan w:val="11"/>
            <w:tcBorders>
              <w:bottom w:val="double" w:sz="4" w:space="0" w:color="auto"/>
            </w:tcBorders>
            <w:shd w:val="clear" w:color="auto" w:fill="BDD6EE"/>
          </w:tcPr>
          <w:p w:rsidR="00C557F3" w:rsidRDefault="00C557F3" w:rsidP="000132AE">
            <w:pPr>
              <w:tabs>
                <w:tab w:val="right" w:pos="9480"/>
              </w:tabs>
              <w:jc w:val="both"/>
              <w:rPr>
                <w:b/>
                <w:sz w:val="28"/>
              </w:rPr>
            </w:pPr>
            <w:r>
              <w:rPr>
                <w:b/>
                <w:sz w:val="28"/>
              </w:rPr>
              <w:lastRenderedPageBreak/>
              <w:t>C-I – Personální zabezpečení</w:t>
            </w:r>
            <w:r>
              <w:rPr>
                <w:b/>
                <w:sz w:val="28"/>
              </w:rPr>
              <w:tab/>
            </w:r>
            <w:r w:rsidR="00757911">
              <w:fldChar w:fldCharType="begin"/>
            </w:r>
            <w:r w:rsidR="00757911">
              <w:instrText xml:space="preserve"> REF AabecedniSeznam \h  \* MERGEFORMAT </w:instrText>
            </w:r>
            <w:r w:rsidR="00757911">
              <w:fldChar w:fldCharType="separate"/>
            </w:r>
            <w:ins w:id="3418" w:author="vopatrilova" w:date="2018-11-17T11:32:00Z">
              <w:r w:rsidR="002F5441" w:rsidRPr="002F5441">
                <w:rPr>
                  <w:rStyle w:val="Odkazintenzivn"/>
                  <w:rPrChange w:id="3419" w:author="vopatrilova" w:date="2018-11-17T11:32:00Z">
                    <w:rPr>
                      <w:b/>
                      <w:i/>
                      <w:iCs/>
                      <w:color w:val="0000FF" w:themeColor="hyperlink"/>
                      <w:u w:val="single"/>
                    </w:rPr>
                  </w:rPrChange>
                </w:rPr>
                <w:t>Abecední seznam</w:t>
              </w:r>
            </w:ins>
            <w:del w:id="3420" w:author="vopatrilova" w:date="2018-11-12T10:19:00Z">
              <w:r w:rsidR="00606ACA" w:rsidRPr="00606ACA" w:rsidDel="002515BC">
                <w:rPr>
                  <w:rStyle w:val="Odkazintenzivn"/>
                </w:rPr>
                <w:delText>Abecední seznam</w:delText>
              </w:r>
            </w:del>
            <w:r w:rsidR="00757911">
              <w:fldChar w:fldCharType="end"/>
            </w:r>
          </w:p>
        </w:tc>
      </w:tr>
      <w:tr w:rsidR="00C557F3" w:rsidTr="000132AE">
        <w:tc>
          <w:tcPr>
            <w:tcW w:w="2518" w:type="dxa"/>
            <w:tcBorders>
              <w:top w:val="double" w:sz="4" w:space="0" w:color="auto"/>
            </w:tcBorders>
            <w:shd w:val="clear" w:color="auto" w:fill="F7CAAC"/>
          </w:tcPr>
          <w:p w:rsidR="00C557F3" w:rsidRDefault="00C557F3" w:rsidP="000132AE">
            <w:pPr>
              <w:jc w:val="both"/>
              <w:rPr>
                <w:b/>
              </w:rPr>
            </w:pPr>
            <w:r>
              <w:rPr>
                <w:b/>
              </w:rPr>
              <w:t>Vysoká škola</w:t>
            </w:r>
          </w:p>
        </w:tc>
        <w:tc>
          <w:tcPr>
            <w:tcW w:w="7341" w:type="dxa"/>
            <w:gridSpan w:val="10"/>
          </w:tcPr>
          <w:p w:rsidR="00C557F3" w:rsidRDefault="00C557F3" w:rsidP="000132AE">
            <w:pPr>
              <w:jc w:val="both"/>
            </w:pPr>
            <w:r>
              <w:t>Univerzita Tomáše Bati ve Zlíně</w:t>
            </w:r>
          </w:p>
        </w:tc>
      </w:tr>
      <w:tr w:rsidR="00C557F3" w:rsidTr="000132AE">
        <w:tc>
          <w:tcPr>
            <w:tcW w:w="2518" w:type="dxa"/>
            <w:shd w:val="clear" w:color="auto" w:fill="F7CAAC"/>
          </w:tcPr>
          <w:p w:rsidR="00C557F3" w:rsidRDefault="00C557F3" w:rsidP="000132AE">
            <w:pPr>
              <w:jc w:val="both"/>
              <w:rPr>
                <w:b/>
              </w:rPr>
            </w:pPr>
            <w:r>
              <w:rPr>
                <w:b/>
              </w:rPr>
              <w:t>Součást vysoké školy</w:t>
            </w:r>
          </w:p>
        </w:tc>
        <w:tc>
          <w:tcPr>
            <w:tcW w:w="7341" w:type="dxa"/>
            <w:gridSpan w:val="10"/>
          </w:tcPr>
          <w:p w:rsidR="00C557F3" w:rsidRDefault="00C557F3" w:rsidP="000132AE">
            <w:pPr>
              <w:jc w:val="both"/>
            </w:pPr>
            <w:r>
              <w:t>Fakulta aplikované informatiky</w:t>
            </w:r>
          </w:p>
        </w:tc>
      </w:tr>
      <w:tr w:rsidR="00C557F3" w:rsidTr="000132AE">
        <w:tc>
          <w:tcPr>
            <w:tcW w:w="2518" w:type="dxa"/>
            <w:shd w:val="clear" w:color="auto" w:fill="F7CAAC"/>
          </w:tcPr>
          <w:p w:rsidR="00C557F3" w:rsidRDefault="00C557F3" w:rsidP="000132AE">
            <w:pPr>
              <w:jc w:val="both"/>
              <w:rPr>
                <w:b/>
              </w:rPr>
            </w:pPr>
            <w:r>
              <w:rPr>
                <w:b/>
              </w:rPr>
              <w:t>Název studijního programu</w:t>
            </w:r>
          </w:p>
        </w:tc>
        <w:tc>
          <w:tcPr>
            <w:tcW w:w="7341" w:type="dxa"/>
            <w:gridSpan w:val="10"/>
          </w:tcPr>
          <w:p w:rsidR="00C557F3" w:rsidRDefault="00C557F3" w:rsidP="000132AE">
            <w:pPr>
              <w:jc w:val="both"/>
            </w:pPr>
            <w:del w:id="3421" w:author="vopatrilova" w:date="2018-11-20T16:14:00Z">
              <w:r w:rsidDel="00DA0318">
                <w:delText>Automatické řízení a informatika</w:delText>
              </w:r>
            </w:del>
            <w:ins w:id="3422" w:author="vopatrilova" w:date="2018-11-20T16:14:00Z">
              <w:r w:rsidR="00DA0318">
                <w:t>Automatické řízení a informatika v konceptu „Průmysl 4.0“</w:t>
              </w:r>
            </w:ins>
          </w:p>
        </w:tc>
      </w:tr>
      <w:tr w:rsidR="00C557F3" w:rsidTr="000132AE">
        <w:tc>
          <w:tcPr>
            <w:tcW w:w="2518" w:type="dxa"/>
            <w:shd w:val="clear" w:color="auto" w:fill="F7CAAC"/>
          </w:tcPr>
          <w:p w:rsidR="00C557F3" w:rsidRDefault="00C557F3" w:rsidP="000132AE">
            <w:pPr>
              <w:jc w:val="both"/>
              <w:rPr>
                <w:b/>
              </w:rPr>
            </w:pPr>
            <w:r>
              <w:rPr>
                <w:b/>
              </w:rPr>
              <w:t>Jméno a příjmení</w:t>
            </w:r>
          </w:p>
        </w:tc>
        <w:tc>
          <w:tcPr>
            <w:tcW w:w="4536" w:type="dxa"/>
            <w:gridSpan w:val="5"/>
          </w:tcPr>
          <w:p w:rsidR="00C557F3" w:rsidRDefault="00C557F3" w:rsidP="000132AE">
            <w:pPr>
              <w:jc w:val="both"/>
            </w:pPr>
            <w:r>
              <w:t xml:space="preserve">Niko </w:t>
            </w:r>
            <w:bookmarkStart w:id="3423" w:name="aBurget"/>
            <w:r>
              <w:t>Burget</w:t>
            </w:r>
            <w:bookmarkEnd w:id="3423"/>
          </w:p>
        </w:tc>
        <w:tc>
          <w:tcPr>
            <w:tcW w:w="709" w:type="dxa"/>
            <w:shd w:val="clear" w:color="auto" w:fill="F7CAAC"/>
          </w:tcPr>
          <w:p w:rsidR="00C557F3" w:rsidRDefault="00C557F3" w:rsidP="000132AE">
            <w:pPr>
              <w:jc w:val="both"/>
              <w:rPr>
                <w:b/>
              </w:rPr>
            </w:pPr>
            <w:r>
              <w:rPr>
                <w:b/>
              </w:rPr>
              <w:t>Tituly</w:t>
            </w:r>
          </w:p>
        </w:tc>
        <w:tc>
          <w:tcPr>
            <w:tcW w:w="2096" w:type="dxa"/>
            <w:gridSpan w:val="4"/>
          </w:tcPr>
          <w:p w:rsidR="00C557F3" w:rsidRDefault="00C557F3" w:rsidP="000132AE">
            <w:pPr>
              <w:jc w:val="both"/>
            </w:pPr>
            <w:r>
              <w:t>MUDr.</w:t>
            </w:r>
          </w:p>
        </w:tc>
      </w:tr>
      <w:tr w:rsidR="00C557F3" w:rsidRPr="00F60DAD" w:rsidTr="000132AE">
        <w:tc>
          <w:tcPr>
            <w:tcW w:w="2518" w:type="dxa"/>
            <w:shd w:val="clear" w:color="auto" w:fill="F7CAAC"/>
          </w:tcPr>
          <w:p w:rsidR="00C557F3" w:rsidRPr="00F60DAD" w:rsidRDefault="002F5441" w:rsidP="000132AE">
            <w:pPr>
              <w:jc w:val="both"/>
              <w:rPr>
                <w:b/>
              </w:rPr>
            </w:pPr>
            <w:r w:rsidRPr="002F5441">
              <w:rPr>
                <w:b/>
                <w:rPrChange w:id="3424" w:author="vopatrilova" w:date="2018-11-20T16:34:00Z">
                  <w:rPr>
                    <w:b/>
                    <w:i/>
                    <w:iCs/>
                    <w:color w:val="0000FF" w:themeColor="hyperlink"/>
                    <w:u w:val="single"/>
                  </w:rPr>
                </w:rPrChange>
              </w:rPr>
              <w:t>Rok narození</w:t>
            </w:r>
          </w:p>
        </w:tc>
        <w:tc>
          <w:tcPr>
            <w:tcW w:w="829" w:type="dxa"/>
          </w:tcPr>
          <w:p w:rsidR="00C557F3" w:rsidRPr="00F60DAD" w:rsidRDefault="002F5441" w:rsidP="000132AE">
            <w:pPr>
              <w:jc w:val="both"/>
            </w:pPr>
            <w:r w:rsidRPr="002F5441">
              <w:rPr>
                <w:rPrChange w:id="3425" w:author="vopatrilova" w:date="2018-11-20T16:34:00Z">
                  <w:rPr>
                    <w:i/>
                    <w:iCs/>
                    <w:color w:val="0000FF" w:themeColor="hyperlink"/>
                    <w:u w:val="single"/>
                  </w:rPr>
                </w:rPrChange>
              </w:rPr>
              <w:t>1983</w:t>
            </w:r>
          </w:p>
        </w:tc>
        <w:tc>
          <w:tcPr>
            <w:tcW w:w="1721" w:type="dxa"/>
            <w:shd w:val="clear" w:color="auto" w:fill="F7CAAC"/>
          </w:tcPr>
          <w:p w:rsidR="00C557F3" w:rsidRPr="00F60DAD" w:rsidRDefault="002F5441" w:rsidP="000132AE">
            <w:pPr>
              <w:jc w:val="both"/>
              <w:rPr>
                <w:b/>
              </w:rPr>
            </w:pPr>
            <w:r w:rsidRPr="002F5441">
              <w:rPr>
                <w:b/>
                <w:rPrChange w:id="3426" w:author="vopatrilova" w:date="2018-11-20T16:34:00Z">
                  <w:rPr>
                    <w:b/>
                    <w:i/>
                    <w:iCs/>
                    <w:color w:val="0000FF" w:themeColor="hyperlink"/>
                    <w:u w:val="single"/>
                  </w:rPr>
                </w:rPrChange>
              </w:rPr>
              <w:t>typ vztahu k VŠ</w:t>
            </w:r>
          </w:p>
        </w:tc>
        <w:tc>
          <w:tcPr>
            <w:tcW w:w="992" w:type="dxa"/>
            <w:gridSpan w:val="2"/>
          </w:tcPr>
          <w:p w:rsidR="00C557F3" w:rsidRPr="00F60DAD" w:rsidRDefault="002F5441" w:rsidP="000132AE">
            <w:pPr>
              <w:jc w:val="both"/>
            </w:pPr>
            <w:del w:id="3427" w:author="vopatrilova" w:date="2018-11-14T14:37:00Z">
              <w:r w:rsidRPr="002F5441">
                <w:rPr>
                  <w:rPrChange w:id="3428" w:author="vopatrilova" w:date="2018-11-20T16:34:00Z">
                    <w:rPr>
                      <w:i/>
                      <w:iCs/>
                      <w:color w:val="0000FF" w:themeColor="hyperlink"/>
                      <w:u w:val="single"/>
                    </w:rPr>
                  </w:rPrChange>
                </w:rPr>
                <w:delText>dohoda</w:delText>
              </w:r>
            </w:del>
            <w:ins w:id="3429" w:author="vopatrilova" w:date="2018-11-14T14:37:00Z">
              <w:r w:rsidRPr="002F5441">
                <w:rPr>
                  <w:rPrChange w:id="3430" w:author="vopatrilova" w:date="2018-11-20T16:34:00Z">
                    <w:rPr>
                      <w:i/>
                      <w:iCs/>
                      <w:color w:val="0000FF" w:themeColor="hyperlink"/>
                      <w:u w:val="single"/>
                    </w:rPr>
                  </w:rPrChange>
                </w:rPr>
                <w:t>DPP</w:t>
              </w:r>
            </w:ins>
          </w:p>
        </w:tc>
        <w:tc>
          <w:tcPr>
            <w:tcW w:w="994" w:type="dxa"/>
            <w:shd w:val="clear" w:color="auto" w:fill="F7CAAC"/>
          </w:tcPr>
          <w:p w:rsidR="00C557F3" w:rsidRPr="00F60DAD" w:rsidRDefault="002F5441" w:rsidP="000132AE">
            <w:pPr>
              <w:jc w:val="both"/>
              <w:rPr>
                <w:b/>
              </w:rPr>
            </w:pPr>
            <w:r w:rsidRPr="002F5441">
              <w:rPr>
                <w:b/>
                <w:rPrChange w:id="3431" w:author="vopatrilova" w:date="2018-11-20T16:34:00Z">
                  <w:rPr>
                    <w:b/>
                    <w:i/>
                    <w:iCs/>
                    <w:color w:val="0000FF" w:themeColor="hyperlink"/>
                    <w:u w:val="single"/>
                  </w:rPr>
                </w:rPrChange>
              </w:rPr>
              <w:t>rozsah</w:t>
            </w:r>
          </w:p>
        </w:tc>
        <w:tc>
          <w:tcPr>
            <w:tcW w:w="709" w:type="dxa"/>
          </w:tcPr>
          <w:p w:rsidR="00AD4F96" w:rsidRPr="00F60DAD" w:rsidRDefault="002F5441">
            <w:pPr>
              <w:jc w:val="both"/>
              <w:rPr>
                <w:sz w:val="16"/>
                <w:szCs w:val="16"/>
                <w:rPrChange w:id="3432" w:author="vopatrilova" w:date="2018-11-20T16:34:00Z">
                  <w:rPr/>
                </w:rPrChange>
              </w:rPr>
            </w:pPr>
            <w:del w:id="3433" w:author="vopatrilova" w:date="2018-11-14T14:38:00Z">
              <w:r w:rsidRPr="002F5441">
                <w:rPr>
                  <w:sz w:val="16"/>
                  <w:szCs w:val="16"/>
                  <w:rPrChange w:id="3434" w:author="vopatrilova" w:date="2018-11-20T16:34:00Z">
                    <w:rPr>
                      <w:i/>
                      <w:iCs/>
                      <w:color w:val="0000FF" w:themeColor="hyperlink"/>
                      <w:u w:val="single"/>
                    </w:rPr>
                  </w:rPrChange>
                </w:rPr>
                <w:delText>2 měsíce</w:delText>
              </w:r>
            </w:del>
            <w:ins w:id="3435" w:author="vopatrilova" w:date="2018-11-17T10:31:00Z">
              <w:r w:rsidRPr="002F5441">
                <w:rPr>
                  <w:sz w:val="16"/>
                  <w:szCs w:val="16"/>
                  <w:rPrChange w:id="3436" w:author="vopatrilova" w:date="2018-11-20T16:34:00Z">
                    <w:rPr>
                      <w:i/>
                      <w:iCs/>
                      <w:color w:val="0000FF" w:themeColor="hyperlink"/>
                      <w:u w:val="single"/>
                    </w:rPr>
                  </w:rPrChange>
                </w:rPr>
                <w:t>2</w:t>
              </w:r>
            </w:ins>
            <w:ins w:id="3437" w:author="vopatrilova" w:date="2018-11-20T16:34:00Z">
              <w:r w:rsidRPr="002F5441">
                <w:rPr>
                  <w:sz w:val="16"/>
                  <w:szCs w:val="16"/>
                  <w:rPrChange w:id="3438" w:author="vopatrilova" w:date="2018-11-20T16:34:00Z">
                    <w:rPr>
                      <w:i/>
                      <w:iCs/>
                      <w:color w:val="0000FF" w:themeColor="hyperlink"/>
                      <w:highlight w:val="yellow"/>
                      <w:u w:val="single"/>
                    </w:rPr>
                  </w:rPrChange>
                </w:rPr>
                <w:t xml:space="preserve">1 </w:t>
              </w:r>
            </w:ins>
            <w:ins w:id="3439" w:author="vopatrilova" w:date="2018-11-14T14:38:00Z">
              <w:r w:rsidRPr="002F5441">
                <w:rPr>
                  <w:sz w:val="16"/>
                  <w:szCs w:val="16"/>
                  <w:rPrChange w:id="3440" w:author="vopatrilova" w:date="2018-11-20T16:34:00Z">
                    <w:rPr>
                      <w:i/>
                      <w:iCs/>
                      <w:color w:val="0000FF" w:themeColor="hyperlink"/>
                      <w:u w:val="single"/>
                    </w:rPr>
                  </w:rPrChange>
                </w:rPr>
                <w:t>hod.</w:t>
              </w:r>
            </w:ins>
            <w:ins w:id="3441" w:author="vopatrilova" w:date="2018-11-17T10:31:00Z">
              <w:r w:rsidRPr="002F5441">
                <w:rPr>
                  <w:sz w:val="16"/>
                  <w:szCs w:val="16"/>
                  <w:rPrChange w:id="3442" w:author="vopatrilova" w:date="2018-11-20T16:34:00Z">
                    <w:rPr>
                      <w:i/>
                      <w:iCs/>
                      <w:color w:val="0000FF" w:themeColor="hyperlink"/>
                      <w:u w:val="single"/>
                    </w:rPr>
                  </w:rPrChange>
                </w:rPr>
                <w:t>/rok</w:t>
              </w:r>
            </w:ins>
          </w:p>
        </w:tc>
        <w:tc>
          <w:tcPr>
            <w:tcW w:w="709" w:type="dxa"/>
            <w:gridSpan w:val="2"/>
            <w:shd w:val="clear" w:color="auto" w:fill="F7CAAC"/>
          </w:tcPr>
          <w:p w:rsidR="00C557F3" w:rsidRPr="00F60DAD" w:rsidRDefault="002F5441" w:rsidP="000132AE">
            <w:pPr>
              <w:jc w:val="both"/>
              <w:rPr>
                <w:b/>
              </w:rPr>
            </w:pPr>
            <w:r w:rsidRPr="002F5441">
              <w:rPr>
                <w:b/>
                <w:rPrChange w:id="3443" w:author="vopatrilova" w:date="2018-11-20T16:34:00Z">
                  <w:rPr>
                    <w:b/>
                    <w:i/>
                    <w:iCs/>
                    <w:color w:val="0000FF" w:themeColor="hyperlink"/>
                    <w:u w:val="single"/>
                  </w:rPr>
                </w:rPrChange>
              </w:rPr>
              <w:t>do kdy</w:t>
            </w:r>
          </w:p>
        </w:tc>
        <w:tc>
          <w:tcPr>
            <w:tcW w:w="1387" w:type="dxa"/>
            <w:gridSpan w:val="2"/>
          </w:tcPr>
          <w:p w:rsidR="00C557F3" w:rsidRPr="00F60DAD" w:rsidRDefault="002F5441" w:rsidP="000132AE">
            <w:pPr>
              <w:jc w:val="both"/>
            </w:pPr>
            <w:r w:rsidRPr="002F5441">
              <w:rPr>
                <w:rPrChange w:id="3444" w:author="vopatrilova" w:date="2018-11-20T16:34:00Z">
                  <w:rPr>
                    <w:i/>
                    <w:iCs/>
                    <w:color w:val="0000FF" w:themeColor="hyperlink"/>
                    <w:u w:val="single"/>
                  </w:rPr>
                </w:rPrChange>
              </w:rPr>
              <w:t>každoročně</w:t>
            </w:r>
          </w:p>
        </w:tc>
      </w:tr>
      <w:tr w:rsidR="00EA6964" w:rsidTr="000132AE">
        <w:tc>
          <w:tcPr>
            <w:tcW w:w="5068" w:type="dxa"/>
            <w:gridSpan w:val="3"/>
            <w:shd w:val="clear" w:color="auto" w:fill="F7CAAC"/>
          </w:tcPr>
          <w:p w:rsidR="00EA6964" w:rsidRPr="00F60DAD" w:rsidRDefault="002F5441" w:rsidP="000132AE">
            <w:pPr>
              <w:jc w:val="both"/>
              <w:rPr>
                <w:b/>
              </w:rPr>
            </w:pPr>
            <w:r w:rsidRPr="002F5441">
              <w:rPr>
                <w:b/>
                <w:rPrChange w:id="3445" w:author="vopatrilova" w:date="2018-11-20T16:34:00Z">
                  <w:rPr>
                    <w:b/>
                    <w:i/>
                    <w:iCs/>
                    <w:color w:val="0000FF" w:themeColor="hyperlink"/>
                    <w:u w:val="single"/>
                  </w:rPr>
                </w:rPrChange>
              </w:rPr>
              <w:t>Typ vztahu na součásti VŠ, která uskutečňuje st. program</w:t>
            </w:r>
          </w:p>
        </w:tc>
        <w:tc>
          <w:tcPr>
            <w:tcW w:w="992" w:type="dxa"/>
            <w:gridSpan w:val="2"/>
          </w:tcPr>
          <w:p w:rsidR="00EA6964" w:rsidRPr="00F60DAD" w:rsidRDefault="002F5441" w:rsidP="000132AE">
            <w:pPr>
              <w:jc w:val="both"/>
            </w:pPr>
            <w:del w:id="3446" w:author="vopatrilova" w:date="2018-11-14T14:39:00Z">
              <w:r w:rsidRPr="002F5441">
                <w:rPr>
                  <w:rPrChange w:id="3447" w:author="vopatrilova" w:date="2018-11-20T16:34:00Z">
                    <w:rPr>
                      <w:i/>
                      <w:iCs/>
                      <w:color w:val="0000FF" w:themeColor="hyperlink"/>
                      <w:u w:val="single"/>
                    </w:rPr>
                  </w:rPrChange>
                </w:rPr>
                <w:delText>dohoda</w:delText>
              </w:r>
            </w:del>
            <w:ins w:id="3448" w:author="vopatrilova" w:date="2018-11-14T14:39:00Z">
              <w:r w:rsidRPr="002F5441">
                <w:rPr>
                  <w:rPrChange w:id="3449" w:author="vopatrilova" w:date="2018-11-20T16:34:00Z">
                    <w:rPr>
                      <w:i/>
                      <w:iCs/>
                      <w:color w:val="0000FF" w:themeColor="hyperlink"/>
                      <w:u w:val="single"/>
                    </w:rPr>
                  </w:rPrChange>
                </w:rPr>
                <w:t>DPP</w:t>
              </w:r>
            </w:ins>
          </w:p>
        </w:tc>
        <w:tc>
          <w:tcPr>
            <w:tcW w:w="994" w:type="dxa"/>
            <w:shd w:val="clear" w:color="auto" w:fill="F7CAAC"/>
          </w:tcPr>
          <w:p w:rsidR="00EA6964" w:rsidRPr="00F60DAD" w:rsidRDefault="002F5441" w:rsidP="000132AE">
            <w:pPr>
              <w:jc w:val="both"/>
              <w:rPr>
                <w:b/>
              </w:rPr>
            </w:pPr>
            <w:r w:rsidRPr="002F5441">
              <w:rPr>
                <w:b/>
                <w:rPrChange w:id="3450" w:author="vopatrilova" w:date="2018-11-20T16:34:00Z">
                  <w:rPr>
                    <w:b/>
                    <w:i/>
                    <w:iCs/>
                    <w:color w:val="0000FF" w:themeColor="hyperlink"/>
                    <w:u w:val="single"/>
                  </w:rPr>
                </w:rPrChange>
              </w:rPr>
              <w:t>rozsah</w:t>
            </w:r>
          </w:p>
        </w:tc>
        <w:tc>
          <w:tcPr>
            <w:tcW w:w="709" w:type="dxa"/>
          </w:tcPr>
          <w:p w:rsidR="00EA6964" w:rsidRPr="00F60DAD" w:rsidRDefault="002F5441" w:rsidP="000132AE">
            <w:pPr>
              <w:jc w:val="both"/>
              <w:rPr>
                <w:sz w:val="16"/>
                <w:szCs w:val="16"/>
                <w:rPrChange w:id="3451" w:author="vopatrilova" w:date="2018-11-20T16:34:00Z">
                  <w:rPr/>
                </w:rPrChange>
              </w:rPr>
            </w:pPr>
            <w:ins w:id="3452" w:author="vopatrilova" w:date="2018-11-17T10:32:00Z">
              <w:r w:rsidRPr="002F5441">
                <w:rPr>
                  <w:sz w:val="16"/>
                  <w:szCs w:val="16"/>
                  <w:rPrChange w:id="3453" w:author="vopatrilova" w:date="2018-11-20T16:34:00Z">
                    <w:rPr>
                      <w:i/>
                      <w:iCs/>
                      <w:color w:val="0000FF" w:themeColor="hyperlink"/>
                      <w:highlight w:val="yellow"/>
                      <w:u w:val="single"/>
                    </w:rPr>
                  </w:rPrChange>
                </w:rPr>
                <w:t>2</w:t>
              </w:r>
            </w:ins>
            <w:ins w:id="3454" w:author="vopatrilova" w:date="2018-11-20T16:34:00Z">
              <w:r w:rsidRPr="002F5441">
                <w:rPr>
                  <w:sz w:val="16"/>
                  <w:szCs w:val="16"/>
                  <w:rPrChange w:id="3455" w:author="vopatrilova" w:date="2018-11-20T16:34:00Z">
                    <w:rPr>
                      <w:i/>
                      <w:iCs/>
                      <w:color w:val="0000FF" w:themeColor="hyperlink"/>
                      <w:highlight w:val="yellow"/>
                      <w:u w:val="single"/>
                    </w:rPr>
                  </w:rPrChange>
                </w:rPr>
                <w:t>1</w:t>
              </w:r>
            </w:ins>
            <w:ins w:id="3456" w:author="vopatrilova" w:date="2018-11-17T10:32:00Z">
              <w:r w:rsidRPr="002F5441">
                <w:rPr>
                  <w:sz w:val="16"/>
                  <w:szCs w:val="16"/>
                  <w:rPrChange w:id="3457" w:author="vopatrilova" w:date="2018-11-20T16:34:00Z">
                    <w:rPr>
                      <w:i/>
                      <w:iCs/>
                      <w:color w:val="0000FF" w:themeColor="hyperlink"/>
                      <w:u w:val="single"/>
                    </w:rPr>
                  </w:rPrChange>
                </w:rPr>
                <w:t xml:space="preserve"> hod./rok </w:t>
              </w:r>
            </w:ins>
            <w:del w:id="3458" w:author="vopatrilova" w:date="2018-11-14T14:39:00Z">
              <w:r w:rsidRPr="002F5441">
                <w:rPr>
                  <w:sz w:val="16"/>
                  <w:szCs w:val="16"/>
                  <w:rPrChange w:id="3459" w:author="vopatrilova" w:date="2018-11-20T16:34:00Z">
                    <w:rPr>
                      <w:i/>
                      <w:iCs/>
                      <w:color w:val="0000FF" w:themeColor="hyperlink"/>
                      <w:u w:val="single"/>
                    </w:rPr>
                  </w:rPrChange>
                </w:rPr>
                <w:delText>2 měsíce</w:delText>
              </w:r>
            </w:del>
          </w:p>
        </w:tc>
        <w:tc>
          <w:tcPr>
            <w:tcW w:w="709" w:type="dxa"/>
            <w:gridSpan w:val="2"/>
            <w:shd w:val="clear" w:color="auto" w:fill="F7CAAC"/>
          </w:tcPr>
          <w:p w:rsidR="00EA6964" w:rsidRPr="00F60DAD" w:rsidRDefault="002F5441" w:rsidP="000132AE">
            <w:pPr>
              <w:jc w:val="both"/>
              <w:rPr>
                <w:b/>
              </w:rPr>
            </w:pPr>
            <w:r w:rsidRPr="002F5441">
              <w:rPr>
                <w:b/>
                <w:rPrChange w:id="3460" w:author="vopatrilova" w:date="2018-11-20T16:34:00Z">
                  <w:rPr>
                    <w:b/>
                    <w:i/>
                    <w:iCs/>
                    <w:color w:val="0000FF" w:themeColor="hyperlink"/>
                    <w:u w:val="single"/>
                  </w:rPr>
                </w:rPrChange>
              </w:rPr>
              <w:t>do kdy</w:t>
            </w:r>
          </w:p>
        </w:tc>
        <w:tc>
          <w:tcPr>
            <w:tcW w:w="1387" w:type="dxa"/>
            <w:gridSpan w:val="2"/>
          </w:tcPr>
          <w:p w:rsidR="00EA6964" w:rsidRPr="00F60DAD" w:rsidRDefault="002F5441" w:rsidP="000132AE">
            <w:pPr>
              <w:jc w:val="both"/>
            </w:pPr>
            <w:r w:rsidRPr="002F5441">
              <w:rPr>
                <w:rPrChange w:id="3461" w:author="vopatrilova" w:date="2018-11-20T16:34:00Z">
                  <w:rPr>
                    <w:i/>
                    <w:iCs/>
                    <w:color w:val="0000FF" w:themeColor="hyperlink"/>
                    <w:u w:val="single"/>
                  </w:rPr>
                </w:rPrChange>
              </w:rPr>
              <w:t>každoročně</w:t>
            </w:r>
          </w:p>
        </w:tc>
      </w:tr>
      <w:tr w:rsidR="00C557F3" w:rsidTr="000132AE">
        <w:tc>
          <w:tcPr>
            <w:tcW w:w="6060" w:type="dxa"/>
            <w:gridSpan w:val="5"/>
            <w:shd w:val="clear" w:color="auto" w:fill="F7CAAC"/>
          </w:tcPr>
          <w:p w:rsidR="00C557F3" w:rsidRDefault="00C557F3" w:rsidP="000132AE">
            <w:pPr>
              <w:jc w:val="both"/>
            </w:pPr>
            <w:r>
              <w:rPr>
                <w:b/>
              </w:rPr>
              <w:t>Další současná působení jako akademický pracovník na jiných VŠ</w:t>
            </w:r>
          </w:p>
        </w:tc>
        <w:tc>
          <w:tcPr>
            <w:tcW w:w="1703" w:type="dxa"/>
            <w:gridSpan w:val="2"/>
            <w:shd w:val="clear" w:color="auto" w:fill="F7CAAC"/>
          </w:tcPr>
          <w:p w:rsidR="00C557F3" w:rsidRDefault="00C557F3" w:rsidP="000132AE">
            <w:pPr>
              <w:jc w:val="both"/>
              <w:rPr>
                <w:b/>
              </w:rPr>
            </w:pPr>
            <w:r>
              <w:rPr>
                <w:b/>
              </w:rPr>
              <w:t xml:space="preserve">typ prac. </w:t>
            </w:r>
            <w:proofErr w:type="gramStart"/>
            <w:r>
              <w:rPr>
                <w:b/>
              </w:rPr>
              <w:t>vztahu</w:t>
            </w:r>
            <w:proofErr w:type="gramEnd"/>
          </w:p>
        </w:tc>
        <w:tc>
          <w:tcPr>
            <w:tcW w:w="2096" w:type="dxa"/>
            <w:gridSpan w:val="4"/>
            <w:shd w:val="clear" w:color="auto" w:fill="F7CAAC"/>
          </w:tcPr>
          <w:p w:rsidR="00C557F3" w:rsidRDefault="00C557F3" w:rsidP="000132AE">
            <w:pPr>
              <w:jc w:val="both"/>
              <w:rPr>
                <w:b/>
              </w:rPr>
            </w:pPr>
            <w:r>
              <w:rPr>
                <w:b/>
              </w:rPr>
              <w:t>Rozsah</w:t>
            </w: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6060" w:type="dxa"/>
            <w:gridSpan w:val="5"/>
          </w:tcPr>
          <w:p w:rsidR="00C557F3" w:rsidRDefault="00C557F3" w:rsidP="000132AE">
            <w:pPr>
              <w:jc w:val="both"/>
            </w:pPr>
          </w:p>
        </w:tc>
        <w:tc>
          <w:tcPr>
            <w:tcW w:w="1703" w:type="dxa"/>
            <w:gridSpan w:val="2"/>
          </w:tcPr>
          <w:p w:rsidR="00C557F3" w:rsidRDefault="00C557F3" w:rsidP="000132AE">
            <w:pPr>
              <w:jc w:val="both"/>
            </w:pPr>
          </w:p>
        </w:tc>
        <w:tc>
          <w:tcPr>
            <w:tcW w:w="2096" w:type="dxa"/>
            <w:gridSpan w:val="4"/>
          </w:tcPr>
          <w:p w:rsidR="00C557F3" w:rsidRDefault="00C557F3" w:rsidP="000132AE">
            <w:pPr>
              <w:jc w:val="both"/>
            </w:pPr>
          </w:p>
        </w:tc>
      </w:tr>
      <w:tr w:rsidR="00C557F3" w:rsidTr="000132AE">
        <w:tc>
          <w:tcPr>
            <w:tcW w:w="9859" w:type="dxa"/>
            <w:gridSpan w:val="11"/>
            <w:shd w:val="clear" w:color="auto" w:fill="F7CAAC"/>
          </w:tcPr>
          <w:p w:rsidR="00C557F3" w:rsidRDefault="00C557F3" w:rsidP="000132AE">
            <w:pPr>
              <w:jc w:val="both"/>
            </w:pPr>
            <w:r>
              <w:rPr>
                <w:b/>
              </w:rPr>
              <w:t>Předměty příslušného studijního programu a způsob zapojení do jejich výuky, příp. další zapojení do uskutečňování studijního programu</w:t>
            </w:r>
          </w:p>
        </w:tc>
      </w:tr>
      <w:tr w:rsidR="00C557F3" w:rsidTr="000132AE">
        <w:trPr>
          <w:trHeight w:val="1118"/>
        </w:trPr>
        <w:tc>
          <w:tcPr>
            <w:tcW w:w="9859" w:type="dxa"/>
            <w:gridSpan w:val="11"/>
            <w:tcBorders>
              <w:top w:val="nil"/>
            </w:tcBorders>
          </w:tcPr>
          <w:p w:rsidR="00C557F3" w:rsidRDefault="00C557F3" w:rsidP="000132AE">
            <w:r>
              <w:t>Výuka předmětu „Základy první pomoci“ – (100%)</w:t>
            </w:r>
          </w:p>
          <w:p w:rsidR="00C557F3" w:rsidRPr="009070BA" w:rsidRDefault="00C557F3" w:rsidP="000132AE"/>
        </w:tc>
      </w:tr>
      <w:tr w:rsidR="00C557F3" w:rsidTr="000132AE">
        <w:tc>
          <w:tcPr>
            <w:tcW w:w="9859" w:type="dxa"/>
            <w:gridSpan w:val="11"/>
            <w:shd w:val="clear" w:color="auto" w:fill="F7CAAC"/>
          </w:tcPr>
          <w:p w:rsidR="00C557F3" w:rsidRDefault="00C557F3" w:rsidP="000132AE">
            <w:pPr>
              <w:jc w:val="both"/>
            </w:pPr>
            <w:r>
              <w:rPr>
                <w:b/>
              </w:rPr>
              <w:t xml:space="preserve">Údaje o vzdělání na VŠ </w:t>
            </w:r>
          </w:p>
        </w:tc>
      </w:tr>
      <w:tr w:rsidR="00C557F3" w:rsidTr="000132AE">
        <w:trPr>
          <w:trHeight w:val="1055"/>
        </w:trPr>
        <w:tc>
          <w:tcPr>
            <w:tcW w:w="9859" w:type="dxa"/>
            <w:gridSpan w:val="11"/>
          </w:tcPr>
          <w:p w:rsidR="00C557F3" w:rsidRDefault="00C557F3" w:rsidP="000132AE">
            <w:pPr>
              <w:jc w:val="both"/>
            </w:pPr>
            <w:r>
              <w:t>Obor Všeobecné lékařství na LF UP v Olomouci 2002-2008.</w:t>
            </w:r>
          </w:p>
          <w:p w:rsidR="00C557F3" w:rsidRDefault="00C557F3" w:rsidP="000132AE">
            <w:pPr>
              <w:jc w:val="both"/>
            </w:pPr>
            <w:r>
              <w:t xml:space="preserve">Atestační zkouška z Rehabilitační a fyzikální medicíny </w:t>
            </w:r>
            <w:proofErr w:type="gramStart"/>
            <w:r>
              <w:t>4.12.2013</w:t>
            </w:r>
            <w:proofErr w:type="gramEnd"/>
            <w:r>
              <w:t>.</w:t>
            </w:r>
          </w:p>
          <w:p w:rsidR="00C557F3" w:rsidRDefault="00C557F3" w:rsidP="000132AE">
            <w:pPr>
              <w:jc w:val="both"/>
              <w:rPr>
                <w:b/>
              </w:rPr>
            </w:pPr>
          </w:p>
        </w:tc>
      </w:tr>
      <w:tr w:rsidR="00C557F3" w:rsidTr="000132AE">
        <w:tc>
          <w:tcPr>
            <w:tcW w:w="9859" w:type="dxa"/>
            <w:gridSpan w:val="11"/>
            <w:shd w:val="clear" w:color="auto" w:fill="F7CAAC"/>
          </w:tcPr>
          <w:p w:rsidR="00C557F3" w:rsidRDefault="00C557F3" w:rsidP="000132AE">
            <w:pPr>
              <w:jc w:val="both"/>
              <w:rPr>
                <w:b/>
              </w:rPr>
            </w:pPr>
            <w:r>
              <w:rPr>
                <w:b/>
              </w:rPr>
              <w:t>Údaje o odborném působení od absolvování VŠ</w:t>
            </w:r>
          </w:p>
        </w:tc>
      </w:tr>
      <w:tr w:rsidR="00C557F3" w:rsidTr="000132AE">
        <w:trPr>
          <w:trHeight w:val="1090"/>
        </w:trPr>
        <w:tc>
          <w:tcPr>
            <w:tcW w:w="9859" w:type="dxa"/>
            <w:gridSpan w:val="11"/>
          </w:tcPr>
          <w:p w:rsidR="00C557F3" w:rsidRDefault="00C557F3" w:rsidP="000132AE">
            <w:pPr>
              <w:jc w:val="both"/>
            </w:pPr>
            <w:r>
              <w:t>2008-2010 – interní oddělení KNTB Zlín, 10/2010 ukončen interní kmen.</w:t>
            </w:r>
          </w:p>
          <w:p w:rsidR="00C557F3" w:rsidRDefault="00C557F3" w:rsidP="000132AE">
            <w:pPr>
              <w:ind w:left="1104" w:hanging="1104"/>
              <w:jc w:val="both"/>
            </w:pPr>
            <w:r>
              <w:t>2010-dosud  - rehabilitační oddělení KNTB Zlín.</w:t>
            </w:r>
          </w:p>
          <w:p w:rsidR="00C557F3" w:rsidRDefault="00C557F3" w:rsidP="000132AE">
            <w:pPr>
              <w:ind w:left="1104" w:hanging="1104"/>
              <w:jc w:val="both"/>
            </w:pPr>
            <w:r>
              <w:t>2011-dosud – výuka Interního lékařství na střední zdravotnické škole.</w:t>
            </w:r>
          </w:p>
        </w:tc>
      </w:tr>
      <w:tr w:rsidR="00C557F3" w:rsidTr="000132AE">
        <w:trPr>
          <w:trHeight w:val="250"/>
        </w:trPr>
        <w:tc>
          <w:tcPr>
            <w:tcW w:w="9859" w:type="dxa"/>
            <w:gridSpan w:val="11"/>
            <w:shd w:val="clear" w:color="auto" w:fill="F7CAAC"/>
          </w:tcPr>
          <w:p w:rsidR="00C557F3" w:rsidRDefault="00C557F3" w:rsidP="000132AE">
            <w:pPr>
              <w:jc w:val="both"/>
            </w:pPr>
            <w:r>
              <w:rPr>
                <w:b/>
              </w:rPr>
              <w:t>Zkušenosti s vedením kvalifikačních a rigorózních prací</w:t>
            </w:r>
          </w:p>
        </w:tc>
      </w:tr>
      <w:tr w:rsidR="00C557F3" w:rsidTr="000132AE">
        <w:trPr>
          <w:trHeight w:val="1105"/>
        </w:trPr>
        <w:tc>
          <w:tcPr>
            <w:tcW w:w="9859" w:type="dxa"/>
            <w:gridSpan w:val="11"/>
          </w:tcPr>
          <w:p w:rsidR="00C557F3" w:rsidRDefault="00C557F3" w:rsidP="000132AE">
            <w:pPr>
              <w:jc w:val="both"/>
            </w:pPr>
          </w:p>
        </w:tc>
      </w:tr>
      <w:tr w:rsidR="00C557F3" w:rsidTr="000132AE">
        <w:trPr>
          <w:cantSplit/>
        </w:trPr>
        <w:tc>
          <w:tcPr>
            <w:tcW w:w="3347" w:type="dxa"/>
            <w:gridSpan w:val="2"/>
            <w:tcBorders>
              <w:top w:val="single" w:sz="12" w:space="0" w:color="auto"/>
            </w:tcBorders>
            <w:shd w:val="clear" w:color="auto" w:fill="F7CAAC"/>
          </w:tcPr>
          <w:p w:rsidR="00C557F3" w:rsidRDefault="00C557F3" w:rsidP="000132AE">
            <w:pPr>
              <w:jc w:val="both"/>
            </w:pPr>
            <w:r>
              <w:rPr>
                <w:b/>
              </w:rPr>
              <w:t xml:space="preserve">Obor habilitačního řízení </w:t>
            </w:r>
          </w:p>
        </w:tc>
        <w:tc>
          <w:tcPr>
            <w:tcW w:w="2245" w:type="dxa"/>
            <w:gridSpan w:val="2"/>
            <w:tcBorders>
              <w:top w:val="single" w:sz="12" w:space="0" w:color="auto"/>
            </w:tcBorders>
            <w:shd w:val="clear" w:color="auto" w:fill="F7CAAC"/>
          </w:tcPr>
          <w:p w:rsidR="00C557F3" w:rsidRDefault="00C557F3" w:rsidP="000132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557F3" w:rsidRDefault="00C557F3" w:rsidP="000132AE">
            <w:pPr>
              <w:jc w:val="both"/>
            </w:pPr>
          </w:p>
        </w:tc>
        <w:tc>
          <w:tcPr>
            <w:tcW w:w="2019" w:type="dxa"/>
            <w:gridSpan w:val="3"/>
            <w:tcBorders>
              <w:top w:val="single" w:sz="12" w:space="0" w:color="auto"/>
              <w:left w:val="single" w:sz="12" w:space="0" w:color="auto"/>
            </w:tcBorders>
            <w:shd w:val="clear" w:color="auto" w:fill="F7CAAC"/>
          </w:tcPr>
          <w:p w:rsidR="00C557F3" w:rsidRDefault="00C557F3" w:rsidP="000132AE">
            <w:pPr>
              <w:jc w:val="both"/>
              <w:rPr>
                <w:b/>
              </w:rPr>
            </w:pPr>
            <w:r>
              <w:rPr>
                <w:b/>
              </w:rPr>
              <w:t>Ohlasy publikací</w:t>
            </w:r>
          </w:p>
        </w:tc>
      </w:tr>
      <w:tr w:rsidR="00C557F3" w:rsidTr="000132AE">
        <w:trPr>
          <w:cantSplit/>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tcBorders>
              <w:left w:val="single" w:sz="12" w:space="0" w:color="auto"/>
            </w:tcBorders>
            <w:shd w:val="clear" w:color="auto" w:fill="F7CAAC"/>
          </w:tcPr>
          <w:p w:rsidR="00C557F3" w:rsidRDefault="00C557F3" w:rsidP="000132AE">
            <w:pPr>
              <w:jc w:val="both"/>
            </w:pPr>
            <w:r>
              <w:rPr>
                <w:b/>
              </w:rPr>
              <w:t>WOS</w:t>
            </w:r>
          </w:p>
        </w:tc>
        <w:tc>
          <w:tcPr>
            <w:tcW w:w="693" w:type="dxa"/>
            <w:shd w:val="clear" w:color="auto" w:fill="F7CAAC"/>
          </w:tcPr>
          <w:p w:rsidR="00C557F3" w:rsidRDefault="00C557F3" w:rsidP="000132AE">
            <w:pPr>
              <w:jc w:val="both"/>
              <w:rPr>
                <w:sz w:val="18"/>
              </w:rPr>
            </w:pPr>
            <w:r>
              <w:rPr>
                <w:b/>
                <w:sz w:val="18"/>
              </w:rPr>
              <w:t>Scopus</w:t>
            </w:r>
          </w:p>
        </w:tc>
        <w:tc>
          <w:tcPr>
            <w:tcW w:w="694" w:type="dxa"/>
            <w:shd w:val="clear" w:color="auto" w:fill="F7CAAC"/>
          </w:tcPr>
          <w:p w:rsidR="00C557F3" w:rsidRDefault="00C557F3" w:rsidP="000132AE">
            <w:pPr>
              <w:jc w:val="both"/>
            </w:pPr>
            <w:r>
              <w:rPr>
                <w:b/>
                <w:sz w:val="18"/>
              </w:rPr>
              <w:t>Ostatní</w:t>
            </w:r>
          </w:p>
        </w:tc>
      </w:tr>
      <w:tr w:rsidR="00C557F3" w:rsidTr="000132AE">
        <w:trPr>
          <w:cantSplit/>
          <w:trHeight w:val="70"/>
        </w:trPr>
        <w:tc>
          <w:tcPr>
            <w:tcW w:w="3347" w:type="dxa"/>
            <w:gridSpan w:val="2"/>
            <w:shd w:val="clear" w:color="auto" w:fill="F7CAAC"/>
          </w:tcPr>
          <w:p w:rsidR="00C557F3" w:rsidRDefault="00C557F3" w:rsidP="000132AE">
            <w:pPr>
              <w:jc w:val="both"/>
            </w:pPr>
          </w:p>
        </w:tc>
        <w:tc>
          <w:tcPr>
            <w:tcW w:w="2245" w:type="dxa"/>
            <w:gridSpan w:val="2"/>
            <w:shd w:val="clear" w:color="auto" w:fill="F7CAAC"/>
          </w:tcPr>
          <w:p w:rsidR="00C557F3" w:rsidRDefault="00C557F3" w:rsidP="000132AE">
            <w:pPr>
              <w:jc w:val="both"/>
            </w:pPr>
          </w:p>
        </w:tc>
        <w:tc>
          <w:tcPr>
            <w:tcW w:w="2248" w:type="dxa"/>
            <w:gridSpan w:val="4"/>
            <w:tcBorders>
              <w:right w:val="single" w:sz="12" w:space="0" w:color="auto"/>
            </w:tcBorders>
            <w:shd w:val="clear" w:color="auto" w:fill="F7CAAC"/>
          </w:tcPr>
          <w:p w:rsidR="00C557F3" w:rsidRDefault="00C557F3" w:rsidP="000132AE">
            <w:pPr>
              <w:jc w:val="both"/>
            </w:pPr>
          </w:p>
        </w:tc>
        <w:tc>
          <w:tcPr>
            <w:tcW w:w="632" w:type="dxa"/>
            <w:vMerge w:val="restart"/>
            <w:tcBorders>
              <w:left w:val="single" w:sz="12" w:space="0" w:color="auto"/>
            </w:tcBorders>
          </w:tcPr>
          <w:p w:rsidR="00C557F3" w:rsidRDefault="00C557F3" w:rsidP="000132AE">
            <w:pPr>
              <w:jc w:val="both"/>
              <w:rPr>
                <w:b/>
              </w:rPr>
            </w:pPr>
          </w:p>
        </w:tc>
        <w:tc>
          <w:tcPr>
            <w:tcW w:w="693" w:type="dxa"/>
            <w:vMerge w:val="restart"/>
          </w:tcPr>
          <w:p w:rsidR="00C557F3" w:rsidRDefault="00C557F3" w:rsidP="000132AE">
            <w:pPr>
              <w:jc w:val="both"/>
              <w:rPr>
                <w:b/>
              </w:rPr>
            </w:pPr>
          </w:p>
        </w:tc>
        <w:tc>
          <w:tcPr>
            <w:tcW w:w="694" w:type="dxa"/>
            <w:vMerge w:val="restart"/>
          </w:tcPr>
          <w:p w:rsidR="00C557F3" w:rsidRDefault="00C557F3" w:rsidP="000132AE">
            <w:pPr>
              <w:jc w:val="both"/>
              <w:rPr>
                <w:b/>
              </w:rPr>
            </w:pPr>
          </w:p>
        </w:tc>
      </w:tr>
      <w:tr w:rsidR="00C557F3" w:rsidTr="000132AE">
        <w:trPr>
          <w:trHeight w:val="205"/>
        </w:trPr>
        <w:tc>
          <w:tcPr>
            <w:tcW w:w="3347" w:type="dxa"/>
            <w:gridSpan w:val="2"/>
          </w:tcPr>
          <w:p w:rsidR="00C557F3" w:rsidRDefault="00C557F3" w:rsidP="000132AE">
            <w:pPr>
              <w:jc w:val="both"/>
            </w:pPr>
          </w:p>
        </w:tc>
        <w:tc>
          <w:tcPr>
            <w:tcW w:w="2245" w:type="dxa"/>
            <w:gridSpan w:val="2"/>
          </w:tcPr>
          <w:p w:rsidR="00C557F3" w:rsidRDefault="00C557F3" w:rsidP="000132AE">
            <w:pPr>
              <w:jc w:val="both"/>
            </w:pPr>
          </w:p>
        </w:tc>
        <w:tc>
          <w:tcPr>
            <w:tcW w:w="2248" w:type="dxa"/>
            <w:gridSpan w:val="4"/>
            <w:tcBorders>
              <w:right w:val="single" w:sz="12" w:space="0" w:color="auto"/>
            </w:tcBorders>
          </w:tcPr>
          <w:p w:rsidR="00C557F3" w:rsidRDefault="00C557F3" w:rsidP="000132AE">
            <w:pPr>
              <w:jc w:val="both"/>
            </w:pPr>
          </w:p>
        </w:tc>
        <w:tc>
          <w:tcPr>
            <w:tcW w:w="632" w:type="dxa"/>
            <w:vMerge/>
            <w:tcBorders>
              <w:left w:val="single" w:sz="12" w:space="0" w:color="auto"/>
            </w:tcBorders>
            <w:vAlign w:val="center"/>
          </w:tcPr>
          <w:p w:rsidR="00C557F3" w:rsidRDefault="00C557F3" w:rsidP="000132AE">
            <w:pPr>
              <w:rPr>
                <w:b/>
              </w:rPr>
            </w:pPr>
          </w:p>
        </w:tc>
        <w:tc>
          <w:tcPr>
            <w:tcW w:w="693" w:type="dxa"/>
            <w:vMerge/>
            <w:vAlign w:val="center"/>
          </w:tcPr>
          <w:p w:rsidR="00C557F3" w:rsidRDefault="00C557F3" w:rsidP="000132AE">
            <w:pPr>
              <w:rPr>
                <w:b/>
              </w:rPr>
            </w:pPr>
          </w:p>
        </w:tc>
        <w:tc>
          <w:tcPr>
            <w:tcW w:w="694" w:type="dxa"/>
            <w:vMerge/>
            <w:vAlign w:val="center"/>
          </w:tcPr>
          <w:p w:rsidR="00C557F3" w:rsidRDefault="00C557F3" w:rsidP="000132AE">
            <w:pPr>
              <w:rPr>
                <w:b/>
              </w:rPr>
            </w:pPr>
          </w:p>
        </w:tc>
      </w:tr>
      <w:tr w:rsidR="00C557F3" w:rsidTr="000132AE">
        <w:tc>
          <w:tcPr>
            <w:tcW w:w="9859" w:type="dxa"/>
            <w:gridSpan w:val="11"/>
            <w:shd w:val="clear" w:color="auto" w:fill="F7CAAC"/>
          </w:tcPr>
          <w:p w:rsidR="00C557F3" w:rsidRDefault="00C557F3" w:rsidP="000132AE">
            <w:pPr>
              <w:jc w:val="both"/>
              <w:rPr>
                <w:b/>
              </w:rPr>
            </w:pPr>
            <w:r>
              <w:rPr>
                <w:b/>
              </w:rPr>
              <w:t xml:space="preserve">Přehled o nejvýznamnější publikační a další tvůrčí činnosti nebo další profesní činnosti u odborníků z praxe vztahující se k zabezpečovaným předmětům </w:t>
            </w:r>
          </w:p>
        </w:tc>
      </w:tr>
      <w:tr w:rsidR="00C557F3" w:rsidTr="000132AE">
        <w:trPr>
          <w:trHeight w:val="1754"/>
        </w:trPr>
        <w:tc>
          <w:tcPr>
            <w:tcW w:w="9859" w:type="dxa"/>
            <w:gridSpan w:val="11"/>
          </w:tcPr>
          <w:p w:rsidR="00C557F3" w:rsidRPr="00987E1A" w:rsidRDefault="00C557F3" w:rsidP="000132AE">
            <w:pPr>
              <w:jc w:val="both"/>
            </w:pPr>
            <w:r>
              <w:t>Využití zpětné vazby v rehabilitaci pacientů s poruchami chůze po cévní mozkové příhodě – atestační práce.</w:t>
            </w:r>
          </w:p>
        </w:tc>
      </w:tr>
      <w:tr w:rsidR="00C557F3" w:rsidTr="000132AE">
        <w:trPr>
          <w:trHeight w:val="218"/>
        </w:trPr>
        <w:tc>
          <w:tcPr>
            <w:tcW w:w="9859" w:type="dxa"/>
            <w:gridSpan w:val="11"/>
            <w:shd w:val="clear" w:color="auto" w:fill="F7CAAC"/>
          </w:tcPr>
          <w:p w:rsidR="00C557F3" w:rsidRDefault="00C557F3" w:rsidP="000132AE">
            <w:pPr>
              <w:rPr>
                <w:b/>
              </w:rPr>
            </w:pPr>
            <w:r>
              <w:rPr>
                <w:b/>
              </w:rPr>
              <w:t>Působení v zahraničí</w:t>
            </w:r>
          </w:p>
        </w:tc>
      </w:tr>
      <w:tr w:rsidR="00C557F3" w:rsidTr="000132AE">
        <w:trPr>
          <w:trHeight w:val="328"/>
        </w:trPr>
        <w:tc>
          <w:tcPr>
            <w:tcW w:w="9859" w:type="dxa"/>
            <w:gridSpan w:val="11"/>
          </w:tcPr>
          <w:p w:rsidR="00C557F3" w:rsidRPr="005F5412" w:rsidRDefault="00C557F3" w:rsidP="000132AE"/>
        </w:tc>
      </w:tr>
      <w:tr w:rsidR="00C557F3" w:rsidTr="000132AE">
        <w:trPr>
          <w:cantSplit/>
          <w:trHeight w:val="470"/>
        </w:trPr>
        <w:tc>
          <w:tcPr>
            <w:tcW w:w="2518" w:type="dxa"/>
            <w:shd w:val="clear" w:color="auto" w:fill="F7CAAC"/>
          </w:tcPr>
          <w:p w:rsidR="00C557F3" w:rsidRDefault="00C557F3" w:rsidP="000132AE">
            <w:pPr>
              <w:jc w:val="both"/>
              <w:rPr>
                <w:b/>
              </w:rPr>
            </w:pPr>
            <w:r>
              <w:rPr>
                <w:b/>
              </w:rPr>
              <w:t xml:space="preserve">Podpis </w:t>
            </w:r>
          </w:p>
        </w:tc>
        <w:tc>
          <w:tcPr>
            <w:tcW w:w="4536" w:type="dxa"/>
            <w:gridSpan w:val="5"/>
          </w:tcPr>
          <w:p w:rsidR="00C557F3" w:rsidRDefault="00C557F3" w:rsidP="000132AE">
            <w:pPr>
              <w:jc w:val="both"/>
            </w:pPr>
          </w:p>
        </w:tc>
        <w:tc>
          <w:tcPr>
            <w:tcW w:w="786" w:type="dxa"/>
            <w:gridSpan w:val="2"/>
            <w:shd w:val="clear" w:color="auto" w:fill="F7CAAC"/>
          </w:tcPr>
          <w:p w:rsidR="00C557F3" w:rsidRDefault="00C557F3" w:rsidP="000132AE">
            <w:pPr>
              <w:jc w:val="both"/>
            </w:pPr>
            <w:r>
              <w:rPr>
                <w:b/>
              </w:rPr>
              <w:t>datum</w:t>
            </w:r>
          </w:p>
        </w:tc>
        <w:tc>
          <w:tcPr>
            <w:tcW w:w="2019" w:type="dxa"/>
            <w:gridSpan w:val="3"/>
          </w:tcPr>
          <w:p w:rsidR="00C557F3" w:rsidRDefault="00C557F3" w:rsidP="000132AE">
            <w:pPr>
              <w:jc w:val="both"/>
            </w:pPr>
            <w:r>
              <w:t>28. 8. 2018</w:t>
            </w:r>
          </w:p>
        </w:tc>
      </w:tr>
    </w:tbl>
    <w:p w:rsidR="00C557F3" w:rsidRDefault="00C557F3" w:rsidP="00C557F3">
      <w:pPr>
        <w:spacing w:after="160" w:line="259" w:lineRule="auto"/>
      </w:pPr>
    </w:p>
    <w:p w:rsidR="00115741" w:rsidRPr="00C557F3" w:rsidRDefault="00115741" w:rsidP="00115741">
      <w:pPr>
        <w:spacing w:after="160" w:line="259" w:lineRule="auto"/>
      </w:pPr>
    </w:p>
    <w:p w:rsidR="00C557F3" w:rsidRDefault="00C557F3" w:rsidP="00C50458">
      <w:pPr>
        <w:spacing w:after="240"/>
        <w:rPr>
          <w:b/>
          <w:sz w:val="28"/>
        </w:rPr>
        <w:sectPr w:rsidR="00C557F3" w:rsidSect="00115741">
          <w:pgSz w:w="11906" w:h="16838"/>
          <w:pgMar w:top="737" w:right="737" w:bottom="737" w:left="737" w:header="709" w:footer="709"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C557F3" w:rsidRPr="004D52C1" w:rsidTr="000132AE">
        <w:tc>
          <w:tcPr>
            <w:tcW w:w="9900" w:type="dxa"/>
            <w:gridSpan w:val="4"/>
            <w:tcBorders>
              <w:bottom w:val="double" w:sz="4" w:space="0" w:color="auto"/>
            </w:tcBorders>
            <w:shd w:val="clear" w:color="auto" w:fill="BDD6EE"/>
          </w:tcPr>
          <w:p w:rsidR="00C557F3" w:rsidRPr="004D52C1" w:rsidRDefault="00C557F3" w:rsidP="00A800A9">
            <w:pPr>
              <w:tabs>
                <w:tab w:val="right" w:pos="9590"/>
              </w:tabs>
              <w:jc w:val="both"/>
              <w:rPr>
                <w:b/>
                <w:sz w:val="28"/>
              </w:rPr>
            </w:pPr>
            <w:bookmarkStart w:id="3462" w:name="CII"/>
            <w:r w:rsidRPr="004D52C1">
              <w:rPr>
                <w:b/>
                <w:sz w:val="28"/>
              </w:rPr>
              <w:lastRenderedPageBreak/>
              <w:t>C-II – Související tvůrčí, resp. vědecká a umělecká činnost</w:t>
            </w:r>
            <w:bookmarkEnd w:id="3462"/>
            <w:r w:rsidR="00A800A9">
              <w:rPr>
                <w:b/>
                <w:sz w:val="28"/>
              </w:rPr>
              <w:tab/>
            </w:r>
            <w:r w:rsidR="00757911">
              <w:fldChar w:fldCharType="begin"/>
            </w:r>
            <w:r w:rsidR="00757911">
              <w:instrText xml:space="preserve"> REF aobsah \h  \* MERGEFORMAT </w:instrText>
            </w:r>
            <w:r w:rsidR="00757911">
              <w:fldChar w:fldCharType="separate"/>
            </w:r>
            <w:ins w:id="3463" w:author="vopatrilova" w:date="2018-11-17T11:32:00Z">
              <w:r w:rsidR="002F5441" w:rsidRPr="002F5441">
                <w:rPr>
                  <w:rStyle w:val="Odkazintenzivn"/>
                  <w:rPrChange w:id="3464" w:author="vopatrilova" w:date="2018-11-17T11:32:00Z">
                    <w:rPr>
                      <w:i/>
                      <w:iCs/>
                      <w:color w:val="0000FF" w:themeColor="hyperlink"/>
                      <w:sz w:val="36"/>
                      <w:u w:val="single"/>
                    </w:rPr>
                  </w:rPrChange>
                </w:rPr>
                <w:t>Obsah žádosti</w:t>
              </w:r>
            </w:ins>
            <w:del w:id="3465" w:author="vopatrilova" w:date="2018-11-12T10:19:00Z">
              <w:r w:rsidR="00606ACA" w:rsidRPr="00606ACA" w:rsidDel="002515BC">
                <w:rPr>
                  <w:rStyle w:val="Odkazintenzivn"/>
                </w:rPr>
                <w:delText>Obsah žádosti</w:delText>
              </w:r>
            </w:del>
            <w:r w:rsidR="00757911">
              <w:fldChar w:fldCharType="end"/>
            </w:r>
          </w:p>
        </w:tc>
      </w:tr>
      <w:tr w:rsidR="00C557F3" w:rsidRPr="004D52C1" w:rsidTr="000132AE">
        <w:trPr>
          <w:trHeight w:val="318"/>
        </w:trPr>
        <w:tc>
          <w:tcPr>
            <w:tcW w:w="9900" w:type="dxa"/>
            <w:gridSpan w:val="4"/>
            <w:shd w:val="clear" w:color="auto" w:fill="F7CAAC"/>
          </w:tcPr>
          <w:p w:rsidR="00C557F3" w:rsidRPr="004D52C1" w:rsidRDefault="00C557F3" w:rsidP="000132AE">
            <w:pPr>
              <w:rPr>
                <w:b/>
              </w:rPr>
            </w:pPr>
            <w:r w:rsidRPr="004D52C1">
              <w:rPr>
                <w:b/>
              </w:rPr>
              <w:t xml:space="preserve">Přehled řešených grantů a projektů u akademicky zaměřeného bakalářského studijního programu a u magisterského a doktorského studijního programu  </w:t>
            </w:r>
          </w:p>
        </w:tc>
      </w:tr>
      <w:tr w:rsidR="00C557F3" w:rsidRPr="004D52C1" w:rsidTr="000132AE">
        <w:trPr>
          <w:cantSplit/>
        </w:trPr>
        <w:tc>
          <w:tcPr>
            <w:tcW w:w="2233" w:type="dxa"/>
            <w:shd w:val="clear" w:color="auto" w:fill="F7CAAC"/>
          </w:tcPr>
          <w:p w:rsidR="00C557F3" w:rsidRPr="004D52C1" w:rsidRDefault="00C557F3" w:rsidP="000132AE">
            <w:pPr>
              <w:jc w:val="both"/>
              <w:rPr>
                <w:b/>
              </w:rPr>
            </w:pPr>
            <w:r w:rsidRPr="004D52C1">
              <w:rPr>
                <w:b/>
              </w:rPr>
              <w:t>Řešitel/spoluřešitel</w:t>
            </w:r>
          </w:p>
        </w:tc>
        <w:tc>
          <w:tcPr>
            <w:tcW w:w="5105" w:type="dxa"/>
            <w:shd w:val="clear" w:color="auto" w:fill="F7CAAC"/>
          </w:tcPr>
          <w:p w:rsidR="00C557F3" w:rsidRPr="004D52C1" w:rsidRDefault="00C557F3" w:rsidP="000132AE">
            <w:pPr>
              <w:jc w:val="both"/>
              <w:rPr>
                <w:b/>
              </w:rPr>
            </w:pPr>
            <w:r w:rsidRPr="004D52C1">
              <w:rPr>
                <w:b/>
              </w:rPr>
              <w:t>Názvy grantů a projektů získaných pro vědeckou, výzkumnou, uměleckou a další tvůrčí činnost v příslušné oblasti vzdělávání</w:t>
            </w:r>
          </w:p>
        </w:tc>
        <w:tc>
          <w:tcPr>
            <w:tcW w:w="1179" w:type="dxa"/>
            <w:shd w:val="clear" w:color="auto" w:fill="F7CAAC"/>
          </w:tcPr>
          <w:p w:rsidR="00C557F3" w:rsidRPr="004D52C1" w:rsidRDefault="00C557F3" w:rsidP="000132AE">
            <w:pPr>
              <w:jc w:val="center"/>
              <w:rPr>
                <w:b/>
                <w:sz w:val="24"/>
              </w:rPr>
            </w:pPr>
            <w:r w:rsidRPr="004D52C1">
              <w:rPr>
                <w:b/>
              </w:rPr>
              <w:t>Zdroj</w:t>
            </w:r>
          </w:p>
        </w:tc>
        <w:tc>
          <w:tcPr>
            <w:tcW w:w="1383" w:type="dxa"/>
            <w:shd w:val="clear" w:color="auto" w:fill="F7CAAC"/>
          </w:tcPr>
          <w:p w:rsidR="00C557F3" w:rsidRPr="004D52C1" w:rsidRDefault="00C557F3" w:rsidP="000132AE">
            <w:pPr>
              <w:jc w:val="center"/>
              <w:rPr>
                <w:b/>
                <w:sz w:val="24"/>
              </w:rPr>
            </w:pPr>
            <w:r w:rsidRPr="004D52C1">
              <w:rPr>
                <w:b/>
              </w:rPr>
              <w:t>Období</w:t>
            </w:r>
          </w:p>
          <w:p w:rsidR="00C557F3" w:rsidRPr="004D52C1" w:rsidRDefault="00C557F3" w:rsidP="000132AE">
            <w:pPr>
              <w:jc w:val="center"/>
              <w:rPr>
                <w:b/>
                <w:sz w:val="24"/>
              </w:rPr>
            </w:pPr>
          </w:p>
        </w:tc>
      </w:tr>
      <w:tr w:rsidR="00C557F3" w:rsidRPr="004D52C1" w:rsidDel="002021BF" w:rsidTr="000132AE">
        <w:trPr>
          <w:del w:id="3466" w:author="vopatrilova" w:date="2018-11-14T08:56:00Z"/>
        </w:trPr>
        <w:tc>
          <w:tcPr>
            <w:tcW w:w="2233" w:type="dxa"/>
          </w:tcPr>
          <w:p w:rsidR="00C557F3" w:rsidRPr="004D52C1" w:rsidDel="002021BF" w:rsidRDefault="00C557F3" w:rsidP="000132AE">
            <w:pPr>
              <w:rPr>
                <w:del w:id="3467" w:author="vopatrilova" w:date="2018-11-14T08:56:00Z"/>
                <w:sz w:val="22"/>
                <w:szCs w:val="22"/>
              </w:rPr>
            </w:pPr>
            <w:del w:id="3468" w:author="vopatrilova" w:date="2018-11-14T08:56:00Z">
              <w:r w:rsidRPr="004D52C1" w:rsidDel="002021BF">
                <w:rPr>
                  <w:sz w:val="22"/>
                  <w:szCs w:val="22"/>
                </w:rPr>
                <w:delText>prof. Ing. Vladimír Vašek, CSc.</w:delText>
              </w:r>
            </w:del>
          </w:p>
          <w:p w:rsidR="00C557F3" w:rsidRPr="004D52C1" w:rsidDel="002021BF" w:rsidRDefault="00C557F3" w:rsidP="000132AE">
            <w:pPr>
              <w:rPr>
                <w:del w:id="3469" w:author="vopatrilova" w:date="2018-11-14T08:56:00Z"/>
                <w:sz w:val="22"/>
                <w:szCs w:val="22"/>
              </w:rPr>
            </w:pPr>
            <w:del w:id="3470" w:author="vopatrilova" w:date="2018-11-14T08:56:00Z">
              <w:r w:rsidRPr="004D52C1" w:rsidDel="002021BF">
                <w:rPr>
                  <w:sz w:val="22"/>
                  <w:szCs w:val="22"/>
                </w:rPr>
                <w:delText>(spoluřešitel)</w:delText>
              </w:r>
            </w:del>
          </w:p>
        </w:tc>
        <w:tc>
          <w:tcPr>
            <w:tcW w:w="5105" w:type="dxa"/>
          </w:tcPr>
          <w:p w:rsidR="00C557F3" w:rsidRPr="004D52C1" w:rsidDel="002021BF" w:rsidRDefault="00C557F3" w:rsidP="000132AE">
            <w:pPr>
              <w:rPr>
                <w:del w:id="3471" w:author="vopatrilova" w:date="2018-11-14T08:56:00Z"/>
                <w:sz w:val="22"/>
                <w:szCs w:val="22"/>
              </w:rPr>
            </w:pPr>
            <w:del w:id="3472" w:author="vopatrilova" w:date="2018-11-14T08:56:00Z">
              <w:r w:rsidRPr="004D52C1" w:rsidDel="002021BF">
                <w:rPr>
                  <w:sz w:val="22"/>
                  <w:szCs w:val="22"/>
                </w:rPr>
                <w:delText>Inteligentní systém pro pokročilé třídění lesních sazenic, FV 20419</w:delText>
              </w:r>
            </w:del>
          </w:p>
        </w:tc>
        <w:tc>
          <w:tcPr>
            <w:tcW w:w="1179" w:type="dxa"/>
          </w:tcPr>
          <w:p w:rsidR="00C557F3" w:rsidRPr="004D52C1" w:rsidDel="002021BF" w:rsidRDefault="00C557F3" w:rsidP="000132AE">
            <w:pPr>
              <w:jc w:val="center"/>
              <w:rPr>
                <w:del w:id="3473" w:author="vopatrilova" w:date="2018-11-14T08:56:00Z"/>
                <w:sz w:val="22"/>
                <w:szCs w:val="22"/>
              </w:rPr>
            </w:pPr>
            <w:del w:id="3474" w:author="vopatrilova" w:date="2018-11-14T08:56:00Z">
              <w:r w:rsidRPr="004D52C1" w:rsidDel="002021BF">
                <w:rPr>
                  <w:sz w:val="22"/>
                  <w:szCs w:val="22"/>
                </w:rPr>
                <w:delText>C</w:delText>
              </w:r>
            </w:del>
          </w:p>
          <w:p w:rsidR="00C557F3" w:rsidRPr="004D52C1" w:rsidDel="002021BF" w:rsidRDefault="00C557F3" w:rsidP="000132AE">
            <w:pPr>
              <w:jc w:val="center"/>
              <w:rPr>
                <w:del w:id="3475" w:author="vopatrilova" w:date="2018-11-14T08:56:00Z"/>
                <w:sz w:val="22"/>
                <w:szCs w:val="22"/>
              </w:rPr>
            </w:pPr>
            <w:del w:id="3476" w:author="vopatrilova" w:date="2018-11-14T08:56: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3477" w:author="vopatrilova" w:date="2018-11-14T08:56:00Z"/>
                <w:sz w:val="22"/>
                <w:szCs w:val="22"/>
              </w:rPr>
            </w:pPr>
            <w:del w:id="3478" w:author="vopatrilova" w:date="2018-11-14T08:56:00Z">
              <w:r w:rsidRPr="004D52C1" w:rsidDel="002021BF">
                <w:rPr>
                  <w:sz w:val="22"/>
                  <w:szCs w:val="22"/>
                </w:rPr>
                <w:delText>2017-2020</w:delText>
              </w:r>
            </w:del>
          </w:p>
        </w:tc>
      </w:tr>
      <w:tr w:rsidR="00C557F3" w:rsidRPr="004D52C1" w:rsidTr="000132AE">
        <w:tc>
          <w:tcPr>
            <w:tcW w:w="2233" w:type="dxa"/>
          </w:tcPr>
          <w:p w:rsidR="00C557F3" w:rsidRPr="004D52C1" w:rsidRDefault="00C557F3" w:rsidP="000132AE">
            <w:pPr>
              <w:rPr>
                <w:sz w:val="22"/>
                <w:szCs w:val="22"/>
              </w:rPr>
            </w:pPr>
            <w:r w:rsidRPr="004D52C1">
              <w:rPr>
                <w:sz w:val="22"/>
                <w:szCs w:val="22"/>
              </w:rPr>
              <w:t>prof. Ing. Vladimír Vašek, CSc.</w:t>
            </w:r>
          </w:p>
        </w:tc>
        <w:tc>
          <w:tcPr>
            <w:tcW w:w="5105" w:type="dxa"/>
          </w:tcPr>
          <w:p w:rsidR="00C557F3" w:rsidRPr="004D52C1" w:rsidRDefault="0017727F" w:rsidP="000132AE">
            <w:pPr>
              <w:rPr>
                <w:sz w:val="22"/>
                <w:szCs w:val="22"/>
              </w:rPr>
            </w:pPr>
            <w:r>
              <w:fldChar w:fldCharType="begin"/>
            </w:r>
            <w:r>
              <w:instrText xml:space="preserve"> HYPERLINK "https://www.rvvi.cz/cep?s=jednoduche-vyhledavani&amp;ss=detail&amp;n=0&amp;h=TH02020979" </w:instrText>
            </w:r>
            <w:r>
              <w:fldChar w:fldCharType="separate"/>
            </w:r>
            <w:r w:rsidR="00C557F3" w:rsidRPr="004D52C1">
              <w:rPr>
                <w:sz w:val="22"/>
                <w:szCs w:val="22"/>
              </w:rPr>
              <w:t>Distribuovaný systém řízení regionální soustavy zásobování teplem a chladem koncipované jako Smart Energy</w:t>
            </w:r>
            <w:r>
              <w:rPr>
                <w:sz w:val="22"/>
                <w:szCs w:val="22"/>
              </w:rPr>
              <w:fldChar w:fldCharType="end"/>
            </w:r>
            <w:r w:rsidR="00C557F3" w:rsidRPr="004D52C1">
              <w:rPr>
                <w:sz w:val="22"/>
                <w:szCs w:val="22"/>
              </w:rPr>
              <w:t>, TH02020979</w:t>
            </w:r>
          </w:p>
        </w:tc>
        <w:tc>
          <w:tcPr>
            <w:tcW w:w="1179" w:type="dxa"/>
          </w:tcPr>
          <w:p w:rsidR="00C557F3" w:rsidRPr="004D52C1" w:rsidRDefault="00C557F3" w:rsidP="000132AE">
            <w:pPr>
              <w:jc w:val="center"/>
              <w:rPr>
                <w:sz w:val="22"/>
                <w:szCs w:val="22"/>
              </w:rPr>
            </w:pPr>
            <w:r w:rsidRPr="004D52C1">
              <w:rPr>
                <w:sz w:val="22"/>
                <w:szCs w:val="22"/>
              </w:rPr>
              <w:t>B</w:t>
            </w:r>
          </w:p>
          <w:p w:rsidR="00C557F3" w:rsidRPr="004D52C1" w:rsidRDefault="00C557F3" w:rsidP="000132AE">
            <w:pPr>
              <w:jc w:val="center"/>
              <w:rPr>
                <w:sz w:val="22"/>
                <w:szCs w:val="22"/>
              </w:rPr>
            </w:pPr>
            <w:r w:rsidRPr="004D52C1">
              <w:rPr>
                <w:sz w:val="22"/>
                <w:szCs w:val="22"/>
              </w:rPr>
              <w:t>TAČR</w:t>
            </w:r>
          </w:p>
        </w:tc>
        <w:tc>
          <w:tcPr>
            <w:tcW w:w="1383" w:type="dxa"/>
          </w:tcPr>
          <w:p w:rsidR="00C557F3" w:rsidRPr="004D52C1" w:rsidRDefault="00C557F3" w:rsidP="000132AE">
            <w:pPr>
              <w:jc w:val="center"/>
              <w:rPr>
                <w:sz w:val="22"/>
                <w:szCs w:val="22"/>
              </w:rPr>
            </w:pPr>
            <w:r w:rsidRPr="004D52C1">
              <w:rPr>
                <w:sz w:val="22"/>
                <w:szCs w:val="22"/>
              </w:rPr>
              <w:t>2017-2020</w:t>
            </w:r>
          </w:p>
        </w:tc>
      </w:tr>
      <w:tr w:rsidR="00C557F3" w:rsidRPr="004D52C1" w:rsidDel="002021BF" w:rsidTr="000132AE">
        <w:trPr>
          <w:del w:id="3479" w:author="vopatrilova" w:date="2018-11-14T08:57:00Z"/>
        </w:trPr>
        <w:tc>
          <w:tcPr>
            <w:tcW w:w="2233" w:type="dxa"/>
          </w:tcPr>
          <w:p w:rsidR="00C557F3" w:rsidRPr="004D52C1" w:rsidDel="002021BF" w:rsidRDefault="00C557F3" w:rsidP="000132AE">
            <w:pPr>
              <w:rPr>
                <w:del w:id="3480" w:author="vopatrilova" w:date="2018-11-14T08:57:00Z"/>
                <w:sz w:val="22"/>
                <w:szCs w:val="22"/>
              </w:rPr>
            </w:pPr>
            <w:del w:id="3481" w:author="vopatrilova" w:date="2018-11-14T08:57:00Z">
              <w:r w:rsidRPr="004D52C1" w:rsidDel="002021BF">
                <w:rPr>
                  <w:sz w:val="22"/>
                  <w:szCs w:val="22"/>
                </w:rPr>
                <w:delText>Ing. Dulík Tomáš, Ph.D.</w:delText>
              </w:r>
              <w:r w:rsidRPr="004D52C1" w:rsidDel="002021BF">
                <w:rPr>
                  <w:sz w:val="22"/>
                  <w:szCs w:val="22"/>
                </w:rPr>
                <w:br/>
                <w:delText>(spoluřešitel)</w:delText>
              </w:r>
            </w:del>
          </w:p>
        </w:tc>
        <w:tc>
          <w:tcPr>
            <w:tcW w:w="5105" w:type="dxa"/>
          </w:tcPr>
          <w:p w:rsidR="00C557F3" w:rsidRPr="004D52C1" w:rsidDel="002021BF" w:rsidRDefault="00C557F3" w:rsidP="000132AE">
            <w:pPr>
              <w:rPr>
                <w:del w:id="3482" w:author="vopatrilova" w:date="2018-11-14T08:57:00Z"/>
                <w:sz w:val="22"/>
                <w:szCs w:val="22"/>
              </w:rPr>
            </w:pPr>
            <w:del w:id="3483" w:author="vopatrilova" w:date="2018-11-14T08:57:00Z">
              <w:r w:rsidRPr="004D52C1" w:rsidDel="002021BF">
                <w:rPr>
                  <w:sz w:val="22"/>
                  <w:szCs w:val="22"/>
                </w:rPr>
                <w:delText>Transfer znalostí vývoje mobilních aplikací (Cathedral), CZ.01.1.02/0.0/0.0/15_013/0005019</w:delText>
              </w:r>
            </w:del>
          </w:p>
        </w:tc>
        <w:tc>
          <w:tcPr>
            <w:tcW w:w="1179" w:type="dxa"/>
          </w:tcPr>
          <w:p w:rsidR="00C557F3" w:rsidRPr="004D52C1" w:rsidDel="002021BF" w:rsidRDefault="00C557F3" w:rsidP="000132AE">
            <w:pPr>
              <w:jc w:val="center"/>
              <w:rPr>
                <w:del w:id="3484" w:author="vopatrilova" w:date="2018-11-14T08:57:00Z"/>
                <w:sz w:val="22"/>
                <w:szCs w:val="22"/>
              </w:rPr>
            </w:pPr>
            <w:del w:id="3485" w:author="vopatrilova" w:date="2018-11-14T08:57:00Z">
              <w:r w:rsidRPr="004D52C1" w:rsidDel="002021BF">
                <w:rPr>
                  <w:sz w:val="22"/>
                  <w:szCs w:val="22"/>
                </w:rPr>
                <w:delText>C</w:delText>
              </w:r>
            </w:del>
          </w:p>
          <w:p w:rsidR="00C557F3" w:rsidRPr="004D52C1" w:rsidDel="002021BF" w:rsidRDefault="00C557F3" w:rsidP="000132AE">
            <w:pPr>
              <w:jc w:val="center"/>
              <w:rPr>
                <w:del w:id="3486" w:author="vopatrilova" w:date="2018-11-14T08:57:00Z"/>
                <w:sz w:val="22"/>
                <w:szCs w:val="22"/>
              </w:rPr>
            </w:pPr>
            <w:del w:id="3487"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3488" w:author="vopatrilova" w:date="2018-11-14T08:57:00Z"/>
                <w:sz w:val="22"/>
                <w:szCs w:val="22"/>
              </w:rPr>
            </w:pPr>
            <w:del w:id="3489" w:author="vopatrilova" w:date="2018-11-14T08:57:00Z">
              <w:r w:rsidRPr="004D52C1" w:rsidDel="002021BF">
                <w:rPr>
                  <w:sz w:val="22"/>
                  <w:szCs w:val="22"/>
                </w:rPr>
                <w:delText>2017-2019</w:delText>
              </w:r>
            </w:del>
          </w:p>
        </w:tc>
      </w:tr>
      <w:tr w:rsidR="00C557F3" w:rsidRPr="004D52C1" w:rsidDel="002021BF" w:rsidTr="000132AE">
        <w:trPr>
          <w:del w:id="3490" w:author="vopatrilova" w:date="2018-11-14T08:57:00Z"/>
        </w:trPr>
        <w:tc>
          <w:tcPr>
            <w:tcW w:w="2233" w:type="dxa"/>
          </w:tcPr>
          <w:p w:rsidR="00C557F3" w:rsidRPr="004D52C1" w:rsidDel="002021BF" w:rsidRDefault="00C557F3" w:rsidP="000132AE">
            <w:pPr>
              <w:rPr>
                <w:del w:id="3491" w:author="vopatrilova" w:date="2018-11-14T08:57:00Z"/>
                <w:sz w:val="22"/>
                <w:szCs w:val="22"/>
              </w:rPr>
            </w:pPr>
            <w:del w:id="3492" w:author="vopatrilova" w:date="2018-11-14T08:57:00Z">
              <w:r w:rsidRPr="004D52C1" w:rsidDel="002021BF">
                <w:rPr>
                  <w:sz w:val="22"/>
                  <w:szCs w:val="22"/>
                </w:rPr>
                <w:delText>Ing. Dulík Tomáš, Ph.D.</w:delText>
              </w:r>
              <w:r w:rsidRPr="004D52C1" w:rsidDel="002021BF">
                <w:rPr>
                  <w:sz w:val="22"/>
                  <w:szCs w:val="22"/>
                </w:rPr>
                <w:br/>
                <w:delText>(spoluřešitel)</w:delText>
              </w:r>
            </w:del>
          </w:p>
        </w:tc>
        <w:tc>
          <w:tcPr>
            <w:tcW w:w="5105" w:type="dxa"/>
          </w:tcPr>
          <w:p w:rsidR="00C557F3" w:rsidRPr="004D52C1" w:rsidDel="002021BF" w:rsidRDefault="00C557F3" w:rsidP="000132AE">
            <w:pPr>
              <w:rPr>
                <w:del w:id="3493" w:author="vopatrilova" w:date="2018-11-14T08:57:00Z"/>
                <w:sz w:val="22"/>
                <w:szCs w:val="22"/>
              </w:rPr>
            </w:pPr>
            <w:del w:id="3494" w:author="vopatrilova" w:date="2018-11-14T08:57:00Z">
              <w:r w:rsidRPr="004D52C1" w:rsidDel="002021BF">
                <w:rPr>
                  <w:sz w:val="22"/>
                  <w:szCs w:val="22"/>
                </w:rPr>
                <w:delText>Transfer znalostí pro aplikace optických metod měření ve firmě (Dudr tool), CZ.01.1.02/0.0/0.0/15_013/0004918</w:delText>
              </w:r>
            </w:del>
          </w:p>
        </w:tc>
        <w:tc>
          <w:tcPr>
            <w:tcW w:w="1179" w:type="dxa"/>
          </w:tcPr>
          <w:p w:rsidR="00C557F3" w:rsidRPr="004D52C1" w:rsidDel="002021BF" w:rsidRDefault="00C557F3" w:rsidP="000132AE">
            <w:pPr>
              <w:jc w:val="center"/>
              <w:rPr>
                <w:del w:id="3495" w:author="vopatrilova" w:date="2018-11-14T08:57:00Z"/>
                <w:sz w:val="22"/>
                <w:szCs w:val="22"/>
              </w:rPr>
            </w:pPr>
            <w:del w:id="3496" w:author="vopatrilova" w:date="2018-11-14T08:57:00Z">
              <w:r w:rsidRPr="004D52C1" w:rsidDel="002021BF">
                <w:rPr>
                  <w:sz w:val="22"/>
                  <w:szCs w:val="22"/>
                </w:rPr>
                <w:delText>C</w:delText>
              </w:r>
            </w:del>
          </w:p>
          <w:p w:rsidR="00C557F3" w:rsidRPr="004D52C1" w:rsidDel="002021BF" w:rsidRDefault="00C557F3" w:rsidP="000132AE">
            <w:pPr>
              <w:jc w:val="center"/>
              <w:rPr>
                <w:del w:id="3497" w:author="vopatrilova" w:date="2018-11-14T08:57:00Z"/>
                <w:sz w:val="22"/>
                <w:szCs w:val="22"/>
              </w:rPr>
            </w:pPr>
            <w:del w:id="3498"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3499" w:author="vopatrilova" w:date="2018-11-14T08:57:00Z"/>
                <w:sz w:val="22"/>
                <w:szCs w:val="22"/>
              </w:rPr>
            </w:pPr>
            <w:del w:id="3500" w:author="vopatrilova" w:date="2018-11-14T08:57:00Z">
              <w:r w:rsidRPr="004D52C1" w:rsidDel="002021BF">
                <w:rPr>
                  <w:sz w:val="22"/>
                  <w:szCs w:val="22"/>
                </w:rPr>
                <w:delText>2017-2019</w:delText>
              </w:r>
            </w:del>
          </w:p>
        </w:tc>
      </w:tr>
      <w:tr w:rsidR="00C557F3" w:rsidRPr="004D52C1" w:rsidDel="002021BF" w:rsidTr="000132AE">
        <w:trPr>
          <w:del w:id="3501" w:author="vopatrilova" w:date="2018-11-14T08:57:00Z"/>
        </w:trPr>
        <w:tc>
          <w:tcPr>
            <w:tcW w:w="2233" w:type="dxa"/>
          </w:tcPr>
          <w:p w:rsidR="00C557F3" w:rsidRPr="004D52C1" w:rsidDel="002021BF" w:rsidRDefault="00C557F3" w:rsidP="000132AE">
            <w:pPr>
              <w:rPr>
                <w:del w:id="3502" w:author="vopatrilova" w:date="2018-11-14T08:57:00Z"/>
                <w:sz w:val="22"/>
                <w:szCs w:val="22"/>
              </w:rPr>
            </w:pPr>
            <w:del w:id="3503" w:author="vopatrilova" w:date="2018-11-14T08:57:00Z">
              <w:r w:rsidRPr="004D52C1" w:rsidDel="002021BF">
                <w:rPr>
                  <w:sz w:val="22"/>
                  <w:szCs w:val="22"/>
                </w:rPr>
                <w:delText>doc. Mgr. Milan Adámek, Ph.D.</w:delText>
              </w:r>
            </w:del>
          </w:p>
        </w:tc>
        <w:tc>
          <w:tcPr>
            <w:tcW w:w="5105" w:type="dxa"/>
          </w:tcPr>
          <w:p w:rsidR="00C557F3" w:rsidRPr="004D52C1" w:rsidDel="002021BF" w:rsidRDefault="00C557F3" w:rsidP="000132AE">
            <w:pPr>
              <w:rPr>
                <w:del w:id="3504" w:author="vopatrilova" w:date="2018-11-14T08:57:00Z"/>
                <w:sz w:val="22"/>
                <w:szCs w:val="22"/>
              </w:rPr>
            </w:pPr>
            <w:del w:id="3505" w:author="vopatrilova" w:date="2018-11-14T08:57:00Z">
              <w:r w:rsidRPr="004D52C1" w:rsidDel="002021BF">
                <w:rPr>
                  <w:sz w:val="22"/>
                  <w:szCs w:val="22"/>
                </w:rPr>
                <w:delText xml:space="preserve">Modulární systém ENTER </w:delText>
              </w:r>
            </w:del>
          </w:p>
          <w:p w:rsidR="00C557F3" w:rsidRPr="004D52C1" w:rsidDel="002021BF" w:rsidRDefault="00C557F3" w:rsidP="000132AE">
            <w:pPr>
              <w:rPr>
                <w:del w:id="3506" w:author="vopatrilova" w:date="2018-11-14T08:57:00Z"/>
                <w:sz w:val="22"/>
                <w:szCs w:val="22"/>
              </w:rPr>
            </w:pPr>
            <w:del w:id="3507" w:author="vopatrilova" w:date="2018-11-14T08:57:00Z">
              <w:r w:rsidRPr="004D52C1" w:rsidDel="002021BF">
                <w:rPr>
                  <w:sz w:val="22"/>
                  <w:szCs w:val="22"/>
                </w:rPr>
                <w:delText>(reg. č. CZ.01.1.02/0.0/0.0/15_019/0004581)</w:delText>
              </w:r>
            </w:del>
          </w:p>
        </w:tc>
        <w:tc>
          <w:tcPr>
            <w:tcW w:w="1179" w:type="dxa"/>
          </w:tcPr>
          <w:p w:rsidR="00C557F3" w:rsidRPr="004D52C1" w:rsidDel="002021BF" w:rsidRDefault="00C557F3" w:rsidP="000132AE">
            <w:pPr>
              <w:jc w:val="center"/>
              <w:rPr>
                <w:del w:id="3508" w:author="vopatrilova" w:date="2018-11-14T08:57:00Z"/>
                <w:sz w:val="22"/>
                <w:szCs w:val="22"/>
              </w:rPr>
            </w:pPr>
            <w:del w:id="3509" w:author="vopatrilova" w:date="2018-11-14T08:57:00Z">
              <w:r w:rsidRPr="004D52C1" w:rsidDel="002021BF">
                <w:rPr>
                  <w:sz w:val="22"/>
                  <w:szCs w:val="22"/>
                </w:rPr>
                <w:delText>C</w:delText>
              </w:r>
            </w:del>
          </w:p>
          <w:p w:rsidR="00C557F3" w:rsidRPr="004D52C1" w:rsidDel="002021BF" w:rsidRDefault="00C557F3" w:rsidP="000132AE">
            <w:pPr>
              <w:jc w:val="center"/>
              <w:rPr>
                <w:del w:id="3510" w:author="vopatrilova" w:date="2018-11-14T08:57:00Z"/>
                <w:sz w:val="22"/>
                <w:szCs w:val="22"/>
              </w:rPr>
            </w:pPr>
            <w:del w:id="3511"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3512" w:author="vopatrilova" w:date="2018-11-14T08:57:00Z"/>
                <w:sz w:val="22"/>
                <w:szCs w:val="22"/>
              </w:rPr>
            </w:pPr>
            <w:del w:id="3513" w:author="vopatrilova" w:date="2018-11-14T08:57:00Z">
              <w:r w:rsidRPr="004D52C1" w:rsidDel="002021BF">
                <w:rPr>
                  <w:sz w:val="22"/>
                  <w:szCs w:val="22"/>
                </w:rPr>
                <w:delText>2017 - 2019</w:delText>
              </w:r>
            </w:del>
          </w:p>
        </w:tc>
      </w:tr>
      <w:tr w:rsidR="00C557F3" w:rsidRPr="004D52C1" w:rsidDel="002021BF" w:rsidTr="000132AE">
        <w:trPr>
          <w:del w:id="3514" w:author="vopatrilova" w:date="2018-11-14T08:57:00Z"/>
        </w:trPr>
        <w:tc>
          <w:tcPr>
            <w:tcW w:w="2233" w:type="dxa"/>
          </w:tcPr>
          <w:p w:rsidR="00C557F3" w:rsidRPr="004D52C1" w:rsidDel="002021BF" w:rsidRDefault="00C557F3" w:rsidP="000132AE">
            <w:pPr>
              <w:rPr>
                <w:del w:id="3515" w:author="vopatrilova" w:date="2018-11-14T08:57:00Z"/>
                <w:sz w:val="22"/>
                <w:szCs w:val="22"/>
              </w:rPr>
            </w:pPr>
            <w:del w:id="3516" w:author="vopatrilova" w:date="2018-11-14T08:57:00Z">
              <w:r w:rsidRPr="004D52C1" w:rsidDel="002021BF">
                <w:rPr>
                  <w:sz w:val="22"/>
                  <w:szCs w:val="22"/>
                </w:rPr>
                <w:delText>doc. Mgr. Milan Adámek, Ph.D.</w:delText>
              </w:r>
            </w:del>
          </w:p>
        </w:tc>
        <w:tc>
          <w:tcPr>
            <w:tcW w:w="5105" w:type="dxa"/>
          </w:tcPr>
          <w:p w:rsidR="00C557F3" w:rsidRPr="004D52C1" w:rsidDel="002021BF" w:rsidRDefault="00C557F3" w:rsidP="000132AE">
            <w:pPr>
              <w:rPr>
                <w:del w:id="3517" w:author="vopatrilova" w:date="2018-11-14T08:57:00Z"/>
                <w:sz w:val="22"/>
                <w:szCs w:val="22"/>
              </w:rPr>
            </w:pPr>
            <w:del w:id="3518" w:author="vopatrilova" w:date="2018-11-14T08:57:00Z">
              <w:r w:rsidRPr="004D52C1" w:rsidDel="002021BF">
                <w:rPr>
                  <w:sz w:val="22"/>
                  <w:szCs w:val="22"/>
                </w:rPr>
                <w:delText>Platforma INFOS</w:delText>
              </w:r>
            </w:del>
          </w:p>
          <w:p w:rsidR="00C557F3" w:rsidRPr="004D52C1" w:rsidDel="002021BF" w:rsidRDefault="00C557F3" w:rsidP="000132AE">
            <w:pPr>
              <w:rPr>
                <w:del w:id="3519" w:author="vopatrilova" w:date="2018-11-14T08:57:00Z"/>
                <w:sz w:val="22"/>
                <w:szCs w:val="22"/>
              </w:rPr>
            </w:pPr>
            <w:del w:id="3520" w:author="vopatrilova" w:date="2018-11-14T08:57:00Z">
              <w:r w:rsidRPr="004D52C1" w:rsidDel="002021BF">
                <w:rPr>
                  <w:sz w:val="22"/>
                  <w:szCs w:val="22"/>
                </w:rPr>
                <w:delText>(reg. č. CZ.01.1.02/0.0/0.0/15_019/0004580)</w:delText>
              </w:r>
            </w:del>
          </w:p>
        </w:tc>
        <w:tc>
          <w:tcPr>
            <w:tcW w:w="1179" w:type="dxa"/>
          </w:tcPr>
          <w:p w:rsidR="00C557F3" w:rsidRPr="004D52C1" w:rsidDel="002021BF" w:rsidRDefault="00C557F3" w:rsidP="000132AE">
            <w:pPr>
              <w:jc w:val="center"/>
              <w:rPr>
                <w:del w:id="3521" w:author="vopatrilova" w:date="2018-11-14T08:57:00Z"/>
                <w:sz w:val="22"/>
                <w:szCs w:val="22"/>
              </w:rPr>
            </w:pPr>
            <w:del w:id="3522" w:author="vopatrilova" w:date="2018-11-14T08:57:00Z">
              <w:r w:rsidRPr="004D52C1" w:rsidDel="002021BF">
                <w:rPr>
                  <w:sz w:val="22"/>
                  <w:szCs w:val="22"/>
                </w:rPr>
                <w:delText>C</w:delText>
              </w:r>
            </w:del>
          </w:p>
          <w:p w:rsidR="00C557F3" w:rsidRPr="004D52C1" w:rsidDel="002021BF" w:rsidRDefault="00C557F3" w:rsidP="000132AE">
            <w:pPr>
              <w:jc w:val="center"/>
              <w:rPr>
                <w:del w:id="3523" w:author="vopatrilova" w:date="2018-11-14T08:57:00Z"/>
                <w:sz w:val="22"/>
                <w:szCs w:val="22"/>
              </w:rPr>
            </w:pPr>
            <w:del w:id="3524"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3525" w:author="vopatrilova" w:date="2018-11-14T08:57:00Z"/>
                <w:sz w:val="22"/>
                <w:szCs w:val="22"/>
              </w:rPr>
            </w:pPr>
            <w:del w:id="3526" w:author="vopatrilova" w:date="2018-11-14T08:57:00Z">
              <w:r w:rsidRPr="004D52C1" w:rsidDel="002021BF">
                <w:rPr>
                  <w:sz w:val="22"/>
                  <w:szCs w:val="22"/>
                </w:rPr>
                <w:delText>2017 - 2019</w:delText>
              </w:r>
            </w:del>
          </w:p>
        </w:tc>
      </w:tr>
      <w:tr w:rsidR="00C557F3" w:rsidRPr="004D52C1" w:rsidTr="000132AE">
        <w:tc>
          <w:tcPr>
            <w:tcW w:w="2233" w:type="dxa"/>
          </w:tcPr>
          <w:p w:rsidR="00C557F3" w:rsidRPr="004D52C1" w:rsidRDefault="00C557F3" w:rsidP="000132AE">
            <w:pPr>
              <w:rPr>
                <w:sz w:val="22"/>
                <w:szCs w:val="22"/>
              </w:rPr>
            </w:pPr>
            <w:r w:rsidRPr="004D52C1">
              <w:rPr>
                <w:sz w:val="22"/>
                <w:szCs w:val="22"/>
              </w:rPr>
              <w:t xml:space="preserve">prof. Ing. Vladimír Vašek, CSc. </w:t>
            </w:r>
          </w:p>
        </w:tc>
        <w:tc>
          <w:tcPr>
            <w:tcW w:w="5105" w:type="dxa"/>
          </w:tcPr>
          <w:p w:rsidR="00C557F3" w:rsidRPr="004D52C1" w:rsidRDefault="0017727F" w:rsidP="000132AE">
            <w:pPr>
              <w:rPr>
                <w:sz w:val="22"/>
                <w:szCs w:val="22"/>
              </w:rPr>
            </w:pPr>
            <w:r>
              <w:fldChar w:fldCharType="begin"/>
            </w:r>
            <w:r>
              <w:instrText xml:space="preserve"> HYPERLINK "https://www.rvvi.cz/cep?s=jednoduche-vyhledavani&amp;ss=detail&amp;n=0&amp;h=LO1303" </w:instrText>
            </w:r>
            <w:r>
              <w:fldChar w:fldCharType="separate"/>
            </w:r>
            <w:r w:rsidR="00C557F3" w:rsidRPr="004D52C1">
              <w:rPr>
                <w:sz w:val="22"/>
                <w:szCs w:val="22"/>
              </w:rPr>
              <w:t>Podpora udržitelnosti a rozvoje Centra bezpečnostních, informačních a pokročilých technologií</w:t>
            </w:r>
            <w:r>
              <w:rPr>
                <w:sz w:val="22"/>
                <w:szCs w:val="22"/>
              </w:rPr>
              <w:fldChar w:fldCharType="end"/>
            </w:r>
            <w:r w:rsidR="00C557F3" w:rsidRPr="004D52C1">
              <w:rPr>
                <w:sz w:val="22"/>
                <w:szCs w:val="22"/>
              </w:rPr>
              <w:t xml:space="preserve"> (reg. </w:t>
            </w:r>
            <w:proofErr w:type="gramStart"/>
            <w:r w:rsidR="00C557F3" w:rsidRPr="004D52C1">
              <w:rPr>
                <w:sz w:val="22"/>
                <w:szCs w:val="22"/>
              </w:rPr>
              <w:t>č.</w:t>
            </w:r>
            <w:proofErr w:type="gramEnd"/>
            <w:r w:rsidR="00C557F3" w:rsidRPr="004D52C1">
              <w:rPr>
                <w:sz w:val="22"/>
                <w:szCs w:val="22"/>
              </w:rPr>
              <w:t xml:space="preserve"> VG20112014067)</w:t>
            </w:r>
          </w:p>
        </w:tc>
        <w:tc>
          <w:tcPr>
            <w:tcW w:w="1179" w:type="dxa"/>
          </w:tcPr>
          <w:p w:rsidR="00C557F3" w:rsidRPr="004D52C1" w:rsidRDefault="00C557F3" w:rsidP="000132AE">
            <w:pPr>
              <w:jc w:val="center"/>
              <w:rPr>
                <w:sz w:val="22"/>
                <w:szCs w:val="22"/>
              </w:rPr>
            </w:pPr>
            <w:r w:rsidRPr="004D52C1">
              <w:rPr>
                <w:sz w:val="22"/>
                <w:szCs w:val="22"/>
              </w:rPr>
              <w:t>C</w:t>
            </w:r>
          </w:p>
          <w:p w:rsidR="00C557F3" w:rsidRPr="004D52C1" w:rsidRDefault="00C557F3" w:rsidP="000132AE">
            <w:pPr>
              <w:jc w:val="center"/>
              <w:rPr>
                <w:sz w:val="22"/>
                <w:szCs w:val="22"/>
              </w:rPr>
            </w:pPr>
            <w:r w:rsidRPr="004D52C1">
              <w:rPr>
                <w:sz w:val="22"/>
                <w:szCs w:val="22"/>
              </w:rPr>
              <w:t>MŠMT</w:t>
            </w:r>
          </w:p>
        </w:tc>
        <w:tc>
          <w:tcPr>
            <w:tcW w:w="1383" w:type="dxa"/>
          </w:tcPr>
          <w:p w:rsidR="00C557F3" w:rsidRPr="004D52C1" w:rsidRDefault="00C557F3" w:rsidP="000132AE">
            <w:pPr>
              <w:jc w:val="center"/>
              <w:rPr>
                <w:sz w:val="22"/>
                <w:szCs w:val="22"/>
              </w:rPr>
            </w:pPr>
            <w:r w:rsidRPr="004D52C1">
              <w:rPr>
                <w:sz w:val="22"/>
                <w:szCs w:val="22"/>
              </w:rPr>
              <w:t>2015 - 2019</w:t>
            </w:r>
          </w:p>
        </w:tc>
      </w:tr>
      <w:tr w:rsidR="00C557F3" w:rsidRPr="004D52C1" w:rsidDel="002021BF" w:rsidTr="000132AE">
        <w:trPr>
          <w:del w:id="3527" w:author="vopatrilova" w:date="2018-11-14T08:57:00Z"/>
        </w:trPr>
        <w:tc>
          <w:tcPr>
            <w:tcW w:w="2233" w:type="dxa"/>
          </w:tcPr>
          <w:p w:rsidR="00C557F3" w:rsidRPr="004D52C1" w:rsidDel="002021BF" w:rsidRDefault="00C557F3" w:rsidP="000132AE">
            <w:pPr>
              <w:rPr>
                <w:del w:id="3528" w:author="vopatrilova" w:date="2018-11-14T08:57:00Z"/>
                <w:sz w:val="22"/>
                <w:szCs w:val="22"/>
              </w:rPr>
            </w:pPr>
            <w:del w:id="3529" w:author="vopatrilova" w:date="2018-11-14T08:57:00Z">
              <w:r w:rsidRPr="004D52C1" w:rsidDel="002021BF">
                <w:rPr>
                  <w:sz w:val="22"/>
                  <w:szCs w:val="22"/>
                </w:rPr>
                <w:delText>Ing. Dulík Tomáš, Ph.D.</w:delText>
              </w:r>
              <w:r w:rsidRPr="004D52C1" w:rsidDel="002021BF">
                <w:rPr>
                  <w:sz w:val="22"/>
                  <w:szCs w:val="22"/>
                </w:rPr>
                <w:br/>
                <w:delText>(spoluřešitel)</w:delText>
              </w:r>
            </w:del>
          </w:p>
        </w:tc>
        <w:tc>
          <w:tcPr>
            <w:tcW w:w="5105" w:type="dxa"/>
          </w:tcPr>
          <w:p w:rsidR="00C557F3" w:rsidRPr="004D52C1" w:rsidDel="002021BF" w:rsidRDefault="00C557F3" w:rsidP="000132AE">
            <w:pPr>
              <w:rPr>
                <w:del w:id="3530" w:author="vopatrilova" w:date="2018-11-14T08:57:00Z"/>
                <w:sz w:val="22"/>
                <w:szCs w:val="22"/>
              </w:rPr>
            </w:pPr>
            <w:del w:id="3531" w:author="vopatrilova" w:date="2018-11-14T08:57:00Z">
              <w:r w:rsidRPr="004D52C1" w:rsidDel="002021BF">
                <w:rPr>
                  <w:sz w:val="22"/>
                  <w:szCs w:val="22"/>
                </w:rPr>
                <w:delText>Výdejní stojany E-Line (ADAST), CZ.01.1.02/0.0/0.0/15_019/0004635</w:delText>
              </w:r>
            </w:del>
          </w:p>
        </w:tc>
        <w:tc>
          <w:tcPr>
            <w:tcW w:w="1179" w:type="dxa"/>
          </w:tcPr>
          <w:p w:rsidR="00C557F3" w:rsidRPr="004D52C1" w:rsidDel="002021BF" w:rsidRDefault="00C557F3" w:rsidP="000132AE">
            <w:pPr>
              <w:jc w:val="center"/>
              <w:rPr>
                <w:del w:id="3532" w:author="vopatrilova" w:date="2018-11-14T08:57:00Z"/>
                <w:sz w:val="22"/>
                <w:szCs w:val="22"/>
              </w:rPr>
            </w:pPr>
            <w:del w:id="3533" w:author="vopatrilova" w:date="2018-11-14T08:57:00Z">
              <w:r w:rsidRPr="004D52C1" w:rsidDel="002021BF">
                <w:rPr>
                  <w:sz w:val="22"/>
                  <w:szCs w:val="22"/>
                </w:rPr>
                <w:delText>C</w:delText>
              </w:r>
            </w:del>
          </w:p>
          <w:p w:rsidR="00C557F3" w:rsidRPr="004D52C1" w:rsidDel="002021BF" w:rsidRDefault="00C557F3" w:rsidP="000132AE">
            <w:pPr>
              <w:jc w:val="center"/>
              <w:rPr>
                <w:del w:id="3534" w:author="vopatrilova" w:date="2018-11-14T08:57:00Z"/>
                <w:sz w:val="22"/>
                <w:szCs w:val="22"/>
              </w:rPr>
            </w:pPr>
            <w:del w:id="3535"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3536" w:author="vopatrilova" w:date="2018-11-14T08:57:00Z"/>
                <w:sz w:val="22"/>
                <w:szCs w:val="22"/>
              </w:rPr>
            </w:pPr>
            <w:del w:id="3537" w:author="vopatrilova" w:date="2018-11-14T08:57:00Z">
              <w:r w:rsidRPr="004D52C1" w:rsidDel="002021BF">
                <w:rPr>
                  <w:sz w:val="22"/>
                  <w:szCs w:val="22"/>
                </w:rPr>
                <w:delText>2017</w:delText>
              </w:r>
            </w:del>
          </w:p>
        </w:tc>
      </w:tr>
      <w:tr w:rsidR="00C557F3" w:rsidRPr="004D52C1" w:rsidDel="002021BF" w:rsidTr="000132AE">
        <w:trPr>
          <w:del w:id="3538" w:author="vopatrilova" w:date="2018-11-14T08:57:00Z"/>
        </w:trPr>
        <w:tc>
          <w:tcPr>
            <w:tcW w:w="2233" w:type="dxa"/>
          </w:tcPr>
          <w:p w:rsidR="00C557F3" w:rsidRPr="004D52C1" w:rsidDel="002021BF" w:rsidRDefault="00C557F3" w:rsidP="000132AE">
            <w:pPr>
              <w:rPr>
                <w:del w:id="3539" w:author="vopatrilova" w:date="2018-11-14T08:57:00Z"/>
                <w:sz w:val="22"/>
                <w:szCs w:val="22"/>
              </w:rPr>
            </w:pPr>
            <w:del w:id="3540" w:author="vopatrilova" w:date="2018-11-14T08:57:00Z">
              <w:r w:rsidRPr="004D52C1" w:rsidDel="002021BF">
                <w:rPr>
                  <w:sz w:val="22"/>
                  <w:szCs w:val="22"/>
                </w:rPr>
                <w:delText>doc. Ing.Šenkeřík Roman, Ph.D. (spoluřešitel)</w:delText>
              </w:r>
            </w:del>
          </w:p>
        </w:tc>
        <w:tc>
          <w:tcPr>
            <w:tcW w:w="5105" w:type="dxa"/>
          </w:tcPr>
          <w:p w:rsidR="00C557F3" w:rsidRPr="004D52C1" w:rsidDel="002021BF" w:rsidRDefault="002F5441" w:rsidP="000132AE">
            <w:pPr>
              <w:rPr>
                <w:del w:id="3541" w:author="vopatrilova" w:date="2018-11-14T08:57:00Z"/>
                <w:sz w:val="22"/>
                <w:szCs w:val="22"/>
              </w:rPr>
            </w:pPr>
            <w:del w:id="3542" w:author="vopatrilova" w:date="2018-11-14T08:57:00Z">
              <w:r w:rsidDel="002021BF">
                <w:fldChar w:fldCharType="begin"/>
              </w:r>
              <w:r w:rsidR="00283390" w:rsidDel="002021BF">
                <w:delInstrText>HYPERLINK "https://www.rvvi.cz/cep?s=jednoduche-vyhledavani&amp;ss=detail&amp;n=0&amp;h=GA15-06700S"</w:delInstrText>
              </w:r>
              <w:r w:rsidDel="002021BF">
                <w:fldChar w:fldCharType="separate"/>
              </w:r>
              <w:r w:rsidR="00C557F3" w:rsidRPr="004D52C1" w:rsidDel="002021BF">
                <w:rPr>
                  <w:sz w:val="22"/>
                  <w:szCs w:val="22"/>
                </w:rPr>
                <w:delText>Nekonvenční řízení komplexních systémů</w:delText>
              </w:r>
              <w:r w:rsidDel="002021BF">
                <w:fldChar w:fldCharType="end"/>
              </w:r>
              <w:r w:rsidR="00C557F3" w:rsidRPr="004D52C1" w:rsidDel="002021BF">
                <w:rPr>
                  <w:sz w:val="22"/>
                  <w:szCs w:val="22"/>
                </w:rPr>
                <w:delText>, GA 15-06700s</w:delText>
              </w:r>
            </w:del>
          </w:p>
        </w:tc>
        <w:tc>
          <w:tcPr>
            <w:tcW w:w="1179" w:type="dxa"/>
          </w:tcPr>
          <w:p w:rsidR="00C557F3" w:rsidRPr="004D52C1" w:rsidDel="002021BF" w:rsidRDefault="00C557F3" w:rsidP="000132AE">
            <w:pPr>
              <w:jc w:val="center"/>
              <w:rPr>
                <w:del w:id="3543" w:author="vopatrilova" w:date="2018-11-14T08:57:00Z"/>
                <w:sz w:val="22"/>
                <w:szCs w:val="22"/>
              </w:rPr>
            </w:pPr>
            <w:del w:id="3544" w:author="vopatrilova" w:date="2018-11-14T08:57:00Z">
              <w:r w:rsidRPr="004D52C1" w:rsidDel="002021BF">
                <w:rPr>
                  <w:sz w:val="22"/>
                  <w:szCs w:val="22"/>
                </w:rPr>
                <w:delText>B</w:delText>
              </w:r>
            </w:del>
          </w:p>
          <w:p w:rsidR="00C557F3" w:rsidRPr="004D52C1" w:rsidDel="002021BF" w:rsidRDefault="00C557F3" w:rsidP="000132AE">
            <w:pPr>
              <w:jc w:val="center"/>
              <w:rPr>
                <w:del w:id="3545" w:author="vopatrilova" w:date="2018-11-14T08:57:00Z"/>
                <w:sz w:val="22"/>
                <w:szCs w:val="22"/>
              </w:rPr>
            </w:pPr>
            <w:del w:id="3546" w:author="vopatrilova" w:date="2018-11-14T08:57:00Z">
              <w:r w:rsidRPr="004D52C1" w:rsidDel="002021BF">
                <w:rPr>
                  <w:sz w:val="22"/>
                  <w:szCs w:val="22"/>
                </w:rPr>
                <w:delText>GAČR</w:delText>
              </w:r>
            </w:del>
          </w:p>
        </w:tc>
        <w:tc>
          <w:tcPr>
            <w:tcW w:w="1383" w:type="dxa"/>
          </w:tcPr>
          <w:p w:rsidR="00C557F3" w:rsidRPr="004D52C1" w:rsidDel="002021BF" w:rsidRDefault="00C557F3" w:rsidP="000132AE">
            <w:pPr>
              <w:jc w:val="center"/>
              <w:rPr>
                <w:del w:id="3547" w:author="vopatrilova" w:date="2018-11-14T08:57:00Z"/>
                <w:sz w:val="22"/>
                <w:szCs w:val="22"/>
              </w:rPr>
            </w:pPr>
            <w:del w:id="3548" w:author="vopatrilova" w:date="2018-11-14T08:57:00Z">
              <w:r w:rsidRPr="004D52C1" w:rsidDel="002021BF">
                <w:rPr>
                  <w:sz w:val="22"/>
                  <w:szCs w:val="22"/>
                </w:rPr>
                <w:delText>2015-2017</w:delText>
              </w:r>
            </w:del>
          </w:p>
        </w:tc>
      </w:tr>
      <w:tr w:rsidR="00C557F3" w:rsidRPr="004D52C1" w:rsidDel="002021BF" w:rsidTr="000132AE">
        <w:trPr>
          <w:del w:id="3549" w:author="vopatrilova" w:date="2018-11-14T08:57:00Z"/>
        </w:trPr>
        <w:tc>
          <w:tcPr>
            <w:tcW w:w="2233" w:type="dxa"/>
          </w:tcPr>
          <w:p w:rsidR="00C557F3" w:rsidRPr="004D52C1" w:rsidDel="002021BF" w:rsidRDefault="00C557F3" w:rsidP="000132AE">
            <w:pPr>
              <w:rPr>
                <w:del w:id="3550" w:author="vopatrilova" w:date="2018-11-14T08:57:00Z"/>
                <w:sz w:val="22"/>
                <w:szCs w:val="22"/>
              </w:rPr>
            </w:pPr>
            <w:del w:id="3551" w:author="vopatrilova" w:date="2018-11-14T08:57:00Z">
              <w:r w:rsidRPr="004D52C1" w:rsidDel="002021BF">
                <w:rPr>
                  <w:sz w:val="22"/>
                  <w:szCs w:val="22"/>
                </w:rPr>
                <w:delText>doc. Ing. Maňas Miroslav, CSc. (spoluřešitel)</w:delText>
              </w:r>
            </w:del>
          </w:p>
        </w:tc>
        <w:tc>
          <w:tcPr>
            <w:tcW w:w="5105" w:type="dxa"/>
          </w:tcPr>
          <w:p w:rsidR="00C557F3" w:rsidRPr="004D52C1" w:rsidDel="002021BF" w:rsidRDefault="00C557F3" w:rsidP="000132AE">
            <w:pPr>
              <w:rPr>
                <w:del w:id="3552" w:author="vopatrilova" w:date="2018-11-14T08:57:00Z"/>
                <w:sz w:val="22"/>
                <w:szCs w:val="22"/>
              </w:rPr>
            </w:pPr>
            <w:del w:id="3553" w:author="vopatrilova" w:date="2018-11-14T08:57:00Z">
              <w:r w:rsidRPr="004D52C1" w:rsidDel="002021BF">
                <w:rPr>
                  <w:sz w:val="22"/>
                  <w:szCs w:val="22"/>
                </w:rPr>
                <w:delText>AV a EV LED svítidel s vyšším stupněm krytí, TA03010724</w:delText>
              </w:r>
            </w:del>
          </w:p>
        </w:tc>
        <w:tc>
          <w:tcPr>
            <w:tcW w:w="1179" w:type="dxa"/>
          </w:tcPr>
          <w:p w:rsidR="00C557F3" w:rsidRPr="004D52C1" w:rsidDel="002021BF" w:rsidRDefault="00C557F3" w:rsidP="000132AE">
            <w:pPr>
              <w:jc w:val="center"/>
              <w:rPr>
                <w:del w:id="3554" w:author="vopatrilova" w:date="2018-11-14T08:57:00Z"/>
                <w:sz w:val="22"/>
                <w:szCs w:val="22"/>
              </w:rPr>
            </w:pPr>
            <w:del w:id="3555" w:author="vopatrilova" w:date="2018-11-14T08:57:00Z">
              <w:r w:rsidRPr="004D52C1" w:rsidDel="002021BF">
                <w:rPr>
                  <w:sz w:val="22"/>
                  <w:szCs w:val="22"/>
                </w:rPr>
                <w:delText>B</w:delText>
              </w:r>
            </w:del>
          </w:p>
          <w:p w:rsidR="00C557F3" w:rsidRPr="004D52C1" w:rsidDel="002021BF" w:rsidRDefault="00C557F3" w:rsidP="000132AE">
            <w:pPr>
              <w:jc w:val="center"/>
              <w:rPr>
                <w:del w:id="3556" w:author="vopatrilova" w:date="2018-11-14T08:57:00Z"/>
                <w:sz w:val="22"/>
                <w:szCs w:val="22"/>
              </w:rPr>
            </w:pPr>
            <w:del w:id="3557" w:author="vopatrilova" w:date="2018-11-14T08:57:00Z">
              <w:r w:rsidRPr="004D52C1" w:rsidDel="002021BF">
                <w:rPr>
                  <w:sz w:val="22"/>
                  <w:szCs w:val="22"/>
                </w:rPr>
                <w:delText>TAČR</w:delText>
              </w:r>
            </w:del>
          </w:p>
        </w:tc>
        <w:tc>
          <w:tcPr>
            <w:tcW w:w="1383" w:type="dxa"/>
          </w:tcPr>
          <w:p w:rsidR="00C557F3" w:rsidRPr="004D52C1" w:rsidDel="002021BF" w:rsidRDefault="00C557F3" w:rsidP="000132AE">
            <w:pPr>
              <w:jc w:val="center"/>
              <w:rPr>
                <w:del w:id="3558" w:author="vopatrilova" w:date="2018-11-14T08:57:00Z"/>
                <w:sz w:val="22"/>
                <w:szCs w:val="22"/>
              </w:rPr>
            </w:pPr>
            <w:del w:id="3559" w:author="vopatrilova" w:date="2018-11-14T08:57:00Z">
              <w:r w:rsidRPr="004D52C1" w:rsidDel="002021BF">
                <w:rPr>
                  <w:sz w:val="22"/>
                  <w:szCs w:val="22"/>
                </w:rPr>
                <w:delText>2013-2015</w:delText>
              </w:r>
            </w:del>
          </w:p>
        </w:tc>
      </w:tr>
      <w:tr w:rsidR="00C557F3" w:rsidRPr="004D52C1" w:rsidTr="000132AE">
        <w:tc>
          <w:tcPr>
            <w:tcW w:w="2233" w:type="dxa"/>
          </w:tcPr>
          <w:p w:rsidR="00C557F3" w:rsidRPr="004D52C1" w:rsidRDefault="00C557F3" w:rsidP="000132AE">
            <w:pPr>
              <w:rPr>
                <w:sz w:val="22"/>
                <w:szCs w:val="22"/>
              </w:rPr>
            </w:pPr>
            <w:r w:rsidRPr="004D52C1">
              <w:rPr>
                <w:sz w:val="22"/>
                <w:szCs w:val="22"/>
              </w:rPr>
              <w:t>prof. Ing. Vladimír Vašek, CSc.</w:t>
            </w:r>
          </w:p>
        </w:tc>
        <w:tc>
          <w:tcPr>
            <w:tcW w:w="5105" w:type="dxa"/>
          </w:tcPr>
          <w:p w:rsidR="00C557F3" w:rsidRPr="004D52C1" w:rsidRDefault="00C557F3" w:rsidP="000132AE">
            <w:pPr>
              <w:rPr>
                <w:sz w:val="22"/>
                <w:szCs w:val="22"/>
              </w:rPr>
            </w:pPr>
            <w:r w:rsidRPr="004D52C1">
              <w:rPr>
                <w:sz w:val="22"/>
                <w:szCs w:val="22"/>
              </w:rPr>
              <w:t xml:space="preserve">Centrum bezpečnostních, informačních a pokročilých technologií (CEBIA-Tech) (reg. </w:t>
            </w:r>
            <w:proofErr w:type="gramStart"/>
            <w:r w:rsidRPr="004D52C1">
              <w:rPr>
                <w:sz w:val="22"/>
                <w:szCs w:val="22"/>
              </w:rPr>
              <w:t>č.</w:t>
            </w:r>
            <w:proofErr w:type="gramEnd"/>
            <w:r w:rsidRPr="004D52C1">
              <w:rPr>
                <w:sz w:val="22"/>
                <w:szCs w:val="22"/>
              </w:rPr>
              <w:t xml:space="preserve"> ED2.1.00/03.0089)</w:t>
            </w:r>
          </w:p>
        </w:tc>
        <w:tc>
          <w:tcPr>
            <w:tcW w:w="1179" w:type="dxa"/>
          </w:tcPr>
          <w:p w:rsidR="00C557F3" w:rsidRPr="004D52C1" w:rsidRDefault="00C557F3" w:rsidP="000132AE">
            <w:pPr>
              <w:jc w:val="center"/>
              <w:rPr>
                <w:sz w:val="22"/>
                <w:szCs w:val="22"/>
              </w:rPr>
            </w:pPr>
            <w:r w:rsidRPr="004D52C1">
              <w:rPr>
                <w:sz w:val="22"/>
                <w:szCs w:val="22"/>
              </w:rPr>
              <w:t>C</w:t>
            </w:r>
          </w:p>
          <w:p w:rsidR="00C557F3" w:rsidRPr="004D52C1" w:rsidRDefault="00C557F3" w:rsidP="000132AE">
            <w:pPr>
              <w:jc w:val="center"/>
              <w:rPr>
                <w:sz w:val="22"/>
                <w:szCs w:val="22"/>
              </w:rPr>
            </w:pPr>
            <w:r w:rsidRPr="004D52C1">
              <w:rPr>
                <w:sz w:val="22"/>
                <w:szCs w:val="22"/>
              </w:rPr>
              <w:t>MŠMT</w:t>
            </w:r>
          </w:p>
        </w:tc>
        <w:tc>
          <w:tcPr>
            <w:tcW w:w="1383" w:type="dxa"/>
          </w:tcPr>
          <w:p w:rsidR="00C557F3" w:rsidRPr="004D52C1" w:rsidRDefault="00C557F3" w:rsidP="000132AE">
            <w:pPr>
              <w:jc w:val="center"/>
              <w:rPr>
                <w:sz w:val="22"/>
                <w:szCs w:val="22"/>
              </w:rPr>
            </w:pPr>
            <w:r w:rsidRPr="004D52C1">
              <w:rPr>
                <w:sz w:val="22"/>
                <w:szCs w:val="22"/>
              </w:rPr>
              <w:t>2011 - 2014</w:t>
            </w:r>
          </w:p>
        </w:tc>
      </w:tr>
      <w:tr w:rsidR="006D22C3" w:rsidRPr="004D52C1" w:rsidTr="000132AE">
        <w:trPr>
          <w:ins w:id="3560" w:author="Jiří Vojtěšek" w:date="2018-11-24T21:39:00Z"/>
        </w:trPr>
        <w:tc>
          <w:tcPr>
            <w:tcW w:w="2233" w:type="dxa"/>
          </w:tcPr>
          <w:p w:rsidR="006D22C3" w:rsidRPr="004D52C1" w:rsidRDefault="006D22C3" w:rsidP="000132AE">
            <w:pPr>
              <w:rPr>
                <w:ins w:id="3561" w:author="Jiří Vojtěšek" w:date="2018-11-24T21:39:00Z"/>
                <w:sz w:val="22"/>
                <w:szCs w:val="22"/>
              </w:rPr>
            </w:pPr>
            <w:ins w:id="3562" w:author="Jiří Vojtěšek" w:date="2018-11-24T21:42:00Z">
              <w:r w:rsidRPr="003C6C26">
                <w:t>Přehled dalších současných projektů pracoviště</w:t>
              </w:r>
            </w:ins>
          </w:p>
        </w:tc>
        <w:tc>
          <w:tcPr>
            <w:tcW w:w="5105" w:type="dxa"/>
          </w:tcPr>
          <w:p w:rsidR="006D22C3" w:rsidRPr="004D52C1" w:rsidRDefault="006D22C3">
            <w:pPr>
              <w:jc w:val="center"/>
              <w:rPr>
                <w:ins w:id="3563" w:author="Jiří Vojtěšek" w:date="2018-11-24T21:39:00Z"/>
                <w:sz w:val="22"/>
                <w:szCs w:val="22"/>
              </w:rPr>
              <w:pPrChange w:id="3564" w:author="Jiří Vojtěšek" w:date="2018-11-24T21:42:00Z">
                <w:pPr/>
              </w:pPrChange>
            </w:pPr>
            <w:ins w:id="3565" w:author="Jiří Vojtěšek" w:date="2018-11-24T21:42:00Z">
              <w:r>
                <w:rPr>
                  <w:lang w:val="en-GB"/>
                </w:rPr>
                <w:fldChar w:fldCharType="begin"/>
              </w:r>
              <w:r>
                <w:rPr>
                  <w:lang w:val="en-GB"/>
                </w:rPr>
                <w:instrText xml:space="preserve"> HYPERLINK "</w:instrText>
              </w:r>
              <w:r w:rsidRPr="003C6C26">
                <w:rPr>
                  <w:lang w:val="en-GB"/>
                </w:rPr>
                <w:instrText>https://fai.utb.cz/veda-a-vyzkum/vedecko-vyzkumna-cinnost/projekty/</w:instrText>
              </w:r>
              <w:r>
                <w:rPr>
                  <w:lang w:val="en-GB"/>
                </w:rPr>
                <w:instrText xml:space="preserve">" </w:instrText>
              </w:r>
              <w:r>
                <w:rPr>
                  <w:lang w:val="en-GB"/>
                </w:rPr>
                <w:fldChar w:fldCharType="separate"/>
              </w:r>
              <w:r w:rsidRPr="00386218">
                <w:rPr>
                  <w:rStyle w:val="Hypertextovodkaz"/>
                  <w:lang w:val="en-GB"/>
                </w:rPr>
                <w:t>https://fai.utb.cz/veda-a-vyzkum/vedecko-vyzkumna-cinnost/projekty/</w:t>
              </w:r>
              <w:r>
                <w:rPr>
                  <w:lang w:val="en-GB"/>
                </w:rPr>
                <w:fldChar w:fldCharType="end"/>
              </w:r>
              <w:r>
                <w:rPr>
                  <w:lang w:val="en-GB"/>
                </w:rPr>
                <w:t xml:space="preserve"> </w:t>
              </w:r>
            </w:ins>
          </w:p>
        </w:tc>
        <w:tc>
          <w:tcPr>
            <w:tcW w:w="1179" w:type="dxa"/>
          </w:tcPr>
          <w:p w:rsidR="006D22C3" w:rsidRPr="004D52C1" w:rsidRDefault="006D22C3" w:rsidP="000132AE">
            <w:pPr>
              <w:jc w:val="center"/>
              <w:rPr>
                <w:ins w:id="3566" w:author="Jiří Vojtěšek" w:date="2018-11-24T21:39:00Z"/>
                <w:sz w:val="22"/>
                <w:szCs w:val="22"/>
              </w:rPr>
            </w:pPr>
          </w:p>
        </w:tc>
        <w:tc>
          <w:tcPr>
            <w:tcW w:w="1383" w:type="dxa"/>
          </w:tcPr>
          <w:p w:rsidR="006D22C3" w:rsidRPr="004D52C1" w:rsidRDefault="006D22C3" w:rsidP="000132AE">
            <w:pPr>
              <w:jc w:val="center"/>
              <w:rPr>
                <w:ins w:id="3567" w:author="Jiří Vojtěšek" w:date="2018-11-24T21:39:00Z"/>
                <w:sz w:val="22"/>
                <w:szCs w:val="22"/>
              </w:rPr>
            </w:pPr>
          </w:p>
        </w:tc>
      </w:tr>
      <w:tr w:rsidR="00C557F3" w:rsidRPr="004D52C1" w:rsidDel="002021BF" w:rsidTr="000132AE">
        <w:trPr>
          <w:del w:id="3568" w:author="vopatrilova" w:date="2018-11-14T08:57:00Z"/>
        </w:trPr>
        <w:tc>
          <w:tcPr>
            <w:tcW w:w="2233" w:type="dxa"/>
          </w:tcPr>
          <w:p w:rsidR="00C557F3" w:rsidRPr="004D52C1" w:rsidDel="002021BF" w:rsidRDefault="00C557F3" w:rsidP="000132AE">
            <w:pPr>
              <w:rPr>
                <w:del w:id="3569" w:author="vopatrilova" w:date="2018-11-14T08:57:00Z"/>
                <w:sz w:val="22"/>
                <w:szCs w:val="22"/>
              </w:rPr>
            </w:pPr>
            <w:del w:id="3570" w:author="vopatrilova" w:date="2018-11-14T08:57:00Z">
              <w:r w:rsidRPr="004D52C1" w:rsidDel="002021BF">
                <w:rPr>
                  <w:sz w:val="22"/>
                  <w:szCs w:val="22"/>
                </w:rPr>
                <w:delText>Ing. Janků Peter, Ph.D.</w:delText>
              </w:r>
            </w:del>
          </w:p>
        </w:tc>
        <w:tc>
          <w:tcPr>
            <w:tcW w:w="5105" w:type="dxa"/>
          </w:tcPr>
          <w:p w:rsidR="00C557F3" w:rsidRPr="004D52C1" w:rsidDel="002021BF" w:rsidRDefault="00C557F3" w:rsidP="000132AE">
            <w:pPr>
              <w:rPr>
                <w:del w:id="3571" w:author="vopatrilova" w:date="2018-11-14T08:57:00Z"/>
                <w:sz w:val="22"/>
                <w:szCs w:val="22"/>
              </w:rPr>
            </w:pPr>
            <w:del w:id="3572" w:author="vopatrilova" w:date="2018-11-14T08:57:00Z">
              <w:r w:rsidRPr="004D52C1" w:rsidDel="002021BF">
                <w:rPr>
                  <w:sz w:val="22"/>
                  <w:szCs w:val="22"/>
                </w:rPr>
                <w:delText>Automatické hodnocení správnosti a originality zdrojových kódů</w:delText>
              </w:r>
            </w:del>
          </w:p>
        </w:tc>
        <w:tc>
          <w:tcPr>
            <w:tcW w:w="1179" w:type="dxa"/>
          </w:tcPr>
          <w:p w:rsidR="00C557F3" w:rsidRPr="004D52C1" w:rsidDel="002021BF" w:rsidRDefault="00C557F3" w:rsidP="000132AE">
            <w:pPr>
              <w:jc w:val="center"/>
              <w:rPr>
                <w:del w:id="3573" w:author="vopatrilova" w:date="2018-11-14T08:57:00Z"/>
                <w:sz w:val="22"/>
                <w:szCs w:val="22"/>
              </w:rPr>
            </w:pPr>
            <w:del w:id="3574" w:author="vopatrilova" w:date="2018-11-14T08:57:00Z">
              <w:r w:rsidRPr="004D52C1" w:rsidDel="002021BF">
                <w:rPr>
                  <w:sz w:val="22"/>
                  <w:szCs w:val="22"/>
                </w:rPr>
                <w:delText>C</w:delText>
              </w:r>
            </w:del>
          </w:p>
          <w:p w:rsidR="00C557F3" w:rsidRPr="004D52C1" w:rsidDel="002021BF" w:rsidRDefault="00C557F3" w:rsidP="000132AE">
            <w:pPr>
              <w:jc w:val="center"/>
              <w:rPr>
                <w:del w:id="3575" w:author="vopatrilova" w:date="2018-11-14T08:57:00Z"/>
                <w:sz w:val="22"/>
                <w:szCs w:val="22"/>
              </w:rPr>
            </w:pPr>
            <w:del w:id="3576" w:author="vopatrilova" w:date="2018-11-14T08:57:00Z">
              <w:r w:rsidRPr="004D52C1" w:rsidDel="002021BF">
                <w:rPr>
                  <w:sz w:val="22"/>
                  <w:szCs w:val="22"/>
                </w:rPr>
                <w:delText>MŠMT</w:delText>
              </w:r>
            </w:del>
          </w:p>
        </w:tc>
        <w:tc>
          <w:tcPr>
            <w:tcW w:w="1383" w:type="dxa"/>
          </w:tcPr>
          <w:p w:rsidR="00C557F3" w:rsidRPr="004D52C1" w:rsidDel="002021BF" w:rsidRDefault="00C557F3" w:rsidP="000132AE">
            <w:pPr>
              <w:jc w:val="center"/>
              <w:rPr>
                <w:del w:id="3577" w:author="vopatrilova" w:date="2018-11-14T08:57:00Z"/>
                <w:sz w:val="22"/>
                <w:szCs w:val="22"/>
              </w:rPr>
            </w:pPr>
            <w:del w:id="3578" w:author="vopatrilova" w:date="2018-11-14T08:57:00Z">
              <w:r w:rsidRPr="004D52C1" w:rsidDel="002021BF">
                <w:rPr>
                  <w:sz w:val="22"/>
                  <w:szCs w:val="22"/>
                </w:rPr>
                <w:delText>2013</w:delText>
              </w:r>
            </w:del>
          </w:p>
        </w:tc>
      </w:tr>
      <w:tr w:rsidR="00C557F3" w:rsidRPr="004D52C1" w:rsidDel="002021BF" w:rsidTr="000132AE">
        <w:trPr>
          <w:del w:id="3579" w:author="vopatrilova" w:date="2018-11-14T08:57:00Z"/>
        </w:trPr>
        <w:tc>
          <w:tcPr>
            <w:tcW w:w="2233" w:type="dxa"/>
          </w:tcPr>
          <w:p w:rsidR="00C557F3" w:rsidRPr="004D52C1" w:rsidDel="002021BF" w:rsidRDefault="00C557F3" w:rsidP="000132AE">
            <w:pPr>
              <w:rPr>
                <w:del w:id="3580" w:author="vopatrilova" w:date="2018-11-14T08:57:00Z"/>
                <w:sz w:val="22"/>
                <w:szCs w:val="22"/>
              </w:rPr>
            </w:pPr>
          </w:p>
        </w:tc>
        <w:tc>
          <w:tcPr>
            <w:tcW w:w="5105" w:type="dxa"/>
          </w:tcPr>
          <w:p w:rsidR="00C557F3" w:rsidRPr="004D52C1" w:rsidDel="002021BF" w:rsidRDefault="00C557F3" w:rsidP="000132AE">
            <w:pPr>
              <w:rPr>
                <w:del w:id="3581" w:author="vopatrilova" w:date="2018-11-14T08:57:00Z"/>
                <w:sz w:val="22"/>
                <w:szCs w:val="22"/>
              </w:rPr>
            </w:pPr>
            <w:del w:id="3582" w:author="vopatrilova" w:date="2018-11-14T08:57:00Z">
              <w:r w:rsidRPr="004D52C1" w:rsidDel="002021BF">
                <w:rPr>
                  <w:sz w:val="22"/>
                  <w:szCs w:val="22"/>
                </w:rPr>
                <w:delText>19 Inovačních voucherů</w:delText>
              </w:r>
            </w:del>
          </w:p>
        </w:tc>
        <w:tc>
          <w:tcPr>
            <w:tcW w:w="1179" w:type="dxa"/>
          </w:tcPr>
          <w:p w:rsidR="00C557F3" w:rsidRPr="004D52C1" w:rsidDel="002021BF" w:rsidRDefault="00C557F3" w:rsidP="000132AE">
            <w:pPr>
              <w:jc w:val="center"/>
              <w:rPr>
                <w:del w:id="3583" w:author="vopatrilova" w:date="2018-11-14T08:57:00Z"/>
                <w:sz w:val="22"/>
                <w:szCs w:val="22"/>
              </w:rPr>
            </w:pPr>
            <w:del w:id="3584" w:author="vopatrilova" w:date="2018-11-14T08:57:00Z">
              <w:r w:rsidRPr="004D52C1" w:rsidDel="002021BF">
                <w:rPr>
                  <w:sz w:val="22"/>
                  <w:szCs w:val="22"/>
                </w:rPr>
                <w:delText>KÚ</w:delText>
              </w:r>
            </w:del>
          </w:p>
        </w:tc>
        <w:tc>
          <w:tcPr>
            <w:tcW w:w="1383" w:type="dxa"/>
          </w:tcPr>
          <w:p w:rsidR="00C557F3" w:rsidRPr="004D52C1" w:rsidDel="002021BF" w:rsidRDefault="00C557F3" w:rsidP="000132AE">
            <w:pPr>
              <w:jc w:val="center"/>
              <w:rPr>
                <w:del w:id="3585" w:author="vopatrilova" w:date="2018-11-14T08:57:00Z"/>
                <w:sz w:val="22"/>
                <w:szCs w:val="22"/>
              </w:rPr>
            </w:pPr>
            <w:del w:id="3586" w:author="vopatrilova" w:date="2018-11-14T08:57:00Z">
              <w:r w:rsidRPr="004D52C1" w:rsidDel="002021BF">
                <w:rPr>
                  <w:sz w:val="22"/>
                  <w:szCs w:val="22"/>
                </w:rPr>
                <w:delText>2013-2014</w:delText>
              </w:r>
            </w:del>
          </w:p>
        </w:tc>
      </w:tr>
      <w:tr w:rsidR="00C557F3" w:rsidRPr="004D52C1" w:rsidDel="004C139B" w:rsidTr="000132AE">
        <w:trPr>
          <w:trHeight w:val="318"/>
          <w:del w:id="3587" w:author="vopatrilova" w:date="2018-11-16T08:56:00Z"/>
        </w:trPr>
        <w:tc>
          <w:tcPr>
            <w:tcW w:w="9900" w:type="dxa"/>
            <w:gridSpan w:val="4"/>
            <w:shd w:val="clear" w:color="auto" w:fill="F7CAAC"/>
          </w:tcPr>
          <w:p w:rsidR="00C557F3" w:rsidRPr="004D52C1" w:rsidDel="004C139B" w:rsidRDefault="00C557F3" w:rsidP="000132AE">
            <w:pPr>
              <w:rPr>
                <w:del w:id="3588" w:author="vopatrilova" w:date="2018-11-16T08:56:00Z"/>
                <w:b/>
              </w:rPr>
            </w:pPr>
            <w:del w:id="3589" w:author="vopatrilova" w:date="2018-11-16T08:56:00Z">
              <w:r w:rsidRPr="004D52C1" w:rsidDel="004C139B">
                <w:rPr>
                  <w:b/>
                </w:rPr>
                <w:delText>Přehled řešených projektů a dalších aktivit v rámci spolupráce s praxí u profesně zaměřeného bakalářského a magisterského studijního programu</w:delText>
              </w:r>
            </w:del>
          </w:p>
        </w:tc>
      </w:tr>
      <w:tr w:rsidR="00C557F3" w:rsidRPr="004D52C1" w:rsidDel="004C139B" w:rsidTr="000132AE">
        <w:trPr>
          <w:cantSplit/>
          <w:trHeight w:val="283"/>
          <w:del w:id="3590" w:author="vopatrilova" w:date="2018-11-16T08:56:00Z"/>
        </w:trPr>
        <w:tc>
          <w:tcPr>
            <w:tcW w:w="2233" w:type="dxa"/>
            <w:shd w:val="clear" w:color="auto" w:fill="F7CAAC"/>
          </w:tcPr>
          <w:p w:rsidR="00C557F3" w:rsidRPr="004D52C1" w:rsidDel="004C139B" w:rsidRDefault="00C557F3" w:rsidP="000132AE">
            <w:pPr>
              <w:jc w:val="both"/>
              <w:rPr>
                <w:del w:id="3591" w:author="vopatrilova" w:date="2018-11-16T08:56:00Z"/>
                <w:b/>
              </w:rPr>
            </w:pPr>
            <w:del w:id="3592" w:author="vopatrilova" w:date="2018-11-16T08:56:00Z">
              <w:r w:rsidRPr="004D52C1" w:rsidDel="004C139B">
                <w:rPr>
                  <w:b/>
                </w:rPr>
                <w:delText>Pracoviště praxe</w:delText>
              </w:r>
            </w:del>
          </w:p>
        </w:tc>
        <w:tc>
          <w:tcPr>
            <w:tcW w:w="5105" w:type="dxa"/>
            <w:shd w:val="clear" w:color="auto" w:fill="F7CAAC"/>
          </w:tcPr>
          <w:p w:rsidR="00C557F3" w:rsidRPr="004D52C1" w:rsidDel="004C139B" w:rsidRDefault="00C557F3" w:rsidP="000132AE">
            <w:pPr>
              <w:jc w:val="both"/>
              <w:rPr>
                <w:del w:id="3593" w:author="vopatrilova" w:date="2018-11-16T08:56:00Z"/>
                <w:b/>
              </w:rPr>
            </w:pPr>
            <w:del w:id="3594" w:author="vopatrilova" w:date="2018-11-16T08:56:00Z">
              <w:r w:rsidRPr="004D52C1" w:rsidDel="004C139B">
                <w:rPr>
                  <w:b/>
                </w:rPr>
                <w:delText xml:space="preserve">Název či popis projektu uskutečňovaného ve spolupráci s praxí </w:delText>
              </w:r>
            </w:del>
          </w:p>
        </w:tc>
        <w:tc>
          <w:tcPr>
            <w:tcW w:w="2562" w:type="dxa"/>
            <w:gridSpan w:val="2"/>
            <w:shd w:val="clear" w:color="auto" w:fill="F7CAAC"/>
          </w:tcPr>
          <w:p w:rsidR="00C557F3" w:rsidRPr="004D52C1" w:rsidDel="004C139B" w:rsidRDefault="00C557F3" w:rsidP="000132AE">
            <w:pPr>
              <w:jc w:val="center"/>
              <w:rPr>
                <w:del w:id="3595" w:author="vopatrilova" w:date="2018-11-16T08:56:00Z"/>
                <w:b/>
                <w:sz w:val="24"/>
              </w:rPr>
            </w:pPr>
            <w:del w:id="3596" w:author="vopatrilova" w:date="2018-11-16T08:56:00Z">
              <w:r w:rsidRPr="004D52C1" w:rsidDel="004C139B">
                <w:rPr>
                  <w:b/>
                </w:rPr>
                <w:delText>Období</w:delText>
              </w:r>
            </w:del>
          </w:p>
        </w:tc>
      </w:tr>
      <w:tr w:rsidR="00C557F3" w:rsidRPr="004D52C1" w:rsidDel="004C139B" w:rsidTr="000132AE">
        <w:trPr>
          <w:del w:id="3597" w:author="vopatrilova" w:date="2018-11-16T08:56:00Z"/>
        </w:trPr>
        <w:tc>
          <w:tcPr>
            <w:tcW w:w="2233" w:type="dxa"/>
          </w:tcPr>
          <w:p w:rsidR="00C557F3" w:rsidRPr="004D52C1" w:rsidDel="004C139B" w:rsidRDefault="00C557F3" w:rsidP="000132AE">
            <w:pPr>
              <w:jc w:val="both"/>
              <w:rPr>
                <w:del w:id="3598" w:author="vopatrilova" w:date="2018-11-16T08:56:00Z"/>
                <w:sz w:val="24"/>
              </w:rPr>
            </w:pPr>
          </w:p>
        </w:tc>
        <w:tc>
          <w:tcPr>
            <w:tcW w:w="5105" w:type="dxa"/>
          </w:tcPr>
          <w:p w:rsidR="00C557F3" w:rsidRPr="004D52C1" w:rsidDel="004C139B" w:rsidRDefault="00C557F3" w:rsidP="000132AE">
            <w:pPr>
              <w:jc w:val="center"/>
              <w:rPr>
                <w:del w:id="3599" w:author="vopatrilova" w:date="2018-11-16T08:56:00Z"/>
                <w:sz w:val="24"/>
              </w:rPr>
            </w:pPr>
          </w:p>
        </w:tc>
        <w:tc>
          <w:tcPr>
            <w:tcW w:w="2562" w:type="dxa"/>
            <w:gridSpan w:val="2"/>
          </w:tcPr>
          <w:p w:rsidR="00C557F3" w:rsidRPr="004D52C1" w:rsidDel="004C139B" w:rsidRDefault="00C557F3" w:rsidP="000132AE">
            <w:pPr>
              <w:jc w:val="center"/>
              <w:rPr>
                <w:del w:id="3600" w:author="vopatrilova" w:date="2018-11-16T08:56:00Z"/>
                <w:sz w:val="24"/>
              </w:rPr>
            </w:pPr>
          </w:p>
        </w:tc>
      </w:tr>
      <w:tr w:rsidR="00C557F3" w:rsidRPr="004D52C1" w:rsidDel="004C139B" w:rsidTr="000132AE">
        <w:trPr>
          <w:del w:id="3601" w:author="vopatrilova" w:date="2018-11-16T08:56:00Z"/>
        </w:trPr>
        <w:tc>
          <w:tcPr>
            <w:tcW w:w="2233" w:type="dxa"/>
          </w:tcPr>
          <w:p w:rsidR="00C557F3" w:rsidRPr="004D52C1" w:rsidDel="004C139B" w:rsidRDefault="00C557F3" w:rsidP="000132AE">
            <w:pPr>
              <w:jc w:val="both"/>
              <w:rPr>
                <w:del w:id="3602" w:author="vopatrilova" w:date="2018-11-16T08:56:00Z"/>
                <w:sz w:val="24"/>
              </w:rPr>
            </w:pPr>
          </w:p>
        </w:tc>
        <w:tc>
          <w:tcPr>
            <w:tcW w:w="5105" w:type="dxa"/>
          </w:tcPr>
          <w:p w:rsidR="00C557F3" w:rsidRPr="004D52C1" w:rsidDel="004C139B" w:rsidRDefault="00C557F3" w:rsidP="000132AE">
            <w:pPr>
              <w:jc w:val="center"/>
              <w:rPr>
                <w:del w:id="3603" w:author="vopatrilova" w:date="2018-11-16T08:56:00Z"/>
                <w:sz w:val="24"/>
              </w:rPr>
            </w:pPr>
          </w:p>
        </w:tc>
        <w:tc>
          <w:tcPr>
            <w:tcW w:w="2562" w:type="dxa"/>
            <w:gridSpan w:val="2"/>
          </w:tcPr>
          <w:p w:rsidR="00C557F3" w:rsidRPr="004D52C1" w:rsidDel="004C139B" w:rsidRDefault="00C557F3" w:rsidP="000132AE">
            <w:pPr>
              <w:jc w:val="center"/>
              <w:rPr>
                <w:del w:id="3604" w:author="vopatrilova" w:date="2018-11-16T08:56:00Z"/>
                <w:sz w:val="24"/>
              </w:rPr>
            </w:pPr>
          </w:p>
        </w:tc>
      </w:tr>
      <w:tr w:rsidR="00C557F3" w:rsidRPr="004D52C1" w:rsidDel="004C139B" w:rsidTr="000132AE">
        <w:trPr>
          <w:del w:id="3605" w:author="vopatrilova" w:date="2018-11-16T08:56:00Z"/>
        </w:trPr>
        <w:tc>
          <w:tcPr>
            <w:tcW w:w="2233" w:type="dxa"/>
          </w:tcPr>
          <w:p w:rsidR="00C557F3" w:rsidRPr="004D52C1" w:rsidDel="004C139B" w:rsidRDefault="00C557F3" w:rsidP="000132AE">
            <w:pPr>
              <w:jc w:val="both"/>
              <w:rPr>
                <w:del w:id="3606" w:author="vopatrilova" w:date="2018-11-16T08:56:00Z"/>
                <w:sz w:val="24"/>
              </w:rPr>
            </w:pPr>
          </w:p>
        </w:tc>
        <w:tc>
          <w:tcPr>
            <w:tcW w:w="5105" w:type="dxa"/>
          </w:tcPr>
          <w:p w:rsidR="00C557F3" w:rsidRPr="004D52C1" w:rsidDel="004C139B" w:rsidRDefault="00C557F3" w:rsidP="000132AE">
            <w:pPr>
              <w:jc w:val="center"/>
              <w:rPr>
                <w:del w:id="3607" w:author="vopatrilova" w:date="2018-11-16T08:56:00Z"/>
                <w:sz w:val="24"/>
              </w:rPr>
            </w:pPr>
          </w:p>
        </w:tc>
        <w:tc>
          <w:tcPr>
            <w:tcW w:w="2562" w:type="dxa"/>
            <w:gridSpan w:val="2"/>
          </w:tcPr>
          <w:p w:rsidR="00C557F3" w:rsidRPr="004D52C1" w:rsidDel="004C139B" w:rsidRDefault="00C557F3" w:rsidP="000132AE">
            <w:pPr>
              <w:jc w:val="center"/>
              <w:rPr>
                <w:del w:id="3608" w:author="vopatrilova" w:date="2018-11-16T08:56:00Z"/>
                <w:sz w:val="24"/>
              </w:rPr>
            </w:pPr>
          </w:p>
        </w:tc>
      </w:tr>
      <w:tr w:rsidR="00C557F3" w:rsidRPr="004D52C1" w:rsidTr="000132AE">
        <w:tc>
          <w:tcPr>
            <w:tcW w:w="9900" w:type="dxa"/>
            <w:gridSpan w:val="4"/>
            <w:shd w:val="clear" w:color="auto" w:fill="F7CAAC"/>
          </w:tcPr>
          <w:p w:rsidR="00C557F3" w:rsidRPr="004D52C1" w:rsidRDefault="00C557F3" w:rsidP="000132AE">
            <w:pPr>
              <w:rPr>
                <w:sz w:val="24"/>
              </w:rPr>
            </w:pPr>
            <w:r w:rsidRPr="004D52C1">
              <w:rPr>
                <w:b/>
              </w:rPr>
              <w:t>Odborné aktivity vztahující se k tvůrčí, resp. vědecké a umělecké činnosti vysoké školy, která souvisí se studijním programem</w:t>
            </w:r>
          </w:p>
        </w:tc>
      </w:tr>
      <w:tr w:rsidR="00C557F3" w:rsidRPr="004D52C1" w:rsidTr="000132AE">
        <w:trPr>
          <w:trHeight w:val="2422"/>
        </w:trPr>
        <w:tc>
          <w:tcPr>
            <w:tcW w:w="9900" w:type="dxa"/>
            <w:gridSpan w:val="4"/>
            <w:shd w:val="clear" w:color="auto" w:fill="FFFFFF"/>
          </w:tcPr>
          <w:p w:rsidR="00C557F3" w:rsidRPr="004D52C1" w:rsidRDefault="00C557F3" w:rsidP="000132AE">
            <w:pPr>
              <w:jc w:val="both"/>
            </w:pPr>
            <w:r w:rsidRPr="004D52C1">
              <w:t>Orientace tvůrčí činnosti akademických pracovníků Fakulty aplikované informatiky je plně v souladu s oblast</w:t>
            </w:r>
            <w:ins w:id="3609" w:author="vopatrilova" w:date="2018-11-09T12:54:00Z">
              <w:r w:rsidR="00EA4EA4">
                <w:t>í</w:t>
              </w:r>
            </w:ins>
            <w:del w:id="3610" w:author="vopatrilova" w:date="2018-11-09T12:54:00Z">
              <w:r w:rsidRPr="004D52C1" w:rsidDel="00EA4EA4">
                <w:delText>mi</w:delText>
              </w:r>
            </w:del>
            <w:r w:rsidRPr="004D52C1">
              <w:t xml:space="preserve"> vzdělávání, v</w:t>
            </w:r>
            <w:del w:id="3611" w:author="vopatrilova" w:date="2018-11-09T12:54:00Z">
              <w:r w:rsidRPr="004D52C1" w:rsidDel="00EA4EA4">
                <w:delText> </w:delText>
              </w:r>
            </w:del>
            <w:ins w:id="3612" w:author="vopatrilova" w:date="2018-11-09T12:54:00Z">
              <w:r w:rsidR="00EA4EA4">
                <w:t xml:space="preserve"> jejímž </w:t>
              </w:r>
            </w:ins>
            <w:r w:rsidRPr="004D52C1">
              <w:t xml:space="preserve">rámci </w:t>
            </w:r>
            <w:del w:id="3613" w:author="vopatrilova" w:date="2018-11-09T12:58:00Z">
              <w:r w:rsidRPr="004D52C1" w:rsidDel="00EA4EA4">
                <w:delText xml:space="preserve">nichž </w:delText>
              </w:r>
            </w:del>
            <w:r w:rsidRPr="004D52C1">
              <w:t xml:space="preserve">bude studijní program uskutečňován. Zapojení jednotlivých pracovníků do publikační činnosti je zřejmé z formuláře C-I – </w:t>
            </w:r>
            <w:r w:rsidRPr="004D52C1">
              <w:rPr>
                <w:i/>
              </w:rPr>
              <w:t>Personální zabezpečení</w:t>
            </w:r>
            <w:r w:rsidRPr="004D52C1">
              <w:t>.  V databázi WOS je v době přípravy akreditační žádosti indexováno celkem 613 publikačních výstupů</w:t>
            </w:r>
            <w:r w:rsidR="00E4001F">
              <w:t xml:space="preserve"> (viz Sebehodnotící zpráva)</w:t>
            </w:r>
            <w:r w:rsidRPr="004D52C1">
              <w:t>, které jsou svým odborným zaměřením v souladu s oblast</w:t>
            </w:r>
            <w:ins w:id="3614" w:author="vopatrilova" w:date="2018-11-14T09:00:00Z">
              <w:r w:rsidR="002021BF">
                <w:t>í</w:t>
              </w:r>
            </w:ins>
            <w:del w:id="3615" w:author="vopatrilova" w:date="2018-11-09T12:55:00Z">
              <w:r w:rsidRPr="004D52C1" w:rsidDel="00EA4EA4">
                <w:delText>mi</w:delText>
              </w:r>
            </w:del>
            <w:r w:rsidRPr="004D52C1">
              <w:t xml:space="preserve"> vzdělávání studijní</w:t>
            </w:r>
            <w:ins w:id="3616" w:author="vopatrilova" w:date="2018-11-09T12:55:00Z">
              <w:r w:rsidR="00EA4EA4">
                <w:t>ho</w:t>
              </w:r>
            </w:ins>
            <w:del w:id="3617" w:author="vopatrilova" w:date="2018-11-09T12:55:00Z">
              <w:r w:rsidRPr="004D52C1" w:rsidDel="00EA4EA4">
                <w:delText>ch</w:delText>
              </w:r>
            </w:del>
            <w:r w:rsidRPr="004D52C1">
              <w:t xml:space="preserve"> program</w:t>
            </w:r>
            <w:ins w:id="3618" w:author="vopatrilova" w:date="2018-11-09T12:55:00Z">
              <w:r w:rsidR="00EA4EA4">
                <w:t>u</w:t>
              </w:r>
            </w:ins>
            <w:del w:id="3619" w:author="vopatrilova" w:date="2018-11-09T12:55:00Z">
              <w:r w:rsidRPr="004D52C1" w:rsidDel="00EA4EA4">
                <w:delText>ů</w:delText>
              </w:r>
            </w:del>
            <w:r w:rsidRPr="004D52C1">
              <w:t xml:space="preserve">, </w:t>
            </w:r>
            <w:del w:id="3620" w:author="vopatrilova" w:date="2018-11-14T09:01:00Z">
              <w:r w:rsidRPr="004D52C1" w:rsidDel="002021BF">
                <w:delText xml:space="preserve">uskutečňovaných </w:delText>
              </w:r>
            </w:del>
            <w:ins w:id="3621" w:author="vopatrilova" w:date="2018-11-14T09:01:00Z">
              <w:r w:rsidR="002021BF" w:rsidRPr="004D52C1">
                <w:t>uskutečňovan</w:t>
              </w:r>
              <w:r w:rsidR="002021BF">
                <w:t>ého</w:t>
              </w:r>
              <w:r w:rsidR="002021BF" w:rsidRPr="004D52C1">
                <w:t xml:space="preserve"> </w:t>
              </w:r>
            </w:ins>
            <w:r w:rsidRPr="004D52C1">
              <w:t>na FAI.</w:t>
            </w:r>
          </w:p>
          <w:p w:rsidR="00F555EB" w:rsidRDefault="00C557F3" w:rsidP="000132AE">
            <w:pPr>
              <w:jc w:val="both"/>
              <w:rPr>
                <w:ins w:id="3622" w:author="vopatrilova" w:date="2018-11-22T14:02:00Z"/>
              </w:rPr>
            </w:pPr>
            <w:r w:rsidRPr="004D52C1">
              <w:t>Plně v souladu s oblast</w:t>
            </w:r>
            <w:ins w:id="3623" w:author="vopatrilova" w:date="2018-11-14T09:01:00Z">
              <w:r w:rsidR="002021BF">
                <w:t>í</w:t>
              </w:r>
            </w:ins>
            <w:del w:id="3624" w:author="vopatrilova" w:date="2018-11-14T09:01:00Z">
              <w:r w:rsidRPr="004D52C1" w:rsidDel="002021BF">
                <w:delText>mi</w:delText>
              </w:r>
            </w:del>
            <w:r w:rsidRPr="004D52C1">
              <w:t xml:space="preserve"> vzdělávání, v</w:t>
            </w:r>
            <w:del w:id="3625" w:author="vopatrilova" w:date="2018-11-09T12:58:00Z">
              <w:r w:rsidRPr="004D52C1" w:rsidDel="00EA4EA4">
                <w:delText> </w:delText>
              </w:r>
            </w:del>
            <w:ins w:id="3626" w:author="vopatrilova" w:date="2018-11-09T12:58:00Z">
              <w:r w:rsidR="00EA4EA4">
                <w:t xml:space="preserve"> jejímž </w:t>
              </w:r>
            </w:ins>
            <w:r w:rsidRPr="004D52C1">
              <w:t xml:space="preserve">rámci </w:t>
            </w:r>
            <w:del w:id="3627" w:author="vopatrilova" w:date="2018-11-09T12:58:00Z">
              <w:r w:rsidRPr="004D52C1" w:rsidDel="00EA4EA4">
                <w:delText xml:space="preserve">nichž </w:delText>
              </w:r>
            </w:del>
            <w:r w:rsidRPr="004D52C1">
              <w:t>bude studijní program uskutečňován, je i grantová a projektová činnost akademických pracovníků zajišťující studijní program. Na fakultě byla v uplynulých letech řešena řada resortních grantů a projektů, které svým zaměřením úzce souvisí s</w:t>
            </w:r>
            <w:del w:id="3628" w:author="vopatrilova" w:date="2018-11-09T12:56:00Z">
              <w:r w:rsidRPr="004D52C1" w:rsidDel="00EA4EA4">
                <w:delText> </w:delText>
              </w:r>
            </w:del>
            <w:ins w:id="3629" w:author="vopatrilova" w:date="2018-11-09T12:56:00Z">
              <w:r w:rsidR="00EA4EA4">
                <w:t> </w:t>
              </w:r>
            </w:ins>
            <w:r w:rsidRPr="004D52C1">
              <w:t>oblast</w:t>
            </w:r>
            <w:ins w:id="3630" w:author="vopatrilova" w:date="2018-11-09T12:56:00Z">
              <w:r w:rsidR="00EA4EA4">
                <w:t xml:space="preserve">í </w:t>
              </w:r>
            </w:ins>
            <w:del w:id="3631" w:author="vopatrilova" w:date="2018-11-09T12:56:00Z">
              <w:r w:rsidRPr="004D52C1" w:rsidDel="00EA4EA4">
                <w:delText xml:space="preserve">mi </w:delText>
              </w:r>
            </w:del>
            <w:r w:rsidRPr="004D52C1">
              <w:t>vzdělávání daného studijního programu</w:t>
            </w:r>
            <w:ins w:id="3632" w:author="vopatrilova" w:date="2018-11-09T12:57:00Z">
              <w:r w:rsidR="00EA4EA4">
                <w:t xml:space="preserve"> -</w:t>
              </w:r>
            </w:ins>
            <w:del w:id="3633" w:author="vopatrilova" w:date="2018-11-09T12:57:00Z">
              <w:r w:rsidRPr="004D52C1" w:rsidDel="00EA4EA4">
                <w:delText>.</w:delText>
              </w:r>
            </w:del>
            <w:r w:rsidRPr="004D52C1">
              <w:t xml:space="preserve"> Formulá</w:t>
            </w:r>
            <w:ins w:id="3634" w:author="vopatrilova" w:date="2018-11-09T12:56:00Z">
              <w:r w:rsidR="00EA4EA4">
                <w:t>ř</w:t>
              </w:r>
            </w:ins>
            <w:del w:id="3635" w:author="vopatrilova" w:date="2018-11-09T12:56:00Z">
              <w:r w:rsidRPr="004D52C1" w:rsidDel="00EA4EA4">
                <w:delText>č</w:delText>
              </w:r>
            </w:del>
            <w:r w:rsidRPr="004D52C1">
              <w:t xml:space="preserve"> C-</w:t>
            </w:r>
            <w:del w:id="3636" w:author="vopatrilova" w:date="2018-11-09T12:56:00Z">
              <w:r w:rsidRPr="004D52C1" w:rsidDel="00EA4EA4">
                <w:delText>2</w:delText>
              </w:r>
            </w:del>
            <w:ins w:id="3637" w:author="vopatrilova" w:date="2018-11-09T12:56:00Z">
              <w:r w:rsidR="00EA4EA4">
                <w:t>II</w:t>
              </w:r>
            </w:ins>
            <w:del w:id="3638" w:author="vopatrilova" w:date="2018-11-09T12:56:00Z">
              <w:r w:rsidRPr="004D52C1" w:rsidDel="00EA4EA4">
                <w:delText xml:space="preserve"> </w:delText>
              </w:r>
            </w:del>
            <w:r w:rsidRPr="004D52C1">
              <w:t xml:space="preserve">- </w:t>
            </w:r>
            <w:r w:rsidRPr="004D52C1">
              <w:rPr>
                <w:i/>
              </w:rPr>
              <w:t>Související tvůrčí, resp. vědecká a umělecká činnost</w:t>
            </w:r>
            <w:r w:rsidRPr="004D52C1">
              <w:t xml:space="preserve"> </w:t>
            </w:r>
            <w:del w:id="3639" w:author="vopatrilova" w:date="2018-11-09T12:57:00Z">
              <w:r w:rsidRPr="004D52C1" w:rsidDel="00EA4EA4">
                <w:delText>uvádí seznam projektů, které byly řešeny za posledních pět let a úzce souvisí se studijním programem.</w:delText>
              </w:r>
            </w:del>
            <w:ins w:id="3640" w:author="vopatrilova" w:date="2018-11-12T10:54:00Z">
              <w:r w:rsidR="001C69C3">
                <w:t>obsahuje tři nejvýznamnější projekty, které mají přímou vazbu na oblast vzdělávání předmětného studijního programu. Další jsou pak uvedeny v</w:t>
              </w:r>
            </w:ins>
            <w:ins w:id="3641" w:author="vopatrilova" w:date="2018-11-12T10:55:00Z">
              <w:r w:rsidR="001C69C3">
                <w:t> </w:t>
              </w:r>
            </w:ins>
            <w:ins w:id="3642" w:author="vopatrilova" w:date="2018-11-12T10:54:00Z">
              <w:r w:rsidR="001C69C3">
                <w:t xml:space="preserve">Sebehodnotící </w:t>
              </w:r>
            </w:ins>
            <w:ins w:id="3643" w:author="vopatrilova" w:date="2018-11-12T10:55:00Z">
              <w:r w:rsidR="001C69C3">
                <w:t>zprávě k</w:t>
              </w:r>
            </w:ins>
            <w:ins w:id="3644" w:author="vopatrilova" w:date="2018-11-12T10:56:00Z">
              <w:r w:rsidR="001C69C3">
                <w:t> </w:t>
              </w:r>
            </w:ins>
            <w:ins w:id="3645" w:author="vopatrilova" w:date="2018-11-12T10:55:00Z">
              <w:r w:rsidR="001C69C3">
                <w:t xml:space="preserve">akreditační </w:t>
              </w:r>
            </w:ins>
            <w:ins w:id="3646" w:author="vopatrilova" w:date="2018-11-12T10:56:00Z">
              <w:r w:rsidR="001C69C3">
                <w:t xml:space="preserve">žádosti tohoto SP. </w:t>
              </w:r>
            </w:ins>
            <w:del w:id="3647" w:author="vopatrilova" w:date="2018-11-09T12:57:00Z">
              <w:r w:rsidRPr="004D52C1" w:rsidDel="00EA4EA4">
                <w:delText xml:space="preserve"> </w:delText>
              </w:r>
            </w:del>
            <w:r w:rsidRPr="004D52C1">
              <w:t xml:space="preserve">Aktuálně </w:t>
            </w:r>
            <w:proofErr w:type="gramStart"/>
            <w:r w:rsidRPr="004D52C1">
              <w:t>je</w:t>
            </w:r>
            <w:proofErr w:type="gramEnd"/>
            <w:r w:rsidRPr="004D52C1">
              <w:t xml:space="preserve"> na fakultě</w:t>
            </w:r>
            <w:r w:rsidR="00E4001F">
              <w:t xml:space="preserve"> řešeno 5</w:t>
            </w:r>
            <w:r w:rsidRPr="004D52C1">
              <w:t xml:space="preserve"> projektů financovaných Ministerstvem průmyslu a obchodu, 1 projekt financovaný Technologickou agenturou ČR a 1 projekt Národního programu udržitelnosti financovaný Ministerstvem školství, mládeže a tělovýchovy. Fakulta aplikované informatiky byla úspěšná i </w:t>
            </w:r>
            <w:ins w:id="3648" w:author="vopatrilova" w:date="2018-11-16T08:56:00Z">
              <w:r w:rsidR="004C139B">
                <w:t xml:space="preserve">v </w:t>
              </w:r>
            </w:ins>
            <w:r w:rsidRPr="004D52C1">
              <w:t>přípravě projektových žádostí v rámci operačního programu Věda, výzkum a vzdělávání. Aktuálně pracovníci FAI řeší 4 projekty OP VVV, z nichž dva jsou zaměřeny na inovaci zabezpečení výuky studijních programů, uskutečňovaných na FAI, jeden je určen pro rozvoj výukového prostředí (Mo</w:t>
            </w:r>
            <w:ins w:id="3649" w:author="vopatrilova" w:date="2018-11-16T08:57:00Z">
              <w:r w:rsidR="004C139B">
                <w:t>VI</w:t>
              </w:r>
            </w:ins>
            <w:del w:id="3650" w:author="vopatrilova" w:date="2018-11-16T08:57:00Z">
              <w:r w:rsidRPr="004D52C1" w:rsidDel="004C139B">
                <w:delText>vi</w:delText>
              </w:r>
            </w:del>
            <w:r w:rsidRPr="004D52C1">
              <w:t xml:space="preserve"> – FAI) a druhý je zaměřen na tvorbu a inovaci studijních programů</w:t>
            </w:r>
            <w:r w:rsidR="00E4001F">
              <w:t xml:space="preserve"> (Strategický projekt UTB)</w:t>
            </w:r>
            <w:r w:rsidRPr="004D52C1">
              <w:t>. Vedle těchto velkých projektů se pracovníci fakulty aktivně zapojují do řešení inovačních voucherů a projektů aplikovaného a smluvního výzkumu</w:t>
            </w:r>
            <w:ins w:id="3651" w:author="vopatrilova" w:date="2018-11-22T14:02:00Z">
              <w:r w:rsidR="00F555EB">
                <w:t>.</w:t>
              </w:r>
            </w:ins>
          </w:p>
          <w:p w:rsidR="00F555EB" w:rsidRDefault="00F555EB" w:rsidP="000132AE">
            <w:pPr>
              <w:jc w:val="both"/>
              <w:rPr>
                <w:ins w:id="3652" w:author="vopatrilova" w:date="2018-11-22T14:02:00Z"/>
              </w:rPr>
            </w:pPr>
          </w:p>
          <w:p w:rsidR="00C557F3" w:rsidRPr="004D52C1" w:rsidDel="00F555EB" w:rsidRDefault="00C557F3" w:rsidP="000132AE">
            <w:pPr>
              <w:jc w:val="both"/>
              <w:rPr>
                <w:del w:id="3653" w:author="vopatrilova" w:date="2018-11-22T14:02:00Z"/>
              </w:rPr>
            </w:pPr>
            <w:del w:id="3654" w:author="vopatrilova" w:date="2018-11-22T14:02:00Z">
              <w:r w:rsidRPr="004D52C1" w:rsidDel="00F555EB">
                <w:delText>.</w:delText>
              </w:r>
            </w:del>
          </w:p>
          <w:p w:rsidR="00C557F3" w:rsidRPr="004D52C1" w:rsidRDefault="00C557F3" w:rsidP="000132AE">
            <w:pPr>
              <w:jc w:val="both"/>
            </w:pPr>
          </w:p>
        </w:tc>
      </w:tr>
      <w:tr w:rsidR="00C557F3" w:rsidRPr="004D52C1" w:rsidTr="000132AE">
        <w:trPr>
          <w:trHeight w:val="306"/>
        </w:trPr>
        <w:tc>
          <w:tcPr>
            <w:tcW w:w="9900" w:type="dxa"/>
            <w:gridSpan w:val="4"/>
            <w:shd w:val="clear" w:color="auto" w:fill="F7CAAC"/>
            <w:vAlign w:val="center"/>
          </w:tcPr>
          <w:p w:rsidR="00C557F3" w:rsidRPr="00A800A9" w:rsidRDefault="00C557F3" w:rsidP="000132AE">
            <w:pPr>
              <w:jc w:val="both"/>
              <w:rPr>
                <w:b/>
              </w:rPr>
            </w:pPr>
            <w:r w:rsidRPr="00A800A9">
              <w:rPr>
                <w:b/>
              </w:rPr>
              <w:t>Informace o spolupráci s praxí vztahující se ke studijnímu programu</w:t>
            </w:r>
          </w:p>
        </w:tc>
      </w:tr>
      <w:tr w:rsidR="00C557F3" w:rsidRPr="004D52C1" w:rsidTr="000132AE">
        <w:trPr>
          <w:trHeight w:val="1700"/>
        </w:trPr>
        <w:tc>
          <w:tcPr>
            <w:tcW w:w="9900" w:type="dxa"/>
            <w:gridSpan w:val="4"/>
            <w:shd w:val="clear" w:color="auto" w:fill="FFFFFF"/>
          </w:tcPr>
          <w:p w:rsidR="00C557F3" w:rsidRPr="004D52C1" w:rsidRDefault="00C557F3" w:rsidP="000132AE">
            <w:pPr>
              <w:jc w:val="both"/>
            </w:pPr>
            <w:r w:rsidRPr="004D52C1">
              <w:t xml:space="preserve">Spolupráce s průmyslovou praxí je na Fakultě aplikované informatiky Univerzity Tomáše Bati ve Zlíně systematicky dlouhodobě rozvíjena. Je orientována do všech odborných oblastí vzdělávání, v rámci nichž bude </w:t>
            </w:r>
            <w:ins w:id="3655" w:author="vopatrilova" w:date="2018-11-09T12:59:00Z">
              <w:r w:rsidR="00EA4EA4">
                <w:t>i ten</w:t>
              </w:r>
            </w:ins>
            <w:ins w:id="3656" w:author="vopatrilova" w:date="2018-11-09T13:01:00Z">
              <w:r w:rsidR="00EA4EA4">
                <w:t xml:space="preserve">to </w:t>
              </w:r>
            </w:ins>
            <w:r w:rsidRPr="004D52C1">
              <w:t xml:space="preserve">studijní program uskutečňován. Fakulta aplikované informatiky má ustavenou tzv. Průmyslovou radu, která má více než 30 externích členů. Radu tvoří zástupci firem z oblasti informačních technologií, automatizace, strojírenství, bezpečnostního průmyslu atd. Tato rada zasedá zpravidla jednou ročně. Na zasedáních Průmyslové </w:t>
            </w:r>
            <w:ins w:id="3657" w:author="vopatrilova" w:date="2018-11-16T08:57:00Z">
              <w:r w:rsidR="004C139B">
                <w:t>r</w:t>
              </w:r>
            </w:ins>
            <w:del w:id="3658" w:author="vopatrilova" w:date="2018-11-16T08:57:00Z">
              <w:r w:rsidRPr="004D52C1" w:rsidDel="004C139B">
                <w:delText>R</w:delText>
              </w:r>
            </w:del>
            <w:r w:rsidRPr="004D52C1">
              <w:t xml:space="preserve">ady FAI jsou projednávány aktuální možnosti spolupráce firem s akademickým prostředím, Rada se vyjadřuje také k aktualizaci </w:t>
            </w:r>
            <w:r w:rsidR="00E4001F">
              <w:t xml:space="preserve">stávajících a k návrhům nových </w:t>
            </w:r>
            <w:r w:rsidRPr="004D52C1">
              <w:t>studijních plánů jednotlivých studijních programů s ohledem na potřeby trhu.</w:t>
            </w:r>
          </w:p>
          <w:p w:rsidR="00C557F3" w:rsidRPr="004D52C1" w:rsidRDefault="00C557F3" w:rsidP="000132AE">
            <w:pPr>
              <w:jc w:val="both"/>
            </w:pPr>
            <w:r w:rsidRPr="004D52C1">
              <w:t>Spolupráce s praxí je v průběhu studia realizována prostřednictvím odborných exkurzí studentů ve firmách a institucích, které jsou nositeli oborového zaměření studentů. Studenti inovovaného studijního programu, který je v podstatě realizován v různých vývojových verzích od roku 1986, pravidelně navštěvují firmy s pokročilým nasazením automatizační a robotické techniky (Např. HELLA Mohelnice, KIA Žilina, Trnavské automobilové závody a další)  Akademičtí pracovníci, kteří zajišťují výuku v bakalářských a magisterských studijních programech, se podílejí na řešení projektů a grantů, které často řeší ve spolupráci s firmami a institucemi. Do řešení projektů jsou v omezené míře zapojováni i studenti magisterského stupně studia. V posledních letech, zejména díky vzniku Regionálního výzkumného centra C</w:t>
            </w:r>
            <w:ins w:id="3659" w:author="vopatrilova" w:date="2018-11-16T08:57:00Z">
              <w:r w:rsidR="004C139B">
                <w:t>EBIA-</w:t>
              </w:r>
            </w:ins>
            <w:del w:id="3660" w:author="vopatrilova" w:date="2018-11-16T08:57:00Z">
              <w:r w:rsidRPr="004D52C1" w:rsidDel="004C139B">
                <w:delText xml:space="preserve">ebia – </w:delText>
              </w:r>
            </w:del>
            <w:r w:rsidRPr="004D52C1">
              <w:t xml:space="preserve">Tech, dochází k nárůstu objemu smluvního výzkumu, který je poptáván zejména regionálními firmami. Některá méně náročná zadání, která vznikají ze strany firem, jsou </w:t>
            </w:r>
            <w:r w:rsidR="00E4001F">
              <w:t xml:space="preserve">také </w:t>
            </w:r>
            <w:r w:rsidRPr="004D52C1">
              <w:t>řešena v rámci závěrečných kvalifikačních prací studentů.</w:t>
            </w:r>
          </w:p>
          <w:p w:rsidR="00C557F3" w:rsidRPr="004D52C1" w:rsidRDefault="00C557F3" w:rsidP="00E4001F">
            <w:pPr>
              <w:jc w:val="both"/>
            </w:pPr>
            <w:r w:rsidRPr="004D52C1">
              <w:t>Širokou spolupráci Fakulty aplikované informatiky s průmyslovou a odbornou praxí umožňuje také Vědecko</w:t>
            </w:r>
            <w:ins w:id="3661" w:author="vopatrilova" w:date="2018-11-16T08:58:00Z">
              <w:r w:rsidR="004C139B">
                <w:t>-</w:t>
              </w:r>
            </w:ins>
            <w:r w:rsidRPr="004D52C1">
              <w:t xml:space="preserve">technický park Informační a komunikační technologie (VTP-ICT), který je přímo spojen s budovou Fakulty aplikované informatiky. </w:t>
            </w:r>
            <w:r w:rsidRPr="004D52C1">
              <w:lastRenderedPageBreak/>
              <w:t xml:space="preserve">Tento park umožňuje rozšíření spolupráce univerzitního prostředí s průmyslovou sférou a vytváří synergické centrum pro firmy, které mohou využívat zkušenosti akademických pracovníků v bezpečnostních, informačních a komunikačních technologiích. </w:t>
            </w:r>
            <w:r w:rsidR="00E4001F">
              <w:t xml:space="preserve">Je naplňován hlavní cíl vybudování tohoto parku, směřovaný zejména do rozvoje </w:t>
            </w:r>
            <w:r w:rsidRPr="004D52C1">
              <w:t>spolupráce univerzity s regionálními firmami na bázi smluvního a kolaborativního výzkumu s přímou účastí akademických pracovníků a studentů Fakulty aplikované informatiky.</w:t>
            </w:r>
          </w:p>
        </w:tc>
      </w:tr>
    </w:tbl>
    <w:p w:rsidR="00C557F3" w:rsidRPr="004D52C1" w:rsidRDefault="00C557F3" w:rsidP="00C557F3"/>
    <w:p w:rsidR="00C557F3" w:rsidRPr="004D52C1" w:rsidRDefault="00C557F3" w:rsidP="00C557F3">
      <w:pPr>
        <w:spacing w:after="160" w:line="259" w:lineRule="auto"/>
      </w:pPr>
      <w:r w:rsidRPr="004D52C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557F3" w:rsidRPr="004D52C1" w:rsidTr="000132AE">
        <w:tc>
          <w:tcPr>
            <w:tcW w:w="9859" w:type="dxa"/>
            <w:tcBorders>
              <w:bottom w:val="double" w:sz="4" w:space="0" w:color="auto"/>
            </w:tcBorders>
            <w:shd w:val="clear" w:color="auto" w:fill="BDD6EE"/>
          </w:tcPr>
          <w:p w:rsidR="00C557F3" w:rsidRPr="004D52C1" w:rsidRDefault="00C557F3" w:rsidP="000132AE">
            <w:pPr>
              <w:jc w:val="both"/>
              <w:rPr>
                <w:b/>
                <w:sz w:val="28"/>
              </w:rPr>
            </w:pPr>
            <w:bookmarkStart w:id="3662" w:name="CIII"/>
            <w:r w:rsidRPr="004D52C1">
              <w:rPr>
                <w:b/>
                <w:sz w:val="28"/>
              </w:rPr>
              <w:lastRenderedPageBreak/>
              <w:t>C-III – Informační zabezpečení studijního programu</w:t>
            </w:r>
            <w:bookmarkEnd w:id="3662"/>
          </w:p>
        </w:tc>
      </w:tr>
      <w:tr w:rsidR="00C557F3" w:rsidRPr="004D52C1" w:rsidTr="000132A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557F3" w:rsidRPr="004D52C1" w:rsidRDefault="00C557F3" w:rsidP="000132AE">
            <w:r w:rsidRPr="004D52C1">
              <w:rPr>
                <w:b/>
              </w:rPr>
              <w:t xml:space="preserve">Název a stručný popis studijního informačního systému </w:t>
            </w:r>
          </w:p>
        </w:tc>
      </w:tr>
      <w:tr w:rsidR="00C557F3" w:rsidRPr="004D52C1" w:rsidTr="000132AE">
        <w:trPr>
          <w:trHeight w:val="2268"/>
        </w:trPr>
        <w:tc>
          <w:tcPr>
            <w:tcW w:w="9859" w:type="dxa"/>
            <w:tcBorders>
              <w:top w:val="single" w:sz="2" w:space="0" w:color="auto"/>
              <w:left w:val="single" w:sz="2" w:space="0" w:color="auto"/>
              <w:bottom w:val="single" w:sz="2" w:space="0" w:color="auto"/>
              <w:right w:val="single" w:sz="2" w:space="0" w:color="auto"/>
            </w:tcBorders>
          </w:tcPr>
          <w:p w:rsidR="00C557F3" w:rsidRPr="004D52C1" w:rsidRDefault="00C557F3" w:rsidP="000132AE">
            <w:pPr>
              <w:pStyle w:val="Default"/>
              <w:jc w:val="both"/>
              <w:rPr>
                <w:sz w:val="20"/>
                <w:szCs w:val="20"/>
              </w:rPr>
            </w:pPr>
            <w:r w:rsidRPr="004D52C1">
              <w:rPr>
                <w:sz w:val="20"/>
                <w:szCs w:val="20"/>
              </w:rPr>
              <w:t xml:space="preserve">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w:t>
            </w:r>
          </w:p>
          <w:p w:rsidR="00C557F3" w:rsidRPr="004D52C1" w:rsidRDefault="00C557F3" w:rsidP="000132AE">
            <w:pPr>
              <w:jc w:val="both"/>
            </w:pPr>
          </w:p>
        </w:tc>
      </w:tr>
      <w:tr w:rsidR="00C557F3" w:rsidRPr="004D52C1" w:rsidTr="000132AE">
        <w:trPr>
          <w:trHeight w:val="283"/>
        </w:trPr>
        <w:tc>
          <w:tcPr>
            <w:tcW w:w="9859" w:type="dxa"/>
            <w:shd w:val="clear" w:color="auto" w:fill="F7CAAC"/>
            <w:vAlign w:val="center"/>
          </w:tcPr>
          <w:p w:rsidR="00C557F3" w:rsidRPr="004D52C1" w:rsidRDefault="00C557F3" w:rsidP="000132AE">
            <w:pPr>
              <w:rPr>
                <w:b/>
              </w:rPr>
            </w:pPr>
            <w:r w:rsidRPr="004D52C1">
              <w:rPr>
                <w:b/>
              </w:rPr>
              <w:t>Přístup ke studijní literatuře</w:t>
            </w:r>
          </w:p>
        </w:tc>
      </w:tr>
      <w:tr w:rsidR="00C557F3" w:rsidRPr="004D52C1" w:rsidTr="000132AE">
        <w:trPr>
          <w:trHeight w:val="2268"/>
        </w:trPr>
        <w:tc>
          <w:tcPr>
            <w:tcW w:w="9859" w:type="dxa"/>
          </w:tcPr>
          <w:p w:rsidR="00C557F3" w:rsidRPr="004D52C1" w:rsidRDefault="00C557F3" w:rsidP="000132AE">
            <w:pPr>
              <w:pStyle w:val="Default"/>
              <w:jc w:val="both"/>
              <w:rPr>
                <w:sz w:val="20"/>
                <w:szCs w:val="20"/>
              </w:rPr>
            </w:pPr>
            <w:r w:rsidRPr="004D52C1">
              <w:rPr>
                <w:sz w:val="20"/>
                <w:szCs w:val="20"/>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w:t>
            </w:r>
            <w:del w:id="3663" w:author="vopatrilova" w:date="2018-11-16T08:58:00Z">
              <w:r w:rsidRPr="004D52C1" w:rsidDel="004C139B">
                <w:rPr>
                  <w:sz w:val="20"/>
                  <w:szCs w:val="20"/>
                </w:rPr>
                <w:delText>,</w:delText>
              </w:r>
            </w:del>
            <w:r w:rsidRPr="004D52C1">
              <w:rPr>
                <w:sz w:val="20"/>
                <w:szCs w:val="20"/>
              </w:rPr>
              <w:t xml:space="preserve"> provozuje Knihovna UTB ještě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w:t>
            </w:r>
            <w:del w:id="3664" w:author="vopatrilova" w:date="2018-11-16T08:58:00Z">
              <w:r w:rsidRPr="004D52C1" w:rsidDel="004C139B">
                <w:rPr>
                  <w:sz w:val="20"/>
                  <w:szCs w:val="20"/>
                </w:rPr>
                <w:delText xml:space="preserve">také </w:delText>
              </w:r>
            </w:del>
            <w:r w:rsidRPr="004D52C1">
              <w:rPr>
                <w:sz w:val="20"/>
                <w:szCs w:val="20"/>
              </w:rPr>
              <w:t>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w:t>
            </w:r>
            <w:ins w:id="3665" w:author="vopatrilova" w:date="2018-11-16T08:59:00Z">
              <w:r w:rsidR="004C139B">
                <w:rPr>
                  <w:sz w:val="20"/>
                  <w:szCs w:val="20"/>
                </w:rPr>
                <w:t>mi</w:t>
              </w:r>
            </w:ins>
            <w:r w:rsidRPr="004D52C1">
              <w:rPr>
                <w:sz w:val="20"/>
                <w:szCs w:val="20"/>
              </w:rPr>
              <w:t xml:space="preserve"> se například podpory vědecko</w:t>
            </w:r>
            <w:ins w:id="3666" w:author="vopatrilova" w:date="2018-11-16T08:59:00Z">
              <w:r w:rsidR="004C139B">
                <w:rPr>
                  <w:sz w:val="20"/>
                  <w:szCs w:val="20"/>
                </w:rPr>
                <w:t>-</w:t>
              </w:r>
            </w:ins>
            <w:r w:rsidRPr="004D52C1">
              <w:rPr>
                <w:sz w:val="20"/>
                <w:szCs w:val="20"/>
              </w:rPr>
              <w:t>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w:t>
            </w:r>
            <w:del w:id="3667" w:author="vopatrilova" w:date="2018-11-16T08:59:00Z">
              <w:r w:rsidRPr="004D52C1" w:rsidDel="004C139B">
                <w:rPr>
                  <w:sz w:val="20"/>
                  <w:szCs w:val="20"/>
                </w:rPr>
                <w:delText>.</w:delText>
              </w:r>
            </w:del>
            <w:r w:rsidRPr="004D52C1">
              <w:rPr>
                <w:sz w:val="20"/>
                <w:szCs w:val="20"/>
              </w:rPr>
              <w:t xml:space="preserve"> 50 000 elektronických periodik. Vysoce transparentní je proces nákupu nových knih, které jsou doporučovány pedagogy buď přímo ve spolupráci s pracovníky knihovny</w:t>
            </w:r>
            <w:del w:id="3668" w:author="vopatrilova" w:date="2018-11-16T09:00:00Z">
              <w:r w:rsidRPr="004D52C1" w:rsidDel="004C139B">
                <w:rPr>
                  <w:sz w:val="20"/>
                  <w:szCs w:val="20"/>
                </w:rPr>
                <w:delText>,</w:delText>
              </w:r>
            </w:del>
            <w:r w:rsidRPr="004D52C1">
              <w:rPr>
                <w:sz w:val="20"/>
                <w:szCs w:val="20"/>
              </w:rPr>
              <w:t xml:space="preserve"> nebo prostým vyplněním požadované studijní literatury do karet předmětů v</w:t>
            </w:r>
            <w:ins w:id="3669" w:author="vopatrilova" w:date="2018-11-16T09:00:00Z">
              <w:r w:rsidR="004C139B">
                <w:rPr>
                  <w:sz w:val="20"/>
                  <w:szCs w:val="20"/>
                </w:rPr>
                <w:t>e</w:t>
              </w:r>
            </w:ins>
            <w:r w:rsidRPr="004D52C1">
              <w:rPr>
                <w:sz w:val="20"/>
                <w:szCs w:val="20"/>
              </w:rPr>
              <w:t xml:space="preserve"> studijním systému </w:t>
            </w:r>
            <w:ins w:id="3670" w:author="vopatrilova" w:date="2018-11-16T09:00:00Z">
              <w:r w:rsidR="004C139B">
                <w:rPr>
                  <w:sz w:val="20"/>
                  <w:szCs w:val="20"/>
                </w:rPr>
                <w:t>IS/</w:t>
              </w:r>
            </w:ins>
            <w:r w:rsidRPr="004D52C1">
              <w:rPr>
                <w:sz w:val="20"/>
                <w:szCs w:val="20"/>
              </w:rPr>
              <w:t xml:space="preserve">STAG. Studenti mohou knihovně podávat návrhy na nákup literatury, která jim ve fondu chybí, </w:t>
            </w:r>
            <w:del w:id="3671" w:author="vopatrilova" w:date="2018-11-16T09:00:00Z">
              <w:r w:rsidRPr="004D52C1" w:rsidDel="004C139B">
                <w:rPr>
                  <w:sz w:val="20"/>
                  <w:szCs w:val="20"/>
                </w:rPr>
                <w:delText xml:space="preserve">skrze </w:delText>
              </w:r>
            </w:del>
            <w:ins w:id="3672" w:author="vopatrilova" w:date="2018-11-16T09:00:00Z">
              <w:r w:rsidR="004C139B">
                <w:rPr>
                  <w:sz w:val="20"/>
                  <w:szCs w:val="20"/>
                </w:rPr>
                <w:t>prostřednictvím</w:t>
              </w:r>
              <w:r w:rsidR="004C139B" w:rsidRPr="004D52C1">
                <w:rPr>
                  <w:sz w:val="20"/>
                  <w:szCs w:val="20"/>
                </w:rPr>
                <w:t xml:space="preserve"> </w:t>
              </w:r>
            </w:ins>
            <w:r w:rsidRPr="004D52C1">
              <w:rPr>
                <w:sz w:val="20"/>
                <w:szCs w:val="20"/>
              </w:rPr>
              <w:t>online formulář</w:t>
            </w:r>
            <w:ins w:id="3673" w:author="vopatrilova" w:date="2018-11-16T09:00:00Z">
              <w:r w:rsidR="004C139B">
                <w:rPr>
                  <w:sz w:val="20"/>
                  <w:szCs w:val="20"/>
                </w:rPr>
                <w:t>e</w:t>
              </w:r>
            </w:ins>
            <w:r w:rsidRPr="004D52C1">
              <w:rPr>
                <w:sz w:val="20"/>
                <w:szCs w:val="20"/>
              </w:rPr>
              <w:t xml:space="preserve"> v katalogu knihovny. Knihovna dále zajišťuje i přístup k bakalářským, diplomovým a di</w:t>
            </w:r>
            <w:ins w:id="3674" w:author="vopatrilova" w:date="2018-11-16T09:01:00Z">
              <w:r w:rsidR="004C139B">
                <w:rPr>
                  <w:sz w:val="20"/>
                  <w:szCs w:val="20"/>
                </w:rPr>
                <w:t>z</w:t>
              </w:r>
            </w:ins>
            <w:del w:id="3675" w:author="vopatrilova" w:date="2018-11-16T09:01:00Z">
              <w:r w:rsidRPr="004D52C1" w:rsidDel="004C139B">
                <w:rPr>
                  <w:sz w:val="20"/>
                  <w:szCs w:val="20"/>
                </w:rPr>
                <w:delText>s</w:delText>
              </w:r>
            </w:del>
            <w:r w:rsidRPr="004D52C1">
              <w:rPr>
                <w:sz w:val="20"/>
                <w:szCs w:val="20"/>
              </w:rPr>
              <w:t>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w:t>
            </w:r>
            <w:proofErr w:type="gramStart"/>
            <w:r w:rsidRPr="004D52C1">
              <w:rPr>
                <w:sz w:val="20"/>
                <w:szCs w:val="20"/>
              </w:rPr>
              <w:t>publikace</w:t>
            </w:r>
            <w:proofErr w:type="gramEnd"/>
            <w:r w:rsidRPr="004D52C1">
              <w:rPr>
                <w:sz w:val="20"/>
                <w:szCs w:val="20"/>
              </w:rPr>
              <w:t>.</w:t>
            </w:r>
            <w:proofErr w:type="gramStart"/>
            <w:r w:rsidRPr="004D52C1">
              <w:rPr>
                <w:sz w:val="20"/>
                <w:szCs w:val="20"/>
              </w:rPr>
              <w:t>k.</w:t>
            </w:r>
            <w:proofErr w:type="gramEnd"/>
            <w:r w:rsidRPr="004D52C1">
              <w:rPr>
                <w:sz w:val="20"/>
                <w:szCs w:val="20"/>
              </w:rPr>
              <w:t xml:space="preserve">utb.cz. </w:t>
            </w:r>
          </w:p>
          <w:p w:rsidR="00C557F3" w:rsidRPr="004D52C1" w:rsidRDefault="00C557F3" w:rsidP="000132AE">
            <w:pPr>
              <w:rPr>
                <w:b/>
              </w:rPr>
            </w:pPr>
          </w:p>
        </w:tc>
      </w:tr>
      <w:tr w:rsidR="00C557F3" w:rsidRPr="004D52C1" w:rsidTr="000132AE">
        <w:trPr>
          <w:trHeight w:val="283"/>
        </w:trPr>
        <w:tc>
          <w:tcPr>
            <w:tcW w:w="9859" w:type="dxa"/>
            <w:shd w:val="clear" w:color="auto" w:fill="F7CAAC"/>
            <w:vAlign w:val="center"/>
          </w:tcPr>
          <w:p w:rsidR="00C557F3" w:rsidRPr="004D52C1" w:rsidRDefault="00C557F3" w:rsidP="000132AE">
            <w:r w:rsidRPr="004D52C1">
              <w:rPr>
                <w:b/>
              </w:rPr>
              <w:t>Přehled zpřístupněných databází</w:t>
            </w:r>
          </w:p>
        </w:tc>
      </w:tr>
      <w:tr w:rsidR="00C557F3" w:rsidRPr="004D52C1" w:rsidTr="000132AE">
        <w:trPr>
          <w:trHeight w:val="2268"/>
        </w:trPr>
        <w:tc>
          <w:tcPr>
            <w:tcW w:w="9859" w:type="dxa"/>
          </w:tcPr>
          <w:p w:rsidR="00C557F3" w:rsidRPr="004D52C1" w:rsidRDefault="00C557F3" w:rsidP="000132AE">
            <w:pPr>
              <w:pStyle w:val="Default"/>
              <w:jc w:val="both"/>
              <w:rPr>
                <w:sz w:val="20"/>
                <w:szCs w:val="20"/>
              </w:rPr>
            </w:pPr>
            <w:r w:rsidRPr="004D52C1">
              <w:rPr>
                <w:sz w:val="20"/>
                <w:szCs w:val="20"/>
              </w:rPr>
              <w:t>Knihovna UTB dlouhodobě buduje širokou nabídku elektronických informačních zdrojů pro účely výuky, ale i podpory vědecko</w:t>
            </w:r>
            <w:ins w:id="3676" w:author="vopatrilova" w:date="2018-11-16T09:01:00Z">
              <w:r w:rsidR="004C139B">
                <w:rPr>
                  <w:sz w:val="20"/>
                  <w:szCs w:val="20"/>
                </w:rPr>
                <w:t>-</w:t>
              </w:r>
            </w:ins>
            <w:r w:rsidRPr="004D52C1">
              <w:rPr>
                <w:sz w:val="20"/>
                <w:szCs w:val="20"/>
              </w:rPr>
              <w:t xml:space="preserve">výzkumného procesu. Zdroje jsou nabízeny prostřednictvím špičkových technologií, které podporují komfortní práci a vysoké využití nabízených databází. Veškeré informační zdroje jsou dostupné </w:t>
            </w:r>
            <w:del w:id="3677" w:author="vopatrilova" w:date="2018-11-16T09:01:00Z">
              <w:r w:rsidRPr="004D52C1" w:rsidDel="004C139B">
                <w:rPr>
                  <w:sz w:val="20"/>
                  <w:szCs w:val="20"/>
                </w:rPr>
                <w:delText xml:space="preserve">skrze </w:delText>
              </w:r>
            </w:del>
            <w:ins w:id="3678" w:author="vopatrilova" w:date="2018-11-16T09:01:00Z">
              <w:r w:rsidR="004C139B">
                <w:rPr>
                  <w:sz w:val="20"/>
                  <w:szCs w:val="20"/>
                </w:rPr>
                <w:t>prostřednictvím</w:t>
              </w:r>
              <w:r w:rsidR="004C139B" w:rsidRPr="004D52C1">
                <w:rPr>
                  <w:sz w:val="20"/>
                  <w:szCs w:val="20"/>
                </w:rPr>
                <w:t xml:space="preserve"> </w:t>
              </w:r>
            </w:ins>
            <w:r w:rsidRPr="004D52C1">
              <w:rPr>
                <w:sz w:val="20"/>
                <w:szCs w:val="20"/>
              </w:rPr>
              <w:t>moderní</w:t>
            </w:r>
            <w:ins w:id="3679" w:author="vopatrilova" w:date="2018-11-16T09:01:00Z">
              <w:r w:rsidR="004C139B">
                <w:rPr>
                  <w:sz w:val="20"/>
                  <w:szCs w:val="20"/>
                </w:rPr>
                <w:t>ho</w:t>
              </w:r>
            </w:ins>
            <w:r w:rsidRPr="004D52C1">
              <w:rPr>
                <w:sz w:val="20"/>
                <w:szCs w:val="20"/>
              </w:rPr>
              <w:t xml:space="preserve"> centrální</w:t>
            </w:r>
            <w:ins w:id="3680" w:author="vopatrilova" w:date="2018-11-16T09:01:00Z">
              <w:r w:rsidR="004C139B">
                <w:rPr>
                  <w:sz w:val="20"/>
                  <w:szCs w:val="20"/>
                </w:rPr>
                <w:t>ho</w:t>
              </w:r>
            </w:ins>
            <w:r w:rsidRPr="004D52C1">
              <w:rPr>
                <w:sz w:val="20"/>
                <w:szCs w:val="20"/>
              </w:rPr>
              <w:t xml:space="preserve"> portál</w:t>
            </w:r>
            <w:ins w:id="3681" w:author="vopatrilova" w:date="2018-11-16T09:01:00Z">
              <w:r w:rsidR="004C139B">
                <w:rPr>
                  <w:sz w:val="20"/>
                  <w:szCs w:val="20"/>
                </w:rPr>
                <w:t>u</w:t>
              </w:r>
            </w:ins>
            <w:r w:rsidRPr="004D52C1">
              <w:rPr>
                <w:sz w:val="20"/>
                <w:szCs w:val="20"/>
              </w:rPr>
              <w:t xml:space="preserve">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557F3" w:rsidRPr="004D52C1" w:rsidRDefault="00C557F3" w:rsidP="000132AE">
            <w:pPr>
              <w:pStyle w:val="Default"/>
              <w:jc w:val="both"/>
              <w:rPr>
                <w:sz w:val="20"/>
                <w:szCs w:val="20"/>
              </w:rPr>
            </w:pPr>
            <w:r w:rsidRPr="004D52C1">
              <w:rPr>
                <w:sz w:val="20"/>
                <w:szCs w:val="20"/>
              </w:rPr>
              <w:t xml:space="preserve">Konkrétní dostupné databáze: </w:t>
            </w:r>
          </w:p>
          <w:p w:rsidR="00C557F3" w:rsidRPr="004D52C1" w:rsidRDefault="00C557F3" w:rsidP="00C557F3">
            <w:pPr>
              <w:pStyle w:val="Default"/>
              <w:numPr>
                <w:ilvl w:val="0"/>
                <w:numId w:val="44"/>
              </w:numPr>
              <w:jc w:val="both"/>
              <w:rPr>
                <w:sz w:val="20"/>
                <w:szCs w:val="20"/>
              </w:rPr>
            </w:pPr>
            <w:r w:rsidRPr="004D52C1">
              <w:rPr>
                <w:sz w:val="20"/>
                <w:szCs w:val="20"/>
              </w:rPr>
              <w:t xml:space="preserve">Citační databáze Web of Science a Scopus; </w:t>
            </w:r>
          </w:p>
          <w:p w:rsidR="00C557F3" w:rsidRPr="004D52C1" w:rsidRDefault="00C557F3" w:rsidP="00C557F3">
            <w:pPr>
              <w:pStyle w:val="Default"/>
              <w:numPr>
                <w:ilvl w:val="0"/>
                <w:numId w:val="44"/>
              </w:numPr>
              <w:jc w:val="both"/>
              <w:rPr>
                <w:sz w:val="20"/>
                <w:szCs w:val="20"/>
              </w:rPr>
            </w:pPr>
            <w:r w:rsidRPr="004D52C1">
              <w:rPr>
                <w:sz w:val="20"/>
                <w:szCs w:val="20"/>
              </w:rPr>
              <w:t xml:space="preserve">Multioborové kolekce elektronických časopisů Elsevier ScienceDirect, Wiley Online Library, SpringerLink a další; </w:t>
            </w:r>
          </w:p>
          <w:p w:rsidR="00C557F3" w:rsidRPr="004D52C1" w:rsidRDefault="00C557F3" w:rsidP="00C557F3">
            <w:pPr>
              <w:pStyle w:val="Default"/>
              <w:numPr>
                <w:ilvl w:val="0"/>
                <w:numId w:val="44"/>
              </w:numPr>
              <w:jc w:val="both"/>
              <w:rPr>
                <w:sz w:val="20"/>
                <w:szCs w:val="20"/>
              </w:rPr>
            </w:pPr>
            <w:r w:rsidRPr="004D52C1">
              <w:rPr>
                <w:sz w:val="20"/>
                <w:szCs w:val="20"/>
              </w:rPr>
              <w:t xml:space="preserve">Multioborové plnotextové databáze Ebsco a ProQuest; </w:t>
            </w:r>
          </w:p>
          <w:p w:rsidR="00C557F3" w:rsidRDefault="00C557F3" w:rsidP="000132AE">
            <w:pPr>
              <w:pStyle w:val="Default"/>
              <w:jc w:val="both"/>
              <w:rPr>
                <w:sz w:val="20"/>
                <w:szCs w:val="20"/>
              </w:rPr>
            </w:pPr>
            <w:r w:rsidRPr="004D52C1">
              <w:rPr>
                <w:sz w:val="20"/>
                <w:szCs w:val="20"/>
              </w:rPr>
              <w:t xml:space="preserve">Seznam všech databází je dostupný </w:t>
            </w:r>
            <w:proofErr w:type="gramStart"/>
            <w:r w:rsidRPr="004D52C1">
              <w:rPr>
                <w:sz w:val="20"/>
                <w:szCs w:val="20"/>
              </w:rPr>
              <w:t>na</w:t>
            </w:r>
            <w:proofErr w:type="gramEnd"/>
            <w:r w:rsidRPr="004D52C1">
              <w:rPr>
                <w:sz w:val="20"/>
                <w:szCs w:val="20"/>
              </w:rPr>
              <w:t xml:space="preserve">: </w:t>
            </w:r>
            <w:r w:rsidR="0017727F">
              <w:fldChar w:fldCharType="begin"/>
            </w:r>
            <w:r w:rsidR="0017727F">
              <w:instrText xml:space="preserve"> HYPERLINK "http://portal.k.utb.cz/databases/alphabetical/" </w:instrText>
            </w:r>
            <w:r w:rsidR="0017727F">
              <w:fldChar w:fldCharType="separate"/>
            </w:r>
            <w:r w:rsidRPr="004D52C1">
              <w:rPr>
                <w:rStyle w:val="Hypertextovodkaz"/>
                <w:sz w:val="20"/>
                <w:szCs w:val="20"/>
              </w:rPr>
              <w:t>http://portal.k.utb.cz/databases/alphabetical/</w:t>
            </w:r>
            <w:r w:rsidR="0017727F">
              <w:rPr>
                <w:rStyle w:val="Hypertextovodkaz"/>
                <w:sz w:val="20"/>
                <w:szCs w:val="20"/>
              </w:rPr>
              <w:fldChar w:fldCharType="end"/>
            </w:r>
            <w:r w:rsidRPr="004D52C1">
              <w:rPr>
                <w:sz w:val="20"/>
                <w:szCs w:val="20"/>
              </w:rPr>
              <w:t xml:space="preserve">. </w:t>
            </w:r>
          </w:p>
          <w:p w:rsidR="00C557F3" w:rsidRPr="004D52C1" w:rsidRDefault="00C557F3" w:rsidP="000132AE">
            <w:pPr>
              <w:pStyle w:val="Default"/>
              <w:jc w:val="both"/>
              <w:rPr>
                <w:sz w:val="20"/>
                <w:szCs w:val="20"/>
              </w:rPr>
            </w:pPr>
          </w:p>
          <w:p w:rsidR="00C557F3" w:rsidRPr="004D52C1" w:rsidRDefault="00C557F3" w:rsidP="000132AE">
            <w:pPr>
              <w:pStyle w:val="Default"/>
              <w:jc w:val="both"/>
            </w:pPr>
          </w:p>
        </w:tc>
      </w:tr>
      <w:tr w:rsidR="00C557F3" w:rsidRPr="004D52C1" w:rsidTr="000132AE">
        <w:trPr>
          <w:trHeight w:val="284"/>
        </w:trPr>
        <w:tc>
          <w:tcPr>
            <w:tcW w:w="9859" w:type="dxa"/>
            <w:shd w:val="clear" w:color="auto" w:fill="F7CAAC"/>
            <w:vAlign w:val="center"/>
          </w:tcPr>
          <w:p w:rsidR="00C557F3" w:rsidRPr="004D52C1" w:rsidRDefault="00C557F3" w:rsidP="000132AE">
            <w:pPr>
              <w:rPr>
                <w:b/>
              </w:rPr>
            </w:pPr>
            <w:r w:rsidRPr="004D52C1">
              <w:rPr>
                <w:b/>
              </w:rPr>
              <w:lastRenderedPageBreak/>
              <w:t>Název a stručný popis používaného antiplagiátorského systému</w:t>
            </w:r>
          </w:p>
        </w:tc>
      </w:tr>
      <w:tr w:rsidR="00C557F3" w:rsidRPr="004D52C1" w:rsidTr="000132AE">
        <w:trPr>
          <w:trHeight w:val="2268"/>
        </w:trPr>
        <w:tc>
          <w:tcPr>
            <w:tcW w:w="9859" w:type="dxa"/>
            <w:shd w:val="clear" w:color="auto" w:fill="FFFFFF"/>
          </w:tcPr>
          <w:p w:rsidR="00C557F3" w:rsidRPr="004D52C1" w:rsidRDefault="00C557F3" w:rsidP="000132AE">
            <w:pPr>
              <w:pStyle w:val="Default"/>
              <w:jc w:val="both"/>
              <w:rPr>
                <w:sz w:val="20"/>
                <w:szCs w:val="20"/>
              </w:rPr>
            </w:pPr>
            <w:r w:rsidRPr="004D52C1">
              <w:rPr>
                <w:sz w:val="20"/>
                <w:szCs w:val="20"/>
              </w:rPr>
              <w:t xml:space="preserve">V rámci předcházení a zamezování plagiátorství UTB ve Zlíně efektivně využívá po několik let antiplagiátorský systém </w:t>
            </w:r>
            <w:r w:rsidRPr="004D52C1">
              <w:rPr>
                <w:i/>
                <w:iCs/>
                <w:sz w:val="20"/>
                <w:szCs w:val="20"/>
              </w:rPr>
              <w:t xml:space="preserve">Theses.cz </w:t>
            </w:r>
            <w:r w:rsidRPr="004D52C1">
              <w:rPr>
                <w:sz w:val="20"/>
                <w:szCs w:val="20"/>
              </w:rPr>
              <w:t>(vyvíjen a provozován Masarykovou univerzitou v Brně), který je považován za jeden z nejúčinnějších systémů pro odhalování plagiátů mezi závěrečnými pracemi dostupný</w:t>
            </w:r>
            <w:ins w:id="3682" w:author="vopatrilova" w:date="2018-11-16T09:02:00Z">
              <w:r w:rsidR="00006544">
                <w:rPr>
                  <w:sz w:val="20"/>
                  <w:szCs w:val="20"/>
                </w:rPr>
                <w:t>mi</w:t>
              </w:r>
            </w:ins>
            <w:del w:id="3683" w:author="vopatrilova" w:date="2018-11-16T09:02:00Z">
              <w:r w:rsidRPr="004D52C1" w:rsidDel="00006544">
                <w:rPr>
                  <w:sz w:val="20"/>
                  <w:szCs w:val="20"/>
                </w:rPr>
                <w:delText>ch</w:delText>
              </w:r>
            </w:del>
            <w:r w:rsidRPr="004D52C1">
              <w:rPr>
                <w:sz w:val="20"/>
                <w:szCs w:val="20"/>
              </w:rPr>
              <w:t xml:space="preserve">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t>
            </w:r>
          </w:p>
          <w:p w:rsidR="00C557F3" w:rsidRPr="004D52C1" w:rsidRDefault="00C557F3" w:rsidP="000132AE"/>
        </w:tc>
      </w:tr>
    </w:tbl>
    <w:p w:rsidR="00C557F3" w:rsidRPr="004D52C1" w:rsidRDefault="00C557F3" w:rsidP="00C557F3"/>
    <w:p w:rsidR="00C557F3" w:rsidRPr="004D52C1" w:rsidRDefault="00C557F3" w:rsidP="00C557F3">
      <w:pPr>
        <w:spacing w:after="160" w:line="259" w:lineRule="auto"/>
      </w:pPr>
      <w:r w:rsidRPr="004D52C1">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557F3" w:rsidRPr="004D52C1" w:rsidTr="000132AE">
        <w:tc>
          <w:tcPr>
            <w:tcW w:w="9389" w:type="dxa"/>
            <w:gridSpan w:val="8"/>
            <w:tcBorders>
              <w:bottom w:val="double" w:sz="4" w:space="0" w:color="auto"/>
            </w:tcBorders>
            <w:shd w:val="clear" w:color="auto" w:fill="BDD6EE"/>
          </w:tcPr>
          <w:p w:rsidR="00C557F3" w:rsidRPr="004D52C1" w:rsidRDefault="00C557F3" w:rsidP="00A800A9">
            <w:pPr>
              <w:tabs>
                <w:tab w:val="right" w:pos="9055"/>
              </w:tabs>
              <w:jc w:val="both"/>
              <w:rPr>
                <w:b/>
                <w:sz w:val="28"/>
              </w:rPr>
            </w:pPr>
            <w:bookmarkStart w:id="3684" w:name="CIV"/>
            <w:r w:rsidRPr="004D52C1">
              <w:rPr>
                <w:b/>
                <w:sz w:val="28"/>
              </w:rPr>
              <w:lastRenderedPageBreak/>
              <w:t xml:space="preserve">C-IV – </w:t>
            </w:r>
            <w:r w:rsidRPr="004D52C1">
              <w:rPr>
                <w:b/>
                <w:sz w:val="26"/>
                <w:szCs w:val="26"/>
              </w:rPr>
              <w:t>Materiální zabezpečení studijního programu</w:t>
            </w:r>
            <w:bookmarkEnd w:id="3684"/>
            <w:r w:rsidR="00A800A9">
              <w:rPr>
                <w:b/>
                <w:sz w:val="28"/>
              </w:rPr>
              <w:tab/>
            </w:r>
            <w:r w:rsidR="00757911">
              <w:fldChar w:fldCharType="begin"/>
            </w:r>
            <w:r w:rsidR="00757911">
              <w:instrText xml:space="preserve"> REF aobsah \h  \* MERGEFORMAT </w:instrText>
            </w:r>
            <w:r w:rsidR="00757911">
              <w:fldChar w:fldCharType="separate"/>
            </w:r>
            <w:ins w:id="3685" w:author="vopatrilova" w:date="2018-11-17T11:32:00Z">
              <w:r w:rsidR="002F5441" w:rsidRPr="002F5441">
                <w:rPr>
                  <w:rStyle w:val="Odkazintenzivn"/>
                  <w:rPrChange w:id="3686" w:author="vopatrilova" w:date="2018-11-17T11:32:00Z">
                    <w:rPr>
                      <w:i/>
                      <w:iCs/>
                      <w:color w:val="0000FF" w:themeColor="hyperlink"/>
                      <w:sz w:val="36"/>
                      <w:u w:val="single"/>
                    </w:rPr>
                  </w:rPrChange>
                </w:rPr>
                <w:t>Obsah žádosti</w:t>
              </w:r>
            </w:ins>
            <w:del w:id="3687" w:author="vopatrilova" w:date="2018-11-12T10:19:00Z">
              <w:r w:rsidR="00606ACA" w:rsidRPr="00606ACA" w:rsidDel="002515BC">
                <w:rPr>
                  <w:rStyle w:val="Odkazintenzivn"/>
                </w:rPr>
                <w:delText>Obsah žádosti</w:delText>
              </w:r>
            </w:del>
            <w:r w:rsidR="00757911">
              <w:fldChar w:fldCharType="end"/>
            </w:r>
          </w:p>
        </w:tc>
      </w:tr>
      <w:tr w:rsidR="00C557F3" w:rsidRPr="004D52C1" w:rsidTr="000132AE">
        <w:tc>
          <w:tcPr>
            <w:tcW w:w="3167" w:type="dxa"/>
            <w:tcBorders>
              <w:top w:val="single" w:sz="2" w:space="0" w:color="auto"/>
              <w:left w:val="single" w:sz="2" w:space="0" w:color="auto"/>
              <w:bottom w:val="single" w:sz="2" w:space="0" w:color="auto"/>
              <w:right w:val="single" w:sz="2" w:space="0" w:color="auto"/>
            </w:tcBorders>
            <w:shd w:val="clear" w:color="auto" w:fill="F7CAAC"/>
          </w:tcPr>
          <w:p w:rsidR="00C557F3" w:rsidRPr="004D52C1" w:rsidRDefault="00C557F3" w:rsidP="000132AE">
            <w:pPr>
              <w:jc w:val="both"/>
              <w:rPr>
                <w:b/>
              </w:rPr>
            </w:pPr>
            <w:r w:rsidRPr="004D52C1">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C557F3" w:rsidRPr="004D52C1" w:rsidRDefault="00C557F3" w:rsidP="000132AE">
            <w:r w:rsidRPr="004D52C1">
              <w:t>Univerzita Tomáše Bati ve Zlíně</w:t>
            </w:r>
          </w:p>
          <w:p w:rsidR="00C557F3" w:rsidRPr="004D52C1" w:rsidRDefault="00C557F3" w:rsidP="000132AE">
            <w:r w:rsidRPr="004D52C1">
              <w:t>Fakulta aplikované informatiky</w:t>
            </w:r>
          </w:p>
          <w:p w:rsidR="00C557F3" w:rsidRPr="004D52C1" w:rsidRDefault="00C557F3" w:rsidP="000132AE">
            <w:r w:rsidRPr="004D52C1">
              <w:t>Nad Stráněmi 4511</w:t>
            </w:r>
          </w:p>
          <w:p w:rsidR="00C557F3" w:rsidRPr="004D52C1" w:rsidRDefault="00C557F3" w:rsidP="000132AE">
            <w:r w:rsidRPr="004D52C1">
              <w:t>760 05 Zlín</w:t>
            </w:r>
          </w:p>
        </w:tc>
      </w:tr>
      <w:tr w:rsidR="00C557F3" w:rsidRPr="004D52C1" w:rsidTr="000132AE">
        <w:tc>
          <w:tcPr>
            <w:tcW w:w="9389" w:type="dxa"/>
            <w:gridSpan w:val="8"/>
            <w:shd w:val="clear" w:color="auto" w:fill="F7CAAC"/>
          </w:tcPr>
          <w:p w:rsidR="00C557F3" w:rsidRPr="004D52C1" w:rsidRDefault="00C557F3" w:rsidP="000132AE">
            <w:pPr>
              <w:jc w:val="both"/>
              <w:rPr>
                <w:b/>
              </w:rPr>
            </w:pPr>
            <w:r w:rsidRPr="004D52C1">
              <w:rPr>
                <w:b/>
              </w:rPr>
              <w:t>Kapacita výukových místností pro teoretickou výuku</w:t>
            </w:r>
          </w:p>
        </w:tc>
      </w:tr>
      <w:tr w:rsidR="00C557F3" w:rsidRPr="004D52C1" w:rsidTr="000132AE">
        <w:trPr>
          <w:trHeight w:val="1580"/>
        </w:trPr>
        <w:tc>
          <w:tcPr>
            <w:tcW w:w="9389" w:type="dxa"/>
            <w:gridSpan w:val="8"/>
          </w:tcPr>
          <w:p w:rsidR="00C557F3" w:rsidRPr="004D52C1" w:rsidRDefault="00C557F3" w:rsidP="000132AE">
            <w:pPr>
              <w:pStyle w:val="Default"/>
              <w:rPr>
                <w:sz w:val="20"/>
                <w:szCs w:val="20"/>
              </w:rPr>
            </w:pPr>
            <w:r w:rsidRPr="004D52C1">
              <w:rPr>
                <w:sz w:val="20"/>
                <w:szCs w:val="20"/>
              </w:rPr>
              <w: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w:t>
            </w:r>
            <w:ins w:id="3688" w:author="vopatrilova" w:date="2018-11-14T09:03:00Z">
              <w:r w:rsidR="00AB78CA">
                <w:rPr>
                  <w:sz w:val="20"/>
                  <w:szCs w:val="20"/>
                </w:rPr>
                <w:t>, která je v době podávání této žádosti o akr</w:t>
              </w:r>
              <w:r w:rsidR="0068756A">
                <w:rPr>
                  <w:sz w:val="20"/>
                  <w:szCs w:val="20"/>
                </w:rPr>
                <w:t>editaci generálně modernizována</w:t>
              </w:r>
            </w:ins>
            <w:ins w:id="3689" w:author="vopatrilova" w:date="2018-11-15T10:02:00Z">
              <w:r w:rsidR="0068756A">
                <w:rPr>
                  <w:sz w:val="20"/>
                  <w:szCs w:val="20"/>
                </w:rPr>
                <w:t xml:space="preserve">, a </w:t>
              </w:r>
            </w:ins>
            <w:del w:id="3690" w:author="vopatrilova" w:date="2018-11-14T09:04:00Z">
              <w:r w:rsidRPr="004D52C1" w:rsidDel="00AB78CA">
                <w:rPr>
                  <w:sz w:val="20"/>
                  <w:szCs w:val="20"/>
                </w:rPr>
                <w:delText xml:space="preserve"> a </w:delText>
              </w:r>
            </w:del>
            <w:ins w:id="3691" w:author="vopatrilova" w:date="2018-11-15T10:02:00Z">
              <w:r w:rsidR="0068756A">
                <w:rPr>
                  <w:sz w:val="20"/>
                  <w:szCs w:val="20"/>
                </w:rPr>
                <w:t>standarními tabulemi.</w:t>
              </w:r>
            </w:ins>
            <w:del w:id="3692" w:author="vopatrilova" w:date="2018-11-14T09:04:00Z">
              <w:r w:rsidRPr="004D52C1" w:rsidDel="00AB78CA">
                <w:rPr>
                  <w:sz w:val="20"/>
                  <w:szCs w:val="20"/>
                </w:rPr>
                <w:delText>tabulemi.</w:delText>
              </w:r>
            </w:del>
            <w:r w:rsidRPr="004D52C1">
              <w:rPr>
                <w:sz w:val="20"/>
                <w:szCs w:val="20"/>
              </w:rPr>
              <w:t xml:space="preserve"> Největší posluchárna umístěn</w:t>
            </w:r>
            <w:ins w:id="3693" w:author="vopatrilova" w:date="2018-11-16T09:02:00Z">
              <w:r w:rsidR="00006544">
                <w:rPr>
                  <w:sz w:val="20"/>
                  <w:szCs w:val="20"/>
                </w:rPr>
                <w:t>á</w:t>
              </w:r>
            </w:ins>
            <w:del w:id="3694" w:author="vopatrilova" w:date="2018-11-16T09:02:00Z">
              <w:r w:rsidRPr="004D52C1" w:rsidDel="00006544">
                <w:rPr>
                  <w:sz w:val="20"/>
                  <w:szCs w:val="20"/>
                </w:rPr>
                <w:delText>a</w:delText>
              </w:r>
            </w:del>
            <w:r w:rsidRPr="004D52C1">
              <w:rPr>
                <w:sz w:val="20"/>
                <w:szCs w:val="20"/>
              </w:rPr>
              <w:t xml:space="preserve">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t>
            </w:r>
          </w:p>
          <w:p w:rsidR="00C557F3" w:rsidRPr="004D52C1" w:rsidRDefault="00C557F3" w:rsidP="000132AE">
            <w:pPr>
              <w:pStyle w:val="Default"/>
              <w:rPr>
                <w:sz w:val="20"/>
                <w:szCs w:val="20"/>
              </w:rPr>
            </w:pPr>
            <w:r w:rsidRPr="004D52C1">
              <w:rPr>
                <w:sz w:val="20"/>
                <w:szCs w:val="20"/>
              </w:rPr>
              <w:t>Pro relevantní specializace studijního programu jsou využívány kromě počítačových učeben následující laboratoře:</w:t>
            </w:r>
          </w:p>
          <w:p w:rsidR="00C557F3" w:rsidRPr="004D52C1" w:rsidRDefault="00C557F3" w:rsidP="000132AE"/>
        </w:tc>
      </w:tr>
      <w:tr w:rsidR="00C557F3" w:rsidRPr="004D52C1" w:rsidTr="000132AE">
        <w:trPr>
          <w:trHeight w:val="202"/>
        </w:trPr>
        <w:tc>
          <w:tcPr>
            <w:tcW w:w="3368" w:type="dxa"/>
            <w:gridSpan w:val="3"/>
            <w:shd w:val="clear" w:color="auto" w:fill="F7CAAC"/>
          </w:tcPr>
          <w:p w:rsidR="00C557F3" w:rsidRPr="004D52C1" w:rsidRDefault="00C557F3" w:rsidP="000132AE">
            <w:pPr>
              <w:rPr>
                <w:b/>
              </w:rPr>
            </w:pPr>
            <w:r w:rsidRPr="004D52C1">
              <w:rPr>
                <w:b/>
              </w:rPr>
              <w:t>Z toho kapacita v prostorách v nájmu</w:t>
            </w:r>
          </w:p>
        </w:tc>
        <w:tc>
          <w:tcPr>
            <w:tcW w:w="1274" w:type="dxa"/>
          </w:tcPr>
          <w:p w:rsidR="00C557F3" w:rsidRPr="004D52C1" w:rsidRDefault="00C557F3" w:rsidP="000132AE">
            <w:pPr>
              <w:jc w:val="center"/>
            </w:pPr>
            <w:r w:rsidRPr="004D52C1">
              <w:t>0</w:t>
            </w:r>
          </w:p>
        </w:tc>
        <w:tc>
          <w:tcPr>
            <w:tcW w:w="2321"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426" w:type="dxa"/>
            <w:gridSpan w:val="2"/>
          </w:tcPr>
          <w:p w:rsidR="00C557F3" w:rsidRPr="004D52C1" w:rsidRDefault="00C557F3" w:rsidP="000132AE"/>
        </w:tc>
      </w:tr>
      <w:tr w:rsidR="00C557F3" w:rsidRPr="004D52C1" w:rsidTr="000132AE">
        <w:trPr>
          <w:trHeight w:val="139"/>
        </w:trPr>
        <w:tc>
          <w:tcPr>
            <w:tcW w:w="9389" w:type="dxa"/>
            <w:gridSpan w:val="8"/>
            <w:shd w:val="clear" w:color="auto" w:fill="F7CAAC"/>
          </w:tcPr>
          <w:p w:rsidR="00C557F3" w:rsidRPr="004D52C1" w:rsidRDefault="00C557F3" w:rsidP="000132AE">
            <w:r w:rsidRPr="004D52C1">
              <w:rPr>
                <w:b/>
              </w:rPr>
              <w:t>Kapacita a popis odborné učebny</w:t>
            </w:r>
          </w:p>
        </w:tc>
      </w:tr>
      <w:tr w:rsidR="00C557F3" w:rsidRPr="004D52C1" w:rsidTr="000132AE">
        <w:trPr>
          <w:trHeight w:val="715"/>
        </w:trPr>
        <w:tc>
          <w:tcPr>
            <w:tcW w:w="9389" w:type="dxa"/>
            <w:gridSpan w:val="8"/>
          </w:tcPr>
          <w:p w:rsidR="00C557F3" w:rsidRPr="004D52C1" w:rsidRDefault="00C557F3" w:rsidP="000132AE">
            <w:r w:rsidRPr="004D52C1">
              <w:rPr>
                <w:b/>
              </w:rPr>
              <w:t>Laboratoř počítačových sítí</w:t>
            </w:r>
            <w:r w:rsidRPr="004D52C1">
              <w:t xml:space="preserve"> – celková kapacita 24 míst, odpovídající výukové laboratorní vybavení pro výuku předmětu Provoz počítačových sítí a pro absolvování CISCO Network Academy a další programátorské předměty.</w:t>
            </w:r>
          </w:p>
        </w:tc>
      </w:tr>
      <w:tr w:rsidR="00C557F3" w:rsidRPr="004D52C1" w:rsidTr="000132AE">
        <w:trPr>
          <w:trHeight w:val="166"/>
        </w:trPr>
        <w:tc>
          <w:tcPr>
            <w:tcW w:w="3368" w:type="dxa"/>
            <w:gridSpan w:val="3"/>
            <w:shd w:val="clear" w:color="auto" w:fill="F7CAAC"/>
          </w:tcPr>
          <w:p w:rsidR="00C557F3" w:rsidRPr="004D52C1" w:rsidRDefault="00C557F3" w:rsidP="000132AE">
            <w:r w:rsidRPr="004D52C1">
              <w:rPr>
                <w:b/>
              </w:rPr>
              <w:t>Z toho kapacita v prostorách v nájmu</w:t>
            </w:r>
          </w:p>
        </w:tc>
        <w:tc>
          <w:tcPr>
            <w:tcW w:w="1274" w:type="dxa"/>
          </w:tcPr>
          <w:p w:rsidR="00C557F3" w:rsidRPr="004D52C1" w:rsidRDefault="00C557F3" w:rsidP="000132AE">
            <w:pPr>
              <w:jc w:val="center"/>
            </w:pPr>
            <w:r w:rsidRPr="004D52C1">
              <w:t>0</w:t>
            </w:r>
          </w:p>
        </w:tc>
        <w:tc>
          <w:tcPr>
            <w:tcW w:w="2321" w:type="dxa"/>
            <w:gridSpan w:val="2"/>
            <w:shd w:val="clear" w:color="auto" w:fill="F7CAAC"/>
          </w:tcPr>
          <w:p w:rsidR="00C557F3" w:rsidRPr="004D52C1" w:rsidRDefault="00C557F3" w:rsidP="000132AE">
            <w:r w:rsidRPr="004D52C1">
              <w:rPr>
                <w:b/>
                <w:shd w:val="clear" w:color="auto" w:fill="F7CAAC"/>
              </w:rPr>
              <w:t>Doba platnosti nájmu</w:t>
            </w:r>
          </w:p>
        </w:tc>
        <w:tc>
          <w:tcPr>
            <w:tcW w:w="2426" w:type="dxa"/>
            <w:gridSpan w:val="2"/>
          </w:tcPr>
          <w:p w:rsidR="00C557F3" w:rsidRPr="004D52C1" w:rsidRDefault="00C557F3" w:rsidP="000132AE"/>
        </w:tc>
      </w:tr>
      <w:tr w:rsidR="00C557F3" w:rsidRPr="004D52C1" w:rsidTr="000132AE">
        <w:trPr>
          <w:trHeight w:val="135"/>
        </w:trPr>
        <w:tc>
          <w:tcPr>
            <w:tcW w:w="9389" w:type="dxa"/>
            <w:gridSpan w:val="8"/>
            <w:shd w:val="clear" w:color="auto" w:fill="F7CAAC"/>
          </w:tcPr>
          <w:p w:rsidR="00C557F3" w:rsidRPr="004D52C1" w:rsidRDefault="00C557F3" w:rsidP="000132AE">
            <w:r w:rsidRPr="004D52C1">
              <w:rPr>
                <w:b/>
              </w:rPr>
              <w:t>Kapacita a popis odborné učebny</w:t>
            </w:r>
          </w:p>
        </w:tc>
      </w:tr>
      <w:tr w:rsidR="00C557F3" w:rsidRPr="004D52C1" w:rsidTr="000132AE">
        <w:trPr>
          <w:trHeight w:val="574"/>
        </w:trPr>
        <w:tc>
          <w:tcPr>
            <w:tcW w:w="9389" w:type="dxa"/>
            <w:gridSpan w:val="8"/>
          </w:tcPr>
          <w:p w:rsidR="00C557F3" w:rsidRPr="004D52C1" w:rsidRDefault="00C557F3" w:rsidP="000132AE">
            <w:r w:rsidRPr="004D52C1">
              <w:rPr>
                <w:b/>
              </w:rPr>
              <w:t>Laboratoř robotických systémů</w:t>
            </w:r>
            <w:r w:rsidRPr="004D52C1">
              <w:t xml:space="preserve"> – celková kapacita 12 míst, odpovídající výukové laboratorní vybavení pro výuku předmětů robotického zaměření.</w:t>
            </w:r>
          </w:p>
          <w:p w:rsidR="00C557F3" w:rsidRPr="004D52C1" w:rsidRDefault="00C557F3" w:rsidP="000132AE">
            <w:pPr>
              <w:rPr>
                <w:b/>
              </w:rPr>
            </w:pPr>
          </w:p>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Tr="000132AE">
        <w:trPr>
          <w:trHeight w:val="135"/>
        </w:trPr>
        <w:tc>
          <w:tcPr>
            <w:tcW w:w="9389" w:type="dxa"/>
            <w:gridSpan w:val="8"/>
            <w:shd w:val="clear" w:color="auto" w:fill="F7CAAC"/>
          </w:tcPr>
          <w:p w:rsidR="00C557F3" w:rsidRPr="004D52C1" w:rsidRDefault="00C557F3" w:rsidP="000132AE">
            <w:pPr>
              <w:rPr>
                <w:b/>
              </w:rPr>
            </w:pPr>
            <w:r w:rsidRPr="004D52C1">
              <w:rPr>
                <w:b/>
              </w:rPr>
              <w:t>Kapacita a popis odborné učebny</w:t>
            </w:r>
          </w:p>
        </w:tc>
      </w:tr>
      <w:tr w:rsidR="00C557F3" w:rsidRPr="004D52C1" w:rsidTr="000132AE">
        <w:trPr>
          <w:trHeight w:val="565"/>
        </w:trPr>
        <w:tc>
          <w:tcPr>
            <w:tcW w:w="9389" w:type="dxa"/>
            <w:gridSpan w:val="8"/>
            <w:shd w:val="clear" w:color="auto" w:fill="auto"/>
          </w:tcPr>
          <w:p w:rsidR="00C557F3" w:rsidRPr="004D52C1" w:rsidRDefault="00C557F3" w:rsidP="000132AE">
            <w:r w:rsidRPr="004D52C1">
              <w:rPr>
                <w:b/>
              </w:rPr>
              <w:t>Laboratoř automatického řízení</w:t>
            </w:r>
            <w:r w:rsidRPr="004D52C1">
              <w:t xml:space="preserve"> – celková kapacita 12 míst, odpovídající výukové laboratorní vybavení pro výuku předmětů Diskrétní řízení, Stavová a algebraická teorie řízení a Identifikace systémů.</w:t>
            </w:r>
          </w:p>
          <w:p w:rsidR="00C557F3" w:rsidRPr="004D52C1" w:rsidRDefault="00C557F3" w:rsidP="000132AE">
            <w:pPr>
              <w:rPr>
                <w:b/>
              </w:rPr>
            </w:pPr>
          </w:p>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Tr="000132AE">
        <w:trPr>
          <w:trHeight w:val="135"/>
        </w:trPr>
        <w:tc>
          <w:tcPr>
            <w:tcW w:w="9389" w:type="dxa"/>
            <w:gridSpan w:val="8"/>
            <w:shd w:val="clear" w:color="auto" w:fill="F7CAAC"/>
          </w:tcPr>
          <w:p w:rsidR="00C557F3" w:rsidRPr="004D52C1" w:rsidRDefault="00C557F3" w:rsidP="000132AE">
            <w:pPr>
              <w:rPr>
                <w:b/>
              </w:rPr>
            </w:pPr>
            <w:r w:rsidRPr="004D52C1">
              <w:rPr>
                <w:b/>
              </w:rPr>
              <w:t>Kapacita a popis odborné učebny</w:t>
            </w:r>
          </w:p>
        </w:tc>
      </w:tr>
      <w:tr w:rsidR="00C557F3" w:rsidRPr="004D52C1" w:rsidTr="000132AE">
        <w:trPr>
          <w:trHeight w:val="728"/>
        </w:trPr>
        <w:tc>
          <w:tcPr>
            <w:tcW w:w="9389" w:type="dxa"/>
            <w:gridSpan w:val="8"/>
            <w:shd w:val="clear" w:color="auto" w:fill="auto"/>
          </w:tcPr>
          <w:p w:rsidR="00C557F3" w:rsidRPr="004D52C1" w:rsidRDefault="00C557F3" w:rsidP="000132AE">
            <w:r w:rsidRPr="004D52C1">
              <w:rPr>
                <w:b/>
              </w:rPr>
              <w:t>Laboratoř mikropočítačů</w:t>
            </w:r>
            <w:r w:rsidRPr="004D52C1">
              <w:t xml:space="preserve"> – celková kapacita 12 míst, odpovídající výukové laboratorní vybavení pro práci na Diplomových pracích studentů.</w:t>
            </w:r>
          </w:p>
          <w:p w:rsidR="00C557F3" w:rsidRPr="004D52C1" w:rsidRDefault="00C557F3" w:rsidP="000132AE">
            <w:pPr>
              <w:rPr>
                <w:b/>
              </w:rPr>
            </w:pPr>
          </w:p>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Tr="000132AE">
        <w:trPr>
          <w:trHeight w:val="135"/>
        </w:trPr>
        <w:tc>
          <w:tcPr>
            <w:tcW w:w="9389" w:type="dxa"/>
            <w:gridSpan w:val="8"/>
            <w:shd w:val="clear" w:color="auto" w:fill="F7CAAC"/>
          </w:tcPr>
          <w:p w:rsidR="00C557F3" w:rsidRPr="004D52C1" w:rsidRDefault="00C557F3" w:rsidP="000132AE">
            <w:pPr>
              <w:rPr>
                <w:b/>
              </w:rPr>
            </w:pPr>
            <w:r w:rsidRPr="004D52C1">
              <w:rPr>
                <w:b/>
              </w:rPr>
              <w:t>Kapacita a popis odborné učebny</w:t>
            </w:r>
          </w:p>
        </w:tc>
      </w:tr>
      <w:tr w:rsidR="00C557F3" w:rsidRPr="004D52C1" w:rsidTr="000132AE">
        <w:trPr>
          <w:trHeight w:val="563"/>
        </w:trPr>
        <w:tc>
          <w:tcPr>
            <w:tcW w:w="9389" w:type="dxa"/>
            <w:gridSpan w:val="8"/>
            <w:shd w:val="clear" w:color="auto" w:fill="auto"/>
          </w:tcPr>
          <w:p w:rsidR="00C557F3" w:rsidRPr="004D52C1" w:rsidRDefault="00C557F3" w:rsidP="000132AE">
            <w:r w:rsidRPr="004D52C1">
              <w:rPr>
                <w:b/>
              </w:rPr>
              <w:t>Laboratoř EMC</w:t>
            </w:r>
            <w:r w:rsidRPr="004D52C1">
              <w:t xml:space="preserve"> – celková kapacita 6 míst, odpovídající výukové laboratorní vybavení pro výuku předmětu Elektromagnetická kompatibilita.</w:t>
            </w:r>
          </w:p>
          <w:p w:rsidR="00C557F3" w:rsidRPr="004D52C1" w:rsidRDefault="00C557F3" w:rsidP="000132AE">
            <w:pPr>
              <w:rPr>
                <w:b/>
              </w:rPr>
            </w:pPr>
          </w:p>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Tr="000132AE">
        <w:trPr>
          <w:trHeight w:val="135"/>
        </w:trPr>
        <w:tc>
          <w:tcPr>
            <w:tcW w:w="9389" w:type="dxa"/>
            <w:gridSpan w:val="8"/>
            <w:shd w:val="clear" w:color="auto" w:fill="F7CAAC"/>
          </w:tcPr>
          <w:p w:rsidR="00C557F3" w:rsidRPr="004D52C1" w:rsidRDefault="00C557F3" w:rsidP="000132AE">
            <w:pPr>
              <w:rPr>
                <w:b/>
              </w:rPr>
            </w:pPr>
            <w:r w:rsidRPr="004D52C1">
              <w:rPr>
                <w:b/>
              </w:rPr>
              <w:t>Kapacita a popis odborné učebny</w:t>
            </w:r>
          </w:p>
        </w:tc>
      </w:tr>
      <w:tr w:rsidR="00C557F3" w:rsidRPr="004D52C1" w:rsidTr="000132AE">
        <w:trPr>
          <w:trHeight w:val="697"/>
        </w:trPr>
        <w:tc>
          <w:tcPr>
            <w:tcW w:w="9389" w:type="dxa"/>
            <w:gridSpan w:val="8"/>
            <w:shd w:val="clear" w:color="auto" w:fill="auto"/>
          </w:tcPr>
          <w:p w:rsidR="00C557F3" w:rsidRPr="004D52C1" w:rsidRDefault="00C557F3" w:rsidP="000132AE">
            <w:r w:rsidRPr="004D52C1">
              <w:rPr>
                <w:b/>
              </w:rPr>
              <w:t>Laboratoř instrumentace a měření</w:t>
            </w:r>
            <w:r w:rsidRPr="004D52C1">
              <w:t xml:space="preserve"> – celková kapacita 12 míst, odpovídající výukové laboratorní vybavení pro práci na Diplomových pracích studentů.</w:t>
            </w:r>
          </w:p>
          <w:p w:rsidR="00C557F3" w:rsidRPr="004D52C1" w:rsidRDefault="00C557F3" w:rsidP="000132AE">
            <w:pPr>
              <w:rPr>
                <w:b/>
              </w:rPr>
            </w:pPr>
            <w:r w:rsidRPr="004D52C1">
              <w:t>.</w:t>
            </w:r>
          </w:p>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Tr="000132AE">
        <w:trPr>
          <w:trHeight w:val="135"/>
        </w:trPr>
        <w:tc>
          <w:tcPr>
            <w:tcW w:w="9389" w:type="dxa"/>
            <w:gridSpan w:val="8"/>
            <w:shd w:val="clear" w:color="auto" w:fill="F7CAAC"/>
          </w:tcPr>
          <w:p w:rsidR="00C557F3" w:rsidRPr="004D52C1" w:rsidRDefault="00C557F3" w:rsidP="000132AE">
            <w:pPr>
              <w:rPr>
                <w:b/>
              </w:rPr>
            </w:pPr>
            <w:r w:rsidRPr="004D52C1">
              <w:rPr>
                <w:b/>
              </w:rPr>
              <w:t>Kapacita a popis odborné učebny</w:t>
            </w:r>
          </w:p>
        </w:tc>
      </w:tr>
      <w:tr w:rsidR="00C557F3" w:rsidRPr="004D52C1" w:rsidTr="000132AE">
        <w:trPr>
          <w:trHeight w:val="1225"/>
        </w:trPr>
        <w:tc>
          <w:tcPr>
            <w:tcW w:w="9389" w:type="dxa"/>
            <w:gridSpan w:val="8"/>
            <w:shd w:val="clear" w:color="auto" w:fill="auto"/>
          </w:tcPr>
          <w:p w:rsidR="00C557F3" w:rsidRPr="004D52C1" w:rsidRDefault="00C557F3" w:rsidP="000132AE">
            <w:r w:rsidRPr="004D52C1">
              <w:rPr>
                <w:b/>
              </w:rPr>
              <w:lastRenderedPageBreak/>
              <w:t>Laboratoř Technických prostředků automatizace</w:t>
            </w:r>
            <w:r w:rsidRPr="004D52C1">
              <w:t xml:space="preserve"> – celková kapacita 12 míst, odpovídající výukové laboratorní vybavení pro práci na Diplomových pracích studentů.</w:t>
            </w:r>
          </w:p>
          <w:p w:rsidR="00C557F3" w:rsidRPr="004D52C1" w:rsidRDefault="00C557F3" w:rsidP="000132AE"/>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Tr="000132AE">
        <w:trPr>
          <w:trHeight w:val="135"/>
        </w:trPr>
        <w:tc>
          <w:tcPr>
            <w:tcW w:w="9389" w:type="dxa"/>
            <w:gridSpan w:val="8"/>
            <w:shd w:val="clear" w:color="auto" w:fill="F7CAAC"/>
          </w:tcPr>
          <w:p w:rsidR="00C557F3" w:rsidRPr="004D52C1" w:rsidRDefault="00C557F3" w:rsidP="000132AE">
            <w:pPr>
              <w:rPr>
                <w:b/>
              </w:rPr>
            </w:pPr>
            <w:r w:rsidRPr="004D52C1">
              <w:rPr>
                <w:b/>
              </w:rPr>
              <w:t>Kapacita a popis odborné učebny</w:t>
            </w:r>
          </w:p>
        </w:tc>
      </w:tr>
      <w:tr w:rsidR="00C557F3" w:rsidRPr="004D52C1" w:rsidTr="000132AE">
        <w:trPr>
          <w:trHeight w:val="704"/>
        </w:trPr>
        <w:tc>
          <w:tcPr>
            <w:tcW w:w="9389" w:type="dxa"/>
            <w:gridSpan w:val="8"/>
            <w:shd w:val="clear" w:color="auto" w:fill="auto"/>
          </w:tcPr>
          <w:p w:rsidR="00C557F3" w:rsidRPr="004D52C1" w:rsidRDefault="00C557F3" w:rsidP="000132AE">
            <w:r w:rsidRPr="004D52C1">
              <w:rPr>
                <w:b/>
              </w:rPr>
              <w:t>Laboratoř reálných procesů</w:t>
            </w:r>
            <w:r w:rsidRPr="004D52C1">
              <w:t xml:space="preserve"> – celková kapacita 12 míst, odpovídající výukové laboratorní vybavení pro výuku předmětů Laboratoř reálných procesů, Řízení reálných procesů a Projektování reálných řídicích systémů.</w:t>
            </w:r>
          </w:p>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Tr="000132AE">
        <w:trPr>
          <w:trHeight w:val="135"/>
        </w:trPr>
        <w:tc>
          <w:tcPr>
            <w:tcW w:w="9389" w:type="dxa"/>
            <w:gridSpan w:val="8"/>
            <w:shd w:val="clear" w:color="auto" w:fill="F7CAAC"/>
          </w:tcPr>
          <w:p w:rsidR="00C557F3" w:rsidRPr="004D52C1" w:rsidRDefault="00C557F3" w:rsidP="000132AE">
            <w:pPr>
              <w:rPr>
                <w:b/>
              </w:rPr>
            </w:pPr>
            <w:r w:rsidRPr="004D52C1">
              <w:rPr>
                <w:b/>
              </w:rPr>
              <w:t>Kapacita a popis odborné učebny</w:t>
            </w:r>
          </w:p>
        </w:tc>
      </w:tr>
      <w:tr w:rsidR="00C557F3" w:rsidRPr="004D52C1" w:rsidTr="000132AE">
        <w:trPr>
          <w:trHeight w:val="540"/>
        </w:trPr>
        <w:tc>
          <w:tcPr>
            <w:tcW w:w="9389" w:type="dxa"/>
            <w:gridSpan w:val="8"/>
            <w:shd w:val="clear" w:color="auto" w:fill="auto"/>
          </w:tcPr>
          <w:p w:rsidR="00C557F3" w:rsidRPr="004D52C1" w:rsidRDefault="00C557F3" w:rsidP="000132AE">
            <w:pPr>
              <w:rPr>
                <w:b/>
              </w:rPr>
            </w:pPr>
            <w:r w:rsidRPr="004D52C1">
              <w:rPr>
                <w:b/>
              </w:rPr>
              <w:t>Všechny odborné laboratoře jsou využívány i pro účely řešení Bakalářských a Diplomových prací studijních programů uskutečňovaných na FAI.</w:t>
            </w:r>
          </w:p>
        </w:tc>
      </w:tr>
      <w:tr w:rsidR="00C557F3" w:rsidRPr="004D52C1" w:rsidTr="000132AE">
        <w:trPr>
          <w:trHeight w:val="135"/>
        </w:trPr>
        <w:tc>
          <w:tcPr>
            <w:tcW w:w="3294" w:type="dxa"/>
            <w:gridSpan w:val="2"/>
            <w:shd w:val="clear" w:color="auto" w:fill="F7CAAC"/>
          </w:tcPr>
          <w:p w:rsidR="00C557F3" w:rsidRPr="004D52C1" w:rsidRDefault="00C557F3" w:rsidP="000132AE">
            <w:pPr>
              <w:rPr>
                <w:b/>
              </w:rPr>
            </w:pPr>
            <w:r w:rsidRPr="004D52C1">
              <w:rPr>
                <w:b/>
              </w:rPr>
              <w:t>Z toho kapacita v prostorách v nájmu</w:t>
            </w:r>
          </w:p>
        </w:tc>
        <w:tc>
          <w:tcPr>
            <w:tcW w:w="1400" w:type="dxa"/>
            <w:gridSpan w:val="3"/>
          </w:tcPr>
          <w:p w:rsidR="00C557F3" w:rsidRPr="004D52C1" w:rsidRDefault="00C557F3" w:rsidP="000132AE">
            <w:pPr>
              <w:jc w:val="center"/>
              <w:rPr>
                <w:b/>
              </w:rPr>
            </w:pPr>
            <w:r w:rsidRPr="004D52C1">
              <w:t>0</w:t>
            </w:r>
          </w:p>
        </w:tc>
        <w:tc>
          <w:tcPr>
            <w:tcW w:w="2347" w:type="dxa"/>
            <w:gridSpan w:val="2"/>
            <w:shd w:val="clear" w:color="auto" w:fill="F7CAAC"/>
          </w:tcPr>
          <w:p w:rsidR="00C557F3" w:rsidRPr="004D52C1" w:rsidRDefault="00C557F3" w:rsidP="000132AE">
            <w:pPr>
              <w:rPr>
                <w:b/>
                <w:shd w:val="clear" w:color="auto" w:fill="F7CAAC"/>
              </w:rPr>
            </w:pPr>
            <w:r w:rsidRPr="004D52C1">
              <w:rPr>
                <w:b/>
                <w:shd w:val="clear" w:color="auto" w:fill="F7CAAC"/>
              </w:rPr>
              <w:t>Doba platnosti nájmu</w:t>
            </w:r>
          </w:p>
        </w:tc>
        <w:tc>
          <w:tcPr>
            <w:tcW w:w="2348" w:type="dxa"/>
          </w:tcPr>
          <w:p w:rsidR="00C557F3" w:rsidRPr="004D52C1" w:rsidRDefault="00C557F3" w:rsidP="000132AE">
            <w:pPr>
              <w:rPr>
                <w:b/>
              </w:rPr>
            </w:pPr>
          </w:p>
        </w:tc>
      </w:tr>
      <w:tr w:rsidR="00C557F3" w:rsidRPr="004D52C1" w:rsidDel="00AB78CA" w:rsidTr="000132AE">
        <w:trPr>
          <w:trHeight w:val="135"/>
          <w:del w:id="3695" w:author="vopatrilova" w:date="2018-11-14T09:02:00Z"/>
        </w:trPr>
        <w:tc>
          <w:tcPr>
            <w:tcW w:w="9389" w:type="dxa"/>
            <w:gridSpan w:val="8"/>
            <w:shd w:val="clear" w:color="auto" w:fill="F7CAAC"/>
          </w:tcPr>
          <w:p w:rsidR="00C557F3" w:rsidRPr="004D52C1" w:rsidDel="00AB78CA" w:rsidRDefault="00C557F3" w:rsidP="000132AE">
            <w:pPr>
              <w:rPr>
                <w:del w:id="3696" w:author="vopatrilova" w:date="2018-11-14T09:02:00Z"/>
                <w:b/>
              </w:rPr>
            </w:pPr>
            <w:del w:id="3697" w:author="vopatrilova" w:date="2018-11-14T09:02:00Z">
              <w:r w:rsidRPr="004D52C1" w:rsidDel="00AB78CA">
                <w:rPr>
                  <w:b/>
                </w:rPr>
                <w:delText>Kapacita a popis odborné učebny</w:delText>
              </w:r>
            </w:del>
          </w:p>
        </w:tc>
      </w:tr>
      <w:tr w:rsidR="00C557F3" w:rsidRPr="004D52C1" w:rsidDel="00AB78CA" w:rsidTr="000132AE">
        <w:trPr>
          <w:trHeight w:val="135"/>
          <w:del w:id="3698" w:author="vopatrilova" w:date="2018-11-14T09:02:00Z"/>
        </w:trPr>
        <w:tc>
          <w:tcPr>
            <w:tcW w:w="9389" w:type="dxa"/>
            <w:gridSpan w:val="8"/>
            <w:shd w:val="clear" w:color="auto" w:fill="F7CAAC"/>
          </w:tcPr>
          <w:p w:rsidR="00C557F3" w:rsidRPr="004D52C1" w:rsidDel="00AB78CA" w:rsidRDefault="00C557F3" w:rsidP="000132AE">
            <w:pPr>
              <w:rPr>
                <w:del w:id="3699" w:author="vopatrilova" w:date="2018-11-14T09:02:00Z"/>
                <w:b/>
              </w:rPr>
            </w:pPr>
            <w:del w:id="3700" w:author="vopatrilova" w:date="2018-11-14T09:02:00Z">
              <w:r w:rsidRPr="004D52C1" w:rsidDel="00AB78CA">
                <w:rPr>
                  <w:b/>
                </w:rPr>
                <w:delText xml:space="preserve">Vyjádření orgánu </w:delText>
              </w:r>
              <w:r w:rsidRPr="004D52C1" w:rsidDel="00AB78CA">
                <w:rPr>
                  <w:b/>
                  <w:shd w:val="clear" w:color="auto" w:fill="F7CAAC"/>
                </w:rPr>
                <w:delText>hygienické služby ze dne</w:delText>
              </w:r>
            </w:del>
          </w:p>
        </w:tc>
      </w:tr>
      <w:tr w:rsidR="00C557F3" w:rsidRPr="004D52C1" w:rsidDel="00AB78CA" w:rsidTr="000132AE">
        <w:trPr>
          <w:trHeight w:val="680"/>
          <w:del w:id="3701" w:author="vopatrilova" w:date="2018-11-14T09:02:00Z"/>
        </w:trPr>
        <w:tc>
          <w:tcPr>
            <w:tcW w:w="9389" w:type="dxa"/>
            <w:gridSpan w:val="8"/>
          </w:tcPr>
          <w:p w:rsidR="00C557F3" w:rsidRPr="004D52C1" w:rsidDel="00AB78CA" w:rsidRDefault="00C557F3" w:rsidP="000132AE">
            <w:pPr>
              <w:rPr>
                <w:del w:id="3702" w:author="vopatrilova" w:date="2018-11-14T09:02:00Z"/>
              </w:rPr>
            </w:pPr>
          </w:p>
        </w:tc>
      </w:tr>
      <w:tr w:rsidR="00C557F3" w:rsidRPr="004D52C1" w:rsidTr="000132AE">
        <w:trPr>
          <w:trHeight w:val="205"/>
        </w:trPr>
        <w:tc>
          <w:tcPr>
            <w:tcW w:w="9389" w:type="dxa"/>
            <w:gridSpan w:val="8"/>
            <w:shd w:val="clear" w:color="auto" w:fill="F7CAAC"/>
          </w:tcPr>
          <w:p w:rsidR="00C557F3" w:rsidRPr="004D52C1" w:rsidRDefault="00C557F3" w:rsidP="000132AE">
            <w:pPr>
              <w:rPr>
                <w:b/>
              </w:rPr>
            </w:pPr>
            <w:r w:rsidRPr="004D52C1">
              <w:rPr>
                <w:b/>
              </w:rPr>
              <w:t>Opatření a podmínky k zajištění rovného přístupu</w:t>
            </w:r>
          </w:p>
        </w:tc>
      </w:tr>
      <w:tr w:rsidR="00C557F3" w:rsidRPr="004D52C1" w:rsidTr="000132AE">
        <w:trPr>
          <w:trHeight w:val="1832"/>
        </w:trPr>
        <w:tc>
          <w:tcPr>
            <w:tcW w:w="9389" w:type="dxa"/>
            <w:gridSpan w:val="8"/>
          </w:tcPr>
          <w:p w:rsidR="0068756A" w:rsidRDefault="00C557F3">
            <w:pPr>
              <w:pStyle w:val="Default"/>
              <w:jc w:val="both"/>
              <w:rPr>
                <w:rFonts w:eastAsia="Times New Roman"/>
              </w:rPr>
            </w:pPr>
            <w:r w:rsidRPr="004D52C1">
              <w:rPr>
                <w:sz w:val="20"/>
                <w:szCs w:val="20"/>
              </w:rPr>
              <w:t>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Fakulty aplikované informatiky je moderně vybaven a je zajištěn bezbariérový přístup pro handicapované studenty a zaměstnance. V budovách FAI jsou umístěny klidové zóny pro studenty, kde mohou studenti trávit čas mezi výukou, jsou k dispozici PC</w:t>
            </w:r>
            <w:ins w:id="3703" w:author="vopatrilova" w:date="2018-11-16T09:02:00Z">
              <w:r w:rsidR="00006544">
                <w:rPr>
                  <w:sz w:val="20"/>
                  <w:szCs w:val="20"/>
                </w:rPr>
                <w:t>,</w:t>
              </w:r>
            </w:ins>
            <w:r w:rsidRPr="004D52C1">
              <w:rPr>
                <w:sz w:val="20"/>
                <w:szCs w:val="20"/>
              </w:rPr>
              <w:t xml:space="preserve"> včetně tiskáren pro tisk dokumentů. </w:t>
            </w:r>
            <w:ins w:id="3704" w:author="vopatrilova" w:date="2018-11-12T10:57:00Z">
              <w:r w:rsidR="001C69C3">
                <w:rPr>
                  <w:sz w:val="20"/>
                  <w:szCs w:val="20"/>
                </w:rPr>
                <w:t>Fakulta</w:t>
              </w:r>
            </w:ins>
            <w:ins w:id="3705" w:author="vopatrilova" w:date="2018-11-14T09:05:00Z">
              <w:r w:rsidR="009A6BA1">
                <w:rPr>
                  <w:sz w:val="20"/>
                  <w:szCs w:val="20"/>
                </w:rPr>
                <w:t xml:space="preserve"> </w:t>
              </w:r>
            </w:ins>
            <w:ins w:id="3706" w:author="vopatrilova" w:date="2018-11-12T10:57:00Z">
              <w:r w:rsidR="001C69C3">
                <w:rPr>
                  <w:sz w:val="20"/>
                  <w:szCs w:val="20"/>
                </w:rPr>
                <w:t>striktně dodržuje rovný přístup ke všem zdrojům jak z</w:t>
              </w:r>
            </w:ins>
            <w:ins w:id="3707" w:author="vopatrilova" w:date="2018-11-12T10:58:00Z">
              <w:r w:rsidR="001C69C3">
                <w:rPr>
                  <w:sz w:val="20"/>
                  <w:szCs w:val="20"/>
                </w:rPr>
                <w:t> </w:t>
              </w:r>
            </w:ins>
            <w:ins w:id="3708" w:author="vopatrilova" w:date="2018-11-12T10:57:00Z">
              <w:r w:rsidR="001C69C3">
                <w:rPr>
                  <w:sz w:val="20"/>
                  <w:szCs w:val="20"/>
                </w:rPr>
                <w:t xml:space="preserve">pohledu </w:t>
              </w:r>
            </w:ins>
            <w:ins w:id="3709" w:author="vopatrilova" w:date="2018-11-12T10:58:00Z">
              <w:r w:rsidR="001C69C3">
                <w:rPr>
                  <w:sz w:val="20"/>
                  <w:szCs w:val="20"/>
                </w:rPr>
                <w:t>genderové problematiky, tak z pohledu příslušnosti studentů i zaměstnanců k národnostním a et</w:t>
              </w:r>
            </w:ins>
            <w:ins w:id="3710" w:author="vopatrilova" w:date="2018-11-12T10:59:00Z">
              <w:r w:rsidR="001C69C3">
                <w:rPr>
                  <w:sz w:val="20"/>
                  <w:szCs w:val="20"/>
                </w:rPr>
                <w:t>n</w:t>
              </w:r>
            </w:ins>
            <w:ins w:id="3711" w:author="vopatrilova" w:date="2018-11-12T10:58:00Z">
              <w:r w:rsidR="001C69C3">
                <w:rPr>
                  <w:sz w:val="20"/>
                  <w:szCs w:val="20"/>
                </w:rPr>
                <w:t>ickým menšinovým skupinám.</w:t>
              </w:r>
            </w:ins>
          </w:p>
        </w:tc>
      </w:tr>
    </w:tbl>
    <w:p w:rsidR="00C557F3" w:rsidRPr="004D52C1" w:rsidRDefault="00C557F3" w:rsidP="00C557F3"/>
    <w:p w:rsidR="00C557F3" w:rsidRPr="004D52C1" w:rsidRDefault="00C557F3" w:rsidP="00C557F3">
      <w:pPr>
        <w:spacing w:after="160" w:line="259" w:lineRule="auto"/>
      </w:pPr>
      <w:r w:rsidRPr="004D52C1">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557F3" w:rsidRPr="004D52C1" w:rsidTr="000132AE">
        <w:tc>
          <w:tcPr>
            <w:tcW w:w="9778" w:type="dxa"/>
            <w:gridSpan w:val="2"/>
            <w:tcBorders>
              <w:bottom w:val="double" w:sz="4" w:space="0" w:color="auto"/>
            </w:tcBorders>
            <w:shd w:val="clear" w:color="auto" w:fill="BDD6EE"/>
          </w:tcPr>
          <w:p w:rsidR="00C557F3" w:rsidRPr="004D52C1" w:rsidRDefault="00C557F3" w:rsidP="00A800A9">
            <w:pPr>
              <w:tabs>
                <w:tab w:val="right" w:pos="9426"/>
              </w:tabs>
              <w:jc w:val="both"/>
              <w:rPr>
                <w:b/>
                <w:sz w:val="28"/>
              </w:rPr>
            </w:pPr>
            <w:bookmarkStart w:id="3712" w:name="CV"/>
            <w:r w:rsidRPr="004D52C1">
              <w:rPr>
                <w:b/>
                <w:sz w:val="28"/>
              </w:rPr>
              <w:lastRenderedPageBreak/>
              <w:t>C-V – Finanční zabezpečení studijního programu</w:t>
            </w:r>
            <w:bookmarkEnd w:id="3712"/>
            <w:r w:rsidR="00A800A9">
              <w:rPr>
                <w:b/>
                <w:sz w:val="28"/>
              </w:rPr>
              <w:tab/>
            </w:r>
            <w:r w:rsidR="00757911">
              <w:fldChar w:fldCharType="begin"/>
            </w:r>
            <w:r w:rsidR="00757911">
              <w:instrText xml:space="preserve"> REF aobsah \h  \* MERGEFORMAT </w:instrText>
            </w:r>
            <w:r w:rsidR="00757911">
              <w:fldChar w:fldCharType="separate"/>
            </w:r>
            <w:ins w:id="3713" w:author="vopatrilova" w:date="2018-11-17T11:32:00Z">
              <w:r w:rsidR="002F5441" w:rsidRPr="002F5441">
                <w:rPr>
                  <w:rStyle w:val="Odkazintenzivn"/>
                  <w:rPrChange w:id="3714" w:author="vopatrilova" w:date="2018-11-17T11:32:00Z">
                    <w:rPr>
                      <w:i/>
                      <w:iCs/>
                      <w:color w:val="0000FF" w:themeColor="hyperlink"/>
                      <w:sz w:val="36"/>
                      <w:u w:val="single"/>
                    </w:rPr>
                  </w:rPrChange>
                </w:rPr>
                <w:t>Obsah žádosti</w:t>
              </w:r>
            </w:ins>
            <w:del w:id="3715" w:author="vopatrilova" w:date="2018-11-12T10:19:00Z">
              <w:r w:rsidR="00606ACA" w:rsidRPr="00606ACA" w:rsidDel="002515BC">
                <w:rPr>
                  <w:rStyle w:val="Odkazintenzivn"/>
                </w:rPr>
                <w:delText>Obsah žádosti</w:delText>
              </w:r>
            </w:del>
            <w:r w:rsidR="00757911">
              <w:fldChar w:fldCharType="end"/>
            </w:r>
          </w:p>
        </w:tc>
      </w:tr>
      <w:tr w:rsidR="00C557F3" w:rsidRPr="004D52C1" w:rsidTr="000132AE">
        <w:tc>
          <w:tcPr>
            <w:tcW w:w="4219" w:type="dxa"/>
            <w:tcBorders>
              <w:top w:val="single" w:sz="12" w:space="0" w:color="auto"/>
            </w:tcBorders>
            <w:shd w:val="clear" w:color="auto" w:fill="F7CAAC"/>
          </w:tcPr>
          <w:p w:rsidR="00C557F3" w:rsidRPr="004D52C1" w:rsidRDefault="00C557F3" w:rsidP="000132AE">
            <w:pPr>
              <w:jc w:val="both"/>
              <w:rPr>
                <w:b/>
              </w:rPr>
            </w:pPr>
            <w:r w:rsidRPr="004D52C1">
              <w:rPr>
                <w:b/>
              </w:rPr>
              <w:t>Vzdělávací činnost vysoké školy financovaná ze státního rozpočtu</w:t>
            </w:r>
          </w:p>
        </w:tc>
        <w:tc>
          <w:tcPr>
            <w:tcW w:w="5559" w:type="dxa"/>
            <w:tcBorders>
              <w:top w:val="single" w:sz="12" w:space="0" w:color="auto"/>
            </w:tcBorders>
            <w:shd w:val="clear" w:color="auto" w:fill="FFFFFF"/>
          </w:tcPr>
          <w:p w:rsidR="00C557F3" w:rsidRPr="004D52C1" w:rsidRDefault="00C557F3" w:rsidP="000132AE">
            <w:pPr>
              <w:jc w:val="both"/>
              <w:rPr>
                <w:bCs/>
              </w:rPr>
            </w:pPr>
            <w:r w:rsidRPr="004D52C1">
              <w:rPr>
                <w:bCs/>
              </w:rPr>
              <w:t xml:space="preserve">ano </w:t>
            </w:r>
          </w:p>
        </w:tc>
      </w:tr>
      <w:tr w:rsidR="00C557F3" w:rsidRPr="004D52C1" w:rsidTr="000132AE">
        <w:tc>
          <w:tcPr>
            <w:tcW w:w="9778" w:type="dxa"/>
            <w:gridSpan w:val="2"/>
            <w:shd w:val="clear" w:color="auto" w:fill="F7CAAC"/>
          </w:tcPr>
          <w:p w:rsidR="00C557F3" w:rsidRPr="004D52C1" w:rsidRDefault="00C557F3" w:rsidP="000132AE">
            <w:pPr>
              <w:jc w:val="both"/>
              <w:rPr>
                <w:b/>
              </w:rPr>
            </w:pPr>
            <w:r w:rsidRPr="004D52C1">
              <w:rPr>
                <w:b/>
              </w:rPr>
              <w:t>Zhodnocení předpokládaných nákladů a zdrojů na uskutečňování studijního programu</w:t>
            </w:r>
          </w:p>
        </w:tc>
      </w:tr>
      <w:tr w:rsidR="00C557F3" w:rsidRPr="004D52C1" w:rsidTr="000132AE">
        <w:trPr>
          <w:trHeight w:val="5398"/>
        </w:trPr>
        <w:tc>
          <w:tcPr>
            <w:tcW w:w="9778" w:type="dxa"/>
            <w:gridSpan w:val="2"/>
          </w:tcPr>
          <w:p w:rsidR="00C557F3" w:rsidRPr="004D52C1" w:rsidRDefault="00C557F3" w:rsidP="000132AE">
            <w:pPr>
              <w:jc w:val="both"/>
            </w:pPr>
          </w:p>
        </w:tc>
      </w:tr>
    </w:tbl>
    <w:p w:rsidR="00C557F3" w:rsidRPr="004D52C1" w:rsidRDefault="00C557F3" w:rsidP="00C557F3"/>
    <w:p w:rsidR="00C557F3" w:rsidRPr="004D52C1" w:rsidRDefault="00C557F3" w:rsidP="00C557F3"/>
    <w:p w:rsidR="007734E5" w:rsidRDefault="007734E5">
      <w:pPr>
        <w:rPr>
          <w:ins w:id="3716" w:author="vopatrilova" w:date="2018-11-22T14:02:00Z"/>
          <w:b/>
          <w:sz w:val="28"/>
        </w:rPr>
      </w:pPr>
      <w:r>
        <w:rPr>
          <w:b/>
          <w:sz w:val="28"/>
        </w:rPr>
        <w:br w:type="page"/>
      </w:r>
    </w:p>
    <w:p w:rsidR="00F555EB" w:rsidDel="004D7F53" w:rsidRDefault="00F555EB">
      <w:pPr>
        <w:rPr>
          <w:ins w:id="3717" w:author="vopatrilova" w:date="2018-11-22T14:02:00Z"/>
          <w:del w:id="3718" w:author="Jiří Vojtěšek" w:date="2018-11-26T14:40:00Z"/>
          <w:b/>
          <w:sz w:val="28"/>
        </w:rPr>
      </w:pPr>
    </w:p>
    <w:p w:rsidR="00F555EB" w:rsidDel="004D7F53" w:rsidRDefault="00F555EB">
      <w:pPr>
        <w:rPr>
          <w:del w:id="3719" w:author="Jiří Vojtěšek" w:date="2018-11-26T14:40:00Z"/>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D491A" w:rsidTr="000132AE">
        <w:tc>
          <w:tcPr>
            <w:tcW w:w="9285" w:type="dxa"/>
            <w:tcBorders>
              <w:bottom w:val="double" w:sz="4" w:space="0" w:color="auto"/>
            </w:tcBorders>
            <w:shd w:val="clear" w:color="auto" w:fill="BDD6EE"/>
          </w:tcPr>
          <w:p w:rsidR="00CD491A" w:rsidRDefault="00CD491A" w:rsidP="00A800A9">
            <w:pPr>
              <w:tabs>
                <w:tab w:val="right" w:pos="8881"/>
              </w:tabs>
              <w:jc w:val="both"/>
              <w:rPr>
                <w:b/>
                <w:sz w:val="28"/>
              </w:rPr>
            </w:pPr>
            <w:bookmarkStart w:id="3720" w:name="DI"/>
            <w:bookmarkStart w:id="3721" w:name="_GoBack" w:colFirst="0" w:colLast="0"/>
            <w:r>
              <w:rPr>
                <w:b/>
                <w:sz w:val="28"/>
              </w:rPr>
              <w:t xml:space="preserve">D-I – </w:t>
            </w:r>
            <w:r>
              <w:rPr>
                <w:b/>
                <w:sz w:val="26"/>
                <w:szCs w:val="26"/>
              </w:rPr>
              <w:t>Záměr rozvoje a další údaje ke studijnímu programu</w:t>
            </w:r>
            <w:bookmarkEnd w:id="3720"/>
            <w:r w:rsidR="00A800A9">
              <w:rPr>
                <w:b/>
                <w:sz w:val="28"/>
              </w:rPr>
              <w:tab/>
            </w:r>
            <w:r w:rsidR="00757911">
              <w:fldChar w:fldCharType="begin"/>
            </w:r>
            <w:r w:rsidR="00757911">
              <w:instrText xml:space="preserve"> REF aobsah \h  \* MERGEFORMAT </w:instrText>
            </w:r>
            <w:r w:rsidR="00757911">
              <w:fldChar w:fldCharType="separate"/>
            </w:r>
            <w:ins w:id="3722" w:author="vopatrilova" w:date="2018-11-17T11:32:00Z">
              <w:r w:rsidR="002F5441" w:rsidRPr="002F5441">
                <w:rPr>
                  <w:rStyle w:val="Odkazintenzivn"/>
                  <w:rPrChange w:id="3723" w:author="vopatrilova" w:date="2018-11-17T11:32:00Z">
                    <w:rPr>
                      <w:i/>
                      <w:iCs/>
                      <w:color w:val="0000FF" w:themeColor="hyperlink"/>
                      <w:sz w:val="36"/>
                      <w:u w:val="single"/>
                    </w:rPr>
                  </w:rPrChange>
                </w:rPr>
                <w:t>Obsah žádosti</w:t>
              </w:r>
            </w:ins>
            <w:del w:id="3724" w:author="vopatrilova" w:date="2018-11-12T10:19:00Z">
              <w:r w:rsidR="00606ACA" w:rsidRPr="00606ACA" w:rsidDel="002515BC">
                <w:rPr>
                  <w:rStyle w:val="Odkazintenzivn"/>
                </w:rPr>
                <w:delText>Obsah žádosti</w:delText>
              </w:r>
            </w:del>
            <w:r w:rsidR="00757911">
              <w:fldChar w:fldCharType="end"/>
            </w:r>
          </w:p>
        </w:tc>
      </w:tr>
      <w:tr w:rsidR="00CD491A" w:rsidTr="000132AE">
        <w:trPr>
          <w:trHeight w:val="185"/>
        </w:trPr>
        <w:tc>
          <w:tcPr>
            <w:tcW w:w="9285" w:type="dxa"/>
            <w:shd w:val="clear" w:color="auto" w:fill="F7CAAC"/>
          </w:tcPr>
          <w:p w:rsidR="00CD491A" w:rsidRDefault="00CD491A" w:rsidP="000132AE">
            <w:pPr>
              <w:rPr>
                <w:b/>
              </w:rPr>
            </w:pPr>
            <w:r>
              <w:rPr>
                <w:b/>
              </w:rPr>
              <w:t>Záměr rozvoje studijního programu a jeho odůvodnění</w:t>
            </w:r>
          </w:p>
        </w:tc>
      </w:tr>
      <w:tr w:rsidR="00CD491A" w:rsidTr="000132AE">
        <w:trPr>
          <w:trHeight w:val="3949"/>
        </w:trPr>
        <w:tc>
          <w:tcPr>
            <w:tcW w:w="9285" w:type="dxa"/>
            <w:shd w:val="clear" w:color="auto" w:fill="FFFFFF"/>
          </w:tcPr>
          <w:p w:rsidR="00CD491A" w:rsidRPr="00A63DDD" w:rsidRDefault="00CD491A" w:rsidP="000132AE">
            <w:pPr>
              <w:pStyle w:val="Default"/>
              <w:jc w:val="both"/>
              <w:rPr>
                <w:sz w:val="20"/>
                <w:szCs w:val="20"/>
              </w:rPr>
            </w:pPr>
            <w:r w:rsidRPr="00A63DDD">
              <w:rPr>
                <w:sz w:val="20"/>
                <w:szCs w:val="20"/>
              </w:rPr>
              <w:t xml:space="preserve">Navazující magisterský studijní program </w:t>
            </w:r>
            <w:del w:id="3725" w:author="vopatrilova" w:date="2018-11-20T16:14:00Z">
              <w:r w:rsidRPr="00A63DDD" w:rsidDel="00DA0318">
                <w:rPr>
                  <w:sz w:val="20"/>
                  <w:szCs w:val="20"/>
                </w:rPr>
                <w:delText>Automatické řízení a informatika</w:delText>
              </w:r>
            </w:del>
            <w:ins w:id="3726" w:author="vopatrilova" w:date="2018-11-20T16:14:00Z">
              <w:r w:rsidR="00DA0318">
                <w:rPr>
                  <w:sz w:val="20"/>
                  <w:szCs w:val="20"/>
                </w:rPr>
                <w:t>Automatické řízení a informatika v konceptu „Průmysl 4.0“</w:t>
              </w:r>
            </w:ins>
            <w:r w:rsidRPr="00A63DDD">
              <w:rPr>
                <w:sz w:val="20"/>
                <w:szCs w:val="20"/>
              </w:rPr>
              <w:t xml:space="preserve"> </w:t>
            </w:r>
            <w:del w:id="3727" w:author="vopatrilova" w:date="2018-11-12T10:59:00Z">
              <w:r w:rsidRPr="00A63DDD" w:rsidDel="001C69C3">
                <w:rPr>
                  <w:sz w:val="20"/>
                  <w:szCs w:val="20"/>
                </w:rPr>
                <w:delText xml:space="preserve">je pokračováním </w:delText>
              </w:r>
            </w:del>
            <w:ins w:id="3728" w:author="vopatrilova" w:date="2018-11-12T10:59:00Z">
              <w:r w:rsidR="001C69C3">
                <w:rPr>
                  <w:sz w:val="20"/>
                  <w:szCs w:val="20"/>
                </w:rPr>
                <w:t xml:space="preserve">navazuje na </w:t>
              </w:r>
            </w:ins>
            <w:r w:rsidRPr="00A63DDD">
              <w:rPr>
                <w:sz w:val="20"/>
                <w:szCs w:val="20"/>
              </w:rPr>
              <w:t>stejnojmenn</w:t>
            </w:r>
            <w:ins w:id="3729" w:author="vopatrilova" w:date="2018-11-12T10:59:00Z">
              <w:r w:rsidR="001C69C3">
                <w:rPr>
                  <w:sz w:val="20"/>
                  <w:szCs w:val="20"/>
                </w:rPr>
                <w:t>ý</w:t>
              </w:r>
            </w:ins>
            <w:del w:id="3730" w:author="vopatrilova" w:date="2018-11-12T10:59:00Z">
              <w:r w:rsidRPr="00A63DDD" w:rsidDel="001C69C3">
                <w:rPr>
                  <w:sz w:val="20"/>
                  <w:szCs w:val="20"/>
                </w:rPr>
                <w:delText>ého</w:delText>
              </w:r>
            </w:del>
            <w:r w:rsidRPr="00A63DDD">
              <w:rPr>
                <w:sz w:val="20"/>
                <w:szCs w:val="20"/>
              </w:rPr>
              <w:t xml:space="preserve"> studijní</w:t>
            </w:r>
            <w:del w:id="3731" w:author="vopatrilova" w:date="2018-11-12T10:59:00Z">
              <w:r w:rsidRPr="00A63DDD" w:rsidDel="001C69C3">
                <w:rPr>
                  <w:sz w:val="20"/>
                  <w:szCs w:val="20"/>
                </w:rPr>
                <w:delText>ho</w:delText>
              </w:r>
            </w:del>
            <w:r w:rsidRPr="00A63DDD">
              <w:rPr>
                <w:sz w:val="20"/>
                <w:szCs w:val="20"/>
              </w:rPr>
              <w:t xml:space="preserve"> obor</w:t>
            </w:r>
            <w:del w:id="3732" w:author="vopatrilova" w:date="2018-11-12T11:00:00Z">
              <w:r w:rsidRPr="00A63DDD" w:rsidDel="001C69C3">
                <w:rPr>
                  <w:sz w:val="20"/>
                  <w:szCs w:val="20"/>
                </w:rPr>
                <w:delText>u</w:delText>
              </w:r>
            </w:del>
            <w:r w:rsidRPr="00A63DDD">
              <w:rPr>
                <w:sz w:val="20"/>
                <w:szCs w:val="20"/>
              </w:rPr>
              <w:t>, který je na FAI uskutečňován od jejího vzniku. Předcházely mu dřívější studijní obory, na pracovišti realizované od roku 1986. Předkládaná nová verze SP byla upravena vzhledem k novým technologiím a moderním metodám</w:t>
            </w:r>
            <w:del w:id="3733" w:author="vopatrilova" w:date="2018-11-12T11:00:00Z">
              <w:r w:rsidRPr="00A63DDD" w:rsidDel="001C69C3">
                <w:rPr>
                  <w:sz w:val="20"/>
                  <w:szCs w:val="20"/>
                </w:rPr>
                <w:delText>,</w:delText>
              </w:r>
            </w:del>
            <w:r w:rsidRPr="00A63DDD">
              <w:rPr>
                <w:sz w:val="20"/>
                <w:szCs w:val="20"/>
              </w:rPr>
              <w:t xml:space="preserve"> tak</w:t>
            </w:r>
            <w:ins w:id="3734" w:author="vopatrilova" w:date="2018-11-12T11:00:00Z">
              <w:r w:rsidR="001C69C3">
                <w:rPr>
                  <w:sz w:val="20"/>
                  <w:szCs w:val="20"/>
                </w:rPr>
                <w:t>,</w:t>
              </w:r>
            </w:ins>
            <w:r w:rsidRPr="00A63DDD">
              <w:rPr>
                <w:sz w:val="20"/>
                <w:szCs w:val="20"/>
              </w:rPr>
              <w:t xml:space="preserve"> aby náplně předmětů odrážely stav průmyslové praxe</w:t>
            </w:r>
            <w:ins w:id="3735" w:author="vopatrilova" w:date="2018-11-12T11:00:00Z">
              <w:r w:rsidR="001C69C3">
                <w:rPr>
                  <w:sz w:val="20"/>
                  <w:szCs w:val="20"/>
                </w:rPr>
                <w:t xml:space="preserve"> a </w:t>
              </w:r>
            </w:ins>
            <w:del w:id="3736" w:author="vopatrilova" w:date="2018-11-14T11:13:00Z">
              <w:r w:rsidRPr="00A63DDD" w:rsidDel="00D65AF6">
                <w:rPr>
                  <w:sz w:val="20"/>
                  <w:szCs w:val="20"/>
                </w:rPr>
                <w:delText xml:space="preserve"> </w:delText>
              </w:r>
            </w:del>
            <w:r w:rsidRPr="00A63DDD">
              <w:rPr>
                <w:sz w:val="20"/>
                <w:szCs w:val="20"/>
              </w:rPr>
              <w:t xml:space="preserve">s přiměřeným podílem cvičení a laboratoří. Program vhodně doplňuje skladbu studijních programů Fakulty aplikované informatiky a zároveň plně reaguje na současné a budoucí požadavky aplikační sféry v oblastech moderních měřicích, informačních, komunikačních, řídicích a robotických zařízení a technologií. </w:t>
            </w:r>
          </w:p>
          <w:p w:rsidR="00CD491A" w:rsidRPr="00A63DDD" w:rsidRDefault="00CD491A" w:rsidP="000132AE">
            <w:pPr>
              <w:pStyle w:val="Default"/>
              <w:jc w:val="both"/>
              <w:rPr>
                <w:sz w:val="20"/>
                <w:szCs w:val="20"/>
              </w:rPr>
            </w:pPr>
            <w:r w:rsidRPr="00A63DDD">
              <w:rPr>
                <w:sz w:val="20"/>
                <w:szCs w:val="20"/>
              </w:rPr>
              <w:t xml:space="preserve">Na Fakultě aplikované informatiky může absolvent ve studiu pokračovat v doktorském SP, případně může pokračovat v rámci pravidel Boloňské deklarace na jiné VŠ v ČR nebo v zahraničí. </w:t>
            </w:r>
          </w:p>
          <w:p w:rsidR="00CD491A" w:rsidRPr="00A63DDD" w:rsidRDefault="00CD491A" w:rsidP="000132AE">
            <w:pPr>
              <w:pStyle w:val="Default"/>
              <w:jc w:val="both"/>
              <w:rPr>
                <w:sz w:val="20"/>
                <w:szCs w:val="20"/>
              </w:rPr>
            </w:pPr>
            <w:r w:rsidRPr="00A63DDD">
              <w:rPr>
                <w:sz w:val="20"/>
                <w:szCs w:val="20"/>
              </w:rPr>
              <w:t xml:space="preserve">Fakulta aplikované informatiky investičně průběžně zabezpečuje a zkvalitňuje infrastrukturní zázemí spojené se vzděláváním v daném SP. Zařízení a přístrojové vybavení jsou využívána pro zabezpečení výuky, pro zpracování závěrečných prací a další tvůrčí činnosti studentů, související se získáním odborných znalostí a také k jejich propojení s </w:t>
            </w:r>
            <w:del w:id="3737" w:author="vopatrilova" w:date="2018-11-16T09:29:00Z">
              <w:r w:rsidRPr="00A63DDD" w:rsidDel="00CA6B94">
                <w:rPr>
                  <w:sz w:val="20"/>
                  <w:szCs w:val="20"/>
                </w:rPr>
                <w:delText xml:space="preserve">VaV </w:delText>
              </w:r>
            </w:del>
            <w:ins w:id="3738" w:author="vopatrilova" w:date="2018-11-16T09:29:00Z">
              <w:r w:rsidR="00CA6B94">
                <w:rPr>
                  <w:sz w:val="20"/>
                  <w:szCs w:val="20"/>
                </w:rPr>
                <w:t>vědecko-výzkumnou</w:t>
              </w:r>
              <w:r w:rsidR="00CA6B94" w:rsidRPr="00A63DDD">
                <w:rPr>
                  <w:sz w:val="20"/>
                  <w:szCs w:val="20"/>
                </w:rPr>
                <w:t xml:space="preserve"> </w:t>
              </w:r>
            </w:ins>
            <w:r w:rsidR="00AE40F2">
              <w:rPr>
                <w:sz w:val="20"/>
                <w:szCs w:val="20"/>
              </w:rPr>
              <w:t>a vývojovou činností</w:t>
            </w:r>
            <w:r w:rsidRPr="00A63DDD">
              <w:rPr>
                <w:sz w:val="20"/>
                <w:szCs w:val="20"/>
              </w:rPr>
              <w:t>.</w:t>
            </w:r>
          </w:p>
          <w:p w:rsidR="00CD491A" w:rsidRPr="00A63DDD" w:rsidRDefault="00CD491A" w:rsidP="000132AE">
            <w:pPr>
              <w:pStyle w:val="Default"/>
              <w:jc w:val="both"/>
              <w:rPr>
                <w:sz w:val="20"/>
                <w:szCs w:val="20"/>
              </w:rPr>
            </w:pPr>
            <w:r w:rsidRPr="00A63DDD">
              <w:rPr>
                <w:sz w:val="20"/>
                <w:szCs w:val="20"/>
              </w:rPr>
              <w:t>Personální rozvoj fakulty pro zabezpečení všech činností, souvisejících s realizací výuky v novém i dalších SP fakulty</w:t>
            </w:r>
            <w:ins w:id="3739" w:author="vopatrilova" w:date="2018-11-16T09:29:00Z">
              <w:r w:rsidR="00CA6B94">
                <w:rPr>
                  <w:sz w:val="20"/>
                  <w:szCs w:val="20"/>
                </w:rPr>
                <w:t>,</w:t>
              </w:r>
            </w:ins>
            <w:r w:rsidRPr="00A63DDD">
              <w:rPr>
                <w:sz w:val="20"/>
                <w:szCs w:val="20"/>
              </w:rPr>
              <w:t xml:space="preserve"> probíhá kontinuá</w:t>
            </w:r>
            <w:r w:rsidR="00375D6D">
              <w:rPr>
                <w:sz w:val="20"/>
                <w:szCs w:val="20"/>
              </w:rPr>
              <w:t>lně jak z hlediska odchodu praco</w:t>
            </w:r>
            <w:r w:rsidRPr="00A63DDD">
              <w:rPr>
                <w:sz w:val="20"/>
                <w:szCs w:val="20"/>
              </w:rPr>
              <w:t xml:space="preserve">vníků, tak i nástupu nových akademických pracovníků. </w:t>
            </w:r>
          </w:p>
          <w:p w:rsidR="00CD491A" w:rsidRPr="00A63DDD" w:rsidRDefault="00CD491A" w:rsidP="000132AE">
            <w:pPr>
              <w:jc w:val="both"/>
            </w:pPr>
            <w:r w:rsidRPr="00A63DDD">
              <w:t>Fakulta aplikované informatiky bude dále rozvíjet propojení mezi vzdělávacími a tvůrčími činnostmi a praxí prostřednictvím projektů zaměřených na výzkum, vývoj a inovace.</w:t>
            </w:r>
            <w:ins w:id="3740" w:author="vopatrilova" w:date="2018-11-12T11:00:00Z">
              <w:r w:rsidR="001C69C3">
                <w:t xml:space="preserve"> V</w:t>
              </w:r>
            </w:ins>
            <w:ins w:id="3741" w:author="vopatrilova" w:date="2018-11-12T11:01:00Z">
              <w:r w:rsidR="001C69C3">
                <w:t> </w:t>
              </w:r>
            </w:ins>
            <w:ins w:id="3742" w:author="vopatrilova" w:date="2018-11-12T11:00:00Z">
              <w:r w:rsidR="001C69C3">
                <w:t xml:space="preserve">případě </w:t>
              </w:r>
            </w:ins>
            <w:ins w:id="3743" w:author="vopatrilova" w:date="2018-11-12T11:01:00Z">
              <w:r w:rsidR="001C69C3">
                <w:t xml:space="preserve">většího počtu přijatých studentů v ročnících budou aktivně využívány jednorázové přednášky pracovníků </w:t>
              </w:r>
            </w:ins>
            <w:ins w:id="3744" w:author="vopatrilova" w:date="2018-11-14T11:12:00Z">
              <w:r w:rsidR="004C1A52">
                <w:t xml:space="preserve">českých i </w:t>
              </w:r>
            </w:ins>
            <w:ins w:id="3745" w:author="vopatrilova" w:date="2018-11-12T11:01:00Z">
              <w:r w:rsidR="001C69C3">
                <w:t>zahraničních technických univerzit, se kterými má FAI uzavřeny smlouvy o vzájemné spolupráci.</w:t>
              </w:r>
            </w:ins>
          </w:p>
        </w:tc>
      </w:tr>
      <w:tr w:rsidR="00CD491A" w:rsidTr="000132AE">
        <w:trPr>
          <w:trHeight w:val="188"/>
        </w:trPr>
        <w:tc>
          <w:tcPr>
            <w:tcW w:w="9285" w:type="dxa"/>
            <w:shd w:val="clear" w:color="auto" w:fill="F7CAAC"/>
          </w:tcPr>
          <w:p w:rsidR="00CD491A" w:rsidRPr="00A63DDD" w:rsidRDefault="00CD491A" w:rsidP="000132AE">
            <w:pPr>
              <w:rPr>
                <w:b/>
              </w:rPr>
            </w:pPr>
            <w:r w:rsidRPr="00A63DDD">
              <w:rPr>
                <w:b/>
              </w:rPr>
              <w:t>Počet přijímaných uchazečů ke studiu ve studijním programu</w:t>
            </w:r>
          </w:p>
        </w:tc>
      </w:tr>
      <w:tr w:rsidR="00CD491A" w:rsidTr="000132AE">
        <w:trPr>
          <w:trHeight w:val="1172"/>
        </w:trPr>
        <w:tc>
          <w:tcPr>
            <w:tcW w:w="9285" w:type="dxa"/>
            <w:shd w:val="clear" w:color="auto" w:fill="FFFFFF"/>
          </w:tcPr>
          <w:p w:rsidR="00CD491A" w:rsidRPr="00A63DDD" w:rsidRDefault="00CD491A" w:rsidP="000132AE">
            <w:r w:rsidRPr="00A63DDD">
              <w:t>Materiálně-technické vybavení pracovišť FAI umožňuje realizovat výuku daného SP v rozsahu maximálně 1 studijní skupiny pre</w:t>
            </w:r>
            <w:ins w:id="3746" w:author="vopatrilova" w:date="2018-11-16T09:29:00Z">
              <w:r w:rsidR="00CA6B94">
                <w:t>z</w:t>
              </w:r>
            </w:ins>
            <w:del w:id="3747" w:author="vopatrilova" w:date="2018-11-16T09:29:00Z">
              <w:r w:rsidRPr="00A63DDD" w:rsidDel="00CA6B94">
                <w:delText>s</w:delText>
              </w:r>
            </w:del>
            <w:r w:rsidRPr="00A63DDD">
              <w:t xml:space="preserve">enční </w:t>
            </w:r>
            <w:ins w:id="3748" w:author="vopatrilova" w:date="2018-11-12T11:02:00Z">
              <w:r w:rsidR="001C69C3">
                <w:t>a</w:t>
              </w:r>
            </w:ins>
            <w:del w:id="3749" w:author="vopatrilova" w:date="2018-11-12T11:02:00Z">
              <w:r w:rsidRPr="00A63DDD" w:rsidDel="001C69C3">
                <w:delText>i</w:delText>
              </w:r>
            </w:del>
            <w:r w:rsidRPr="00A63DDD">
              <w:t xml:space="preserve"> kombinované formy studia. V posledních letech byl zaznamenán úbytek zájemců o studium tohoto oboru. To byla mimo jiné motivace pro jeho významnou úpravu, včetně úpravy předchozích studijních programů na úrovni bakalářského stupně studia. Dlouhodobým průměrem počtu studentů na tomto oborovém zaměření na FAI je cca 15</w:t>
            </w:r>
            <w:ins w:id="3750" w:author="Jiří Vojtěšek" w:date="2018-11-26T14:39:00Z">
              <w:r w:rsidR="004D7F53">
                <w:t xml:space="preserve"> </w:t>
              </w:r>
            </w:ins>
            <w:r w:rsidRPr="00A63DDD">
              <w:t xml:space="preserve">studentů (nastupujících do 1. ročníku). </w:t>
            </w:r>
          </w:p>
        </w:tc>
      </w:tr>
      <w:tr w:rsidR="00CD491A" w:rsidTr="000132AE">
        <w:trPr>
          <w:trHeight w:val="200"/>
        </w:trPr>
        <w:tc>
          <w:tcPr>
            <w:tcW w:w="9285" w:type="dxa"/>
            <w:shd w:val="clear" w:color="auto" w:fill="F7CAAC"/>
          </w:tcPr>
          <w:p w:rsidR="00CD491A" w:rsidRPr="00A63DDD" w:rsidRDefault="00CD491A" w:rsidP="000132AE">
            <w:pPr>
              <w:rPr>
                <w:b/>
              </w:rPr>
            </w:pPr>
            <w:r w:rsidRPr="00A63DDD">
              <w:rPr>
                <w:b/>
              </w:rPr>
              <w:t>Předpokládaná uplatnitelnost absolventů na trhu práce</w:t>
            </w:r>
          </w:p>
        </w:tc>
      </w:tr>
      <w:tr w:rsidR="00907AC7" w:rsidTr="000132AE">
        <w:trPr>
          <w:trHeight w:val="708"/>
        </w:trPr>
        <w:tc>
          <w:tcPr>
            <w:tcW w:w="9285" w:type="dxa"/>
            <w:shd w:val="clear" w:color="auto" w:fill="FFFFFF"/>
          </w:tcPr>
          <w:p w:rsidR="00907AC7" w:rsidRPr="00EF2812" w:rsidRDefault="00907AC7" w:rsidP="006C5458">
            <w:pPr>
              <w:pStyle w:val="Default"/>
              <w:jc w:val="both"/>
              <w:rPr>
                <w:ins w:id="3751" w:author="vopatrilova" w:date="2018-11-19T09:27:00Z"/>
                <w:sz w:val="20"/>
                <w:szCs w:val="20"/>
              </w:rPr>
            </w:pPr>
            <w:ins w:id="3752" w:author="vopatrilova" w:date="2018-11-19T09:27:00Z">
              <w:r w:rsidRPr="00EF2812">
                <w:rPr>
                  <w:sz w:val="20"/>
                  <w:szCs w:val="20"/>
                </w:rPr>
                <w:t xml:space="preserve">Absolvent bakalářského studijního programu „Aplikovaná informatika v průmyslové automatizaci“ a jeho dvou specializací „Inteligentní systémy s roboty“ a „Průmyslová automatizace“, pokud nebude pokračovat ve studiu na magisterském stupni, najde uplatnění při návrhu, provozu a údržbě měřicích, informačních, komunikačních, řídicích a robotických systémů. Využije znalostí z oblasti matematiky, identifikace a modelování dynamických systémů, automatického řízení, mechatroniky a robotiky, projektování řídicích systémů a dalších. Absolventi takto koncipovaného studijního programu získají také praktické znalosti a dovednosti ve využívání řady typů výpočetní techniky, která se ve spojení s realizací řídicích systémů obecně využívá. Výpočetní techniku je schopen využívat také pro účely zpracování agend a databázových aplikací v síťovém prostředí. Jsou způsobilí samostatné programátorské a systémové práce spojené s výpočetní technikou a jsou schopni participovat na vytváření projektů řízení a managementu výrobních a obchodních organizací. Jeho uplatnitelnost na trhu práce bude podpořena také dalšími znalostmi a dovednostmi a dobrou znalostí anglického jazyka. </w:t>
              </w:r>
            </w:ins>
          </w:p>
          <w:p w:rsidR="00907AC7" w:rsidRPr="00EF2812" w:rsidRDefault="00907AC7" w:rsidP="006C5458">
            <w:pPr>
              <w:pStyle w:val="Default"/>
              <w:jc w:val="both"/>
              <w:rPr>
                <w:ins w:id="3753" w:author="vopatrilova" w:date="2018-11-19T09:27:00Z"/>
                <w:sz w:val="20"/>
                <w:szCs w:val="20"/>
              </w:rPr>
            </w:pPr>
            <w:ins w:id="3754" w:author="vopatrilova" w:date="2018-11-19T09:27:00Z">
              <w:r w:rsidRPr="00EF2812">
                <w:rPr>
                  <w:sz w:val="20"/>
                  <w:szCs w:val="20"/>
                </w:rPr>
                <w:t xml:space="preserve">Oblasti využitelnosti absolventů tohoto studijního programu </w:t>
              </w:r>
              <w:r>
                <w:rPr>
                  <w:sz w:val="20"/>
                  <w:szCs w:val="20"/>
                </w:rPr>
                <w:t>jsou</w:t>
              </w:r>
              <w:r w:rsidRPr="00EF2812">
                <w:rPr>
                  <w:sz w:val="20"/>
                  <w:szCs w:val="20"/>
                </w:rPr>
                <w:t xml:space="preserve"> v souladu s  Nařízením Vlády č. 275/2016 Sb., o oblastech vzdělávání ve vysokém školství násled</w:t>
              </w:r>
              <w:r>
                <w:rPr>
                  <w:sz w:val="20"/>
                  <w:szCs w:val="20"/>
                </w:rPr>
                <w:t>ující</w:t>
              </w:r>
              <w:r w:rsidRPr="00EF2812">
                <w:rPr>
                  <w:sz w:val="20"/>
                  <w:szCs w:val="20"/>
                </w:rPr>
                <w:t>:</w:t>
              </w:r>
            </w:ins>
          </w:p>
          <w:p w:rsidR="00907AC7" w:rsidRPr="00EF2812" w:rsidRDefault="00907AC7" w:rsidP="006C5458">
            <w:pPr>
              <w:pStyle w:val="Default"/>
              <w:jc w:val="both"/>
              <w:rPr>
                <w:ins w:id="3755" w:author="vopatrilova" w:date="2018-11-19T09:27:00Z"/>
                <w:rFonts w:eastAsia="Times New Roman"/>
                <w:sz w:val="20"/>
                <w:szCs w:val="20"/>
              </w:rPr>
            </w:pPr>
            <w:ins w:id="3756" w:author="vopatrilova" w:date="2018-11-19T09:27:00Z">
              <w:r w:rsidRPr="00EF2812">
                <w:rPr>
                  <w:sz w:val="20"/>
                  <w:szCs w:val="20"/>
                </w:rPr>
                <w:t xml:space="preserve">Osoba odborně způsobilá </w:t>
              </w:r>
              <w:r w:rsidRPr="00EF2812">
                <w:rPr>
                  <w:rFonts w:eastAsia="Times New Roman"/>
                  <w:sz w:val="20"/>
                  <w:szCs w:val="20"/>
                </w:rPr>
                <w:t>pro vytváření, správu a provozování výpočetních systémů</w:t>
              </w:r>
            </w:ins>
          </w:p>
          <w:p w:rsidR="00907AC7" w:rsidRPr="00EF2812" w:rsidRDefault="00907AC7" w:rsidP="006C5458">
            <w:pPr>
              <w:pStyle w:val="Default"/>
              <w:jc w:val="both"/>
              <w:rPr>
                <w:ins w:id="3757" w:author="vopatrilova" w:date="2018-11-19T09:27:00Z"/>
                <w:rFonts w:eastAsia="Times New Roman"/>
                <w:sz w:val="20"/>
                <w:szCs w:val="20"/>
              </w:rPr>
            </w:pPr>
            <w:ins w:id="3758" w:author="vopatrilova" w:date="2018-11-19T09:27:00Z">
              <w:r w:rsidRPr="00EF2812">
                <w:rPr>
                  <w:sz w:val="20"/>
                  <w:szCs w:val="20"/>
                </w:rPr>
                <w:t xml:space="preserve">Osoba odborně způsobilá </w:t>
              </w:r>
              <w:r w:rsidRPr="00EF2812">
                <w:rPr>
                  <w:rFonts w:eastAsia="Times New Roman"/>
                  <w:sz w:val="20"/>
                  <w:szCs w:val="20"/>
                </w:rPr>
                <w:t>pro vytváření, správu a provozování řídicích systémů</w:t>
              </w:r>
            </w:ins>
          </w:p>
          <w:p w:rsidR="00907AC7" w:rsidRPr="00EF2812" w:rsidRDefault="00907AC7" w:rsidP="006C5458">
            <w:pPr>
              <w:pStyle w:val="Default"/>
              <w:jc w:val="both"/>
              <w:rPr>
                <w:ins w:id="3759" w:author="vopatrilova" w:date="2018-11-19T09:27:00Z"/>
                <w:rFonts w:eastAsia="Times New Roman"/>
                <w:sz w:val="20"/>
                <w:szCs w:val="20"/>
              </w:rPr>
            </w:pPr>
            <w:ins w:id="3760" w:author="vopatrilova" w:date="2018-11-19T09:27:00Z">
              <w:r w:rsidRPr="00EF2812">
                <w:rPr>
                  <w:sz w:val="20"/>
                  <w:szCs w:val="20"/>
                </w:rPr>
                <w:t xml:space="preserve">Osoba odborně způsobilá </w:t>
              </w:r>
              <w:r w:rsidRPr="00EF2812">
                <w:rPr>
                  <w:rFonts w:eastAsia="Times New Roman"/>
                  <w:sz w:val="20"/>
                  <w:szCs w:val="20"/>
                </w:rPr>
                <w:t>provádět analýzu a návrhy výpočetních systémů</w:t>
              </w:r>
            </w:ins>
          </w:p>
          <w:p w:rsidR="00907AC7" w:rsidRPr="00EF2812" w:rsidRDefault="00907AC7" w:rsidP="006C5458">
            <w:pPr>
              <w:pStyle w:val="Default"/>
              <w:jc w:val="both"/>
              <w:rPr>
                <w:ins w:id="3761" w:author="vopatrilova" w:date="2018-11-19T09:27:00Z"/>
                <w:rFonts w:eastAsia="Times New Roman"/>
                <w:sz w:val="20"/>
                <w:szCs w:val="20"/>
              </w:rPr>
            </w:pPr>
            <w:ins w:id="3762" w:author="vopatrilova" w:date="2018-11-19T09:27:00Z">
              <w:r w:rsidRPr="00EF2812">
                <w:rPr>
                  <w:sz w:val="20"/>
                  <w:szCs w:val="20"/>
                </w:rPr>
                <w:t xml:space="preserve">Osoba odborně způsobilá </w:t>
              </w:r>
              <w:r w:rsidRPr="00EF2812">
                <w:rPr>
                  <w:rFonts w:eastAsia="Times New Roman"/>
                  <w:sz w:val="20"/>
                  <w:szCs w:val="20"/>
                </w:rPr>
                <w:t>provádět analýzu a návrhy řídicích systémů</w:t>
              </w:r>
            </w:ins>
          </w:p>
          <w:p w:rsidR="00907AC7" w:rsidRPr="00EF2812" w:rsidRDefault="00907AC7" w:rsidP="006C5458">
            <w:pPr>
              <w:pStyle w:val="Default"/>
              <w:jc w:val="both"/>
              <w:rPr>
                <w:ins w:id="3763" w:author="vopatrilova" w:date="2018-11-19T09:27:00Z"/>
                <w:rFonts w:eastAsia="Times New Roman"/>
                <w:sz w:val="20"/>
                <w:szCs w:val="20"/>
              </w:rPr>
            </w:pPr>
            <w:ins w:id="3764" w:author="vopatrilova" w:date="2018-11-19T09:27:00Z">
              <w:r w:rsidRPr="00EF2812">
                <w:rPr>
                  <w:sz w:val="20"/>
                  <w:szCs w:val="20"/>
                </w:rPr>
                <w:t xml:space="preserve">Osoba odborně způsobilá pracovat </w:t>
              </w:r>
              <w:r w:rsidRPr="00EF2812">
                <w:rPr>
                  <w:rFonts w:eastAsia="Times New Roman"/>
                  <w:sz w:val="20"/>
                  <w:szCs w:val="20"/>
                </w:rPr>
                <w:t>jako programátor a vývojář počítačových aplikací</w:t>
              </w:r>
            </w:ins>
          </w:p>
          <w:p w:rsidR="00907AC7" w:rsidRPr="00EF2812" w:rsidRDefault="00907AC7" w:rsidP="006C5458">
            <w:pPr>
              <w:pStyle w:val="Default"/>
              <w:jc w:val="both"/>
              <w:rPr>
                <w:ins w:id="3765" w:author="vopatrilova" w:date="2018-11-19T09:27:00Z"/>
                <w:rFonts w:eastAsia="Times New Roman"/>
                <w:sz w:val="20"/>
                <w:szCs w:val="20"/>
              </w:rPr>
            </w:pPr>
            <w:ins w:id="3766" w:author="vopatrilova" w:date="2018-11-19T09:27:00Z">
              <w:r w:rsidRPr="00EF2812">
                <w:rPr>
                  <w:sz w:val="20"/>
                  <w:szCs w:val="20"/>
                </w:rPr>
                <w:t xml:space="preserve">Osoba odborně způsobilá pracovat </w:t>
              </w:r>
              <w:r w:rsidRPr="00EF2812">
                <w:rPr>
                  <w:rFonts w:eastAsia="Times New Roman"/>
                  <w:sz w:val="20"/>
                  <w:szCs w:val="20"/>
                </w:rPr>
                <w:t>jako programátor a vývojář řídicích aplikací</w:t>
              </w:r>
            </w:ins>
          </w:p>
          <w:p w:rsidR="00907AC7" w:rsidRPr="00EF2812" w:rsidRDefault="00907AC7" w:rsidP="006C5458">
            <w:pPr>
              <w:pStyle w:val="Default"/>
              <w:jc w:val="both"/>
              <w:rPr>
                <w:ins w:id="3767" w:author="vopatrilova" w:date="2018-11-19T09:27:00Z"/>
                <w:rFonts w:eastAsia="Times New Roman"/>
                <w:sz w:val="20"/>
                <w:szCs w:val="20"/>
              </w:rPr>
            </w:pPr>
            <w:ins w:id="3768" w:author="vopatrilova" w:date="2018-11-19T09:27:00Z">
              <w:r w:rsidRPr="00EF2812">
                <w:rPr>
                  <w:sz w:val="20"/>
                  <w:szCs w:val="20"/>
                </w:rPr>
                <w:t xml:space="preserve">Osoba odborně způsobilá pracovat </w:t>
              </w:r>
              <w:r w:rsidRPr="00EF2812">
                <w:rPr>
                  <w:rFonts w:eastAsia="Times New Roman"/>
                  <w:sz w:val="20"/>
                  <w:szCs w:val="20"/>
                </w:rPr>
                <w:t>v realizačních týmech IT, řešení systémových integrátorů, business analytiků</w:t>
              </w:r>
            </w:ins>
          </w:p>
          <w:p w:rsidR="00907AC7" w:rsidRPr="00EF2812" w:rsidRDefault="00907AC7" w:rsidP="006C5458">
            <w:pPr>
              <w:pStyle w:val="Default"/>
              <w:jc w:val="both"/>
              <w:rPr>
                <w:ins w:id="3769" w:author="vopatrilova" w:date="2018-11-19T09:27:00Z"/>
                <w:rFonts w:eastAsia="Times New Roman"/>
                <w:sz w:val="20"/>
                <w:szCs w:val="20"/>
              </w:rPr>
            </w:pPr>
            <w:ins w:id="3770" w:author="vopatrilova" w:date="2018-11-19T09:27:00Z">
              <w:r w:rsidRPr="00EF2812">
                <w:rPr>
                  <w:sz w:val="20"/>
                  <w:szCs w:val="20"/>
                </w:rPr>
                <w:t>Osoba odborně způsobilá pracovat v oblasti</w:t>
              </w:r>
              <w:r w:rsidRPr="00EF2812">
                <w:rPr>
                  <w:rFonts w:eastAsia="Times New Roman"/>
                  <w:sz w:val="20"/>
                  <w:szCs w:val="20"/>
                </w:rPr>
                <w:t xml:space="preserve"> vývojových prací v průmyslu</w:t>
              </w:r>
            </w:ins>
          </w:p>
          <w:p w:rsidR="00907AC7" w:rsidRPr="00EF2812" w:rsidRDefault="00907AC7" w:rsidP="006C5458">
            <w:pPr>
              <w:pStyle w:val="Default"/>
              <w:jc w:val="both"/>
              <w:rPr>
                <w:ins w:id="3771" w:author="vopatrilova" w:date="2018-11-19T09:27:00Z"/>
                <w:rFonts w:eastAsia="Times New Roman"/>
                <w:sz w:val="20"/>
                <w:szCs w:val="20"/>
              </w:rPr>
            </w:pPr>
            <w:ins w:id="3772" w:author="vopatrilova" w:date="2018-11-19T09:27:00Z">
              <w:r w:rsidRPr="00EF2812">
                <w:rPr>
                  <w:sz w:val="20"/>
                  <w:szCs w:val="20"/>
                </w:rPr>
                <w:t>Osoba odborně způsobilá pracovat v oblasti</w:t>
              </w:r>
              <w:r w:rsidRPr="00EF2812">
                <w:rPr>
                  <w:rFonts w:eastAsia="Times New Roman"/>
                  <w:sz w:val="20"/>
                  <w:szCs w:val="20"/>
                </w:rPr>
                <w:t xml:space="preserve"> vývojových prací v oblasti automatizace výrobních technologií</w:t>
              </w:r>
            </w:ins>
          </w:p>
          <w:p w:rsidR="00907AC7" w:rsidRPr="00EF2812" w:rsidRDefault="00907AC7" w:rsidP="006C5458">
            <w:pPr>
              <w:pStyle w:val="Default"/>
              <w:jc w:val="both"/>
              <w:rPr>
                <w:ins w:id="3773" w:author="vopatrilova" w:date="2018-11-19T09:27:00Z"/>
                <w:rFonts w:eastAsia="Times New Roman"/>
                <w:sz w:val="20"/>
                <w:szCs w:val="20"/>
              </w:rPr>
            </w:pPr>
            <w:ins w:id="3774" w:author="vopatrilova" w:date="2018-11-19T09:27:00Z">
              <w:r w:rsidRPr="00EF2812">
                <w:rPr>
                  <w:sz w:val="20"/>
                  <w:szCs w:val="20"/>
                </w:rPr>
                <w:t>Osoba odborně způsobilá pracovat v oblasti</w:t>
              </w:r>
              <w:r w:rsidRPr="00EF2812">
                <w:rPr>
                  <w:rFonts w:eastAsia="Times New Roman"/>
                  <w:sz w:val="20"/>
                  <w:szCs w:val="20"/>
                </w:rPr>
                <w:t xml:space="preserve"> vývojových prací v oblasti robotizace výrobních technologií</w:t>
              </w:r>
            </w:ins>
          </w:p>
          <w:p w:rsidR="00907AC7" w:rsidRPr="00EF2812" w:rsidRDefault="00907AC7" w:rsidP="006C5458">
            <w:pPr>
              <w:pStyle w:val="Default"/>
              <w:jc w:val="both"/>
              <w:rPr>
                <w:ins w:id="3775" w:author="vopatrilova" w:date="2018-11-19T09:27:00Z"/>
                <w:rFonts w:eastAsia="Times New Roman"/>
                <w:sz w:val="20"/>
                <w:szCs w:val="20"/>
              </w:rPr>
            </w:pPr>
            <w:ins w:id="3776" w:author="vopatrilova" w:date="2018-11-19T09:27:00Z">
              <w:r w:rsidRPr="00EF2812">
                <w:rPr>
                  <w:sz w:val="20"/>
                  <w:szCs w:val="20"/>
                </w:rPr>
                <w:t xml:space="preserve">Osoba odborně způsobilá pracovat </w:t>
              </w:r>
              <w:r w:rsidRPr="00EF2812">
                <w:rPr>
                  <w:rFonts w:eastAsia="Times New Roman"/>
                  <w:sz w:val="20"/>
                  <w:szCs w:val="20"/>
                </w:rPr>
                <w:t>v provozu, údržbě a servisu počítačových a řídicích systémů</w:t>
              </w:r>
            </w:ins>
          </w:p>
          <w:p w:rsidR="00907AC7" w:rsidRPr="00EF2812" w:rsidRDefault="00907AC7" w:rsidP="006C5458">
            <w:pPr>
              <w:pStyle w:val="Default"/>
              <w:jc w:val="both"/>
              <w:rPr>
                <w:ins w:id="3777" w:author="vopatrilova" w:date="2018-11-19T09:27:00Z"/>
                <w:rFonts w:eastAsia="Times New Roman"/>
                <w:sz w:val="20"/>
                <w:szCs w:val="20"/>
              </w:rPr>
            </w:pPr>
            <w:ins w:id="3778" w:author="vopatrilova" w:date="2018-11-19T09:27:00Z">
              <w:r w:rsidRPr="00EF2812">
                <w:rPr>
                  <w:sz w:val="20"/>
                  <w:szCs w:val="20"/>
                </w:rPr>
                <w:t xml:space="preserve">Osoba odborně způsobilá pracovat </w:t>
              </w:r>
              <w:r w:rsidRPr="00EF2812">
                <w:rPr>
                  <w:rFonts w:eastAsia="Times New Roman"/>
                  <w:sz w:val="20"/>
                  <w:szCs w:val="20"/>
                </w:rPr>
                <w:t>v oblasti provozu, údržby a servisu automatizačních systémů výrobních technologií</w:t>
              </w:r>
            </w:ins>
          </w:p>
          <w:p w:rsidR="00907AC7" w:rsidRPr="00EF2812" w:rsidRDefault="00907AC7" w:rsidP="006C5458">
            <w:pPr>
              <w:pStyle w:val="Default"/>
              <w:jc w:val="both"/>
              <w:rPr>
                <w:ins w:id="3779" w:author="vopatrilova" w:date="2018-11-19T09:27:00Z"/>
                <w:rFonts w:eastAsia="Times New Roman"/>
                <w:sz w:val="20"/>
                <w:szCs w:val="20"/>
              </w:rPr>
            </w:pPr>
            <w:ins w:id="3780" w:author="vopatrilova" w:date="2018-11-19T09:27:00Z">
              <w:r w:rsidRPr="00EF2812">
                <w:rPr>
                  <w:sz w:val="20"/>
                  <w:szCs w:val="20"/>
                </w:rPr>
                <w:t xml:space="preserve">Osoba odborně způsobilá pracovat </w:t>
              </w:r>
              <w:r w:rsidRPr="00EF2812">
                <w:rPr>
                  <w:rFonts w:eastAsia="Times New Roman"/>
                  <w:sz w:val="20"/>
                  <w:szCs w:val="20"/>
                </w:rPr>
                <w:t>v oblasti provozu, údržby a servisu robotických systémů výrobních technologií</w:t>
              </w:r>
            </w:ins>
          </w:p>
          <w:p w:rsidR="00907AC7" w:rsidRPr="00EF2812" w:rsidRDefault="00907AC7" w:rsidP="006C5458">
            <w:pPr>
              <w:pStyle w:val="Default"/>
              <w:jc w:val="both"/>
              <w:rPr>
                <w:ins w:id="3781" w:author="vopatrilova" w:date="2018-11-19T09:27:00Z"/>
                <w:rFonts w:eastAsia="Times New Roman"/>
                <w:sz w:val="20"/>
                <w:szCs w:val="20"/>
              </w:rPr>
            </w:pPr>
            <w:ins w:id="3782" w:author="vopatrilova" w:date="2018-11-19T09:27:00Z">
              <w:r w:rsidRPr="00EF2812">
                <w:rPr>
                  <w:sz w:val="20"/>
                  <w:szCs w:val="20"/>
                </w:rPr>
                <w:t xml:space="preserve">Osoba odborně způsobilá pracovat jako </w:t>
              </w:r>
              <w:r w:rsidRPr="00EF2812">
                <w:rPr>
                  <w:rFonts w:eastAsia="Times New Roman"/>
                  <w:sz w:val="20"/>
                  <w:szCs w:val="20"/>
                </w:rPr>
                <w:t>pracovník informačních a komunikačních technologií</w:t>
              </w:r>
            </w:ins>
          </w:p>
          <w:p w:rsidR="00907AC7" w:rsidRPr="00EF2812" w:rsidRDefault="00907AC7" w:rsidP="006C5458">
            <w:pPr>
              <w:pStyle w:val="Default"/>
              <w:jc w:val="both"/>
              <w:rPr>
                <w:ins w:id="3783" w:author="vopatrilova" w:date="2018-11-19T09:27:00Z"/>
                <w:rFonts w:eastAsia="Times New Roman"/>
                <w:sz w:val="20"/>
                <w:szCs w:val="20"/>
              </w:rPr>
            </w:pPr>
            <w:ins w:id="3784" w:author="vopatrilova" w:date="2018-11-19T09:27:00Z">
              <w:r w:rsidRPr="00EF2812">
                <w:rPr>
                  <w:sz w:val="20"/>
                  <w:szCs w:val="20"/>
                </w:rPr>
                <w:t xml:space="preserve">Osoba odborně způsobilá pracovat jako </w:t>
              </w:r>
              <w:r w:rsidRPr="00EF2812">
                <w:rPr>
                  <w:rFonts w:eastAsia="Times New Roman"/>
                  <w:sz w:val="20"/>
                  <w:szCs w:val="20"/>
                </w:rPr>
                <w:t>pracovníci datových center podniků</w:t>
              </w:r>
            </w:ins>
          </w:p>
          <w:p w:rsidR="00907AC7" w:rsidRPr="00EF2812" w:rsidRDefault="00907AC7" w:rsidP="006C5458">
            <w:pPr>
              <w:pStyle w:val="Default"/>
              <w:jc w:val="both"/>
              <w:rPr>
                <w:ins w:id="3785" w:author="vopatrilova" w:date="2018-11-19T09:27:00Z"/>
                <w:rFonts w:eastAsia="Times New Roman"/>
                <w:sz w:val="20"/>
                <w:szCs w:val="20"/>
              </w:rPr>
            </w:pPr>
            <w:ins w:id="3786" w:author="vopatrilova" w:date="2018-11-19T09:27:00Z">
              <w:r w:rsidRPr="00EF2812">
                <w:rPr>
                  <w:sz w:val="20"/>
                  <w:szCs w:val="20"/>
                </w:rPr>
                <w:t xml:space="preserve">Osoba odborně způsobilá pracovat jako </w:t>
              </w:r>
              <w:r w:rsidRPr="00EF2812">
                <w:rPr>
                  <w:rFonts w:eastAsia="Times New Roman"/>
                  <w:sz w:val="20"/>
                  <w:szCs w:val="20"/>
                </w:rPr>
                <w:t>pracovníci datových center organizací nebo institucí veřejné správy</w:t>
              </w:r>
            </w:ins>
          </w:p>
          <w:p w:rsidR="00907AC7" w:rsidRPr="00EF2812" w:rsidRDefault="00907AC7" w:rsidP="006C5458">
            <w:pPr>
              <w:pStyle w:val="Default"/>
              <w:jc w:val="both"/>
              <w:rPr>
                <w:ins w:id="3787" w:author="vopatrilova" w:date="2018-11-19T09:27:00Z"/>
                <w:rFonts w:eastAsia="Times New Roman"/>
                <w:sz w:val="20"/>
                <w:szCs w:val="20"/>
              </w:rPr>
            </w:pPr>
            <w:ins w:id="3788" w:author="vopatrilova" w:date="2018-11-19T09:27:00Z">
              <w:r w:rsidRPr="00EF2812">
                <w:rPr>
                  <w:sz w:val="20"/>
                  <w:szCs w:val="20"/>
                </w:rPr>
                <w:t xml:space="preserve">Osoba odborně způsobilá pracovat v </w:t>
              </w:r>
              <w:r w:rsidRPr="00EF2812">
                <w:rPr>
                  <w:rFonts w:eastAsia="Times New Roman"/>
                  <w:sz w:val="20"/>
                  <w:szCs w:val="20"/>
                </w:rPr>
                <w:t>v oblasti prodeje počítačových a řídicích systémů</w:t>
              </w:r>
            </w:ins>
          </w:p>
          <w:p w:rsidR="00907AC7" w:rsidRDefault="00907AC7" w:rsidP="006C5458">
            <w:pPr>
              <w:pStyle w:val="Default"/>
              <w:jc w:val="both"/>
              <w:rPr>
                <w:ins w:id="3789" w:author="vopatrilova" w:date="2018-11-19T09:27:00Z"/>
                <w:rFonts w:eastAsia="Times New Roman"/>
                <w:sz w:val="20"/>
                <w:szCs w:val="20"/>
              </w:rPr>
            </w:pPr>
          </w:p>
          <w:p w:rsidR="00907AC7" w:rsidRPr="00711901" w:rsidRDefault="00907AC7" w:rsidP="006C5458">
            <w:pPr>
              <w:pStyle w:val="Default"/>
              <w:jc w:val="both"/>
              <w:rPr>
                <w:ins w:id="3790" w:author="vopatrilova" w:date="2018-11-19T09:27:00Z"/>
                <w:sz w:val="20"/>
                <w:szCs w:val="20"/>
              </w:rPr>
            </w:pPr>
            <w:ins w:id="3791" w:author="vopatrilova" w:date="2018-11-19T09:27:00Z">
              <w:r w:rsidRPr="00EF2812">
                <w:rPr>
                  <w:rFonts w:eastAsia="Times New Roman"/>
                  <w:sz w:val="20"/>
                  <w:szCs w:val="20"/>
                </w:rPr>
                <w:t>A nesporně další, které se během platnosti akreditace ve společnosti objeví, např. problematika „Průmysl 4.0“….</w:t>
              </w:r>
            </w:ins>
          </w:p>
          <w:p w:rsidR="00907AC7" w:rsidRPr="00A63DDD" w:rsidDel="004C17FE" w:rsidRDefault="00907AC7" w:rsidP="000132AE">
            <w:pPr>
              <w:pStyle w:val="Default"/>
              <w:jc w:val="both"/>
              <w:rPr>
                <w:del w:id="3792" w:author="vopatrilova" w:date="2018-11-19T09:27:00Z"/>
                <w:sz w:val="20"/>
                <w:szCs w:val="20"/>
              </w:rPr>
            </w:pPr>
            <w:del w:id="3793" w:author="vopatrilova" w:date="2018-11-19T09:27:00Z">
              <w:r w:rsidRPr="00A63DDD" w:rsidDel="004C17FE">
                <w:rPr>
                  <w:rFonts w:eastAsia="Times New Roman"/>
                  <w:color w:val="auto"/>
                  <w:sz w:val="20"/>
                  <w:szCs w:val="20"/>
                </w:rPr>
                <w:br w:type="page"/>
              </w:r>
              <w:r w:rsidRPr="00A63DDD" w:rsidDel="004C17FE">
                <w:rPr>
                  <w:sz w:val="20"/>
                  <w:szCs w:val="20"/>
                </w:rPr>
                <w:delText xml:space="preserve">Absolvent navazujícího studijního programu Automatické řízení a informatika najde uplatnění při návrhu, provozu a údržbě měřicích, informačních, komunikačních, řídicích a robotických systémů. Využije znalostí z oblasti matematiky, identifikace a modelování dynamických systémů, automatického řízení, mechatroniky a robotiky, projektování řídicích systémů a dalších. Absolventi takto koncipovaného studijního programu získají také praktické znalosti a dovednosti ve využívání řady typů výpočetní techniky, která se ve spojení s realizací řídicích systémů obecně využívá. Výpočetní techniku je schopen využívat také pro účely zpracování agend a databázových aplikací v síťovém prostředí. Jsou způsobilí samostatné programátorské a systémové práce spojené s výpočetní technikou a jsou schopni participovat na vytváření projektů řízení a managementu výrobních a obchodních organizací. Uplatnitelnost absolventa na trhu práce je podpořena také dalšími znalostmi a dovednostmi a dobrou znalostí anglického jazyka. </w:delText>
              </w:r>
            </w:del>
          </w:p>
          <w:p w:rsidR="00907AC7" w:rsidRPr="00A63DDD" w:rsidDel="004C17FE" w:rsidRDefault="00907AC7" w:rsidP="000132AE">
            <w:pPr>
              <w:pStyle w:val="Default"/>
              <w:jc w:val="both"/>
              <w:rPr>
                <w:del w:id="3794" w:author="vopatrilova" w:date="2018-11-19T09:27:00Z"/>
                <w:sz w:val="20"/>
                <w:szCs w:val="20"/>
              </w:rPr>
            </w:pPr>
            <w:del w:id="3795" w:author="vopatrilova" w:date="2018-11-19T09:27:00Z">
              <w:r w:rsidRPr="00A63DDD" w:rsidDel="004C17FE">
                <w:rPr>
                  <w:sz w:val="20"/>
                  <w:szCs w:val="20"/>
                </w:rPr>
                <w:delText>Oblasti využitelnosti absolventů tohoto studijního programu lze v souladu s  Nařízením Vlády č. 275/2016 Sb., o oblastech vzdělávání ve vysokém školství následovně:</w:delText>
              </w:r>
            </w:del>
          </w:p>
          <w:p w:rsidR="00907AC7" w:rsidRPr="00A63DDD" w:rsidDel="004C17FE" w:rsidRDefault="00907AC7" w:rsidP="000132AE">
            <w:pPr>
              <w:pStyle w:val="Default"/>
              <w:jc w:val="both"/>
              <w:rPr>
                <w:del w:id="3796" w:author="vopatrilova" w:date="2018-11-19T09:27:00Z"/>
                <w:rFonts w:eastAsia="Times New Roman"/>
                <w:sz w:val="20"/>
                <w:szCs w:val="20"/>
              </w:rPr>
            </w:pPr>
            <w:del w:id="3797" w:author="vopatrilova" w:date="2018-11-19T09:27:00Z">
              <w:r w:rsidRPr="00A63DDD" w:rsidDel="004C17FE">
                <w:rPr>
                  <w:sz w:val="20"/>
                  <w:szCs w:val="20"/>
                </w:rPr>
                <w:delText xml:space="preserve">Osoba odborně způsobilá </w:delText>
              </w:r>
              <w:r w:rsidRPr="00A63DDD" w:rsidDel="004C17FE">
                <w:rPr>
                  <w:rFonts w:eastAsia="Times New Roman"/>
                  <w:sz w:val="20"/>
                  <w:szCs w:val="20"/>
                </w:rPr>
                <w:delText>pro vytváření, správu a provozování výpočetních systémů</w:delText>
              </w:r>
            </w:del>
          </w:p>
          <w:p w:rsidR="00907AC7" w:rsidRPr="00A63DDD" w:rsidDel="004C17FE" w:rsidRDefault="00907AC7" w:rsidP="000132AE">
            <w:pPr>
              <w:pStyle w:val="Default"/>
              <w:jc w:val="both"/>
              <w:rPr>
                <w:del w:id="3798" w:author="vopatrilova" w:date="2018-11-19T09:27:00Z"/>
                <w:rFonts w:eastAsia="Times New Roman"/>
                <w:sz w:val="20"/>
                <w:szCs w:val="20"/>
              </w:rPr>
            </w:pPr>
            <w:del w:id="3799" w:author="vopatrilova" w:date="2018-11-19T09:27:00Z">
              <w:r w:rsidRPr="00A63DDD" w:rsidDel="004C17FE">
                <w:rPr>
                  <w:sz w:val="20"/>
                  <w:szCs w:val="20"/>
                </w:rPr>
                <w:delText xml:space="preserve">Osoba odborně způsobilá </w:delText>
              </w:r>
              <w:r w:rsidRPr="00A63DDD" w:rsidDel="004C17FE">
                <w:rPr>
                  <w:rFonts w:eastAsia="Times New Roman"/>
                  <w:sz w:val="20"/>
                  <w:szCs w:val="20"/>
                </w:rPr>
                <w:delText>pro vytváření, správu a provozování řídicích systémů</w:delText>
              </w:r>
            </w:del>
          </w:p>
          <w:p w:rsidR="00907AC7" w:rsidRPr="00A63DDD" w:rsidDel="004C17FE" w:rsidRDefault="00907AC7" w:rsidP="000132AE">
            <w:pPr>
              <w:pStyle w:val="Default"/>
              <w:jc w:val="both"/>
              <w:rPr>
                <w:del w:id="3800" w:author="vopatrilova" w:date="2018-11-19T09:27:00Z"/>
                <w:rFonts w:eastAsia="Times New Roman"/>
                <w:sz w:val="20"/>
                <w:szCs w:val="20"/>
              </w:rPr>
            </w:pPr>
            <w:del w:id="3801" w:author="vopatrilova" w:date="2018-11-19T09:27:00Z">
              <w:r w:rsidRPr="00A63DDD" w:rsidDel="004C17FE">
                <w:rPr>
                  <w:sz w:val="20"/>
                  <w:szCs w:val="20"/>
                </w:rPr>
                <w:delText xml:space="preserve">Osoba odborně způsobilá </w:delText>
              </w:r>
              <w:r w:rsidRPr="00A63DDD" w:rsidDel="004C17FE">
                <w:rPr>
                  <w:rFonts w:eastAsia="Times New Roman"/>
                  <w:sz w:val="20"/>
                  <w:szCs w:val="20"/>
                </w:rPr>
                <w:delText>provádět analýzu a návrhy výpočetních systémů</w:delText>
              </w:r>
            </w:del>
          </w:p>
          <w:p w:rsidR="00907AC7" w:rsidRPr="00A63DDD" w:rsidDel="004C17FE" w:rsidRDefault="00907AC7" w:rsidP="000132AE">
            <w:pPr>
              <w:pStyle w:val="Default"/>
              <w:jc w:val="both"/>
              <w:rPr>
                <w:del w:id="3802" w:author="vopatrilova" w:date="2018-11-19T09:27:00Z"/>
                <w:rFonts w:eastAsia="Times New Roman"/>
                <w:sz w:val="20"/>
                <w:szCs w:val="20"/>
              </w:rPr>
            </w:pPr>
            <w:del w:id="3803" w:author="vopatrilova" w:date="2018-11-19T09:27:00Z">
              <w:r w:rsidRPr="00A63DDD" w:rsidDel="004C17FE">
                <w:rPr>
                  <w:sz w:val="20"/>
                  <w:szCs w:val="20"/>
                </w:rPr>
                <w:delText xml:space="preserve">Osoba odborně způsobilá </w:delText>
              </w:r>
              <w:r w:rsidRPr="00A63DDD" w:rsidDel="004C17FE">
                <w:rPr>
                  <w:rFonts w:eastAsia="Times New Roman"/>
                  <w:sz w:val="20"/>
                  <w:szCs w:val="20"/>
                </w:rPr>
                <w:delText>provádět analýzu a návrhy řídicích systémů</w:delText>
              </w:r>
            </w:del>
          </w:p>
          <w:p w:rsidR="00907AC7" w:rsidRPr="00A63DDD" w:rsidDel="004C17FE" w:rsidRDefault="00907AC7" w:rsidP="000132AE">
            <w:pPr>
              <w:pStyle w:val="Default"/>
              <w:jc w:val="both"/>
              <w:rPr>
                <w:del w:id="3804" w:author="vopatrilova" w:date="2018-11-19T09:27:00Z"/>
                <w:rFonts w:eastAsia="Times New Roman"/>
                <w:sz w:val="20"/>
                <w:szCs w:val="20"/>
              </w:rPr>
            </w:pPr>
            <w:del w:id="3805" w:author="vopatrilova" w:date="2018-11-19T09:27:00Z">
              <w:r w:rsidRPr="00A63DDD" w:rsidDel="004C17FE">
                <w:rPr>
                  <w:sz w:val="20"/>
                  <w:szCs w:val="20"/>
                </w:rPr>
                <w:delText xml:space="preserve">Osoba odborně způsobilá pracovat </w:delText>
              </w:r>
              <w:r w:rsidRPr="00A63DDD" w:rsidDel="004C17FE">
                <w:rPr>
                  <w:rFonts w:eastAsia="Times New Roman"/>
                  <w:sz w:val="20"/>
                  <w:szCs w:val="20"/>
                </w:rPr>
                <w:delText>jako programátor a vývojář počítačových aplikací</w:delText>
              </w:r>
            </w:del>
          </w:p>
          <w:p w:rsidR="00907AC7" w:rsidRPr="00A63DDD" w:rsidDel="004C17FE" w:rsidRDefault="00907AC7" w:rsidP="000132AE">
            <w:pPr>
              <w:pStyle w:val="Default"/>
              <w:jc w:val="both"/>
              <w:rPr>
                <w:del w:id="3806" w:author="vopatrilova" w:date="2018-11-19T09:27:00Z"/>
                <w:rFonts w:eastAsia="Times New Roman"/>
                <w:sz w:val="20"/>
                <w:szCs w:val="20"/>
              </w:rPr>
            </w:pPr>
            <w:del w:id="3807" w:author="vopatrilova" w:date="2018-11-19T09:27:00Z">
              <w:r w:rsidRPr="00A63DDD" w:rsidDel="004C17FE">
                <w:rPr>
                  <w:sz w:val="20"/>
                  <w:szCs w:val="20"/>
                </w:rPr>
                <w:delText xml:space="preserve">Osoba odborně způsobilá pracovat </w:delText>
              </w:r>
              <w:r w:rsidRPr="00A63DDD" w:rsidDel="004C17FE">
                <w:rPr>
                  <w:rFonts w:eastAsia="Times New Roman"/>
                  <w:sz w:val="20"/>
                  <w:szCs w:val="20"/>
                </w:rPr>
                <w:delText>jako programátor a vývojář řídicích aplikací</w:delText>
              </w:r>
            </w:del>
          </w:p>
          <w:p w:rsidR="00907AC7" w:rsidRPr="00A63DDD" w:rsidDel="004C17FE" w:rsidRDefault="00907AC7" w:rsidP="000132AE">
            <w:pPr>
              <w:pStyle w:val="Default"/>
              <w:jc w:val="both"/>
              <w:rPr>
                <w:del w:id="3808" w:author="vopatrilova" w:date="2018-11-19T09:27:00Z"/>
                <w:rFonts w:eastAsia="Times New Roman"/>
                <w:sz w:val="20"/>
                <w:szCs w:val="20"/>
              </w:rPr>
            </w:pPr>
            <w:del w:id="3809" w:author="vopatrilova" w:date="2018-11-19T09:27:00Z">
              <w:r w:rsidRPr="00A63DDD" w:rsidDel="004C17FE">
                <w:rPr>
                  <w:sz w:val="20"/>
                  <w:szCs w:val="20"/>
                </w:rPr>
                <w:delText xml:space="preserve">Osoba odborně způsobilá pracovat </w:delText>
              </w:r>
              <w:r w:rsidRPr="00A63DDD" w:rsidDel="004C17FE">
                <w:rPr>
                  <w:rFonts w:eastAsia="Times New Roman"/>
                  <w:sz w:val="20"/>
                  <w:szCs w:val="20"/>
                </w:rPr>
                <w:delText>v realizačních týmech IT, řešení systémových integrátorů, business analytiků</w:delText>
              </w:r>
            </w:del>
          </w:p>
          <w:p w:rsidR="00907AC7" w:rsidRPr="00A63DDD" w:rsidDel="004C17FE" w:rsidRDefault="00907AC7" w:rsidP="000132AE">
            <w:pPr>
              <w:pStyle w:val="Default"/>
              <w:jc w:val="both"/>
              <w:rPr>
                <w:del w:id="3810" w:author="vopatrilova" w:date="2018-11-19T09:27:00Z"/>
                <w:rFonts w:eastAsia="Times New Roman"/>
                <w:sz w:val="20"/>
                <w:szCs w:val="20"/>
              </w:rPr>
            </w:pPr>
            <w:del w:id="3811" w:author="vopatrilova" w:date="2018-11-19T09:27:00Z">
              <w:r w:rsidRPr="00A63DDD" w:rsidDel="004C17FE">
                <w:rPr>
                  <w:sz w:val="20"/>
                  <w:szCs w:val="20"/>
                </w:rPr>
                <w:delText>Osoba odborně způsobilá pracovat v oblasti</w:delText>
              </w:r>
              <w:r w:rsidRPr="00A63DDD" w:rsidDel="004C17FE">
                <w:rPr>
                  <w:rFonts w:eastAsia="Times New Roman"/>
                  <w:sz w:val="20"/>
                  <w:szCs w:val="20"/>
                </w:rPr>
                <w:delText xml:space="preserve"> vývojových prací v průmyslu</w:delText>
              </w:r>
            </w:del>
          </w:p>
          <w:p w:rsidR="00907AC7" w:rsidRPr="00A63DDD" w:rsidDel="004C17FE" w:rsidRDefault="00907AC7" w:rsidP="000132AE">
            <w:pPr>
              <w:pStyle w:val="Default"/>
              <w:jc w:val="both"/>
              <w:rPr>
                <w:del w:id="3812" w:author="vopatrilova" w:date="2018-11-19T09:27:00Z"/>
                <w:rFonts w:eastAsia="Times New Roman"/>
                <w:sz w:val="20"/>
                <w:szCs w:val="20"/>
              </w:rPr>
            </w:pPr>
            <w:del w:id="3813" w:author="vopatrilova" w:date="2018-11-19T09:27:00Z">
              <w:r w:rsidRPr="00A63DDD" w:rsidDel="004C17FE">
                <w:rPr>
                  <w:sz w:val="20"/>
                  <w:szCs w:val="20"/>
                </w:rPr>
                <w:delText>Osoba odborně způsobilá pracovat v oblasti</w:delText>
              </w:r>
              <w:r w:rsidRPr="00A63DDD" w:rsidDel="004C17FE">
                <w:rPr>
                  <w:rFonts w:eastAsia="Times New Roman"/>
                  <w:sz w:val="20"/>
                  <w:szCs w:val="20"/>
                </w:rPr>
                <w:delText xml:space="preserve"> vývojových prací v oblasti automatizace výrobních technologií</w:delText>
              </w:r>
            </w:del>
          </w:p>
          <w:p w:rsidR="00907AC7" w:rsidRPr="00A63DDD" w:rsidDel="004C17FE" w:rsidRDefault="00907AC7" w:rsidP="000132AE">
            <w:pPr>
              <w:pStyle w:val="Default"/>
              <w:jc w:val="both"/>
              <w:rPr>
                <w:del w:id="3814" w:author="vopatrilova" w:date="2018-11-19T09:27:00Z"/>
                <w:rFonts w:eastAsia="Times New Roman"/>
                <w:sz w:val="20"/>
                <w:szCs w:val="20"/>
              </w:rPr>
            </w:pPr>
            <w:del w:id="3815" w:author="vopatrilova" w:date="2018-11-19T09:27:00Z">
              <w:r w:rsidRPr="00A63DDD" w:rsidDel="004C17FE">
                <w:rPr>
                  <w:sz w:val="20"/>
                  <w:szCs w:val="20"/>
                </w:rPr>
                <w:delText>Osoba odborně způsobilá pracovat v oblasti</w:delText>
              </w:r>
              <w:r w:rsidRPr="00A63DDD" w:rsidDel="004C17FE">
                <w:rPr>
                  <w:rFonts w:eastAsia="Times New Roman"/>
                  <w:sz w:val="20"/>
                  <w:szCs w:val="20"/>
                </w:rPr>
                <w:delText xml:space="preserve"> vývojových prací v oblasti robotizace výrobních technologií</w:delText>
              </w:r>
            </w:del>
          </w:p>
          <w:p w:rsidR="00907AC7" w:rsidRPr="00A63DDD" w:rsidDel="004C17FE" w:rsidRDefault="00907AC7" w:rsidP="000132AE">
            <w:pPr>
              <w:pStyle w:val="Default"/>
              <w:jc w:val="both"/>
              <w:rPr>
                <w:del w:id="3816" w:author="vopatrilova" w:date="2018-11-19T09:27:00Z"/>
                <w:rFonts w:eastAsia="Times New Roman"/>
                <w:sz w:val="20"/>
                <w:szCs w:val="20"/>
              </w:rPr>
            </w:pPr>
            <w:del w:id="3817" w:author="vopatrilova" w:date="2018-11-19T09:27:00Z">
              <w:r w:rsidRPr="00A63DDD" w:rsidDel="004C17FE">
                <w:rPr>
                  <w:sz w:val="20"/>
                  <w:szCs w:val="20"/>
                </w:rPr>
                <w:delText xml:space="preserve">Osoba odborně způsobilá pracovat </w:delText>
              </w:r>
              <w:r w:rsidRPr="00A63DDD" w:rsidDel="004C17FE">
                <w:rPr>
                  <w:rFonts w:eastAsia="Times New Roman"/>
                  <w:sz w:val="20"/>
                  <w:szCs w:val="20"/>
                </w:rPr>
                <w:delText>v provozu, údržbě a servisu počítačových a řídicích systémů</w:delText>
              </w:r>
            </w:del>
          </w:p>
          <w:p w:rsidR="00907AC7" w:rsidRPr="00A63DDD" w:rsidDel="004C17FE" w:rsidRDefault="00907AC7" w:rsidP="000132AE">
            <w:pPr>
              <w:pStyle w:val="Default"/>
              <w:jc w:val="both"/>
              <w:rPr>
                <w:del w:id="3818" w:author="vopatrilova" w:date="2018-11-19T09:27:00Z"/>
                <w:rFonts w:eastAsia="Times New Roman"/>
                <w:sz w:val="20"/>
                <w:szCs w:val="20"/>
              </w:rPr>
            </w:pPr>
            <w:del w:id="3819" w:author="vopatrilova" w:date="2018-11-19T09:27:00Z">
              <w:r w:rsidRPr="00A63DDD" w:rsidDel="004C17FE">
                <w:rPr>
                  <w:sz w:val="20"/>
                  <w:szCs w:val="20"/>
                </w:rPr>
                <w:delText xml:space="preserve">Osoba odborně způsobilá pracovat </w:delText>
              </w:r>
              <w:r w:rsidRPr="00A63DDD" w:rsidDel="004C17FE">
                <w:rPr>
                  <w:rFonts w:eastAsia="Times New Roman"/>
                  <w:sz w:val="20"/>
                  <w:szCs w:val="20"/>
                </w:rPr>
                <w:delText>v oblasti provozu, údržby a servisu automatizačních systémů výrobních technologií</w:delText>
              </w:r>
            </w:del>
          </w:p>
          <w:p w:rsidR="00907AC7" w:rsidRPr="00A63DDD" w:rsidDel="004C17FE" w:rsidRDefault="00907AC7" w:rsidP="000132AE">
            <w:pPr>
              <w:pStyle w:val="Default"/>
              <w:jc w:val="both"/>
              <w:rPr>
                <w:del w:id="3820" w:author="vopatrilova" w:date="2018-11-19T09:27:00Z"/>
                <w:rFonts w:eastAsia="Times New Roman"/>
                <w:sz w:val="20"/>
                <w:szCs w:val="20"/>
              </w:rPr>
            </w:pPr>
            <w:del w:id="3821" w:author="vopatrilova" w:date="2018-11-19T09:27:00Z">
              <w:r w:rsidRPr="00A63DDD" w:rsidDel="004C17FE">
                <w:rPr>
                  <w:sz w:val="20"/>
                  <w:szCs w:val="20"/>
                </w:rPr>
                <w:delText xml:space="preserve">Osoba odborně způsobilá pracovat </w:delText>
              </w:r>
              <w:r w:rsidRPr="00A63DDD" w:rsidDel="004C17FE">
                <w:rPr>
                  <w:rFonts w:eastAsia="Times New Roman"/>
                  <w:sz w:val="20"/>
                  <w:szCs w:val="20"/>
                </w:rPr>
                <w:delText>v oblasti provozu, údržby a servisu robotických systémů výrobních technologií</w:delText>
              </w:r>
            </w:del>
          </w:p>
          <w:p w:rsidR="00907AC7" w:rsidRPr="00A63DDD" w:rsidDel="004C17FE" w:rsidRDefault="00907AC7" w:rsidP="000132AE">
            <w:pPr>
              <w:pStyle w:val="Default"/>
              <w:jc w:val="both"/>
              <w:rPr>
                <w:del w:id="3822" w:author="vopatrilova" w:date="2018-11-19T09:27:00Z"/>
                <w:rFonts w:eastAsia="Times New Roman"/>
                <w:sz w:val="20"/>
                <w:szCs w:val="20"/>
              </w:rPr>
            </w:pPr>
            <w:del w:id="3823" w:author="vopatrilova" w:date="2018-11-19T09:27:00Z">
              <w:r w:rsidRPr="00A63DDD" w:rsidDel="004C17FE">
                <w:rPr>
                  <w:sz w:val="20"/>
                  <w:szCs w:val="20"/>
                </w:rPr>
                <w:delText xml:space="preserve">Osoba odborně způsobilá pracovat jako </w:delText>
              </w:r>
              <w:r w:rsidRPr="00A63DDD" w:rsidDel="004C17FE">
                <w:rPr>
                  <w:rFonts w:eastAsia="Times New Roman"/>
                  <w:sz w:val="20"/>
                  <w:szCs w:val="20"/>
                </w:rPr>
                <w:delText>pracovník informačních a komunikačních technologií</w:delText>
              </w:r>
            </w:del>
          </w:p>
          <w:p w:rsidR="00907AC7" w:rsidRPr="00A63DDD" w:rsidDel="004C17FE" w:rsidRDefault="00907AC7" w:rsidP="000132AE">
            <w:pPr>
              <w:pStyle w:val="Default"/>
              <w:jc w:val="both"/>
              <w:rPr>
                <w:del w:id="3824" w:author="vopatrilova" w:date="2018-11-19T09:27:00Z"/>
                <w:rFonts w:eastAsia="Times New Roman"/>
                <w:sz w:val="20"/>
                <w:szCs w:val="20"/>
              </w:rPr>
            </w:pPr>
            <w:del w:id="3825" w:author="vopatrilova" w:date="2018-11-19T09:27:00Z">
              <w:r w:rsidRPr="00A63DDD" w:rsidDel="004C17FE">
                <w:rPr>
                  <w:sz w:val="20"/>
                  <w:szCs w:val="20"/>
                </w:rPr>
                <w:delText xml:space="preserve">Osoba odborně způsobilá pracovat jako </w:delText>
              </w:r>
              <w:r w:rsidRPr="00A63DDD" w:rsidDel="004C17FE">
                <w:rPr>
                  <w:rFonts w:eastAsia="Times New Roman"/>
                  <w:sz w:val="20"/>
                  <w:szCs w:val="20"/>
                </w:rPr>
                <w:delText>pracovníci datových center podniků</w:delText>
              </w:r>
            </w:del>
          </w:p>
          <w:p w:rsidR="00907AC7" w:rsidRPr="00A63DDD" w:rsidDel="004C17FE" w:rsidRDefault="00907AC7" w:rsidP="000132AE">
            <w:pPr>
              <w:pStyle w:val="Default"/>
              <w:jc w:val="both"/>
              <w:rPr>
                <w:del w:id="3826" w:author="vopatrilova" w:date="2018-11-19T09:27:00Z"/>
                <w:rFonts w:eastAsia="Times New Roman"/>
                <w:sz w:val="20"/>
                <w:szCs w:val="20"/>
              </w:rPr>
            </w:pPr>
            <w:del w:id="3827" w:author="vopatrilova" w:date="2018-11-19T09:27:00Z">
              <w:r w:rsidRPr="00A63DDD" w:rsidDel="004C17FE">
                <w:rPr>
                  <w:sz w:val="20"/>
                  <w:szCs w:val="20"/>
                </w:rPr>
                <w:delText xml:space="preserve">Osoba odborně způsobilá pracovat jako </w:delText>
              </w:r>
              <w:r w:rsidRPr="00A63DDD" w:rsidDel="004C17FE">
                <w:rPr>
                  <w:rFonts w:eastAsia="Times New Roman"/>
                  <w:sz w:val="20"/>
                  <w:szCs w:val="20"/>
                </w:rPr>
                <w:delText>pracovníci datových center organizací nebo institucí veřejné správy</w:delText>
              </w:r>
            </w:del>
          </w:p>
          <w:p w:rsidR="00907AC7" w:rsidRPr="00A63DDD" w:rsidDel="004C17FE" w:rsidRDefault="00907AC7" w:rsidP="000132AE">
            <w:pPr>
              <w:pStyle w:val="Default"/>
              <w:jc w:val="both"/>
              <w:rPr>
                <w:del w:id="3828" w:author="vopatrilova" w:date="2018-11-19T09:27:00Z"/>
                <w:rFonts w:eastAsia="Times New Roman"/>
                <w:sz w:val="20"/>
                <w:szCs w:val="20"/>
              </w:rPr>
            </w:pPr>
            <w:del w:id="3829" w:author="vopatrilova" w:date="2018-11-19T09:27:00Z">
              <w:r w:rsidRPr="00A63DDD" w:rsidDel="004C17FE">
                <w:rPr>
                  <w:sz w:val="20"/>
                  <w:szCs w:val="20"/>
                </w:rPr>
                <w:delText xml:space="preserve">Osoba odborně způsobilá pracovat v </w:delText>
              </w:r>
              <w:r w:rsidRPr="00A63DDD" w:rsidDel="004C17FE">
                <w:rPr>
                  <w:rFonts w:eastAsia="Times New Roman"/>
                  <w:sz w:val="20"/>
                  <w:szCs w:val="20"/>
                </w:rPr>
                <w:delText>v oblasti prodeje počítačových a řídicích systémů</w:delText>
              </w:r>
            </w:del>
          </w:p>
          <w:p w:rsidR="00907AC7" w:rsidRPr="00A63DDD" w:rsidRDefault="00907AC7" w:rsidP="000132AE">
            <w:pPr>
              <w:pStyle w:val="Default"/>
              <w:jc w:val="both"/>
            </w:pPr>
            <w:del w:id="3830" w:author="vopatrilova" w:date="2018-11-19T09:27:00Z">
              <w:r w:rsidRPr="00A63DDD" w:rsidDel="004C17FE">
                <w:rPr>
                  <w:rFonts w:eastAsia="Times New Roman"/>
                  <w:sz w:val="20"/>
                  <w:szCs w:val="20"/>
                </w:rPr>
                <w:delText>A nesporně další, které se během platnosti akreditace ve společnosti objeví, např. problematika „Průmysl 4.0“….</w:delText>
              </w:r>
            </w:del>
          </w:p>
        </w:tc>
      </w:tr>
      <w:bookmarkEnd w:id="3721"/>
    </w:tbl>
    <w:p w:rsidR="00853EAB" w:rsidRDefault="00853EAB" w:rsidP="00853EAB">
      <w:pPr>
        <w:spacing w:after="240"/>
        <w:rPr>
          <w:ins w:id="3831" w:author="vopatrilova" w:date="2018-11-17T10:33:00Z"/>
          <w:b/>
          <w:sz w:val="28"/>
        </w:rPr>
      </w:pPr>
    </w:p>
    <w:p w:rsidR="002F5441" w:rsidRPr="002F5441" w:rsidRDefault="002F5441">
      <w:pPr>
        <w:rPr>
          <w:ins w:id="3832" w:author="vopatrilova" w:date="2018-11-17T10:33:00Z"/>
          <w:sz w:val="28"/>
          <w:rPrChange w:id="3833" w:author="vopatrilova" w:date="2018-11-17T10:33:00Z">
            <w:rPr>
              <w:ins w:id="3834" w:author="vopatrilova" w:date="2018-11-17T10:33:00Z"/>
              <w:b/>
              <w:sz w:val="28"/>
            </w:rPr>
          </w:rPrChange>
        </w:rPr>
        <w:pPrChange w:id="3835" w:author="vopatrilova" w:date="2018-11-17T10:33:00Z">
          <w:pPr>
            <w:spacing w:after="240"/>
          </w:pPr>
        </w:pPrChange>
      </w:pPr>
    </w:p>
    <w:p w:rsidR="002F5441" w:rsidRPr="002F5441" w:rsidRDefault="002F5441">
      <w:pPr>
        <w:rPr>
          <w:ins w:id="3836" w:author="vopatrilova" w:date="2018-11-17T10:33:00Z"/>
          <w:sz w:val="28"/>
          <w:rPrChange w:id="3837" w:author="vopatrilova" w:date="2018-11-17T10:33:00Z">
            <w:rPr>
              <w:ins w:id="3838" w:author="vopatrilova" w:date="2018-11-17T10:33:00Z"/>
              <w:b/>
              <w:sz w:val="28"/>
            </w:rPr>
          </w:rPrChange>
        </w:rPr>
        <w:pPrChange w:id="3839" w:author="vopatrilova" w:date="2018-11-17T10:33:00Z">
          <w:pPr>
            <w:spacing w:after="240"/>
          </w:pPr>
        </w:pPrChange>
      </w:pPr>
    </w:p>
    <w:p w:rsidR="002F5441" w:rsidRPr="002F5441" w:rsidRDefault="002F5441">
      <w:pPr>
        <w:rPr>
          <w:ins w:id="3840" w:author="vopatrilova" w:date="2018-11-17T10:33:00Z"/>
          <w:sz w:val="28"/>
          <w:rPrChange w:id="3841" w:author="vopatrilova" w:date="2018-11-17T10:33:00Z">
            <w:rPr>
              <w:ins w:id="3842" w:author="vopatrilova" w:date="2018-11-17T10:33:00Z"/>
              <w:b/>
              <w:sz w:val="28"/>
            </w:rPr>
          </w:rPrChange>
        </w:rPr>
        <w:pPrChange w:id="3843" w:author="vopatrilova" w:date="2018-11-17T10:33:00Z">
          <w:pPr>
            <w:spacing w:after="240"/>
          </w:pPr>
        </w:pPrChange>
      </w:pPr>
    </w:p>
    <w:p w:rsidR="002F5441" w:rsidRPr="002F5441" w:rsidRDefault="002F5441">
      <w:pPr>
        <w:rPr>
          <w:ins w:id="3844" w:author="vopatrilova" w:date="2018-11-17T10:33:00Z"/>
          <w:sz w:val="28"/>
          <w:rPrChange w:id="3845" w:author="vopatrilova" w:date="2018-11-17T10:33:00Z">
            <w:rPr>
              <w:ins w:id="3846" w:author="vopatrilova" w:date="2018-11-17T10:33:00Z"/>
              <w:b/>
              <w:sz w:val="28"/>
            </w:rPr>
          </w:rPrChange>
        </w:rPr>
        <w:pPrChange w:id="3847" w:author="vopatrilova" w:date="2018-11-17T10:33:00Z">
          <w:pPr>
            <w:spacing w:after="240"/>
          </w:pPr>
        </w:pPrChange>
      </w:pPr>
    </w:p>
    <w:p w:rsidR="002F5441" w:rsidRPr="002F5441" w:rsidRDefault="002F5441">
      <w:pPr>
        <w:rPr>
          <w:ins w:id="3848" w:author="vopatrilova" w:date="2018-11-17T10:33:00Z"/>
          <w:sz w:val="28"/>
          <w:rPrChange w:id="3849" w:author="vopatrilova" w:date="2018-11-17T10:33:00Z">
            <w:rPr>
              <w:ins w:id="3850" w:author="vopatrilova" w:date="2018-11-17T10:33:00Z"/>
              <w:b/>
              <w:sz w:val="28"/>
            </w:rPr>
          </w:rPrChange>
        </w:rPr>
        <w:pPrChange w:id="3851" w:author="vopatrilova" w:date="2018-11-17T10:33:00Z">
          <w:pPr>
            <w:spacing w:after="240"/>
          </w:pPr>
        </w:pPrChange>
      </w:pPr>
    </w:p>
    <w:p w:rsidR="002F5441" w:rsidRPr="002F5441" w:rsidRDefault="002F5441">
      <w:pPr>
        <w:rPr>
          <w:ins w:id="3852" w:author="vopatrilova" w:date="2018-11-17T10:33:00Z"/>
          <w:sz w:val="28"/>
          <w:rPrChange w:id="3853" w:author="vopatrilova" w:date="2018-11-17T10:33:00Z">
            <w:rPr>
              <w:ins w:id="3854" w:author="vopatrilova" w:date="2018-11-17T10:33:00Z"/>
              <w:b/>
              <w:sz w:val="28"/>
            </w:rPr>
          </w:rPrChange>
        </w:rPr>
        <w:pPrChange w:id="3855" w:author="vopatrilova" w:date="2018-11-17T10:33:00Z">
          <w:pPr>
            <w:spacing w:after="240"/>
          </w:pPr>
        </w:pPrChange>
      </w:pPr>
    </w:p>
    <w:p w:rsidR="00853EAB" w:rsidRDefault="00853EAB" w:rsidP="00853EAB">
      <w:pPr>
        <w:rPr>
          <w:ins w:id="3856" w:author="vopatrilova" w:date="2018-11-17T10:33:00Z"/>
          <w:sz w:val="28"/>
        </w:rPr>
      </w:pPr>
    </w:p>
    <w:p w:rsidR="002F5441" w:rsidRPr="002F5441" w:rsidRDefault="00853EAB">
      <w:pPr>
        <w:tabs>
          <w:tab w:val="left" w:pos="6653"/>
        </w:tabs>
        <w:rPr>
          <w:sz w:val="28"/>
          <w:rPrChange w:id="3857" w:author="vopatrilova" w:date="2018-11-17T10:33:00Z">
            <w:rPr>
              <w:b/>
              <w:sz w:val="28"/>
            </w:rPr>
          </w:rPrChange>
        </w:rPr>
        <w:pPrChange w:id="3858" w:author="vopatrilova" w:date="2018-11-17T10:33:00Z">
          <w:pPr>
            <w:spacing w:after="240"/>
          </w:pPr>
        </w:pPrChange>
      </w:pPr>
      <w:ins w:id="3859" w:author="vopatrilova" w:date="2018-11-17T10:33:00Z">
        <w:r>
          <w:rPr>
            <w:sz w:val="28"/>
          </w:rPr>
          <w:tab/>
        </w:r>
      </w:ins>
    </w:p>
    <w:sectPr w:rsidR="002F5441" w:rsidRPr="002F5441" w:rsidSect="004D7F53">
      <w:footerReference w:type="even" r:id="rId16"/>
      <w:footerReference w:type="default" r:id="rId17"/>
      <w:footerReference w:type="first" r:id="rId18"/>
      <w:pgSz w:w="11906" w:h="16838"/>
      <w:pgMar w:top="1418" w:right="1418" w:bottom="1418" w:left="1134" w:header="709" w:footer="709" w:gutter="0"/>
      <w:cols w:space="708"/>
      <w:titlePg/>
      <w:docGrid w:linePitch="360"/>
      <w:sectPrChange w:id="3860" w:author="Jiří Vojtěšek" w:date="2018-11-26T14:39:00Z">
        <w:sectPr w:rsidR="002F5441" w:rsidRPr="002F5441" w:rsidSect="004D7F53">
          <w:pgMar w:top="1417" w:right="1417" w:bottom="1417" w:left="1417" w:header="708" w:footer="708" w:gutter="0"/>
        </w:sectPr>
      </w:sectPrChang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27F" w:rsidRDefault="0017727F">
      <w:r>
        <w:separator/>
      </w:r>
    </w:p>
  </w:endnote>
  <w:endnote w:type="continuationSeparator" w:id="0">
    <w:p w:rsidR="0017727F" w:rsidRDefault="0017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NexusSan">
    <w:altName w:val="Times New Roman"/>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D0F" w:rsidRDefault="009B1D0F"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B1D0F" w:rsidRDefault="009B1D0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D0F" w:rsidRDefault="009B1D0F"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D7F53">
      <w:rPr>
        <w:rStyle w:val="slostrnky"/>
        <w:noProof/>
      </w:rPr>
      <w:t>75</w:t>
    </w:r>
    <w:r>
      <w:rPr>
        <w:rStyle w:val="slostrnky"/>
      </w:rPr>
      <w:fldChar w:fldCharType="end"/>
    </w:r>
  </w:p>
  <w:p w:rsidR="009B1D0F" w:rsidRDefault="009B1D0F">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D0F" w:rsidRDefault="009B1D0F"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B1D0F" w:rsidRDefault="009B1D0F">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D0F" w:rsidRDefault="009B1D0F"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D7F53">
      <w:rPr>
        <w:rStyle w:val="slostrnky"/>
        <w:noProof/>
      </w:rPr>
      <w:t>82</w:t>
    </w:r>
    <w:r>
      <w:rPr>
        <w:rStyle w:val="slostrnky"/>
      </w:rPr>
      <w:fldChar w:fldCharType="end"/>
    </w:r>
  </w:p>
  <w:p w:rsidR="009B1D0F" w:rsidRDefault="009B1D0F">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D0F" w:rsidRDefault="009B1D0F" w:rsidP="00C557F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D7F53">
      <w:rPr>
        <w:rStyle w:val="slostrnky"/>
        <w:noProof/>
      </w:rPr>
      <w:t>76</w:t>
    </w:r>
    <w:r>
      <w:rPr>
        <w:rStyle w:val="slostrnky"/>
      </w:rPr>
      <w:fldChar w:fldCharType="end"/>
    </w:r>
  </w:p>
  <w:p w:rsidR="009B1D0F" w:rsidRDefault="009B1D0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27F" w:rsidRDefault="0017727F">
      <w:r>
        <w:separator/>
      </w:r>
    </w:p>
  </w:footnote>
  <w:footnote w:type="continuationSeparator" w:id="0">
    <w:p w:rsidR="0017727F" w:rsidRDefault="001772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6304"/>
    <w:multiLevelType w:val="hybridMultilevel"/>
    <w:tmpl w:val="71786D82"/>
    <w:lvl w:ilvl="0" w:tplc="B13A8196">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 w15:restartNumberingAfterBreak="0">
    <w:nsid w:val="09507B34"/>
    <w:multiLevelType w:val="hybridMultilevel"/>
    <w:tmpl w:val="7A1E5A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6226C"/>
    <w:multiLevelType w:val="hybridMultilevel"/>
    <w:tmpl w:val="649AE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3DBA"/>
    <w:multiLevelType w:val="hybridMultilevel"/>
    <w:tmpl w:val="57AE19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473C3A"/>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1220"/>
    <w:multiLevelType w:val="hybridMultilevel"/>
    <w:tmpl w:val="FC981E76"/>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1F28EB"/>
    <w:multiLevelType w:val="hybridMultilevel"/>
    <w:tmpl w:val="DDE663CA"/>
    <w:lvl w:ilvl="0" w:tplc="E9F27EAC">
      <w:start w:val="1"/>
      <w:numFmt w:val="decimal"/>
      <w:lvlText w:val="%1."/>
      <w:lvlJc w:val="left"/>
      <w:pPr>
        <w:ind w:left="360" w:hanging="360"/>
      </w:pPr>
      <w:rPr>
        <w:rFonts w:ascii="Calibri" w:eastAsia="Times New Roman" w:hAnsi="Calibri" w:cs="Times New Roman" w:hint="default"/>
        <w:b w:val="0"/>
        <w:color w:val="00000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154458"/>
    <w:multiLevelType w:val="hybridMultilevel"/>
    <w:tmpl w:val="0DD60768"/>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1AA614F9"/>
    <w:multiLevelType w:val="hybridMultilevel"/>
    <w:tmpl w:val="931E72D0"/>
    <w:lvl w:ilvl="0" w:tplc="04050015">
      <w:start w:val="1"/>
      <w:numFmt w:val="upp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1D4D4649"/>
    <w:multiLevelType w:val="hybridMultilevel"/>
    <w:tmpl w:val="4554F9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2449"/>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C494B"/>
    <w:multiLevelType w:val="hybridMultilevel"/>
    <w:tmpl w:val="03D453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7B410D"/>
    <w:multiLevelType w:val="hybridMultilevel"/>
    <w:tmpl w:val="A9B05B3C"/>
    <w:lvl w:ilvl="0" w:tplc="0405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46151DD"/>
    <w:multiLevelType w:val="hybridMultilevel"/>
    <w:tmpl w:val="90325AC2"/>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55A2C40"/>
    <w:multiLevelType w:val="multilevel"/>
    <w:tmpl w:val="BA8E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002772"/>
    <w:multiLevelType w:val="hybridMultilevel"/>
    <w:tmpl w:val="000663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EE4791"/>
    <w:multiLevelType w:val="hybridMultilevel"/>
    <w:tmpl w:val="F0CE8E1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4710A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2C2F34F8"/>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CB1494E"/>
    <w:multiLevelType w:val="hybridMultilevel"/>
    <w:tmpl w:val="F24CD43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EE94C04"/>
    <w:multiLevelType w:val="hybridMultilevel"/>
    <w:tmpl w:val="E9CA8B4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23A29FC"/>
    <w:multiLevelType w:val="hybridMultilevel"/>
    <w:tmpl w:val="BF3CF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F0312D"/>
    <w:multiLevelType w:val="hybridMultilevel"/>
    <w:tmpl w:val="931E72D0"/>
    <w:lvl w:ilvl="0" w:tplc="04050015">
      <w:start w:val="1"/>
      <w:numFmt w:val="upp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34EA41B8"/>
    <w:multiLevelType w:val="hybridMultilevel"/>
    <w:tmpl w:val="E9CA8B4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4A01E2"/>
    <w:multiLevelType w:val="hybridMultilevel"/>
    <w:tmpl w:val="D64A7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8B1DE7"/>
    <w:multiLevelType w:val="hybridMultilevel"/>
    <w:tmpl w:val="AEF09C48"/>
    <w:lvl w:ilvl="0" w:tplc="A3E65234">
      <w:start w:val="8"/>
      <w:numFmt w:val="bullet"/>
      <w:lvlText w:val="-"/>
      <w:lvlJc w:val="left"/>
      <w:pPr>
        <w:ind w:left="360" w:hanging="360"/>
      </w:pPr>
      <w:rPr>
        <w:rFonts w:ascii="Times New Roman" w:eastAsia="Times New Roman" w:hAnsi="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90E028F"/>
    <w:multiLevelType w:val="hybridMultilevel"/>
    <w:tmpl w:val="B616E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B72E3A"/>
    <w:multiLevelType w:val="hybridMultilevel"/>
    <w:tmpl w:val="6414F3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FBE26E4"/>
    <w:multiLevelType w:val="hybridMultilevel"/>
    <w:tmpl w:val="3FCCFAD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44B33FA1"/>
    <w:multiLevelType w:val="hybridMultilevel"/>
    <w:tmpl w:val="637A9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7891330"/>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84F453D"/>
    <w:multiLevelType w:val="hybridMultilevel"/>
    <w:tmpl w:val="CEECBB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E2777D8"/>
    <w:multiLevelType w:val="hybridMultilevel"/>
    <w:tmpl w:val="C9F8B14C"/>
    <w:lvl w:ilvl="0" w:tplc="3FA0651A">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AA4355"/>
    <w:multiLevelType w:val="hybridMultilevel"/>
    <w:tmpl w:val="B5A62118"/>
    <w:lvl w:ilvl="0" w:tplc="04050015">
      <w:start w:val="1"/>
      <w:numFmt w:val="upp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8" w15:restartNumberingAfterBreak="0">
    <w:nsid w:val="539A1460"/>
    <w:multiLevelType w:val="hybridMultilevel"/>
    <w:tmpl w:val="C4B04F2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5E033C4"/>
    <w:multiLevelType w:val="hybridMultilevel"/>
    <w:tmpl w:val="5C22F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5609D9"/>
    <w:multiLevelType w:val="hybridMultilevel"/>
    <w:tmpl w:val="DDE2E498"/>
    <w:lvl w:ilvl="0" w:tplc="36BEA02E">
      <w:start w:val="1"/>
      <w:numFmt w:val="decimal"/>
      <w:lvlText w:val="%1."/>
      <w:lvlJc w:val="left"/>
      <w:pPr>
        <w:ind w:left="720" w:hanging="360"/>
      </w:pPr>
      <w:rPr>
        <w:rFonts w:ascii="Times New Roman" w:hAnsi="Times New Roman" w:cs="Times New Roman"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C613C0A"/>
    <w:multiLevelType w:val="hybridMultilevel"/>
    <w:tmpl w:val="E7729C9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44B644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AA9210C"/>
    <w:multiLevelType w:val="hybridMultilevel"/>
    <w:tmpl w:val="C3205AE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F5015D"/>
    <w:multiLevelType w:val="hybridMultilevel"/>
    <w:tmpl w:val="55B0962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2520A45"/>
    <w:multiLevelType w:val="hybridMultilevel"/>
    <w:tmpl w:val="2E305B5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15:restartNumberingAfterBreak="0">
    <w:nsid w:val="73597087"/>
    <w:multiLevelType w:val="hybridMultilevel"/>
    <w:tmpl w:val="564AAEB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4AE785F"/>
    <w:multiLevelType w:val="hybridMultilevel"/>
    <w:tmpl w:val="300CA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50990"/>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67B1093"/>
    <w:multiLevelType w:val="hybridMultilevel"/>
    <w:tmpl w:val="1D5CB3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6DB1153"/>
    <w:multiLevelType w:val="hybridMultilevel"/>
    <w:tmpl w:val="282EDFAE"/>
    <w:lvl w:ilvl="0" w:tplc="E31C280E">
      <w:start w:val="1"/>
      <w:numFmt w:val="decimal"/>
      <w:lvlText w:val="%1."/>
      <w:lvlJc w:val="left"/>
      <w:pPr>
        <w:ind w:left="1413" w:hanging="450"/>
      </w:pPr>
      <w:rPr>
        <w:rFonts w:hint="default"/>
      </w:rPr>
    </w:lvl>
    <w:lvl w:ilvl="1" w:tplc="04050019" w:tentative="1">
      <w:start w:val="1"/>
      <w:numFmt w:val="lowerLetter"/>
      <w:lvlText w:val="%2."/>
      <w:lvlJc w:val="left"/>
      <w:pPr>
        <w:ind w:left="2043" w:hanging="360"/>
      </w:pPr>
    </w:lvl>
    <w:lvl w:ilvl="2" w:tplc="0405001B" w:tentative="1">
      <w:start w:val="1"/>
      <w:numFmt w:val="lowerRoman"/>
      <w:lvlText w:val="%3."/>
      <w:lvlJc w:val="right"/>
      <w:pPr>
        <w:ind w:left="2763" w:hanging="180"/>
      </w:pPr>
    </w:lvl>
    <w:lvl w:ilvl="3" w:tplc="0405000F" w:tentative="1">
      <w:start w:val="1"/>
      <w:numFmt w:val="decimal"/>
      <w:lvlText w:val="%4."/>
      <w:lvlJc w:val="left"/>
      <w:pPr>
        <w:ind w:left="3483" w:hanging="360"/>
      </w:pPr>
    </w:lvl>
    <w:lvl w:ilvl="4" w:tplc="04050019" w:tentative="1">
      <w:start w:val="1"/>
      <w:numFmt w:val="lowerLetter"/>
      <w:lvlText w:val="%5."/>
      <w:lvlJc w:val="left"/>
      <w:pPr>
        <w:ind w:left="4203" w:hanging="360"/>
      </w:pPr>
    </w:lvl>
    <w:lvl w:ilvl="5" w:tplc="0405001B" w:tentative="1">
      <w:start w:val="1"/>
      <w:numFmt w:val="lowerRoman"/>
      <w:lvlText w:val="%6."/>
      <w:lvlJc w:val="right"/>
      <w:pPr>
        <w:ind w:left="4923" w:hanging="180"/>
      </w:pPr>
    </w:lvl>
    <w:lvl w:ilvl="6" w:tplc="0405000F" w:tentative="1">
      <w:start w:val="1"/>
      <w:numFmt w:val="decimal"/>
      <w:lvlText w:val="%7."/>
      <w:lvlJc w:val="left"/>
      <w:pPr>
        <w:ind w:left="5643" w:hanging="360"/>
      </w:pPr>
    </w:lvl>
    <w:lvl w:ilvl="7" w:tplc="04050019" w:tentative="1">
      <w:start w:val="1"/>
      <w:numFmt w:val="lowerLetter"/>
      <w:lvlText w:val="%8."/>
      <w:lvlJc w:val="left"/>
      <w:pPr>
        <w:ind w:left="6363" w:hanging="360"/>
      </w:pPr>
    </w:lvl>
    <w:lvl w:ilvl="8" w:tplc="0405001B" w:tentative="1">
      <w:start w:val="1"/>
      <w:numFmt w:val="lowerRoman"/>
      <w:lvlText w:val="%9."/>
      <w:lvlJc w:val="right"/>
      <w:pPr>
        <w:ind w:left="7083" w:hanging="180"/>
      </w:pPr>
    </w:lvl>
  </w:abstractNum>
  <w:abstractNum w:abstractNumId="51" w15:restartNumberingAfterBreak="0">
    <w:nsid w:val="7DA33101"/>
    <w:multiLevelType w:val="hybridMultilevel"/>
    <w:tmpl w:val="7F06664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F815A44"/>
    <w:multiLevelType w:val="hybridMultilevel"/>
    <w:tmpl w:val="45AAFEA6"/>
    <w:lvl w:ilvl="0" w:tplc="0405000F">
      <w:start w:val="1"/>
      <w:numFmt w:val="decimal"/>
      <w:lvlText w:val="%1."/>
      <w:lvlJc w:val="left"/>
      <w:pPr>
        <w:tabs>
          <w:tab w:val="num" w:pos="786"/>
        </w:tabs>
        <w:ind w:left="786"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FB04FA6"/>
    <w:multiLevelType w:val="hybridMultilevel"/>
    <w:tmpl w:val="AFE460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3"/>
  </w:num>
  <w:num w:numId="3">
    <w:abstractNumId w:val="10"/>
  </w:num>
  <w:num w:numId="4">
    <w:abstractNumId w:val="26"/>
  </w:num>
  <w:num w:numId="5">
    <w:abstractNumId w:val="2"/>
  </w:num>
  <w:num w:numId="6">
    <w:abstractNumId w:val="51"/>
  </w:num>
  <w:num w:numId="7">
    <w:abstractNumId w:val="37"/>
  </w:num>
  <w:num w:numId="8">
    <w:abstractNumId w:val="38"/>
  </w:num>
  <w:num w:numId="9">
    <w:abstractNumId w:val="36"/>
  </w:num>
  <w:num w:numId="10">
    <w:abstractNumId w:val="0"/>
  </w:num>
  <w:num w:numId="11">
    <w:abstractNumId w:val="19"/>
  </w:num>
  <w:num w:numId="12">
    <w:abstractNumId w:val="43"/>
  </w:num>
  <w:num w:numId="13">
    <w:abstractNumId w:val="21"/>
  </w:num>
  <w:num w:numId="14">
    <w:abstractNumId w:val="1"/>
  </w:num>
  <w:num w:numId="15">
    <w:abstractNumId w:val="3"/>
  </w:num>
  <w:num w:numId="16">
    <w:abstractNumId w:val="39"/>
  </w:num>
  <w:num w:numId="17">
    <w:abstractNumId w:val="12"/>
  </w:num>
  <w:num w:numId="18">
    <w:abstractNumId w:val="46"/>
  </w:num>
  <w:num w:numId="19">
    <w:abstractNumId w:val="42"/>
  </w:num>
  <w:num w:numId="20">
    <w:abstractNumId w:val="27"/>
  </w:num>
  <w:num w:numId="21">
    <w:abstractNumId w:val="53"/>
  </w:num>
  <w:num w:numId="22">
    <w:abstractNumId w:val="30"/>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4"/>
  </w:num>
  <w:num w:numId="26">
    <w:abstractNumId w:val="28"/>
  </w:num>
  <w:num w:numId="27">
    <w:abstractNumId w:val="7"/>
  </w:num>
  <w:num w:numId="28">
    <w:abstractNumId w:val="11"/>
  </w:num>
  <w:num w:numId="29">
    <w:abstractNumId w:val="52"/>
  </w:num>
  <w:num w:numId="30">
    <w:abstractNumId w:val="48"/>
  </w:num>
  <w:num w:numId="31">
    <w:abstractNumId w:val="32"/>
  </w:num>
  <w:num w:numId="32">
    <w:abstractNumId w:val="16"/>
  </w:num>
  <w:num w:numId="33">
    <w:abstractNumId w:val="18"/>
  </w:num>
  <w:num w:numId="34">
    <w:abstractNumId w:val="34"/>
  </w:num>
  <w:num w:numId="35">
    <w:abstractNumId w:val="20"/>
  </w:num>
  <w:num w:numId="36">
    <w:abstractNumId w:val="41"/>
  </w:num>
  <w:num w:numId="37">
    <w:abstractNumId w:val="6"/>
  </w:num>
  <w:num w:numId="38">
    <w:abstractNumId w:val="24"/>
  </w:num>
  <w:num w:numId="39">
    <w:abstractNumId w:val="22"/>
  </w:num>
  <w:num w:numId="40">
    <w:abstractNumId w:val="29"/>
  </w:num>
  <w:num w:numId="41">
    <w:abstractNumId w:val="31"/>
  </w:num>
  <w:num w:numId="42">
    <w:abstractNumId w:val="44"/>
  </w:num>
  <w:num w:numId="43">
    <w:abstractNumId w:val="17"/>
  </w:num>
  <w:num w:numId="44">
    <w:abstractNumId w:val="33"/>
  </w:num>
  <w:num w:numId="45">
    <w:abstractNumId w:val="13"/>
  </w:num>
  <w:num w:numId="46">
    <w:abstractNumId w:val="40"/>
  </w:num>
  <w:num w:numId="47">
    <w:abstractNumId w:val="47"/>
  </w:num>
  <w:num w:numId="48">
    <w:abstractNumId w:val="5"/>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50"/>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num>
  <w:num w:numId="54">
    <w:abstractNumId w:val="49"/>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mwqAUA1fYIMywAAAA="/>
  </w:docVars>
  <w:rsids>
    <w:rsidRoot w:val="00984A1D"/>
    <w:rsid w:val="00001E3D"/>
    <w:rsid w:val="00006544"/>
    <w:rsid w:val="00006AC2"/>
    <w:rsid w:val="00011E9A"/>
    <w:rsid w:val="00012249"/>
    <w:rsid w:val="000132AE"/>
    <w:rsid w:val="00031B12"/>
    <w:rsid w:val="00032EE1"/>
    <w:rsid w:val="000438A1"/>
    <w:rsid w:val="000701CD"/>
    <w:rsid w:val="0007739F"/>
    <w:rsid w:val="00086A4B"/>
    <w:rsid w:val="0008701A"/>
    <w:rsid w:val="000A2431"/>
    <w:rsid w:val="000B18B4"/>
    <w:rsid w:val="000B702F"/>
    <w:rsid w:val="000D4B5E"/>
    <w:rsid w:val="000D5591"/>
    <w:rsid w:val="000E2A92"/>
    <w:rsid w:val="00115741"/>
    <w:rsid w:val="00132EAC"/>
    <w:rsid w:val="0014239C"/>
    <w:rsid w:val="00170A8E"/>
    <w:rsid w:val="00172924"/>
    <w:rsid w:val="0017727F"/>
    <w:rsid w:val="00181568"/>
    <w:rsid w:val="00184783"/>
    <w:rsid w:val="00195C47"/>
    <w:rsid w:val="001968A7"/>
    <w:rsid w:val="001A454C"/>
    <w:rsid w:val="001B4517"/>
    <w:rsid w:val="001C69C3"/>
    <w:rsid w:val="001D50CF"/>
    <w:rsid w:val="001E3362"/>
    <w:rsid w:val="002021BF"/>
    <w:rsid w:val="00217B20"/>
    <w:rsid w:val="002221CC"/>
    <w:rsid w:val="002515BC"/>
    <w:rsid w:val="00261AAE"/>
    <w:rsid w:val="002633EA"/>
    <w:rsid w:val="002644CD"/>
    <w:rsid w:val="00283390"/>
    <w:rsid w:val="002B2E66"/>
    <w:rsid w:val="002C0DE5"/>
    <w:rsid w:val="002D1190"/>
    <w:rsid w:val="002D75A5"/>
    <w:rsid w:val="002E0EE4"/>
    <w:rsid w:val="002E1038"/>
    <w:rsid w:val="002E49BE"/>
    <w:rsid w:val="002E77D1"/>
    <w:rsid w:val="002F5441"/>
    <w:rsid w:val="00307696"/>
    <w:rsid w:val="0031189B"/>
    <w:rsid w:val="00321521"/>
    <w:rsid w:val="0037070A"/>
    <w:rsid w:val="00370990"/>
    <w:rsid w:val="00374930"/>
    <w:rsid w:val="00375D6D"/>
    <w:rsid w:val="0039148F"/>
    <w:rsid w:val="00392FEA"/>
    <w:rsid w:val="003B74BF"/>
    <w:rsid w:val="003C00C4"/>
    <w:rsid w:val="00427CE2"/>
    <w:rsid w:val="004302A9"/>
    <w:rsid w:val="004421E3"/>
    <w:rsid w:val="0045372F"/>
    <w:rsid w:val="004649F8"/>
    <w:rsid w:val="00466E40"/>
    <w:rsid w:val="00483658"/>
    <w:rsid w:val="004A5476"/>
    <w:rsid w:val="004C139B"/>
    <w:rsid w:val="004C1A52"/>
    <w:rsid w:val="004C7111"/>
    <w:rsid w:val="004D7F53"/>
    <w:rsid w:val="005010E1"/>
    <w:rsid w:val="0050115F"/>
    <w:rsid w:val="005153E5"/>
    <w:rsid w:val="00527739"/>
    <w:rsid w:val="00530048"/>
    <w:rsid w:val="00540D12"/>
    <w:rsid w:val="005435DC"/>
    <w:rsid w:val="0056468E"/>
    <w:rsid w:val="0058336E"/>
    <w:rsid w:val="005840E1"/>
    <w:rsid w:val="005C2543"/>
    <w:rsid w:val="005D0B46"/>
    <w:rsid w:val="005F3273"/>
    <w:rsid w:val="00602FE7"/>
    <w:rsid w:val="00606ACA"/>
    <w:rsid w:val="006105E6"/>
    <w:rsid w:val="00663FC4"/>
    <w:rsid w:val="0068756A"/>
    <w:rsid w:val="006A1934"/>
    <w:rsid w:val="006C48CA"/>
    <w:rsid w:val="006C5371"/>
    <w:rsid w:val="006C5458"/>
    <w:rsid w:val="006D22C3"/>
    <w:rsid w:val="006F42B1"/>
    <w:rsid w:val="007202DC"/>
    <w:rsid w:val="00720CFC"/>
    <w:rsid w:val="007335FF"/>
    <w:rsid w:val="007370D7"/>
    <w:rsid w:val="00740A8B"/>
    <w:rsid w:val="00742380"/>
    <w:rsid w:val="00743AEB"/>
    <w:rsid w:val="00751099"/>
    <w:rsid w:val="00757911"/>
    <w:rsid w:val="007614FA"/>
    <w:rsid w:val="007734E5"/>
    <w:rsid w:val="00785F2A"/>
    <w:rsid w:val="007A3F88"/>
    <w:rsid w:val="007C0A83"/>
    <w:rsid w:val="007C0D33"/>
    <w:rsid w:val="008070D8"/>
    <w:rsid w:val="00815693"/>
    <w:rsid w:val="00852839"/>
    <w:rsid w:val="00853EAB"/>
    <w:rsid w:val="00872079"/>
    <w:rsid w:val="008C7419"/>
    <w:rsid w:val="008D21BB"/>
    <w:rsid w:val="008F099C"/>
    <w:rsid w:val="00903DF2"/>
    <w:rsid w:val="00907AC7"/>
    <w:rsid w:val="00913CDB"/>
    <w:rsid w:val="009446EB"/>
    <w:rsid w:val="0095450B"/>
    <w:rsid w:val="0095778F"/>
    <w:rsid w:val="009622AD"/>
    <w:rsid w:val="00977522"/>
    <w:rsid w:val="00982017"/>
    <w:rsid w:val="00984A1D"/>
    <w:rsid w:val="00993099"/>
    <w:rsid w:val="009937E2"/>
    <w:rsid w:val="009A2C94"/>
    <w:rsid w:val="009A2CDA"/>
    <w:rsid w:val="009A4E68"/>
    <w:rsid w:val="009A6BA1"/>
    <w:rsid w:val="009B1D0F"/>
    <w:rsid w:val="009C1CF3"/>
    <w:rsid w:val="009D4EA2"/>
    <w:rsid w:val="009D6AD2"/>
    <w:rsid w:val="00A0012D"/>
    <w:rsid w:val="00A800A9"/>
    <w:rsid w:val="00A84A26"/>
    <w:rsid w:val="00AA08F1"/>
    <w:rsid w:val="00AA366B"/>
    <w:rsid w:val="00AA4B6E"/>
    <w:rsid w:val="00AB6B4B"/>
    <w:rsid w:val="00AB78CA"/>
    <w:rsid w:val="00AC1900"/>
    <w:rsid w:val="00AC4FBF"/>
    <w:rsid w:val="00AD4F96"/>
    <w:rsid w:val="00AD7675"/>
    <w:rsid w:val="00AE40F2"/>
    <w:rsid w:val="00B07618"/>
    <w:rsid w:val="00B12469"/>
    <w:rsid w:val="00B14055"/>
    <w:rsid w:val="00B23C6C"/>
    <w:rsid w:val="00B2629F"/>
    <w:rsid w:val="00B3232A"/>
    <w:rsid w:val="00B4114C"/>
    <w:rsid w:val="00B704A5"/>
    <w:rsid w:val="00B80882"/>
    <w:rsid w:val="00B8645E"/>
    <w:rsid w:val="00B9533C"/>
    <w:rsid w:val="00BA396A"/>
    <w:rsid w:val="00BB664D"/>
    <w:rsid w:val="00BC0424"/>
    <w:rsid w:val="00BC2743"/>
    <w:rsid w:val="00BF2532"/>
    <w:rsid w:val="00BF57D1"/>
    <w:rsid w:val="00C11847"/>
    <w:rsid w:val="00C13805"/>
    <w:rsid w:val="00C162FE"/>
    <w:rsid w:val="00C30C26"/>
    <w:rsid w:val="00C42AB0"/>
    <w:rsid w:val="00C50458"/>
    <w:rsid w:val="00C55643"/>
    <w:rsid w:val="00C557F3"/>
    <w:rsid w:val="00C74FA3"/>
    <w:rsid w:val="00C829A0"/>
    <w:rsid w:val="00C920E0"/>
    <w:rsid w:val="00CA6B94"/>
    <w:rsid w:val="00CB3CC4"/>
    <w:rsid w:val="00CB41FC"/>
    <w:rsid w:val="00CD491A"/>
    <w:rsid w:val="00CE79CC"/>
    <w:rsid w:val="00CF0D53"/>
    <w:rsid w:val="00CF0E87"/>
    <w:rsid w:val="00D3168C"/>
    <w:rsid w:val="00D31F9A"/>
    <w:rsid w:val="00D54BD3"/>
    <w:rsid w:val="00D65AF6"/>
    <w:rsid w:val="00D670E9"/>
    <w:rsid w:val="00DA0318"/>
    <w:rsid w:val="00DA207C"/>
    <w:rsid w:val="00DB6E89"/>
    <w:rsid w:val="00DC5F93"/>
    <w:rsid w:val="00DD0C0B"/>
    <w:rsid w:val="00DD5A0E"/>
    <w:rsid w:val="00E30EE1"/>
    <w:rsid w:val="00E32221"/>
    <w:rsid w:val="00E3381D"/>
    <w:rsid w:val="00E4001F"/>
    <w:rsid w:val="00E40ABA"/>
    <w:rsid w:val="00E97CA8"/>
    <w:rsid w:val="00EA4EA4"/>
    <w:rsid w:val="00EA6964"/>
    <w:rsid w:val="00EB0DED"/>
    <w:rsid w:val="00EB755A"/>
    <w:rsid w:val="00ED42D2"/>
    <w:rsid w:val="00EE3DCD"/>
    <w:rsid w:val="00EE6915"/>
    <w:rsid w:val="00F04E6C"/>
    <w:rsid w:val="00F356C7"/>
    <w:rsid w:val="00F44B9D"/>
    <w:rsid w:val="00F45492"/>
    <w:rsid w:val="00F555EB"/>
    <w:rsid w:val="00F60DAD"/>
    <w:rsid w:val="00FB0F2D"/>
    <w:rsid w:val="00FC0D2E"/>
    <w:rsid w:val="00FE42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434772"/>
  <w15:docId w15:val="{F5A6473B-B66F-48DE-B20A-F3E2557F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5">
    <w:name w:val="heading 5"/>
    <w:basedOn w:val="Normln"/>
    <w:next w:val="Normln"/>
    <w:link w:val="Nadpis5Char"/>
    <w:uiPriority w:val="9"/>
    <w:unhideWhenUsed/>
    <w:qFormat/>
    <w:locked/>
    <w:rsid w:val="00C557F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B8645E"/>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A0012D"/>
    <w:rPr>
      <w:color w:val="0000FF" w:themeColor="hyperlink"/>
      <w:u w:val="single"/>
    </w:rPr>
  </w:style>
  <w:style w:type="character" w:styleId="slostrnky">
    <w:name w:val="page number"/>
    <w:basedOn w:val="Standardnpsmoodstavce"/>
    <w:uiPriority w:val="99"/>
    <w:rsid w:val="00115741"/>
    <w:rPr>
      <w:rFonts w:cs="Times New Roman"/>
    </w:rPr>
  </w:style>
  <w:style w:type="character" w:styleId="Odkaznakoment">
    <w:name w:val="annotation reference"/>
    <w:basedOn w:val="Standardnpsmoodstavce"/>
    <w:uiPriority w:val="99"/>
    <w:semiHidden/>
    <w:unhideWhenUsed/>
    <w:rsid w:val="00115741"/>
    <w:rPr>
      <w:sz w:val="16"/>
      <w:szCs w:val="16"/>
    </w:rPr>
  </w:style>
  <w:style w:type="paragraph" w:styleId="Textkomente">
    <w:name w:val="annotation text"/>
    <w:basedOn w:val="Normln"/>
    <w:link w:val="TextkomenteChar"/>
    <w:uiPriority w:val="99"/>
    <w:semiHidden/>
    <w:unhideWhenUsed/>
    <w:rsid w:val="00115741"/>
  </w:style>
  <w:style w:type="character" w:customStyle="1" w:styleId="TextkomenteChar">
    <w:name w:val="Text komentáře Char"/>
    <w:basedOn w:val="Standardnpsmoodstavce"/>
    <w:link w:val="Textkomente"/>
    <w:uiPriority w:val="99"/>
    <w:semiHidden/>
    <w:rsid w:val="0011574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115741"/>
    <w:rPr>
      <w:b/>
      <w:bCs/>
    </w:rPr>
  </w:style>
  <w:style w:type="character" w:customStyle="1" w:styleId="PedmtkomenteChar">
    <w:name w:val="Předmět komentáře Char"/>
    <w:basedOn w:val="TextkomenteChar"/>
    <w:link w:val="Pedmtkomente"/>
    <w:uiPriority w:val="99"/>
    <w:semiHidden/>
    <w:rsid w:val="00115741"/>
    <w:rPr>
      <w:rFonts w:ascii="Times New Roman" w:eastAsia="Times New Roman" w:hAnsi="Times New Roman" w:cs="Times New Roman"/>
      <w:b/>
      <w:bCs/>
      <w:sz w:val="20"/>
      <w:szCs w:val="20"/>
    </w:rPr>
  </w:style>
  <w:style w:type="paragraph" w:styleId="Odstavecseseznamem">
    <w:name w:val="List Paragraph"/>
    <w:aliases w:val="nad 1,Název grafu"/>
    <w:basedOn w:val="Normln"/>
    <w:link w:val="OdstavecseseznamemChar"/>
    <w:uiPriority w:val="34"/>
    <w:qFormat/>
    <w:rsid w:val="00DB6E89"/>
    <w:pPr>
      <w:spacing w:line="259" w:lineRule="auto"/>
      <w:ind w:left="720"/>
      <w:contextualSpacing/>
      <w:jc w:val="both"/>
      <w:pPrChange w:id="0" w:author="Jiří Vojtěšek" w:date="2018-11-24T21:18:00Z">
        <w:pPr>
          <w:spacing w:after="160" w:line="259" w:lineRule="auto"/>
          <w:ind w:left="720"/>
          <w:contextualSpacing/>
          <w:jc w:val="both"/>
        </w:pPr>
      </w:pPrChange>
    </w:pPr>
    <w:rPr>
      <w:rFonts w:eastAsia="Calibri" w:cs="Arial"/>
      <w:szCs w:val="22"/>
      <w:lang w:eastAsia="en-US"/>
      <w:rPrChange w:id="0" w:author="Jiří Vojtěšek" w:date="2018-11-24T21:18:00Z">
        <w:rPr>
          <w:rFonts w:eastAsia="Calibri" w:cs="Arial"/>
          <w:szCs w:val="22"/>
          <w:lang w:val="cs-CZ" w:eastAsia="en-US" w:bidi="ar-SA"/>
        </w:rPr>
      </w:rPrChange>
    </w:rPr>
  </w:style>
  <w:style w:type="paragraph" w:styleId="Nzev">
    <w:name w:val="Title"/>
    <w:aliases w:val="B-Autoři,Autori,B-Autors"/>
    <w:basedOn w:val="Normln"/>
    <w:next w:val="Normln"/>
    <w:link w:val="NzevChar"/>
    <w:qFormat/>
    <w:locked/>
    <w:rsid w:val="00115741"/>
    <w:pPr>
      <w:contextualSpacing/>
    </w:pPr>
    <w:rPr>
      <w:rFonts w:asciiTheme="majorHAnsi" w:eastAsiaTheme="majorEastAsia" w:hAnsiTheme="majorHAnsi" w:cstheme="majorBidi"/>
      <w:spacing w:val="-10"/>
      <w:kern w:val="28"/>
      <w:sz w:val="56"/>
      <w:szCs w:val="56"/>
    </w:rPr>
  </w:style>
  <w:style w:type="character" w:customStyle="1" w:styleId="NzevChar">
    <w:name w:val="Název Char"/>
    <w:aliases w:val="B-Autoři Char,Autori Char,B-Autors Char"/>
    <w:basedOn w:val="Standardnpsmoodstavce"/>
    <w:link w:val="Nzev"/>
    <w:rsid w:val="00115741"/>
    <w:rPr>
      <w:rFonts w:asciiTheme="majorHAnsi" w:eastAsiaTheme="majorEastAsia" w:hAnsiTheme="majorHAnsi" w:cstheme="majorBidi"/>
      <w:spacing w:val="-10"/>
      <w:kern w:val="28"/>
      <w:sz w:val="56"/>
      <w:szCs w:val="56"/>
    </w:rPr>
  </w:style>
  <w:style w:type="character" w:customStyle="1" w:styleId="shorttext">
    <w:name w:val="short_text"/>
    <w:basedOn w:val="Standardnpsmoodstavce"/>
    <w:rsid w:val="00115741"/>
  </w:style>
  <w:style w:type="character" w:styleId="Odkazintenzivn">
    <w:name w:val="Intense Reference"/>
    <w:basedOn w:val="Standardnpsmoodstavce"/>
    <w:uiPriority w:val="32"/>
    <w:qFormat/>
    <w:rsid w:val="00C557F3"/>
    <w:rPr>
      <w:rFonts w:ascii="Times New Roman" w:hAnsi="Times New Roman"/>
      <w:b w:val="0"/>
      <w:bCs/>
      <w:caps w:val="0"/>
      <w:smallCaps w:val="0"/>
      <w:color w:val="FF0000"/>
      <w:spacing w:val="5"/>
      <w:sz w:val="20"/>
      <w:u w:val="single"/>
    </w:rPr>
  </w:style>
  <w:style w:type="paragraph" w:styleId="Bezmezer">
    <w:name w:val="No Spacing"/>
    <w:uiPriority w:val="99"/>
    <w:qFormat/>
    <w:rsid w:val="00C557F3"/>
    <w:rPr>
      <w:rFonts w:cs="Calibri"/>
      <w:lang w:eastAsia="en-US"/>
    </w:rPr>
  </w:style>
  <w:style w:type="paragraph" w:customStyle="1" w:styleId="Literatura">
    <w:name w:val="Literatura"/>
    <w:basedOn w:val="Normln"/>
    <w:uiPriority w:val="99"/>
    <w:rsid w:val="00C557F3"/>
    <w:pPr>
      <w:tabs>
        <w:tab w:val="right" w:pos="709"/>
        <w:tab w:val="left" w:pos="851"/>
      </w:tabs>
      <w:spacing w:before="60" w:after="60" w:line="360" w:lineRule="auto"/>
      <w:ind w:left="851" w:hanging="851"/>
      <w:jc w:val="both"/>
    </w:pPr>
    <w:rPr>
      <w:sz w:val="24"/>
      <w:szCs w:val="24"/>
    </w:rPr>
  </w:style>
  <w:style w:type="character" w:customStyle="1" w:styleId="citace1Char">
    <w:name w:val="citace1 Char"/>
    <w:link w:val="citace1"/>
    <w:locked/>
    <w:rsid w:val="00C557F3"/>
  </w:style>
  <w:style w:type="paragraph" w:customStyle="1" w:styleId="citace1">
    <w:name w:val="citace1"/>
    <w:basedOn w:val="Normln"/>
    <w:link w:val="citace1Char"/>
    <w:qFormat/>
    <w:rsid w:val="00C557F3"/>
    <w:pPr>
      <w:numPr>
        <w:numId w:val="23"/>
      </w:numPr>
      <w:spacing w:before="60" w:after="60" w:line="276" w:lineRule="auto"/>
      <w:ind w:left="851" w:hanging="567"/>
    </w:pPr>
    <w:rPr>
      <w:rFonts w:ascii="Calibri" w:eastAsia="Calibri" w:hAnsi="Calibri" w:cs="Arial"/>
      <w:sz w:val="22"/>
      <w:szCs w:val="22"/>
    </w:rPr>
  </w:style>
  <w:style w:type="character" w:styleId="CittHTML">
    <w:name w:val="HTML Cite"/>
    <w:basedOn w:val="Standardnpsmoodstavce"/>
    <w:uiPriority w:val="99"/>
    <w:semiHidden/>
    <w:unhideWhenUsed/>
    <w:rsid w:val="00C557F3"/>
    <w:rPr>
      <w:i/>
      <w:iCs/>
    </w:rPr>
  </w:style>
  <w:style w:type="character" w:customStyle="1" w:styleId="OdstavecseseznamemChar">
    <w:name w:val="Odstavec se seznamem Char"/>
    <w:aliases w:val="nad 1 Char,Název grafu Char"/>
    <w:basedOn w:val="Standardnpsmoodstavce"/>
    <w:link w:val="Odstavecseseznamem"/>
    <w:uiPriority w:val="34"/>
    <w:locked/>
    <w:rsid w:val="00DB6E89"/>
    <w:rPr>
      <w:rFonts w:ascii="Times New Roman" w:hAnsi="Times New Roman"/>
      <w:sz w:val="20"/>
      <w:lang w:eastAsia="en-US"/>
    </w:rPr>
  </w:style>
  <w:style w:type="character" w:styleId="Odkazjemn">
    <w:name w:val="Subtle Reference"/>
    <w:basedOn w:val="Standardnpsmoodstavce"/>
    <w:uiPriority w:val="31"/>
    <w:qFormat/>
    <w:rsid w:val="00C557F3"/>
    <w:rPr>
      <w:smallCaps/>
      <w:color w:val="5A5A5A" w:themeColor="text1" w:themeTint="A5"/>
    </w:rPr>
  </w:style>
  <w:style w:type="character" w:customStyle="1" w:styleId="Nadpis5Char">
    <w:name w:val="Nadpis 5 Char"/>
    <w:basedOn w:val="Standardnpsmoodstavce"/>
    <w:link w:val="Nadpis5"/>
    <w:uiPriority w:val="9"/>
    <w:rsid w:val="00C557F3"/>
    <w:rPr>
      <w:rFonts w:asciiTheme="majorHAnsi" w:eastAsiaTheme="majorEastAsia" w:hAnsiTheme="majorHAnsi" w:cstheme="majorBidi"/>
      <w:color w:val="365F91" w:themeColor="accent1" w:themeShade="BF"/>
      <w:sz w:val="20"/>
      <w:szCs w:val="20"/>
    </w:rPr>
  </w:style>
  <w:style w:type="paragraph" w:styleId="Revize">
    <w:name w:val="Revision"/>
    <w:hidden/>
    <w:uiPriority w:val="99"/>
    <w:semiHidden/>
    <w:rsid w:val="00C557F3"/>
    <w:rPr>
      <w:rFonts w:ascii="Times New Roman" w:eastAsia="Times New Roman" w:hAnsi="Times New Roman" w:cs="Times New Roman"/>
      <w:sz w:val="20"/>
      <w:szCs w:val="20"/>
    </w:rPr>
  </w:style>
  <w:style w:type="character" w:customStyle="1" w:styleId="a-size-extra-large">
    <w:name w:val="a-size-extra-large"/>
    <w:basedOn w:val="Standardnpsmoodstavce"/>
    <w:rsid w:val="00C557F3"/>
  </w:style>
  <w:style w:type="character" w:customStyle="1" w:styleId="a-size-base">
    <w:name w:val="a-size-base"/>
    <w:basedOn w:val="Standardnpsmoodstavce"/>
    <w:rsid w:val="00C557F3"/>
  </w:style>
  <w:style w:type="character" w:customStyle="1" w:styleId="a-size-medium">
    <w:name w:val="a-size-medium"/>
    <w:basedOn w:val="Standardnpsmoodstavce"/>
    <w:rsid w:val="00C557F3"/>
  </w:style>
  <w:style w:type="character" w:customStyle="1" w:styleId="sx-text-light1">
    <w:name w:val="sx-text-light1"/>
    <w:basedOn w:val="Standardnpsmoodstavce"/>
    <w:rsid w:val="00C557F3"/>
    <w:rPr>
      <w:b w:val="0"/>
      <w:bCs w:val="0"/>
      <w:color w:val="666666"/>
    </w:rPr>
  </w:style>
  <w:style w:type="paragraph" w:styleId="Normlnweb">
    <w:name w:val="Normal (Web)"/>
    <w:basedOn w:val="Normln"/>
    <w:link w:val="NormlnwebChar"/>
    <w:rsid w:val="00C557F3"/>
    <w:pPr>
      <w:tabs>
        <w:tab w:val="right" w:leader="dot" w:pos="9072"/>
      </w:tabs>
    </w:pPr>
    <w:rPr>
      <w:sz w:val="24"/>
      <w:szCs w:val="24"/>
    </w:rPr>
  </w:style>
  <w:style w:type="character" w:customStyle="1" w:styleId="NormlnwebChar">
    <w:name w:val="Normální (web) Char"/>
    <w:basedOn w:val="Standardnpsmoodstavce"/>
    <w:link w:val="Normlnweb"/>
    <w:rsid w:val="00C557F3"/>
    <w:rPr>
      <w:rFonts w:ascii="Times New Roman" w:eastAsia="Times New Roman" w:hAnsi="Times New Roman" w:cs="Times New Roman"/>
      <w:sz w:val="24"/>
      <w:szCs w:val="24"/>
    </w:rPr>
  </w:style>
  <w:style w:type="paragraph" w:customStyle="1" w:styleId="ColorfulList-Accent11">
    <w:name w:val="Colorful List - Accent 11"/>
    <w:basedOn w:val="Normln"/>
    <w:qFormat/>
    <w:rsid w:val="00C557F3"/>
    <w:pPr>
      <w:suppressAutoHyphens/>
      <w:spacing w:after="200" w:line="276" w:lineRule="auto"/>
      <w:ind w:left="720"/>
    </w:pPr>
    <w:rPr>
      <w:rFonts w:ascii="Calibri" w:eastAsia="Calibri" w:hAnsi="Calibri" w:cs="Calibri"/>
      <w:sz w:val="22"/>
      <w:szCs w:val="22"/>
      <w:lang w:eastAsia="ar-SA"/>
    </w:rPr>
  </w:style>
  <w:style w:type="paragraph" w:styleId="Zkladntext">
    <w:name w:val="Body Text"/>
    <w:basedOn w:val="Normln"/>
    <w:link w:val="ZkladntextChar"/>
    <w:rsid w:val="00C557F3"/>
    <w:pPr>
      <w:jc w:val="both"/>
    </w:pPr>
    <w:rPr>
      <w:sz w:val="24"/>
    </w:rPr>
  </w:style>
  <w:style w:type="character" w:customStyle="1" w:styleId="ZkladntextChar">
    <w:name w:val="Základní text Char"/>
    <w:basedOn w:val="Standardnpsmoodstavce"/>
    <w:link w:val="Zkladntext"/>
    <w:rsid w:val="00C557F3"/>
    <w:rPr>
      <w:rFonts w:ascii="Times New Roman" w:eastAsia="Times New Roman" w:hAnsi="Times New Roman" w:cs="Times New Roman"/>
      <w:sz w:val="24"/>
      <w:szCs w:val="20"/>
    </w:rPr>
  </w:style>
  <w:style w:type="paragraph" w:customStyle="1" w:styleId="ListParagraph1">
    <w:name w:val="List Paragraph1"/>
    <w:basedOn w:val="Normln"/>
    <w:uiPriority w:val="99"/>
    <w:rsid w:val="00C557F3"/>
    <w:pPr>
      <w:spacing w:after="200" w:line="276" w:lineRule="auto"/>
      <w:ind w:left="720"/>
      <w:contextualSpacing/>
    </w:pPr>
    <w:rPr>
      <w:rFonts w:ascii="Calibri" w:hAnsi="Calibri"/>
      <w:sz w:val="22"/>
      <w:szCs w:val="22"/>
      <w:lang w:eastAsia="en-US"/>
    </w:rPr>
  </w:style>
  <w:style w:type="character" w:styleId="Zdraznn">
    <w:name w:val="Emphasis"/>
    <w:basedOn w:val="Standardnpsmoodstavce"/>
    <w:uiPriority w:val="20"/>
    <w:qFormat/>
    <w:locked/>
    <w:rsid w:val="00C557F3"/>
    <w:rPr>
      <w:i/>
      <w:iCs/>
    </w:rPr>
  </w:style>
  <w:style w:type="character" w:customStyle="1" w:styleId="list-group-item3">
    <w:name w:val="list-group-item3"/>
    <w:basedOn w:val="Standardnpsmoodstavce"/>
    <w:rsid w:val="00C557F3"/>
    <w:rPr>
      <w:vanish w:val="0"/>
      <w:webHidden w:val="0"/>
      <w:bdr w:val="none" w:sz="0" w:space="0" w:color="auto" w:frame="1"/>
      <w:shd w:val="clear" w:color="auto" w:fill="FFFFFF"/>
      <w:specVanish w:val="0"/>
    </w:rPr>
  </w:style>
  <w:style w:type="paragraph" w:customStyle="1" w:styleId="TEXT">
    <w:name w:val="TEXT"/>
    <w:basedOn w:val="Normln"/>
    <w:link w:val="TEXTChar"/>
    <w:rsid w:val="00C557F3"/>
    <w:pPr>
      <w:spacing w:before="120" w:line="360" w:lineRule="auto"/>
      <w:ind w:firstLine="425"/>
      <w:contextualSpacing/>
      <w:jc w:val="both"/>
    </w:pPr>
    <w:rPr>
      <w:sz w:val="22"/>
      <w:szCs w:val="24"/>
    </w:rPr>
  </w:style>
  <w:style w:type="character" w:customStyle="1" w:styleId="TEXTChar">
    <w:name w:val="TEXT Char"/>
    <w:link w:val="TEXT"/>
    <w:rsid w:val="00C557F3"/>
    <w:rPr>
      <w:rFonts w:ascii="Times New Roman" w:eastAsia="Times New Roman" w:hAnsi="Times New Roman" w:cs="Times New Roman"/>
      <w:szCs w:val="24"/>
    </w:rPr>
  </w:style>
  <w:style w:type="character" w:customStyle="1" w:styleId="apple-style-span">
    <w:name w:val="apple-style-span"/>
    <w:basedOn w:val="Standardnpsmoodstavce"/>
    <w:rsid w:val="00C557F3"/>
  </w:style>
  <w:style w:type="paragraph" w:styleId="Citt">
    <w:name w:val="Quote"/>
    <w:basedOn w:val="Normln"/>
    <w:next w:val="Normln"/>
    <w:link w:val="CittChar"/>
    <w:uiPriority w:val="29"/>
    <w:qFormat/>
    <w:rsid w:val="00C557F3"/>
    <w:rPr>
      <w:i/>
      <w:iCs/>
      <w:color w:val="000000" w:themeColor="text1"/>
    </w:rPr>
  </w:style>
  <w:style w:type="character" w:customStyle="1" w:styleId="CittChar">
    <w:name w:val="Citát Char"/>
    <w:basedOn w:val="Standardnpsmoodstavce"/>
    <w:link w:val="Citt"/>
    <w:uiPriority w:val="29"/>
    <w:rsid w:val="00C557F3"/>
    <w:rPr>
      <w:rFonts w:ascii="Times New Roman" w:eastAsia="Times New Roman" w:hAnsi="Times New Roman" w:cs="Times New Roman"/>
      <w:i/>
      <w:iCs/>
      <w:color w:val="000000" w:themeColor="text1"/>
      <w:sz w:val="20"/>
      <w:szCs w:val="20"/>
    </w:rPr>
  </w:style>
  <w:style w:type="paragraph" w:styleId="Zkladntextodsazen2">
    <w:name w:val="Body Text Indent 2"/>
    <w:basedOn w:val="Normln"/>
    <w:link w:val="Zkladntextodsazen2Char"/>
    <w:uiPriority w:val="99"/>
    <w:semiHidden/>
    <w:unhideWhenUsed/>
    <w:rsid w:val="00C557F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557F3"/>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semiHidden/>
    <w:unhideWhenUsed/>
    <w:rsid w:val="00C5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semiHidden/>
    <w:rsid w:val="00C557F3"/>
    <w:rPr>
      <w:rFonts w:ascii="Courier New" w:eastAsia="Times New Roman" w:hAnsi="Courier New" w:cs="Courier New"/>
      <w:sz w:val="20"/>
      <w:szCs w:val="20"/>
    </w:rPr>
  </w:style>
  <w:style w:type="character" w:customStyle="1" w:styleId="bibliographic-informationvalue">
    <w:name w:val="bibliographic-information__value"/>
    <w:basedOn w:val="Standardnpsmoodstavce"/>
    <w:rsid w:val="00C557F3"/>
  </w:style>
  <w:style w:type="character" w:customStyle="1" w:styleId="margin-right">
    <w:name w:val="margin-right"/>
    <w:basedOn w:val="Standardnpsmoodstavce"/>
    <w:rsid w:val="00C557F3"/>
  </w:style>
  <w:style w:type="character" w:customStyle="1" w:styleId="list-group-item">
    <w:name w:val="list-group-item"/>
    <w:basedOn w:val="Standardnpsmoodstavce"/>
    <w:rsid w:val="00C557F3"/>
  </w:style>
  <w:style w:type="character" w:customStyle="1" w:styleId="bold">
    <w:name w:val="bold"/>
    <w:basedOn w:val="Standardnpsmoodstavce"/>
    <w:rsid w:val="00C557F3"/>
  </w:style>
  <w:style w:type="character" w:styleId="Sledovanodkaz">
    <w:name w:val="FollowedHyperlink"/>
    <w:basedOn w:val="Standardnpsmoodstavce"/>
    <w:uiPriority w:val="99"/>
    <w:semiHidden/>
    <w:unhideWhenUsed/>
    <w:rsid w:val="00C557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86014">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124441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155/2018/6416375"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copus.com/sourceid/17700155820?origin=resultslist" TargetMode="External"/><Relationship Id="rId10" Type="http://schemas.openxmlformats.org/officeDocument/2006/relationships/hyperlink" Target="https://www.utb.cz/univerzita/uredni-deska/vnitrni-normy-a-predpis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t.ly/MgrARI18" TargetMode="External"/><Relationship Id="rId14" Type="http://schemas.openxmlformats.org/officeDocument/2006/relationships/hyperlink" Target="http://services.igi-global.com/resolvedoi/resolve.aspx?doi=10.4018/978-1-4666-5039-8.ch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F54C0-9DBF-4447-AD42-804198375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84</Pages>
  <Words>35937</Words>
  <Characters>212031</Characters>
  <Application>Microsoft Office Word</Application>
  <DocSecurity>0</DocSecurity>
  <Lines>1766</Lines>
  <Paragraphs>494</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247474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Vojtěšek</dc:creator>
  <cp:lastModifiedBy>Jiří Vojtěšek</cp:lastModifiedBy>
  <cp:revision>3</cp:revision>
  <cp:lastPrinted>2018-11-17T10:32:00Z</cp:lastPrinted>
  <dcterms:created xsi:type="dcterms:W3CDTF">2018-11-26T13:32:00Z</dcterms:created>
  <dcterms:modified xsi:type="dcterms:W3CDTF">2018-11-26T13:40:00Z</dcterms:modified>
</cp:coreProperties>
</file>