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2E560" w14:textId="77777777" w:rsidR="00E76FB2" w:rsidRDefault="00E76FB2" w:rsidP="00E76FB2">
      <w:pPr>
        <w:jc w:val="center"/>
        <w:rPr>
          <w:b/>
          <w:sz w:val="28"/>
        </w:rPr>
      </w:pPr>
      <w:r>
        <w:rPr>
          <w:b/>
          <w:noProof/>
          <w:sz w:val="28"/>
        </w:rPr>
        <w:drawing>
          <wp:inline distT="0" distB="0" distL="0" distR="0" wp14:anchorId="5A02ACAE" wp14:editId="33A7727E">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14:paraId="2E564ACD" w14:textId="77777777" w:rsidR="00E76FB2" w:rsidRDefault="00E76FB2" w:rsidP="00E76FB2">
      <w:pPr>
        <w:rPr>
          <w:b/>
          <w:sz w:val="28"/>
        </w:rPr>
      </w:pPr>
    </w:p>
    <w:p w14:paraId="3F80536B" w14:textId="77777777" w:rsidR="00E76FB2" w:rsidRDefault="00E76FB2" w:rsidP="00E76FB2">
      <w:pPr>
        <w:rPr>
          <w:b/>
          <w:sz w:val="28"/>
        </w:rPr>
      </w:pPr>
    </w:p>
    <w:p w14:paraId="390D0B82" w14:textId="77777777" w:rsidR="00E76FB2" w:rsidRDefault="00E76FB2" w:rsidP="00E76FB2">
      <w:pPr>
        <w:rPr>
          <w:b/>
          <w:sz w:val="28"/>
        </w:rPr>
      </w:pPr>
    </w:p>
    <w:p w14:paraId="447F59AF" w14:textId="77777777" w:rsidR="00E76FB2" w:rsidRDefault="00E76FB2" w:rsidP="00E76FB2">
      <w:pPr>
        <w:rPr>
          <w:b/>
          <w:sz w:val="28"/>
        </w:rPr>
      </w:pPr>
    </w:p>
    <w:p w14:paraId="64A07825" w14:textId="77777777" w:rsidR="00E76FB2" w:rsidRDefault="00E76FB2" w:rsidP="00E76FB2">
      <w:pPr>
        <w:rPr>
          <w:b/>
          <w:sz w:val="28"/>
        </w:rPr>
      </w:pPr>
    </w:p>
    <w:p w14:paraId="7B2E2105" w14:textId="77777777" w:rsidR="00E76FB2" w:rsidRDefault="00E76FB2" w:rsidP="00E76FB2">
      <w:pPr>
        <w:rPr>
          <w:b/>
          <w:sz w:val="28"/>
        </w:rPr>
      </w:pPr>
    </w:p>
    <w:p w14:paraId="33B5A724" w14:textId="77777777" w:rsidR="00E76FB2" w:rsidRDefault="00E76FB2" w:rsidP="00E76FB2">
      <w:pPr>
        <w:rPr>
          <w:b/>
          <w:sz w:val="28"/>
        </w:rPr>
      </w:pPr>
    </w:p>
    <w:p w14:paraId="5AD9E053" w14:textId="77777777" w:rsidR="00E76FB2" w:rsidRDefault="00E76FB2" w:rsidP="00E76FB2">
      <w:pPr>
        <w:rPr>
          <w:b/>
          <w:sz w:val="28"/>
        </w:rPr>
      </w:pPr>
    </w:p>
    <w:p w14:paraId="737FBE98" w14:textId="77777777" w:rsidR="00E76FB2" w:rsidRDefault="00E76FB2" w:rsidP="00E76FB2">
      <w:pPr>
        <w:rPr>
          <w:b/>
          <w:sz w:val="28"/>
        </w:rPr>
      </w:pPr>
    </w:p>
    <w:p w14:paraId="06BFC362" w14:textId="2C2D6BD0" w:rsidR="00E76FB2" w:rsidRPr="001671D0" w:rsidRDefault="00E76FB2" w:rsidP="00E76FB2">
      <w:pPr>
        <w:jc w:val="center"/>
        <w:rPr>
          <w:sz w:val="36"/>
        </w:rPr>
      </w:pPr>
      <w:r>
        <w:rPr>
          <w:sz w:val="36"/>
        </w:rPr>
        <w:t>Ž</w:t>
      </w:r>
      <w:r w:rsidRPr="001671D0">
        <w:rPr>
          <w:sz w:val="36"/>
        </w:rPr>
        <w:t>ÁDOST O AKREDITACI</w:t>
      </w:r>
      <w:r w:rsidRPr="001671D0">
        <w:rPr>
          <w:sz w:val="36"/>
        </w:rPr>
        <w:br/>
      </w:r>
      <w:r w:rsidR="00340D81">
        <w:rPr>
          <w:sz w:val="36"/>
        </w:rPr>
        <w:t>MAGISTERSKÉHO</w:t>
      </w:r>
      <w:r w:rsidRPr="001671D0">
        <w:rPr>
          <w:sz w:val="36"/>
        </w:rPr>
        <w:t xml:space="preserve"> STUDIJNÍHO PROGRAMU</w:t>
      </w:r>
    </w:p>
    <w:p w14:paraId="05B74B51" w14:textId="77777777" w:rsidR="00E76FB2" w:rsidRDefault="00E76FB2" w:rsidP="00E76FB2">
      <w:pPr>
        <w:jc w:val="center"/>
        <w:rPr>
          <w:b/>
          <w:sz w:val="36"/>
        </w:rPr>
      </w:pPr>
    </w:p>
    <w:p w14:paraId="63D10531" w14:textId="77777777" w:rsidR="00E76FB2" w:rsidRPr="001671D0" w:rsidRDefault="00E76FB2" w:rsidP="00E76FB2">
      <w:pPr>
        <w:jc w:val="center"/>
        <w:rPr>
          <w:b/>
          <w:sz w:val="36"/>
        </w:rPr>
      </w:pPr>
    </w:p>
    <w:p w14:paraId="64C10D6D" w14:textId="2E73A2DC" w:rsidR="00E76FB2" w:rsidRPr="001671D0" w:rsidRDefault="004E17A8" w:rsidP="00E76FB2">
      <w:pPr>
        <w:jc w:val="center"/>
        <w:rPr>
          <w:b/>
          <w:sz w:val="52"/>
        </w:rPr>
      </w:pPr>
      <w:r w:rsidRPr="004E17A8">
        <w:rPr>
          <w:b/>
          <w:sz w:val="52"/>
        </w:rPr>
        <w:t>SECURITY TECHNOLOGIES, SYSTEMS AND MANAGEMENT</w:t>
      </w:r>
    </w:p>
    <w:p w14:paraId="5D2D0CA0" w14:textId="77777777" w:rsidR="00E76FB2" w:rsidRDefault="00E76FB2" w:rsidP="00E76FB2"/>
    <w:p w14:paraId="244A43E6" w14:textId="77777777" w:rsidR="00E76FB2" w:rsidRDefault="00E76FB2" w:rsidP="00E76FB2"/>
    <w:p w14:paraId="501B8600" w14:textId="77777777" w:rsidR="00E76FB2" w:rsidRDefault="00E76FB2" w:rsidP="00E76FB2">
      <w:pPr>
        <w:rPr>
          <w:sz w:val="36"/>
        </w:rPr>
      </w:pPr>
    </w:p>
    <w:p w14:paraId="4AF097B9" w14:textId="77777777" w:rsidR="00E76FB2" w:rsidRDefault="00E76FB2" w:rsidP="00E76FB2">
      <w:pPr>
        <w:rPr>
          <w:sz w:val="36"/>
        </w:rPr>
      </w:pPr>
    </w:p>
    <w:p w14:paraId="0AF9795D" w14:textId="77777777" w:rsidR="00E76FB2" w:rsidRDefault="00E76FB2" w:rsidP="00E76FB2">
      <w:pPr>
        <w:rPr>
          <w:sz w:val="36"/>
        </w:rPr>
      </w:pPr>
    </w:p>
    <w:p w14:paraId="1FB1A081" w14:textId="77777777" w:rsidR="00E76FB2" w:rsidRDefault="00E76FB2" w:rsidP="00E76FB2">
      <w:pPr>
        <w:jc w:val="center"/>
      </w:pPr>
    </w:p>
    <w:p w14:paraId="7C6745C8" w14:textId="77777777" w:rsidR="00E76FB2" w:rsidRDefault="00E76FB2" w:rsidP="00E76FB2">
      <w:pPr>
        <w:jc w:val="center"/>
      </w:pPr>
    </w:p>
    <w:p w14:paraId="20ED1074" w14:textId="77777777" w:rsidR="00E76FB2" w:rsidRDefault="00E76FB2" w:rsidP="00E76FB2">
      <w:pPr>
        <w:jc w:val="center"/>
      </w:pPr>
    </w:p>
    <w:p w14:paraId="419D034A" w14:textId="77777777" w:rsidR="00E76FB2" w:rsidRDefault="00E76FB2" w:rsidP="00E76FB2">
      <w:pPr>
        <w:jc w:val="center"/>
      </w:pPr>
    </w:p>
    <w:p w14:paraId="3F93FCDC" w14:textId="77777777" w:rsidR="00E76FB2" w:rsidRDefault="00E76FB2" w:rsidP="00E76FB2">
      <w:pPr>
        <w:jc w:val="center"/>
      </w:pPr>
    </w:p>
    <w:p w14:paraId="2B5848A2" w14:textId="77777777" w:rsidR="00E76FB2" w:rsidRDefault="00E76FB2" w:rsidP="00E76FB2">
      <w:pPr>
        <w:jc w:val="center"/>
      </w:pPr>
    </w:p>
    <w:p w14:paraId="74E737FB" w14:textId="77777777" w:rsidR="00E76FB2" w:rsidRDefault="00E76FB2" w:rsidP="00E76FB2">
      <w:pPr>
        <w:jc w:val="center"/>
      </w:pPr>
    </w:p>
    <w:p w14:paraId="655B7CCF" w14:textId="77777777" w:rsidR="00E76FB2" w:rsidRDefault="00E76FB2" w:rsidP="00E76FB2">
      <w:pPr>
        <w:jc w:val="center"/>
      </w:pPr>
    </w:p>
    <w:p w14:paraId="01D00F4F" w14:textId="77777777" w:rsidR="00E76FB2" w:rsidRDefault="00E76FB2" w:rsidP="00E76FB2">
      <w:pPr>
        <w:jc w:val="center"/>
      </w:pPr>
    </w:p>
    <w:p w14:paraId="25E7F1B6" w14:textId="77777777" w:rsidR="00E76FB2" w:rsidRDefault="00E76FB2" w:rsidP="00E76FB2">
      <w:pPr>
        <w:jc w:val="center"/>
      </w:pPr>
    </w:p>
    <w:p w14:paraId="4E30ACCF" w14:textId="77777777" w:rsidR="00E76FB2" w:rsidRDefault="00E76FB2" w:rsidP="00E76FB2">
      <w:pPr>
        <w:jc w:val="center"/>
      </w:pPr>
    </w:p>
    <w:p w14:paraId="3C625BF0" w14:textId="77777777" w:rsidR="00E76FB2" w:rsidRDefault="00E76FB2" w:rsidP="00E76FB2">
      <w:pPr>
        <w:jc w:val="center"/>
      </w:pPr>
    </w:p>
    <w:p w14:paraId="246DDEC1" w14:textId="77777777" w:rsidR="00E76FB2" w:rsidRDefault="00E76FB2" w:rsidP="00E76FB2">
      <w:pPr>
        <w:jc w:val="center"/>
      </w:pPr>
    </w:p>
    <w:p w14:paraId="2607606A" w14:textId="77777777" w:rsidR="00E76FB2" w:rsidRDefault="00E76FB2" w:rsidP="00E76FB2">
      <w:pPr>
        <w:jc w:val="center"/>
      </w:pPr>
    </w:p>
    <w:p w14:paraId="040A953C" w14:textId="77777777" w:rsidR="00E76FB2" w:rsidRDefault="00E76FB2" w:rsidP="00E76FB2">
      <w:pPr>
        <w:jc w:val="center"/>
      </w:pPr>
    </w:p>
    <w:p w14:paraId="250BC04B" w14:textId="77777777" w:rsidR="00E76FB2" w:rsidRDefault="00E76FB2" w:rsidP="00E76FB2">
      <w:pPr>
        <w:jc w:val="center"/>
      </w:pPr>
    </w:p>
    <w:p w14:paraId="4EDCB824" w14:textId="77777777" w:rsidR="00E76FB2" w:rsidRDefault="00E76FB2" w:rsidP="00E76FB2">
      <w:pPr>
        <w:jc w:val="center"/>
      </w:pPr>
    </w:p>
    <w:p w14:paraId="04910E14" w14:textId="77777777" w:rsidR="00E76FB2" w:rsidRDefault="00E76FB2" w:rsidP="00E76FB2">
      <w:pPr>
        <w:jc w:val="center"/>
      </w:pPr>
    </w:p>
    <w:p w14:paraId="4BD5D64E" w14:textId="77777777" w:rsidR="00E76FB2" w:rsidRDefault="00E76FB2" w:rsidP="00E76FB2">
      <w:pPr>
        <w:jc w:val="center"/>
      </w:pPr>
    </w:p>
    <w:p w14:paraId="658B3B49" w14:textId="77777777" w:rsidR="00E76FB2" w:rsidRDefault="00E76FB2" w:rsidP="00E76FB2">
      <w:pPr>
        <w:jc w:val="center"/>
      </w:pPr>
    </w:p>
    <w:p w14:paraId="296E4E44" w14:textId="15CB248C" w:rsidR="00E76FB2" w:rsidRDefault="00E76FB2" w:rsidP="00E76FB2">
      <w:pPr>
        <w:jc w:val="center"/>
        <w:rPr>
          <w:sz w:val="36"/>
        </w:rPr>
      </w:pPr>
      <w:r w:rsidRPr="00FA6C48">
        <w:rPr>
          <w:sz w:val="24"/>
        </w:rPr>
        <w:t xml:space="preserve">Ve Zlíně, dne </w:t>
      </w:r>
      <w:r w:rsidR="004E17A8">
        <w:rPr>
          <w:sz w:val="24"/>
        </w:rPr>
        <w:t>20. 11</w:t>
      </w:r>
      <w:r w:rsidRPr="00FA6C48">
        <w:rPr>
          <w:sz w:val="24"/>
        </w:rPr>
        <w:t>. 2018</w:t>
      </w:r>
      <w:r>
        <w:rPr>
          <w:sz w:val="36"/>
        </w:rPr>
        <w:br w:type="page"/>
      </w:r>
    </w:p>
    <w:p w14:paraId="07BD4C04" w14:textId="77777777" w:rsidR="00E76FB2" w:rsidRDefault="00E76FB2" w:rsidP="00E76FB2">
      <w:pPr>
        <w:rPr>
          <w:sz w:val="36"/>
        </w:rPr>
      </w:pPr>
    </w:p>
    <w:p w14:paraId="0419E99B" w14:textId="77777777" w:rsidR="00E76FB2" w:rsidRDefault="00E76FB2" w:rsidP="00E76FB2">
      <w:pPr>
        <w:rPr>
          <w:sz w:val="36"/>
        </w:rPr>
      </w:pPr>
      <w:bookmarkStart w:id="0" w:name="aobsah"/>
      <w:r w:rsidRPr="00531F2D">
        <w:rPr>
          <w:sz w:val="36"/>
        </w:rPr>
        <w:t>Obsah žádosti</w:t>
      </w:r>
      <w:bookmarkEnd w:id="0"/>
      <w:r w:rsidRPr="00531F2D">
        <w:rPr>
          <w:sz w:val="36"/>
        </w:rPr>
        <w:t>:</w:t>
      </w:r>
    </w:p>
    <w:p w14:paraId="7123A2F7" w14:textId="77777777" w:rsidR="00E76FB2" w:rsidRDefault="00E76FB2" w:rsidP="00E76FB2"/>
    <w:p w14:paraId="7F2FDEC1" w14:textId="77777777" w:rsidR="00E76FB2" w:rsidRDefault="00E76FB2" w:rsidP="00E76FB2"/>
    <w:p w14:paraId="6A818A39" w14:textId="700F1141"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AI \h  \* MERGEFORMAT </w:instrText>
      </w:r>
      <w:r w:rsidRPr="006E7EA2">
        <w:rPr>
          <w:color w:val="FF0000"/>
          <w:sz w:val="32"/>
          <w:szCs w:val="28"/>
          <w:u w:val="single"/>
        </w:rPr>
      </w:r>
      <w:r w:rsidRPr="006E7EA2">
        <w:rPr>
          <w:color w:val="FF0000"/>
          <w:sz w:val="32"/>
          <w:szCs w:val="28"/>
          <w:u w:val="single"/>
        </w:rPr>
        <w:fldChar w:fldCharType="separate"/>
      </w:r>
      <w:ins w:id="1" w:author="Jiří Vojtěšek" w:date="2018-11-26T14:08:00Z">
        <w:r w:rsidR="00926202" w:rsidRPr="00926202">
          <w:rPr>
            <w:color w:val="FF0000"/>
            <w:sz w:val="32"/>
            <w:szCs w:val="28"/>
            <w:u w:val="single"/>
            <w:rPrChange w:id="2" w:author="Jiří Vojtěšek" w:date="2018-11-26T14:08:00Z">
              <w:rPr>
                <w:b/>
                <w:sz w:val="28"/>
              </w:rPr>
            </w:rPrChange>
          </w:rPr>
          <w:t xml:space="preserve">A-I – </w:t>
        </w:r>
        <w:r w:rsidR="00926202" w:rsidRPr="00926202">
          <w:rPr>
            <w:color w:val="FF0000"/>
            <w:sz w:val="32"/>
            <w:szCs w:val="28"/>
            <w:u w:val="single"/>
            <w:rPrChange w:id="3" w:author="Jiří Vojtěšek" w:date="2018-11-26T14:08:00Z">
              <w:rPr>
                <w:b/>
                <w:sz w:val="26"/>
                <w:szCs w:val="26"/>
              </w:rPr>
            </w:rPrChange>
          </w:rPr>
          <w:t>Základní informace o žádosti o akreditaci</w:t>
        </w:r>
      </w:ins>
      <w:del w:id="4" w:author="Jiří Vojtěšek" w:date="2018-11-26T14:08:00Z">
        <w:r w:rsidR="00235817" w:rsidRPr="000313EF" w:rsidDel="00926202">
          <w:rPr>
            <w:color w:val="FF0000"/>
            <w:sz w:val="32"/>
            <w:szCs w:val="28"/>
            <w:u w:val="single"/>
          </w:rPr>
          <w:delText>A-I – Základní informace o žádosti o akreditaci</w:delText>
        </w:r>
      </w:del>
      <w:r w:rsidRPr="006E7EA2">
        <w:rPr>
          <w:color w:val="FF0000"/>
          <w:sz w:val="32"/>
          <w:szCs w:val="28"/>
          <w:u w:val="single"/>
        </w:rPr>
        <w:fldChar w:fldCharType="end"/>
      </w:r>
    </w:p>
    <w:p w14:paraId="10E32D08" w14:textId="2386220E" w:rsidR="004974A8" w:rsidRPr="004974A8" w:rsidRDefault="004974A8" w:rsidP="00E76FB2">
      <w:pPr>
        <w:spacing w:before="60" w:after="60"/>
        <w:rPr>
          <w:rStyle w:val="Odkazintenzivn"/>
          <w:sz w:val="32"/>
        </w:rPr>
      </w:pPr>
      <w:r w:rsidRPr="004974A8">
        <w:rPr>
          <w:rStyle w:val="Odkazintenzivn"/>
          <w:sz w:val="32"/>
        </w:rPr>
        <w:fldChar w:fldCharType="begin"/>
      </w:r>
      <w:r w:rsidRPr="004974A8">
        <w:rPr>
          <w:rStyle w:val="Odkazintenzivn"/>
          <w:sz w:val="32"/>
        </w:rPr>
        <w:instrText xml:space="preserve"> REF BIIa \h  \* MERGEFORMAT </w:instrText>
      </w:r>
      <w:r w:rsidRPr="004974A8">
        <w:rPr>
          <w:rStyle w:val="Odkazintenzivn"/>
          <w:sz w:val="32"/>
        </w:rPr>
      </w:r>
      <w:r w:rsidRPr="004974A8">
        <w:rPr>
          <w:rStyle w:val="Odkazintenzivn"/>
          <w:sz w:val="32"/>
        </w:rPr>
        <w:fldChar w:fldCharType="separate"/>
      </w:r>
      <w:ins w:id="5" w:author="Jiří Vojtěšek" w:date="2018-11-26T14:08:00Z">
        <w:r w:rsidR="00926202" w:rsidRPr="00926202">
          <w:rPr>
            <w:rStyle w:val="Odkazintenzivn"/>
            <w:sz w:val="32"/>
            <w:rPrChange w:id="6" w:author="Jiří Vojtěšek" w:date="2018-11-26T14:08:00Z">
              <w:rPr>
                <w:b/>
                <w:sz w:val="28"/>
              </w:rPr>
            </w:rPrChange>
          </w:rPr>
          <w:t xml:space="preserve">B-IIa – Studijní plány a návrh témat prací </w:t>
        </w:r>
      </w:ins>
      <w:del w:id="7" w:author="Jiří Vojtěšek" w:date="2018-11-26T14:08:00Z">
        <w:r w:rsidRPr="004974A8" w:rsidDel="00926202">
          <w:rPr>
            <w:rStyle w:val="Odkazintenzivn"/>
            <w:sz w:val="32"/>
          </w:rPr>
          <w:delText xml:space="preserve">B-IIa – Studijní plány a návrh témat prací </w:delText>
        </w:r>
      </w:del>
      <w:r w:rsidRPr="004974A8">
        <w:rPr>
          <w:rStyle w:val="Odkazintenzivn"/>
          <w:sz w:val="32"/>
        </w:rPr>
        <w:fldChar w:fldCharType="end"/>
      </w:r>
    </w:p>
    <w:p w14:paraId="780CCE2D" w14:textId="3DC3492C" w:rsidR="00E76FB2" w:rsidRPr="006E7EA2" w:rsidRDefault="00E76FB2" w:rsidP="00E76FB2">
      <w:pPr>
        <w:spacing w:before="60" w:after="60"/>
        <w:rPr>
          <w:color w:val="FF0000"/>
          <w:sz w:val="32"/>
          <w:szCs w:val="28"/>
          <w:u w:val="single"/>
        </w:rPr>
      </w:pPr>
      <w:r w:rsidRPr="006E7EA2">
        <w:rPr>
          <w:color w:val="FF0000"/>
          <w:sz w:val="32"/>
          <w:szCs w:val="28"/>
          <w:u w:val="single"/>
        </w:rPr>
        <w:t xml:space="preserve">B-III – </w:t>
      </w:r>
      <w:r w:rsidRPr="006E7EA2">
        <w:rPr>
          <w:color w:val="FF0000"/>
          <w:sz w:val="32"/>
          <w:szCs w:val="28"/>
          <w:u w:val="single"/>
        </w:rPr>
        <w:fldChar w:fldCharType="begin"/>
      </w:r>
      <w:r w:rsidRPr="006E7EA2">
        <w:rPr>
          <w:color w:val="FF0000"/>
          <w:sz w:val="32"/>
          <w:szCs w:val="28"/>
          <w:u w:val="single"/>
        </w:rPr>
        <w:instrText xml:space="preserve"> REF BIII \h  \* MERGEFORMAT </w:instrText>
      </w:r>
      <w:r w:rsidRPr="006E7EA2">
        <w:rPr>
          <w:color w:val="FF0000"/>
          <w:sz w:val="32"/>
          <w:szCs w:val="28"/>
          <w:u w:val="single"/>
        </w:rPr>
      </w:r>
      <w:r w:rsidRPr="006E7EA2">
        <w:rPr>
          <w:color w:val="FF0000"/>
          <w:sz w:val="32"/>
          <w:szCs w:val="28"/>
          <w:u w:val="single"/>
        </w:rPr>
        <w:fldChar w:fldCharType="separate"/>
      </w:r>
      <w:ins w:id="8" w:author="Jiří Vojtěšek" w:date="2018-11-26T14:08:00Z">
        <w:r w:rsidR="00926202" w:rsidRPr="00926202">
          <w:rPr>
            <w:color w:val="FF0000"/>
            <w:sz w:val="32"/>
            <w:szCs w:val="28"/>
            <w:u w:val="single"/>
            <w:rPrChange w:id="9" w:author="Jiří Vojtěšek" w:date="2018-11-26T14:08:00Z">
              <w:rPr>
                <w:b/>
                <w:sz w:val="28"/>
              </w:rPr>
            </w:rPrChange>
          </w:rPr>
          <w:t>Charakteristika studijního předmětu</w:t>
        </w:r>
      </w:ins>
      <w:del w:id="10" w:author="Jiří Vojtěšek" w:date="2018-11-26T14:08:00Z">
        <w:r w:rsidR="00235817" w:rsidRPr="000313EF" w:rsidDel="00926202">
          <w:rPr>
            <w:color w:val="FF0000"/>
            <w:sz w:val="32"/>
            <w:szCs w:val="28"/>
            <w:u w:val="single"/>
          </w:rPr>
          <w:delText>Charakteristika studijního předmětu</w:delText>
        </w:r>
      </w:del>
      <w:r w:rsidRPr="006E7EA2">
        <w:rPr>
          <w:color w:val="FF0000"/>
          <w:sz w:val="32"/>
          <w:szCs w:val="28"/>
          <w:u w:val="single"/>
        </w:rPr>
        <w:fldChar w:fldCharType="end"/>
      </w:r>
      <w:r w:rsidRPr="006E7EA2">
        <w:rPr>
          <w:color w:val="FF0000"/>
          <w:sz w:val="32"/>
          <w:szCs w:val="28"/>
          <w:u w:val="single"/>
        </w:rPr>
        <w:fldChar w:fldCharType="begin"/>
      </w:r>
      <w:r w:rsidRPr="006E7EA2">
        <w:rPr>
          <w:color w:val="FF0000"/>
          <w:sz w:val="32"/>
          <w:szCs w:val="28"/>
          <w:u w:val="single"/>
        </w:rPr>
        <w:instrText xml:space="preserve"> REF CI \h  \* MERGEFORMAT </w:instrText>
      </w:r>
      <w:r w:rsidR="00926202">
        <w:rPr>
          <w:color w:val="FF0000"/>
          <w:sz w:val="32"/>
          <w:szCs w:val="28"/>
          <w:u w:val="single"/>
        </w:rPr>
        <w:fldChar w:fldCharType="separate"/>
      </w:r>
      <w:ins w:id="11" w:author="Jiří Vojtěšek" w:date="2018-11-26T14:08:00Z">
        <w:r w:rsidR="00926202">
          <w:rPr>
            <w:b/>
            <w:bCs/>
            <w:color w:val="FF0000"/>
            <w:sz w:val="32"/>
            <w:szCs w:val="28"/>
            <w:u w:val="single"/>
          </w:rPr>
          <w:t>Chyba! Nenalezen zdroj odkazů.</w:t>
        </w:r>
      </w:ins>
      <w:r w:rsidRPr="006E7EA2">
        <w:rPr>
          <w:color w:val="FF0000"/>
          <w:sz w:val="32"/>
          <w:szCs w:val="28"/>
          <w:u w:val="single"/>
        </w:rPr>
        <w:fldChar w:fldCharType="end"/>
      </w:r>
    </w:p>
    <w:p w14:paraId="286CD0E2" w14:textId="3B5FB754"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DI \h  \* MERGEFORMAT </w:instrText>
      </w:r>
      <w:r w:rsidRPr="006E7EA2">
        <w:rPr>
          <w:color w:val="FF0000"/>
          <w:sz w:val="32"/>
          <w:szCs w:val="28"/>
          <w:u w:val="single"/>
        </w:rPr>
      </w:r>
      <w:r w:rsidRPr="006E7EA2">
        <w:rPr>
          <w:color w:val="FF0000"/>
          <w:sz w:val="32"/>
          <w:szCs w:val="28"/>
          <w:u w:val="single"/>
        </w:rPr>
        <w:fldChar w:fldCharType="separate"/>
      </w:r>
      <w:ins w:id="12" w:author="Jiří Vojtěšek" w:date="2018-11-26T14:08:00Z">
        <w:r w:rsidR="00926202" w:rsidRPr="00926202">
          <w:rPr>
            <w:color w:val="FF0000"/>
            <w:sz w:val="32"/>
            <w:szCs w:val="28"/>
            <w:u w:val="single"/>
            <w:rPrChange w:id="13" w:author="Jiří Vojtěšek" w:date="2018-11-26T14:08:00Z">
              <w:rPr>
                <w:b/>
                <w:sz w:val="28"/>
              </w:rPr>
            </w:rPrChange>
          </w:rPr>
          <w:t xml:space="preserve">D-I – </w:t>
        </w:r>
        <w:r w:rsidR="00926202" w:rsidRPr="00926202">
          <w:rPr>
            <w:color w:val="FF0000"/>
            <w:sz w:val="32"/>
            <w:szCs w:val="28"/>
            <w:u w:val="single"/>
            <w:rPrChange w:id="14" w:author="Jiří Vojtěšek" w:date="2018-11-26T14:08:00Z">
              <w:rPr>
                <w:b/>
                <w:sz w:val="26"/>
                <w:szCs w:val="26"/>
              </w:rPr>
            </w:rPrChange>
          </w:rPr>
          <w:t>Záměr rozvoje a další údaje ke studijnímu programu</w:t>
        </w:r>
      </w:ins>
      <w:del w:id="15" w:author="Jiří Vojtěšek" w:date="2018-11-26T14:08:00Z">
        <w:r w:rsidR="00235817" w:rsidRPr="000313EF" w:rsidDel="00926202">
          <w:rPr>
            <w:color w:val="FF0000"/>
            <w:sz w:val="32"/>
            <w:szCs w:val="28"/>
            <w:u w:val="single"/>
          </w:rPr>
          <w:delText>D-I – Záměr rozvoje a další údaje ke studijnímu programu</w:delText>
        </w:r>
      </w:del>
      <w:r w:rsidRPr="006E7EA2">
        <w:rPr>
          <w:color w:val="FF0000"/>
          <w:sz w:val="32"/>
          <w:szCs w:val="28"/>
          <w:u w:val="single"/>
        </w:rPr>
        <w:fldChar w:fldCharType="end"/>
      </w:r>
    </w:p>
    <w:p w14:paraId="7196483D" w14:textId="77777777" w:rsidR="00E76FB2" w:rsidRPr="006E7EA2" w:rsidRDefault="00E76FB2" w:rsidP="00E76FB2">
      <w:pPr>
        <w:spacing w:before="60" w:after="60"/>
        <w:rPr>
          <w:color w:val="FF0000"/>
          <w:sz w:val="32"/>
          <w:szCs w:val="28"/>
          <w:u w:val="single"/>
        </w:rPr>
      </w:pPr>
      <w:r w:rsidRPr="006E7EA2">
        <w:rPr>
          <w:color w:val="FF0000"/>
          <w:sz w:val="32"/>
          <w:szCs w:val="28"/>
          <w:u w:val="single"/>
        </w:rPr>
        <w:t>E – Sebehodnotící zpráva</w:t>
      </w:r>
    </w:p>
    <w:p w14:paraId="2D5E39B5" w14:textId="77777777" w:rsidR="00E76FB2" w:rsidRDefault="00E76FB2" w:rsidP="00E76FB2">
      <w:pPr>
        <w:spacing w:before="60" w:after="60"/>
        <w:rPr>
          <w:b/>
          <w:color w:val="FF0000"/>
          <w:sz w:val="32"/>
          <w:szCs w:val="28"/>
          <w:u w:val="single"/>
        </w:rPr>
      </w:pPr>
    </w:p>
    <w:p w14:paraId="12D89DD0" w14:textId="77777777" w:rsidR="00E76FB2" w:rsidRDefault="00E76FB2" w:rsidP="00E76FB2"/>
    <w:p w14:paraId="1B2AEBDD" w14:textId="77777777" w:rsidR="00E76FB2" w:rsidRDefault="00E76FB2" w:rsidP="00E76FB2"/>
    <w:p w14:paraId="58A732B5" w14:textId="77777777" w:rsidR="00E76FB2" w:rsidRDefault="00E76FB2" w:rsidP="00E76FB2"/>
    <w:p w14:paraId="21513727" w14:textId="77777777" w:rsidR="00E76FB2" w:rsidRDefault="00E76FB2" w:rsidP="00E76FB2"/>
    <w:p w14:paraId="43BD8E23" w14:textId="77777777" w:rsidR="00E76FB2" w:rsidRDefault="00E76FB2" w:rsidP="00E76FB2"/>
    <w:p w14:paraId="31016291" w14:textId="670A51D9" w:rsidR="001671D0" w:rsidRPr="001671D0" w:rsidRDefault="00E02042" w:rsidP="00FB0BB6">
      <w:pPr>
        <w:jc w:val="right"/>
        <w:rPr>
          <w:sz w:val="36"/>
        </w:rPr>
      </w:pPr>
      <w:r w:rsidRPr="001671D0">
        <w:br w:type="page"/>
      </w:r>
    </w:p>
    <w:p w14:paraId="4AF02BDE" w14:textId="1C27570A"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16" w:name="AI"/>
      <w:r>
        <w:rPr>
          <w:b/>
          <w:sz w:val="28"/>
        </w:rPr>
        <w:lastRenderedPageBreak/>
        <w:t xml:space="preserve">A-I – </w:t>
      </w:r>
      <w:r>
        <w:rPr>
          <w:b/>
          <w:sz w:val="26"/>
          <w:szCs w:val="26"/>
        </w:rPr>
        <w:t>Základní informace o žádosti o akreditaci</w:t>
      </w:r>
      <w:bookmarkEnd w:id="16"/>
    </w:p>
    <w:p w14:paraId="7ACFC5CD" w14:textId="77777777" w:rsidR="00001E3D" w:rsidRDefault="00001E3D" w:rsidP="00CB41FC">
      <w:pPr>
        <w:rPr>
          <w:b/>
          <w:sz w:val="28"/>
        </w:rPr>
      </w:pPr>
    </w:p>
    <w:p w14:paraId="0FE447BB" w14:textId="77777777" w:rsidR="00001E3D" w:rsidRDefault="00001E3D" w:rsidP="00C50458">
      <w:pPr>
        <w:spacing w:after="240"/>
        <w:rPr>
          <w:b/>
          <w:sz w:val="28"/>
        </w:rPr>
      </w:pPr>
      <w:r>
        <w:rPr>
          <w:b/>
          <w:sz w:val="28"/>
        </w:rPr>
        <w:t>Název vysoké školy:</w:t>
      </w:r>
      <w:r w:rsidR="00A0012D">
        <w:rPr>
          <w:b/>
          <w:sz w:val="28"/>
        </w:rPr>
        <w:t xml:space="preserve">  Univerzita Tomáše Bati ve Zlíně</w:t>
      </w:r>
    </w:p>
    <w:p w14:paraId="43A086F5" w14:textId="77777777" w:rsidR="00001E3D" w:rsidRDefault="00001E3D" w:rsidP="00C50458">
      <w:pPr>
        <w:spacing w:after="240"/>
        <w:ind w:left="3686" w:hanging="3686"/>
        <w:rPr>
          <w:b/>
          <w:sz w:val="28"/>
        </w:rPr>
      </w:pPr>
    </w:p>
    <w:p w14:paraId="00663D6C" w14:textId="77777777"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14:paraId="6D4F1898" w14:textId="77777777" w:rsidR="00001E3D" w:rsidRDefault="00001E3D" w:rsidP="00C50458">
      <w:pPr>
        <w:spacing w:after="240"/>
        <w:ind w:left="3544" w:hanging="3544"/>
        <w:rPr>
          <w:b/>
          <w:sz w:val="28"/>
        </w:rPr>
      </w:pPr>
    </w:p>
    <w:p w14:paraId="0E6F808D" w14:textId="77777777" w:rsidR="00001E3D" w:rsidRDefault="00001E3D" w:rsidP="00C50458">
      <w:pPr>
        <w:spacing w:after="240"/>
        <w:rPr>
          <w:b/>
          <w:sz w:val="28"/>
        </w:rPr>
      </w:pPr>
      <w:r>
        <w:rPr>
          <w:b/>
          <w:sz w:val="28"/>
        </w:rPr>
        <w:t>Název spolupracující instituce:</w:t>
      </w:r>
    </w:p>
    <w:p w14:paraId="66A3505A" w14:textId="77777777" w:rsidR="00001E3D" w:rsidRDefault="00001E3D" w:rsidP="00C50458">
      <w:pPr>
        <w:spacing w:after="240"/>
        <w:rPr>
          <w:b/>
          <w:sz w:val="28"/>
        </w:rPr>
      </w:pPr>
    </w:p>
    <w:p w14:paraId="1B4D99E4" w14:textId="1280AD03" w:rsidR="00CF2868" w:rsidRDefault="00001E3D">
      <w:pPr>
        <w:spacing w:after="240"/>
        <w:ind w:left="3540" w:hanging="3540"/>
        <w:rPr>
          <w:b/>
          <w:sz w:val="28"/>
        </w:rPr>
      </w:pPr>
      <w:r>
        <w:rPr>
          <w:b/>
          <w:sz w:val="28"/>
        </w:rPr>
        <w:t>Název studijního programu:</w:t>
      </w:r>
      <w:r>
        <w:rPr>
          <w:b/>
          <w:sz w:val="28"/>
        </w:rPr>
        <w:tab/>
      </w:r>
      <w:r w:rsidR="00CF2868" w:rsidRPr="00CF2868">
        <w:rPr>
          <w:b/>
          <w:sz w:val="28"/>
        </w:rPr>
        <w:t>Security Technologies, Systems and Management</w:t>
      </w:r>
    </w:p>
    <w:p w14:paraId="363336C2" w14:textId="77777777" w:rsidR="00001E3D" w:rsidRDefault="00001E3D" w:rsidP="00C50458">
      <w:pPr>
        <w:spacing w:after="240"/>
        <w:rPr>
          <w:b/>
          <w:sz w:val="28"/>
        </w:rPr>
      </w:pPr>
    </w:p>
    <w:p w14:paraId="65C88F55" w14:textId="77777777"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14:paraId="5A2FAE6E" w14:textId="77777777" w:rsidR="00001E3D" w:rsidRDefault="00001E3D" w:rsidP="00C50458">
      <w:pPr>
        <w:spacing w:after="240"/>
        <w:rPr>
          <w:b/>
          <w:sz w:val="28"/>
        </w:rPr>
      </w:pPr>
    </w:p>
    <w:p w14:paraId="7243AA25" w14:textId="77777777" w:rsidR="00001E3D" w:rsidRDefault="00001E3D" w:rsidP="00C74FA3">
      <w:pPr>
        <w:spacing w:after="240"/>
        <w:rPr>
          <w:b/>
          <w:sz w:val="28"/>
        </w:rPr>
      </w:pPr>
      <w:r>
        <w:rPr>
          <w:b/>
          <w:sz w:val="28"/>
        </w:rPr>
        <w:t>Schvalující orgán:</w:t>
      </w:r>
      <w:r w:rsidR="00A0012D">
        <w:rPr>
          <w:b/>
          <w:sz w:val="28"/>
        </w:rPr>
        <w:t xml:space="preserve">   Rada pro vnitřní hodnocení UTB</w:t>
      </w:r>
    </w:p>
    <w:p w14:paraId="28E334C5" w14:textId="77777777" w:rsidR="00001E3D" w:rsidRDefault="00001E3D" w:rsidP="00C74FA3">
      <w:pPr>
        <w:spacing w:after="240"/>
        <w:rPr>
          <w:b/>
          <w:sz w:val="28"/>
        </w:rPr>
      </w:pPr>
    </w:p>
    <w:p w14:paraId="2F6C2FA0" w14:textId="77777777" w:rsidR="00001E3D" w:rsidRDefault="00001E3D" w:rsidP="00C50458">
      <w:pPr>
        <w:spacing w:after="240"/>
        <w:rPr>
          <w:b/>
          <w:sz w:val="28"/>
        </w:rPr>
      </w:pPr>
      <w:r>
        <w:rPr>
          <w:b/>
          <w:sz w:val="28"/>
        </w:rPr>
        <w:t>Datum schválení žádosti:</w:t>
      </w:r>
    </w:p>
    <w:p w14:paraId="646BE098" w14:textId="77777777" w:rsidR="00001E3D" w:rsidRDefault="00001E3D" w:rsidP="00C50458">
      <w:pPr>
        <w:spacing w:after="240"/>
        <w:rPr>
          <w:b/>
          <w:sz w:val="28"/>
        </w:rPr>
      </w:pPr>
    </w:p>
    <w:p w14:paraId="19940E66" w14:textId="77777777" w:rsidR="00001E3D" w:rsidRDefault="00001E3D" w:rsidP="00C50458">
      <w:pPr>
        <w:spacing w:after="240"/>
        <w:rPr>
          <w:b/>
          <w:sz w:val="28"/>
        </w:rPr>
      </w:pPr>
      <w:r>
        <w:rPr>
          <w:b/>
          <w:sz w:val="28"/>
        </w:rPr>
        <w:t>Odkaz na elektronickou podobu žádosti:</w:t>
      </w:r>
    </w:p>
    <w:p w14:paraId="5FF91719" w14:textId="1A4A6315" w:rsidR="00B2629F" w:rsidRDefault="00ED42D2" w:rsidP="00D22B58">
      <w:pPr>
        <w:spacing w:after="240"/>
        <w:rPr>
          <w:b/>
          <w:sz w:val="28"/>
        </w:rPr>
      </w:pPr>
      <w:r>
        <w:rPr>
          <w:b/>
          <w:sz w:val="28"/>
        </w:rPr>
        <w:tab/>
      </w:r>
      <w:hyperlink r:id="rId9" w:history="1">
        <w:r w:rsidR="00D22B58" w:rsidRPr="00473AA2">
          <w:rPr>
            <w:rStyle w:val="Hypertextovodkaz"/>
            <w:b/>
            <w:sz w:val="28"/>
          </w:rPr>
          <w:t>http://bit.ly/MgrBTSM</w:t>
        </w:r>
      </w:hyperlink>
    </w:p>
    <w:p w14:paraId="71F81530" w14:textId="77777777" w:rsidR="00D22B58" w:rsidRDefault="00D22B58" w:rsidP="00D22B58">
      <w:pPr>
        <w:spacing w:after="240"/>
        <w:rPr>
          <w:b/>
          <w:sz w:val="28"/>
        </w:rPr>
      </w:pPr>
      <w:r>
        <w:rPr>
          <w:b/>
          <w:sz w:val="28"/>
        </w:rPr>
        <w:tab/>
      </w:r>
      <w:r w:rsidRPr="00821D1F">
        <w:rPr>
          <w:sz w:val="28"/>
        </w:rPr>
        <w:t xml:space="preserve">heslo pro otevření žádosti: </w:t>
      </w:r>
      <w:r>
        <w:rPr>
          <w:b/>
          <w:sz w:val="28"/>
        </w:rPr>
        <w:t>akreditaceBTSM</w:t>
      </w:r>
      <w:r w:rsidR="00821D1F">
        <w:rPr>
          <w:b/>
          <w:sz w:val="28"/>
        </w:rPr>
        <w:t>18</w:t>
      </w:r>
    </w:p>
    <w:p w14:paraId="5551BCFC" w14:textId="77777777" w:rsidR="00001E3D" w:rsidRDefault="00001E3D" w:rsidP="00C50458">
      <w:pPr>
        <w:spacing w:after="240"/>
        <w:rPr>
          <w:b/>
          <w:sz w:val="28"/>
        </w:rPr>
      </w:pPr>
    </w:p>
    <w:p w14:paraId="3BCBF4C7" w14:textId="77777777" w:rsidR="00001E3D" w:rsidRDefault="00001E3D" w:rsidP="00C50458">
      <w:pPr>
        <w:spacing w:after="240"/>
        <w:rPr>
          <w:b/>
          <w:sz w:val="28"/>
        </w:rPr>
      </w:pPr>
      <w:r>
        <w:rPr>
          <w:b/>
          <w:sz w:val="28"/>
        </w:rPr>
        <w:t>Odkazy na relevantní vnitřní předpisy:</w:t>
      </w:r>
    </w:p>
    <w:p w14:paraId="1A7A38FB" w14:textId="32C7CD8F" w:rsidR="00001E3D" w:rsidRDefault="00A0012D" w:rsidP="00C50458">
      <w:pPr>
        <w:spacing w:after="240"/>
        <w:rPr>
          <w:b/>
          <w:sz w:val="28"/>
        </w:rPr>
      </w:pPr>
      <w:r>
        <w:tab/>
        <w:t xml:space="preserve"> </w:t>
      </w:r>
      <w:hyperlink r:id="rId10" w:history="1">
        <w:r w:rsidRPr="00473AA2">
          <w:rPr>
            <w:rStyle w:val="Hypertextovodkaz"/>
            <w:sz w:val="28"/>
            <w:szCs w:val="28"/>
          </w:rPr>
          <w:t>https://www.utb.cz/univerzita/uredni-deska/vnitrni-normy-a-predpisy/</w:t>
        </w:r>
      </w:hyperlink>
      <w:r>
        <w:rPr>
          <w:b/>
          <w:sz w:val="28"/>
        </w:rPr>
        <w:t xml:space="preserve"> </w:t>
      </w:r>
    </w:p>
    <w:p w14:paraId="4566C15B" w14:textId="5A09BE82" w:rsidR="00F81D1B" w:rsidRDefault="00001E3D" w:rsidP="00C50458">
      <w:pPr>
        <w:spacing w:after="240"/>
        <w:rPr>
          <w:b/>
          <w:sz w:val="28"/>
        </w:rPr>
        <w:sectPr w:rsidR="00F81D1B" w:rsidSect="00C40FD9">
          <w:footerReference w:type="default" r:id="rId11"/>
          <w:pgSz w:w="11906" w:h="16838"/>
          <w:pgMar w:top="1417" w:right="1417" w:bottom="1417" w:left="1417" w:header="708" w:footer="708" w:gutter="0"/>
          <w:cols w:space="708"/>
          <w:titlePg/>
          <w:rtlGutter/>
          <w:docGrid w:linePitch="360"/>
        </w:sectPr>
      </w:pPr>
      <w:r>
        <w:rPr>
          <w:b/>
          <w:sz w:val="28"/>
        </w:rPr>
        <w:t>ISCED F:</w:t>
      </w:r>
      <w:r w:rsidR="000F6AA2">
        <w:rPr>
          <w:b/>
          <w:sz w:val="28"/>
        </w:rPr>
        <w:t xml:space="preserve">  0103</w:t>
      </w:r>
      <w:r w:rsidR="00D22B58">
        <w:rPr>
          <w:b/>
          <w:sz w:val="28"/>
        </w:rPr>
        <w:t xml:space="preserve"> </w:t>
      </w:r>
      <w:r w:rsidR="00CF2868">
        <w:rPr>
          <w:b/>
          <w:sz w:val="28"/>
        </w:rPr>
        <w:t xml:space="preserve"> Bezpečnostní služby</w:t>
      </w:r>
    </w:p>
    <w:p w14:paraId="57DFB950" w14:textId="77777777" w:rsidR="00F81D1B" w:rsidRDefault="00F81D1B" w:rsidP="00F81D1B">
      <w:pPr>
        <w:spacing w:after="160" w:line="259" w:lineRule="auto"/>
        <w:rPr>
          <w:sz w:val="24"/>
          <w:szCs w:val="24"/>
        </w:rPr>
      </w:pPr>
    </w:p>
    <w:p w14:paraId="33A12D13" w14:textId="10AE604E" w:rsidR="00F81D1B" w:rsidRDefault="00F81D1B" w:rsidP="00F81D1B"/>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4"/>
        <w:gridCol w:w="74"/>
        <w:gridCol w:w="918"/>
        <w:gridCol w:w="851"/>
        <w:gridCol w:w="708"/>
        <w:gridCol w:w="142"/>
        <w:gridCol w:w="3827"/>
        <w:gridCol w:w="567"/>
        <w:gridCol w:w="851"/>
        <w:tblGridChange w:id="17">
          <w:tblGrid>
            <w:gridCol w:w="294"/>
            <w:gridCol w:w="2400"/>
            <w:gridCol w:w="74"/>
            <w:gridCol w:w="918"/>
            <w:gridCol w:w="851"/>
            <w:gridCol w:w="708"/>
            <w:gridCol w:w="3969"/>
            <w:gridCol w:w="567"/>
            <w:gridCol w:w="851"/>
            <w:gridCol w:w="122"/>
            <w:gridCol w:w="172"/>
          </w:tblGrid>
        </w:tblGridChange>
      </w:tblGrid>
      <w:tr w:rsidR="00F81D1B" w:rsidRPr="00E27C4D" w14:paraId="5F05AA15" w14:textId="77777777" w:rsidTr="000313EF">
        <w:tc>
          <w:tcPr>
            <w:tcW w:w="10632" w:type="dxa"/>
            <w:gridSpan w:val="9"/>
            <w:tcBorders>
              <w:bottom w:val="double" w:sz="4" w:space="0" w:color="auto"/>
            </w:tcBorders>
            <w:shd w:val="clear" w:color="auto" w:fill="BDD6EE"/>
          </w:tcPr>
          <w:p w14:paraId="494B0B84" w14:textId="77777777" w:rsidR="00F81D1B" w:rsidRPr="00E27C4D" w:rsidRDefault="00F81D1B" w:rsidP="0085754D">
            <w:pPr>
              <w:rPr>
                <w:b/>
                <w:sz w:val="28"/>
              </w:rPr>
            </w:pPr>
            <w:bookmarkStart w:id="18" w:name="BIIa"/>
            <w:r w:rsidRPr="00E27C4D">
              <w:rPr>
                <w:b/>
                <w:sz w:val="28"/>
              </w:rPr>
              <w:t xml:space="preserve">B-IIa – Studijní plány a návrh témat prací </w:t>
            </w:r>
            <w:bookmarkEnd w:id="18"/>
            <w:r w:rsidRPr="00E27C4D">
              <w:rPr>
                <w:b/>
                <w:sz w:val="28"/>
              </w:rPr>
              <w:t>(bakalářské a magisterské studijní programy)</w:t>
            </w:r>
          </w:p>
        </w:tc>
      </w:tr>
      <w:tr w:rsidR="00F81D1B" w:rsidRPr="00E27C4D" w14:paraId="34697321" w14:textId="77777777" w:rsidTr="000313EF">
        <w:tc>
          <w:tcPr>
            <w:tcW w:w="2768" w:type="dxa"/>
            <w:gridSpan w:val="2"/>
            <w:shd w:val="clear" w:color="auto" w:fill="F7CAAC"/>
          </w:tcPr>
          <w:p w14:paraId="775ACD61" w14:textId="77777777" w:rsidR="00F81D1B" w:rsidRPr="00E27C4D" w:rsidRDefault="00F81D1B" w:rsidP="0085754D">
            <w:pPr>
              <w:rPr>
                <w:b/>
                <w:sz w:val="22"/>
              </w:rPr>
            </w:pPr>
            <w:r w:rsidRPr="00E27C4D">
              <w:rPr>
                <w:b/>
                <w:sz w:val="22"/>
              </w:rPr>
              <w:t>Označení studijního plánu</w:t>
            </w:r>
          </w:p>
        </w:tc>
        <w:tc>
          <w:tcPr>
            <w:tcW w:w="7864" w:type="dxa"/>
            <w:gridSpan w:val="7"/>
          </w:tcPr>
          <w:p w14:paraId="7185F5B3" w14:textId="77777777" w:rsidR="00F81D1B" w:rsidRDefault="00F81D1B" w:rsidP="0085754D">
            <w:pPr>
              <w:jc w:val="center"/>
              <w:rPr>
                <w:b/>
                <w:sz w:val="22"/>
              </w:rPr>
            </w:pPr>
            <w:r>
              <w:rPr>
                <w:b/>
                <w:sz w:val="22"/>
              </w:rPr>
              <w:t>Security Technologies, Systems and Management</w:t>
            </w:r>
          </w:p>
          <w:p w14:paraId="3B2FD0C9" w14:textId="77777777" w:rsidR="00F81D1B" w:rsidRPr="00E27C4D" w:rsidRDefault="00F81D1B" w:rsidP="0085754D">
            <w:pPr>
              <w:jc w:val="center"/>
              <w:rPr>
                <w:b/>
                <w:sz w:val="22"/>
              </w:rPr>
            </w:pPr>
            <w:r w:rsidRPr="00E27C4D">
              <w:rPr>
                <w:b/>
                <w:sz w:val="22"/>
              </w:rPr>
              <w:t xml:space="preserve">specializace </w:t>
            </w:r>
            <w:r>
              <w:rPr>
                <w:b/>
                <w:sz w:val="22"/>
              </w:rPr>
              <w:t>Security Management – prezenční forma v jazyce anglickém</w:t>
            </w:r>
          </w:p>
        </w:tc>
      </w:tr>
      <w:tr w:rsidR="00F81D1B" w:rsidRPr="00E27C4D" w14:paraId="631B7950" w14:textId="77777777" w:rsidTr="000313EF">
        <w:tc>
          <w:tcPr>
            <w:tcW w:w="10632" w:type="dxa"/>
            <w:gridSpan w:val="9"/>
            <w:shd w:val="clear" w:color="auto" w:fill="F7CAAC"/>
          </w:tcPr>
          <w:p w14:paraId="4C729719" w14:textId="77777777" w:rsidR="00F81D1B" w:rsidRPr="00E27C4D" w:rsidRDefault="00F81D1B" w:rsidP="0085754D">
            <w:pPr>
              <w:jc w:val="center"/>
              <w:rPr>
                <w:b/>
                <w:sz w:val="22"/>
              </w:rPr>
            </w:pPr>
            <w:r w:rsidRPr="00E27C4D">
              <w:rPr>
                <w:b/>
                <w:sz w:val="22"/>
              </w:rPr>
              <w:t>Povinné předměty</w:t>
            </w:r>
          </w:p>
        </w:tc>
      </w:tr>
      <w:tr w:rsidR="00F81D1B" w:rsidRPr="00E27C4D" w14:paraId="274A6D4B" w14:textId="77777777" w:rsidTr="000313EF">
        <w:tc>
          <w:tcPr>
            <w:tcW w:w="2694" w:type="dxa"/>
            <w:shd w:val="clear" w:color="auto" w:fill="F7CAAC"/>
          </w:tcPr>
          <w:p w14:paraId="3009ED19" w14:textId="77777777" w:rsidR="00F81D1B" w:rsidRPr="00905A36" w:rsidRDefault="00F81D1B" w:rsidP="0085754D">
            <w:pPr>
              <w:rPr>
                <w:b/>
              </w:rPr>
            </w:pPr>
            <w:r w:rsidRPr="00905A36">
              <w:rPr>
                <w:b/>
              </w:rPr>
              <w:t>Název předmětu</w:t>
            </w:r>
          </w:p>
        </w:tc>
        <w:tc>
          <w:tcPr>
            <w:tcW w:w="992" w:type="dxa"/>
            <w:gridSpan w:val="2"/>
            <w:shd w:val="clear" w:color="auto" w:fill="F7CAAC"/>
          </w:tcPr>
          <w:p w14:paraId="07D9954D" w14:textId="77777777" w:rsidR="00F81D1B" w:rsidRPr="00905A36" w:rsidRDefault="00F81D1B" w:rsidP="0085754D">
            <w:pPr>
              <w:rPr>
                <w:b/>
              </w:rPr>
            </w:pPr>
            <w:r w:rsidRPr="00905A36">
              <w:rPr>
                <w:b/>
              </w:rPr>
              <w:t>rozsah</w:t>
            </w:r>
          </w:p>
        </w:tc>
        <w:tc>
          <w:tcPr>
            <w:tcW w:w="851" w:type="dxa"/>
            <w:shd w:val="clear" w:color="auto" w:fill="F7CAAC"/>
          </w:tcPr>
          <w:p w14:paraId="41416DCF" w14:textId="77777777" w:rsidR="00F81D1B" w:rsidRPr="00905A36" w:rsidRDefault="00F81D1B" w:rsidP="0085754D">
            <w:pPr>
              <w:rPr>
                <w:b/>
              </w:rPr>
            </w:pPr>
            <w:r w:rsidRPr="00905A36">
              <w:rPr>
                <w:b/>
              </w:rPr>
              <w:t>způsob  ověř.</w:t>
            </w:r>
          </w:p>
        </w:tc>
        <w:tc>
          <w:tcPr>
            <w:tcW w:w="708" w:type="dxa"/>
            <w:shd w:val="clear" w:color="auto" w:fill="F7CAAC"/>
          </w:tcPr>
          <w:p w14:paraId="061E78F1" w14:textId="77777777" w:rsidR="00F81D1B" w:rsidRPr="00905A36" w:rsidRDefault="00F81D1B" w:rsidP="0085754D">
            <w:pPr>
              <w:rPr>
                <w:b/>
              </w:rPr>
            </w:pPr>
            <w:r w:rsidRPr="00905A36">
              <w:rPr>
                <w:b/>
              </w:rPr>
              <w:t>počet kred.</w:t>
            </w:r>
          </w:p>
        </w:tc>
        <w:tc>
          <w:tcPr>
            <w:tcW w:w="3969" w:type="dxa"/>
            <w:gridSpan w:val="2"/>
            <w:shd w:val="clear" w:color="auto" w:fill="F7CAAC"/>
          </w:tcPr>
          <w:p w14:paraId="5A1267C0" w14:textId="77777777" w:rsidR="00F81D1B" w:rsidRPr="00905A36" w:rsidRDefault="00F81D1B" w:rsidP="0085754D">
            <w:pPr>
              <w:rPr>
                <w:b/>
              </w:rPr>
            </w:pPr>
            <w:r w:rsidRPr="00905A36">
              <w:rPr>
                <w:b/>
              </w:rPr>
              <w:t>vyučující</w:t>
            </w:r>
          </w:p>
        </w:tc>
        <w:tc>
          <w:tcPr>
            <w:tcW w:w="567" w:type="dxa"/>
            <w:shd w:val="clear" w:color="auto" w:fill="F7CAAC"/>
          </w:tcPr>
          <w:p w14:paraId="0F23256B" w14:textId="77777777" w:rsidR="00F81D1B" w:rsidRPr="00905A36" w:rsidRDefault="00F81D1B" w:rsidP="0085754D">
            <w:pPr>
              <w:rPr>
                <w:b/>
              </w:rPr>
            </w:pPr>
            <w:r w:rsidRPr="00905A36">
              <w:rPr>
                <w:b/>
              </w:rPr>
              <w:t>dop. roč./ sem.</w:t>
            </w:r>
          </w:p>
        </w:tc>
        <w:tc>
          <w:tcPr>
            <w:tcW w:w="851" w:type="dxa"/>
            <w:shd w:val="clear" w:color="auto" w:fill="F7CAAC"/>
          </w:tcPr>
          <w:p w14:paraId="525F263A" w14:textId="77777777" w:rsidR="00F81D1B" w:rsidRPr="00905A36" w:rsidRDefault="00F81D1B" w:rsidP="0085754D">
            <w:pPr>
              <w:rPr>
                <w:b/>
              </w:rPr>
            </w:pPr>
            <w:r w:rsidRPr="00905A36">
              <w:rPr>
                <w:b/>
              </w:rPr>
              <w:t>profil. základ</w:t>
            </w:r>
          </w:p>
        </w:tc>
      </w:tr>
      <w:tr w:rsidR="00F81D1B" w:rsidRPr="00E27C4D" w14:paraId="29ECB2E1" w14:textId="77777777" w:rsidTr="000313EF">
        <w:tc>
          <w:tcPr>
            <w:tcW w:w="2694" w:type="dxa"/>
          </w:tcPr>
          <w:p w14:paraId="6D4F9123" w14:textId="77777777" w:rsidR="00F81D1B" w:rsidRPr="00E27C4D" w:rsidRDefault="00F81D1B" w:rsidP="0085754D">
            <w:r>
              <w:t xml:space="preserve">Fire Protection </w:t>
            </w:r>
          </w:p>
        </w:tc>
        <w:tc>
          <w:tcPr>
            <w:tcW w:w="992" w:type="dxa"/>
            <w:gridSpan w:val="2"/>
          </w:tcPr>
          <w:p w14:paraId="207FE314" w14:textId="77777777" w:rsidR="00F81D1B" w:rsidRPr="00E27C4D" w:rsidRDefault="00F81D1B" w:rsidP="0085754D">
            <w:r w:rsidRPr="00E27C4D">
              <w:t>28p + 14s</w:t>
            </w:r>
          </w:p>
        </w:tc>
        <w:tc>
          <w:tcPr>
            <w:tcW w:w="851" w:type="dxa"/>
          </w:tcPr>
          <w:p w14:paraId="65373760" w14:textId="77777777" w:rsidR="00F81D1B" w:rsidRPr="00E27C4D" w:rsidRDefault="00F81D1B" w:rsidP="0085754D">
            <w:r w:rsidRPr="00E27C4D">
              <w:t>klz</w:t>
            </w:r>
          </w:p>
        </w:tc>
        <w:tc>
          <w:tcPr>
            <w:tcW w:w="708" w:type="dxa"/>
          </w:tcPr>
          <w:p w14:paraId="12545829" w14:textId="77777777" w:rsidR="00F81D1B" w:rsidRPr="00E27C4D" w:rsidRDefault="00F81D1B" w:rsidP="0085754D">
            <w:r w:rsidRPr="00E27C4D">
              <w:t>3</w:t>
            </w:r>
          </w:p>
        </w:tc>
        <w:tc>
          <w:tcPr>
            <w:tcW w:w="3969" w:type="dxa"/>
            <w:gridSpan w:val="2"/>
          </w:tcPr>
          <w:p w14:paraId="48C6E127" w14:textId="77777777" w:rsidR="00F81D1B" w:rsidRPr="00E27C4D" w:rsidRDefault="00F81D1B" w:rsidP="0085754D">
            <w:r w:rsidRPr="004065BD">
              <w:rPr>
                <w:b/>
              </w:rPr>
              <w:t>doc. Ing. Martin Hromada, Ph.D.</w:t>
            </w:r>
            <w:r w:rsidRPr="00E27C4D">
              <w:t xml:space="preserve"> (100</w:t>
            </w:r>
            <w:r>
              <w:t xml:space="preserve"> </w:t>
            </w:r>
            <w:r w:rsidRPr="00E27C4D">
              <w:t>%</w:t>
            </w:r>
            <w:r>
              <w:t xml:space="preserve"> p</w:t>
            </w:r>
            <w:r w:rsidRPr="00E27C4D">
              <w:t>)</w:t>
            </w:r>
          </w:p>
        </w:tc>
        <w:tc>
          <w:tcPr>
            <w:tcW w:w="567" w:type="dxa"/>
          </w:tcPr>
          <w:p w14:paraId="10B88138" w14:textId="77777777" w:rsidR="00F81D1B" w:rsidRPr="00E27C4D" w:rsidRDefault="00F81D1B" w:rsidP="0085754D">
            <w:r w:rsidRPr="00E27C4D">
              <w:t>1/ZS</w:t>
            </w:r>
          </w:p>
        </w:tc>
        <w:tc>
          <w:tcPr>
            <w:tcW w:w="851" w:type="dxa"/>
          </w:tcPr>
          <w:p w14:paraId="1141F1FA" w14:textId="77777777" w:rsidR="00F81D1B" w:rsidRPr="00E27C4D" w:rsidRDefault="00F81D1B" w:rsidP="0085754D">
            <w:r w:rsidRPr="00E27C4D">
              <w:t>PZ</w:t>
            </w:r>
          </w:p>
        </w:tc>
      </w:tr>
      <w:tr w:rsidR="00F81D1B" w:rsidRPr="00E27C4D" w14:paraId="6DFA5B5D" w14:textId="77777777" w:rsidTr="000313EF">
        <w:tc>
          <w:tcPr>
            <w:tcW w:w="2694" w:type="dxa"/>
          </w:tcPr>
          <w:p w14:paraId="789717E9" w14:textId="77777777" w:rsidR="00F81D1B" w:rsidRPr="00E27C4D" w:rsidRDefault="00F81D1B" w:rsidP="0085754D">
            <w:r w:rsidRPr="000B5660">
              <w:t>Computer Network Operation</w:t>
            </w:r>
          </w:p>
        </w:tc>
        <w:tc>
          <w:tcPr>
            <w:tcW w:w="992" w:type="dxa"/>
            <w:gridSpan w:val="2"/>
          </w:tcPr>
          <w:p w14:paraId="577D2BFF" w14:textId="77777777" w:rsidR="00F81D1B" w:rsidRPr="00E27C4D" w:rsidRDefault="00F81D1B" w:rsidP="0085754D">
            <w:r w:rsidRPr="00E27C4D">
              <w:t>28p + 28c</w:t>
            </w:r>
          </w:p>
        </w:tc>
        <w:tc>
          <w:tcPr>
            <w:tcW w:w="851" w:type="dxa"/>
          </w:tcPr>
          <w:p w14:paraId="780DB445" w14:textId="77777777" w:rsidR="00F81D1B" w:rsidRPr="00E27C4D" w:rsidRDefault="00F81D1B" w:rsidP="0085754D">
            <w:r w:rsidRPr="00E27C4D">
              <w:t>z, zk</w:t>
            </w:r>
          </w:p>
        </w:tc>
        <w:tc>
          <w:tcPr>
            <w:tcW w:w="708" w:type="dxa"/>
          </w:tcPr>
          <w:p w14:paraId="40C9A4B7" w14:textId="77777777" w:rsidR="00F81D1B" w:rsidRPr="00E27C4D" w:rsidRDefault="00F81D1B" w:rsidP="0085754D">
            <w:r w:rsidRPr="00E27C4D">
              <w:t>4</w:t>
            </w:r>
          </w:p>
        </w:tc>
        <w:tc>
          <w:tcPr>
            <w:tcW w:w="3969" w:type="dxa"/>
            <w:gridSpan w:val="2"/>
          </w:tcPr>
          <w:p w14:paraId="12C0DED1" w14:textId="77777777" w:rsidR="00F81D1B" w:rsidRPr="00E27C4D" w:rsidRDefault="00F81D1B" w:rsidP="0085754D">
            <w:r w:rsidRPr="00E05EA5">
              <w:rPr>
                <w:b/>
              </w:rPr>
              <w:t>doc. Ing. Jiří Vojtěšek, Ph.D.</w:t>
            </w:r>
            <w:r w:rsidRPr="00E27C4D">
              <w:t xml:space="preserve"> (</w:t>
            </w:r>
            <w:r>
              <w:t>100 % p</w:t>
            </w:r>
            <w:r w:rsidRPr="00E27C4D">
              <w:t>)</w:t>
            </w:r>
          </w:p>
        </w:tc>
        <w:tc>
          <w:tcPr>
            <w:tcW w:w="567" w:type="dxa"/>
          </w:tcPr>
          <w:p w14:paraId="0C30C5B4" w14:textId="77777777" w:rsidR="00F81D1B" w:rsidRPr="00E27C4D" w:rsidRDefault="00F81D1B" w:rsidP="0085754D">
            <w:r w:rsidRPr="00E27C4D">
              <w:t>1/ZS</w:t>
            </w:r>
          </w:p>
        </w:tc>
        <w:tc>
          <w:tcPr>
            <w:tcW w:w="851" w:type="dxa"/>
          </w:tcPr>
          <w:p w14:paraId="461D52B2" w14:textId="77777777" w:rsidR="00F81D1B" w:rsidRPr="00E27C4D" w:rsidRDefault="00F81D1B" w:rsidP="0085754D">
            <w:r w:rsidRPr="00E27C4D">
              <w:t>ZT</w:t>
            </w:r>
          </w:p>
        </w:tc>
      </w:tr>
      <w:tr w:rsidR="00F81D1B" w:rsidRPr="00E27C4D" w14:paraId="2FF30644" w14:textId="77777777" w:rsidTr="000313EF">
        <w:tc>
          <w:tcPr>
            <w:tcW w:w="2694" w:type="dxa"/>
          </w:tcPr>
          <w:p w14:paraId="389003C9" w14:textId="77777777" w:rsidR="00F81D1B" w:rsidRPr="00E27C4D" w:rsidRDefault="00F81D1B" w:rsidP="0085754D">
            <w:r>
              <w:t>Theory of Security</w:t>
            </w:r>
          </w:p>
        </w:tc>
        <w:tc>
          <w:tcPr>
            <w:tcW w:w="992" w:type="dxa"/>
            <w:gridSpan w:val="2"/>
          </w:tcPr>
          <w:p w14:paraId="07EDF962" w14:textId="77777777" w:rsidR="00F81D1B" w:rsidRPr="00E27C4D" w:rsidRDefault="00F81D1B" w:rsidP="0085754D">
            <w:r w:rsidRPr="00E27C4D">
              <w:t>28p + 14s</w:t>
            </w:r>
          </w:p>
        </w:tc>
        <w:tc>
          <w:tcPr>
            <w:tcW w:w="851" w:type="dxa"/>
          </w:tcPr>
          <w:p w14:paraId="4F84E364" w14:textId="77777777" w:rsidR="00F81D1B" w:rsidRPr="00E27C4D" w:rsidRDefault="00F81D1B" w:rsidP="0085754D">
            <w:r w:rsidRPr="00E27C4D">
              <w:t>z, zk</w:t>
            </w:r>
          </w:p>
        </w:tc>
        <w:tc>
          <w:tcPr>
            <w:tcW w:w="708" w:type="dxa"/>
          </w:tcPr>
          <w:p w14:paraId="38145569" w14:textId="77777777" w:rsidR="00F81D1B" w:rsidRPr="00E27C4D" w:rsidRDefault="00F81D1B" w:rsidP="0085754D">
            <w:r w:rsidRPr="00E27C4D">
              <w:t>4</w:t>
            </w:r>
          </w:p>
        </w:tc>
        <w:tc>
          <w:tcPr>
            <w:tcW w:w="3969" w:type="dxa"/>
            <w:gridSpan w:val="2"/>
          </w:tcPr>
          <w:p w14:paraId="7F1D6E10" w14:textId="77777777" w:rsidR="00F81D1B" w:rsidRPr="00E27C4D" w:rsidRDefault="00F81D1B" w:rsidP="0085754D">
            <w:r w:rsidRPr="00E05EA5">
              <w:rPr>
                <w:b/>
              </w:rPr>
              <w:t>doc. Ing. Luděk Lukáš, CSc.</w:t>
            </w:r>
            <w:r w:rsidRPr="00E27C4D">
              <w:t xml:space="preserve"> (</w:t>
            </w:r>
            <w:r>
              <w:t>100 % p</w:t>
            </w:r>
            <w:r w:rsidRPr="00E27C4D">
              <w:t>)</w:t>
            </w:r>
          </w:p>
        </w:tc>
        <w:tc>
          <w:tcPr>
            <w:tcW w:w="567" w:type="dxa"/>
          </w:tcPr>
          <w:p w14:paraId="2714629C" w14:textId="77777777" w:rsidR="00F81D1B" w:rsidRPr="00E27C4D" w:rsidRDefault="00F81D1B" w:rsidP="0085754D">
            <w:r w:rsidRPr="00E27C4D">
              <w:t>1/ZS</w:t>
            </w:r>
          </w:p>
        </w:tc>
        <w:tc>
          <w:tcPr>
            <w:tcW w:w="851" w:type="dxa"/>
          </w:tcPr>
          <w:p w14:paraId="5417CBD1" w14:textId="77777777" w:rsidR="00F81D1B" w:rsidRPr="00E27C4D" w:rsidRDefault="00F81D1B" w:rsidP="0085754D">
            <w:r w:rsidRPr="00E27C4D">
              <w:t>ZT</w:t>
            </w:r>
          </w:p>
        </w:tc>
      </w:tr>
      <w:tr w:rsidR="00F81D1B" w:rsidRPr="00E27C4D" w14:paraId="59CFD9E6" w14:textId="77777777" w:rsidTr="000313EF">
        <w:tc>
          <w:tcPr>
            <w:tcW w:w="2694" w:type="dxa"/>
          </w:tcPr>
          <w:p w14:paraId="1944236A" w14:textId="77777777" w:rsidR="00F81D1B" w:rsidRPr="00E27C4D" w:rsidRDefault="00F81D1B" w:rsidP="0085754D">
            <w:r>
              <w:t>Communication Systems</w:t>
            </w:r>
          </w:p>
        </w:tc>
        <w:tc>
          <w:tcPr>
            <w:tcW w:w="992" w:type="dxa"/>
            <w:gridSpan w:val="2"/>
          </w:tcPr>
          <w:p w14:paraId="660F62A3" w14:textId="77777777" w:rsidR="00F81D1B" w:rsidRPr="00E27C4D" w:rsidRDefault="00F81D1B" w:rsidP="0085754D">
            <w:r w:rsidRPr="00E27C4D">
              <w:t>28p + 28c</w:t>
            </w:r>
          </w:p>
        </w:tc>
        <w:tc>
          <w:tcPr>
            <w:tcW w:w="851" w:type="dxa"/>
          </w:tcPr>
          <w:p w14:paraId="7747EBD7" w14:textId="77777777" w:rsidR="00F81D1B" w:rsidRPr="00E27C4D" w:rsidRDefault="00F81D1B" w:rsidP="0085754D">
            <w:r w:rsidRPr="00E27C4D">
              <w:t>z, zk</w:t>
            </w:r>
          </w:p>
        </w:tc>
        <w:tc>
          <w:tcPr>
            <w:tcW w:w="708" w:type="dxa"/>
          </w:tcPr>
          <w:p w14:paraId="1D2F9523" w14:textId="77777777" w:rsidR="00F81D1B" w:rsidRPr="00E27C4D" w:rsidRDefault="00F81D1B" w:rsidP="0085754D">
            <w:r w:rsidRPr="00E27C4D">
              <w:t>4</w:t>
            </w:r>
          </w:p>
        </w:tc>
        <w:tc>
          <w:tcPr>
            <w:tcW w:w="3969" w:type="dxa"/>
            <w:gridSpan w:val="2"/>
          </w:tcPr>
          <w:p w14:paraId="45792745" w14:textId="77777777" w:rsidR="00F81D1B" w:rsidRPr="00E27C4D" w:rsidRDefault="00F81D1B" w:rsidP="0085754D">
            <w:r w:rsidRPr="00E05EA5">
              <w:rPr>
                <w:b/>
              </w:rPr>
              <w:t>prof. Ing. Karel Vlček, CSc.</w:t>
            </w:r>
            <w:r w:rsidRPr="00E27C4D">
              <w:t xml:space="preserve"> (</w:t>
            </w:r>
            <w:r>
              <w:t>100 % p</w:t>
            </w:r>
            <w:r w:rsidRPr="00E27C4D">
              <w:t>)</w:t>
            </w:r>
          </w:p>
        </w:tc>
        <w:tc>
          <w:tcPr>
            <w:tcW w:w="567" w:type="dxa"/>
          </w:tcPr>
          <w:p w14:paraId="53E46DD0" w14:textId="77777777" w:rsidR="00F81D1B" w:rsidRPr="00E27C4D" w:rsidRDefault="00F81D1B" w:rsidP="0085754D">
            <w:r w:rsidRPr="00E27C4D">
              <w:t>1/ZS</w:t>
            </w:r>
          </w:p>
        </w:tc>
        <w:tc>
          <w:tcPr>
            <w:tcW w:w="851" w:type="dxa"/>
          </w:tcPr>
          <w:p w14:paraId="7D55A60A" w14:textId="77777777" w:rsidR="00F81D1B" w:rsidRPr="00E27C4D" w:rsidRDefault="00F81D1B" w:rsidP="0085754D">
            <w:r w:rsidRPr="00E27C4D">
              <w:t>ZT</w:t>
            </w:r>
          </w:p>
        </w:tc>
      </w:tr>
      <w:tr w:rsidR="00F81D1B" w:rsidRPr="00E27C4D" w14:paraId="7980B759" w14:textId="77777777" w:rsidTr="000313EF">
        <w:tc>
          <w:tcPr>
            <w:tcW w:w="2694" w:type="dxa"/>
          </w:tcPr>
          <w:p w14:paraId="15E72798" w14:textId="77777777" w:rsidR="00F81D1B" w:rsidRPr="00E27C4D" w:rsidRDefault="00F81D1B" w:rsidP="0085754D">
            <w:r w:rsidRPr="003F2685">
              <w:t>Safety and Health at Work</w:t>
            </w:r>
          </w:p>
        </w:tc>
        <w:tc>
          <w:tcPr>
            <w:tcW w:w="992" w:type="dxa"/>
            <w:gridSpan w:val="2"/>
          </w:tcPr>
          <w:p w14:paraId="5FE6C04B" w14:textId="77777777" w:rsidR="00F81D1B" w:rsidRPr="00E27C4D" w:rsidRDefault="00F81D1B" w:rsidP="0085754D">
            <w:r w:rsidRPr="00E27C4D">
              <w:t>28p + 28c</w:t>
            </w:r>
          </w:p>
        </w:tc>
        <w:tc>
          <w:tcPr>
            <w:tcW w:w="851" w:type="dxa"/>
          </w:tcPr>
          <w:p w14:paraId="326BE16D" w14:textId="77777777" w:rsidR="00F81D1B" w:rsidRPr="00E27C4D" w:rsidRDefault="00F81D1B" w:rsidP="0085754D">
            <w:r w:rsidRPr="00E27C4D">
              <w:t>z, zk</w:t>
            </w:r>
          </w:p>
        </w:tc>
        <w:tc>
          <w:tcPr>
            <w:tcW w:w="708" w:type="dxa"/>
          </w:tcPr>
          <w:p w14:paraId="6FB3E6D1" w14:textId="77777777" w:rsidR="00F81D1B" w:rsidRPr="00E27C4D" w:rsidRDefault="00F81D1B" w:rsidP="0085754D">
            <w:r w:rsidRPr="00E27C4D">
              <w:t>5</w:t>
            </w:r>
          </w:p>
        </w:tc>
        <w:tc>
          <w:tcPr>
            <w:tcW w:w="3969" w:type="dxa"/>
            <w:gridSpan w:val="2"/>
          </w:tcPr>
          <w:p w14:paraId="63AAC00F" w14:textId="77777777" w:rsidR="00F81D1B" w:rsidRPr="00E27C4D" w:rsidRDefault="00F81D1B" w:rsidP="0085754D">
            <w:r w:rsidRPr="00E05EA5">
              <w:rPr>
                <w:b/>
              </w:rPr>
              <w:t>doc. Ing. Jiří Gajdošík, CSc</w:t>
            </w:r>
            <w:r w:rsidRPr="00E27C4D">
              <w:t>. (</w:t>
            </w:r>
            <w:r>
              <w:t>100 % p</w:t>
            </w:r>
            <w:r w:rsidRPr="00E27C4D">
              <w:t>)</w:t>
            </w:r>
          </w:p>
        </w:tc>
        <w:tc>
          <w:tcPr>
            <w:tcW w:w="567" w:type="dxa"/>
          </w:tcPr>
          <w:p w14:paraId="2896DB17" w14:textId="77777777" w:rsidR="00F81D1B" w:rsidRPr="00E27C4D" w:rsidRDefault="00F81D1B" w:rsidP="0085754D">
            <w:r w:rsidRPr="00E27C4D">
              <w:t>1/ZS</w:t>
            </w:r>
          </w:p>
        </w:tc>
        <w:tc>
          <w:tcPr>
            <w:tcW w:w="851" w:type="dxa"/>
          </w:tcPr>
          <w:p w14:paraId="3E5FBA74" w14:textId="77777777" w:rsidR="00F81D1B" w:rsidRPr="00E27C4D" w:rsidRDefault="00F81D1B" w:rsidP="0085754D">
            <w:r w:rsidRPr="00E27C4D">
              <w:t>PZ</w:t>
            </w:r>
          </w:p>
        </w:tc>
      </w:tr>
      <w:tr w:rsidR="00F81D1B" w:rsidRPr="00E27C4D" w14:paraId="4CD0508A" w14:textId="77777777" w:rsidTr="000313EF">
        <w:tc>
          <w:tcPr>
            <w:tcW w:w="2694" w:type="dxa"/>
          </w:tcPr>
          <w:p w14:paraId="5A06CEE9" w14:textId="77777777" w:rsidR="00F81D1B" w:rsidRPr="00E27C4D" w:rsidRDefault="00F81D1B" w:rsidP="0085754D">
            <w:r>
              <w:t>Security of Public Events</w:t>
            </w:r>
          </w:p>
        </w:tc>
        <w:tc>
          <w:tcPr>
            <w:tcW w:w="992" w:type="dxa"/>
            <w:gridSpan w:val="2"/>
          </w:tcPr>
          <w:p w14:paraId="523CAAF8" w14:textId="77777777" w:rsidR="00F81D1B" w:rsidRPr="00E27C4D" w:rsidRDefault="00F81D1B" w:rsidP="0085754D">
            <w:r w:rsidRPr="00E27C4D">
              <w:t>28p + 28c</w:t>
            </w:r>
          </w:p>
        </w:tc>
        <w:tc>
          <w:tcPr>
            <w:tcW w:w="851" w:type="dxa"/>
          </w:tcPr>
          <w:p w14:paraId="7C77BC43" w14:textId="77777777" w:rsidR="00F81D1B" w:rsidRPr="00E27C4D" w:rsidRDefault="00F81D1B" w:rsidP="0085754D">
            <w:r w:rsidRPr="00E27C4D">
              <w:t>z, zk</w:t>
            </w:r>
          </w:p>
        </w:tc>
        <w:tc>
          <w:tcPr>
            <w:tcW w:w="708" w:type="dxa"/>
          </w:tcPr>
          <w:p w14:paraId="187E642F" w14:textId="77777777" w:rsidR="00F81D1B" w:rsidRPr="00E27C4D" w:rsidRDefault="00F81D1B" w:rsidP="0085754D">
            <w:r w:rsidRPr="00E27C4D">
              <w:t>5</w:t>
            </w:r>
          </w:p>
        </w:tc>
        <w:tc>
          <w:tcPr>
            <w:tcW w:w="3969" w:type="dxa"/>
            <w:gridSpan w:val="2"/>
          </w:tcPr>
          <w:p w14:paraId="43D60CB5" w14:textId="77777777" w:rsidR="00F81D1B" w:rsidRPr="00E27C4D" w:rsidRDefault="00F81D1B" w:rsidP="0085754D">
            <w:r w:rsidRPr="00E05EA5">
              <w:rPr>
                <w:b/>
              </w:rPr>
              <w:t>doc. Ing. Hromada, Ph.D</w:t>
            </w:r>
            <w:r w:rsidRPr="00E27C4D">
              <w:t>. (100</w:t>
            </w:r>
            <w:r>
              <w:t xml:space="preserve"> % p)</w:t>
            </w:r>
          </w:p>
        </w:tc>
        <w:tc>
          <w:tcPr>
            <w:tcW w:w="567" w:type="dxa"/>
          </w:tcPr>
          <w:p w14:paraId="05B246FC" w14:textId="77777777" w:rsidR="00F81D1B" w:rsidRPr="00E27C4D" w:rsidRDefault="00F81D1B" w:rsidP="0085754D">
            <w:r w:rsidRPr="00E27C4D">
              <w:t>1/ZS</w:t>
            </w:r>
          </w:p>
        </w:tc>
        <w:tc>
          <w:tcPr>
            <w:tcW w:w="851" w:type="dxa"/>
          </w:tcPr>
          <w:p w14:paraId="2359F31C" w14:textId="77777777" w:rsidR="00F81D1B" w:rsidRPr="00E27C4D" w:rsidRDefault="00F81D1B" w:rsidP="0085754D">
            <w:r w:rsidRPr="00E27C4D">
              <w:t>PZ</w:t>
            </w:r>
          </w:p>
        </w:tc>
      </w:tr>
      <w:tr w:rsidR="00F81D1B" w:rsidRPr="00E27C4D" w14:paraId="06714BE1" w14:textId="77777777" w:rsidTr="000313EF">
        <w:tc>
          <w:tcPr>
            <w:tcW w:w="2694" w:type="dxa"/>
          </w:tcPr>
          <w:p w14:paraId="6EAE9007" w14:textId="77777777" w:rsidR="00F81D1B" w:rsidRPr="00E27C4D" w:rsidRDefault="00F81D1B" w:rsidP="0085754D">
            <w:r>
              <w:t>Project Management</w:t>
            </w:r>
          </w:p>
        </w:tc>
        <w:tc>
          <w:tcPr>
            <w:tcW w:w="992" w:type="dxa"/>
            <w:gridSpan w:val="2"/>
          </w:tcPr>
          <w:p w14:paraId="39D84AD7" w14:textId="77777777" w:rsidR="00F81D1B" w:rsidRPr="00E27C4D" w:rsidRDefault="00F81D1B" w:rsidP="0085754D">
            <w:r w:rsidRPr="00E27C4D">
              <w:t>42c</w:t>
            </w:r>
          </w:p>
        </w:tc>
        <w:tc>
          <w:tcPr>
            <w:tcW w:w="851" w:type="dxa"/>
          </w:tcPr>
          <w:p w14:paraId="39BBDBF8" w14:textId="77777777" w:rsidR="00F81D1B" w:rsidRPr="00E27C4D" w:rsidRDefault="00F81D1B" w:rsidP="0085754D">
            <w:r w:rsidRPr="00E27C4D">
              <w:t>klz</w:t>
            </w:r>
          </w:p>
        </w:tc>
        <w:tc>
          <w:tcPr>
            <w:tcW w:w="708" w:type="dxa"/>
          </w:tcPr>
          <w:p w14:paraId="76F285F8" w14:textId="77777777" w:rsidR="00F81D1B" w:rsidRPr="00E27C4D" w:rsidRDefault="00F81D1B" w:rsidP="0085754D">
            <w:r w:rsidRPr="00E27C4D">
              <w:t>4</w:t>
            </w:r>
          </w:p>
        </w:tc>
        <w:tc>
          <w:tcPr>
            <w:tcW w:w="3969" w:type="dxa"/>
            <w:gridSpan w:val="2"/>
          </w:tcPr>
          <w:p w14:paraId="510A62DE" w14:textId="77777777" w:rsidR="00F81D1B" w:rsidRPr="00E27C4D" w:rsidRDefault="00F81D1B" w:rsidP="0085754D">
            <w:r>
              <w:t>doc. Ing. Jiří Gajdošík, CSc</w:t>
            </w:r>
            <w:r w:rsidRPr="00E27C4D">
              <w:t>. (</w:t>
            </w:r>
            <w:r>
              <w:t>100 % p</w:t>
            </w:r>
            <w:r w:rsidRPr="00E27C4D">
              <w:t>)</w:t>
            </w:r>
          </w:p>
        </w:tc>
        <w:tc>
          <w:tcPr>
            <w:tcW w:w="567" w:type="dxa"/>
          </w:tcPr>
          <w:p w14:paraId="167FCE85" w14:textId="77777777" w:rsidR="00F81D1B" w:rsidRPr="00E27C4D" w:rsidRDefault="00F81D1B" w:rsidP="0085754D">
            <w:r w:rsidRPr="00E27C4D">
              <w:t>1/ZS</w:t>
            </w:r>
          </w:p>
        </w:tc>
        <w:tc>
          <w:tcPr>
            <w:tcW w:w="851" w:type="dxa"/>
          </w:tcPr>
          <w:p w14:paraId="40227F0F" w14:textId="6D79F4EC" w:rsidR="00F81D1B" w:rsidRPr="00E27C4D" w:rsidRDefault="00BC5C12" w:rsidP="0085754D">
            <w:r>
              <w:t>-</w:t>
            </w:r>
          </w:p>
        </w:tc>
      </w:tr>
      <w:tr w:rsidR="00F81D1B" w:rsidRPr="00E27C4D" w14:paraId="19E1A8B2" w14:textId="77777777" w:rsidTr="000313EF">
        <w:tc>
          <w:tcPr>
            <w:tcW w:w="2694" w:type="dxa"/>
          </w:tcPr>
          <w:p w14:paraId="437899A8" w14:textId="77777777" w:rsidR="00F81D1B" w:rsidRPr="00E27C4D" w:rsidRDefault="00F81D1B" w:rsidP="0085754D">
            <w:r>
              <w:t>Technical English I</w:t>
            </w:r>
          </w:p>
        </w:tc>
        <w:tc>
          <w:tcPr>
            <w:tcW w:w="992" w:type="dxa"/>
            <w:gridSpan w:val="2"/>
          </w:tcPr>
          <w:p w14:paraId="04AB8E3D" w14:textId="77777777" w:rsidR="00F81D1B" w:rsidRPr="00E27C4D" w:rsidRDefault="00F81D1B" w:rsidP="0085754D">
            <w:r w:rsidRPr="00E27C4D">
              <w:t>28s</w:t>
            </w:r>
          </w:p>
        </w:tc>
        <w:tc>
          <w:tcPr>
            <w:tcW w:w="851" w:type="dxa"/>
          </w:tcPr>
          <w:p w14:paraId="447C6339" w14:textId="77777777" w:rsidR="00F81D1B" w:rsidRPr="00E27C4D" w:rsidRDefault="00F81D1B" w:rsidP="0085754D">
            <w:r w:rsidRPr="00E27C4D">
              <w:t>klz</w:t>
            </w:r>
          </w:p>
        </w:tc>
        <w:tc>
          <w:tcPr>
            <w:tcW w:w="708" w:type="dxa"/>
          </w:tcPr>
          <w:p w14:paraId="72F749DC" w14:textId="77777777" w:rsidR="00F81D1B" w:rsidRPr="00E27C4D" w:rsidRDefault="00F81D1B" w:rsidP="0085754D">
            <w:r w:rsidRPr="00E27C4D">
              <w:t>3</w:t>
            </w:r>
          </w:p>
        </w:tc>
        <w:tc>
          <w:tcPr>
            <w:tcW w:w="3969" w:type="dxa"/>
            <w:gridSpan w:val="2"/>
          </w:tcPr>
          <w:p w14:paraId="13D97A0E" w14:textId="77777777" w:rsidR="00F81D1B" w:rsidRPr="00E27C4D" w:rsidRDefault="00F81D1B" w:rsidP="0085754D">
            <w:pPr>
              <w:rPr>
                <w:b/>
              </w:rPr>
            </w:pPr>
            <w:r w:rsidRPr="00E27C4D">
              <w:t>Mgr. Tereza Outěřická (</w:t>
            </w:r>
            <w:r>
              <w:t>100 % s)</w:t>
            </w:r>
          </w:p>
        </w:tc>
        <w:tc>
          <w:tcPr>
            <w:tcW w:w="567" w:type="dxa"/>
          </w:tcPr>
          <w:p w14:paraId="192C2BC0" w14:textId="77777777" w:rsidR="00F81D1B" w:rsidRPr="00E27C4D" w:rsidRDefault="00F81D1B" w:rsidP="0085754D">
            <w:r w:rsidRPr="00E27C4D">
              <w:t>1/ZS</w:t>
            </w:r>
          </w:p>
        </w:tc>
        <w:tc>
          <w:tcPr>
            <w:tcW w:w="851" w:type="dxa"/>
          </w:tcPr>
          <w:p w14:paraId="4E973539" w14:textId="7AB601B5" w:rsidR="00F81D1B" w:rsidRPr="00E27C4D" w:rsidRDefault="00BC5C12" w:rsidP="0085754D">
            <w:r>
              <w:t>-</w:t>
            </w:r>
          </w:p>
        </w:tc>
      </w:tr>
      <w:tr w:rsidR="00F81D1B" w:rsidRPr="00E27C4D" w14:paraId="5BD9A340" w14:textId="77777777" w:rsidTr="000313EF">
        <w:tc>
          <w:tcPr>
            <w:tcW w:w="2694" w:type="dxa"/>
          </w:tcPr>
          <w:p w14:paraId="0111781B" w14:textId="77777777" w:rsidR="00F81D1B" w:rsidRPr="00E27C4D" w:rsidRDefault="00F81D1B" w:rsidP="0085754D">
            <w:r>
              <w:t>Information Support for Security Systems</w:t>
            </w:r>
          </w:p>
        </w:tc>
        <w:tc>
          <w:tcPr>
            <w:tcW w:w="992" w:type="dxa"/>
            <w:gridSpan w:val="2"/>
          </w:tcPr>
          <w:p w14:paraId="16394335" w14:textId="77777777" w:rsidR="00F81D1B" w:rsidRPr="00E27C4D" w:rsidRDefault="00F81D1B" w:rsidP="0085754D">
            <w:r w:rsidRPr="00E27C4D">
              <w:t>14p + 28c</w:t>
            </w:r>
          </w:p>
        </w:tc>
        <w:tc>
          <w:tcPr>
            <w:tcW w:w="851" w:type="dxa"/>
          </w:tcPr>
          <w:p w14:paraId="2DD3FFDA" w14:textId="77777777" w:rsidR="00F81D1B" w:rsidRPr="00E27C4D" w:rsidRDefault="00F81D1B" w:rsidP="0085754D">
            <w:r w:rsidRPr="00E27C4D">
              <w:t>z, zk</w:t>
            </w:r>
          </w:p>
        </w:tc>
        <w:tc>
          <w:tcPr>
            <w:tcW w:w="708" w:type="dxa"/>
          </w:tcPr>
          <w:p w14:paraId="390B2AFF" w14:textId="77777777" w:rsidR="00F81D1B" w:rsidRPr="00E27C4D" w:rsidRDefault="00F81D1B" w:rsidP="0085754D">
            <w:r w:rsidRPr="00E27C4D">
              <w:t>3</w:t>
            </w:r>
          </w:p>
        </w:tc>
        <w:tc>
          <w:tcPr>
            <w:tcW w:w="3969" w:type="dxa"/>
            <w:gridSpan w:val="2"/>
          </w:tcPr>
          <w:p w14:paraId="7C7D3DD4" w14:textId="77777777" w:rsidR="00F81D1B" w:rsidRPr="00E27C4D" w:rsidRDefault="00F81D1B" w:rsidP="0085754D">
            <w:r w:rsidRPr="00E05EA5">
              <w:rPr>
                <w:b/>
              </w:rPr>
              <w:t>doc. Ing. Lubomír Vašek,  CSc.</w:t>
            </w:r>
            <w:r w:rsidRPr="00E27C4D">
              <w:t xml:space="preserve"> (</w:t>
            </w:r>
            <w:r>
              <w:t>100 % p</w:t>
            </w:r>
            <w:r w:rsidRPr="00E27C4D">
              <w:t>)</w:t>
            </w:r>
          </w:p>
        </w:tc>
        <w:tc>
          <w:tcPr>
            <w:tcW w:w="567" w:type="dxa"/>
          </w:tcPr>
          <w:p w14:paraId="6BB9F795" w14:textId="77777777" w:rsidR="00F81D1B" w:rsidRPr="00E27C4D" w:rsidRDefault="00F81D1B" w:rsidP="0085754D">
            <w:r w:rsidRPr="00E27C4D">
              <w:t>1/LS</w:t>
            </w:r>
          </w:p>
        </w:tc>
        <w:tc>
          <w:tcPr>
            <w:tcW w:w="851" w:type="dxa"/>
          </w:tcPr>
          <w:p w14:paraId="585BFBD9" w14:textId="77777777" w:rsidR="00F81D1B" w:rsidRPr="00E27C4D" w:rsidRDefault="00F81D1B" w:rsidP="0085754D">
            <w:r w:rsidRPr="00E27C4D">
              <w:t>ZT</w:t>
            </w:r>
          </w:p>
        </w:tc>
      </w:tr>
      <w:tr w:rsidR="00F81D1B" w:rsidRPr="00E27C4D" w14:paraId="3EB4835F" w14:textId="77777777" w:rsidTr="000313EF">
        <w:tc>
          <w:tcPr>
            <w:tcW w:w="2694" w:type="dxa"/>
          </w:tcPr>
          <w:p w14:paraId="4758ABE9" w14:textId="77777777" w:rsidR="00F81D1B" w:rsidRPr="00E27C4D" w:rsidRDefault="00F81D1B" w:rsidP="0085754D">
            <w:r w:rsidRPr="00E27C4D">
              <w:t>Technolog</w:t>
            </w:r>
            <w:r>
              <w:t>y of Industrial Information Systems</w:t>
            </w:r>
          </w:p>
        </w:tc>
        <w:tc>
          <w:tcPr>
            <w:tcW w:w="992" w:type="dxa"/>
            <w:gridSpan w:val="2"/>
          </w:tcPr>
          <w:p w14:paraId="2FC7E56F" w14:textId="77777777" w:rsidR="00F81D1B" w:rsidRPr="00E27C4D" w:rsidRDefault="00F81D1B" w:rsidP="0085754D">
            <w:r w:rsidRPr="00E27C4D">
              <w:t>28p + 28c</w:t>
            </w:r>
          </w:p>
        </w:tc>
        <w:tc>
          <w:tcPr>
            <w:tcW w:w="851" w:type="dxa"/>
          </w:tcPr>
          <w:p w14:paraId="22B99A5C" w14:textId="77777777" w:rsidR="00F81D1B" w:rsidRPr="00E27C4D" w:rsidRDefault="00F81D1B" w:rsidP="0085754D">
            <w:r w:rsidRPr="00E27C4D">
              <w:t>z, zk</w:t>
            </w:r>
          </w:p>
        </w:tc>
        <w:tc>
          <w:tcPr>
            <w:tcW w:w="708" w:type="dxa"/>
          </w:tcPr>
          <w:p w14:paraId="45637664" w14:textId="77777777" w:rsidR="00F81D1B" w:rsidRPr="00E27C4D" w:rsidRDefault="00F81D1B" w:rsidP="0085754D">
            <w:r w:rsidRPr="00E27C4D">
              <w:t>4</w:t>
            </w:r>
          </w:p>
        </w:tc>
        <w:tc>
          <w:tcPr>
            <w:tcW w:w="3969" w:type="dxa"/>
            <w:gridSpan w:val="2"/>
          </w:tcPr>
          <w:p w14:paraId="13C1B24C" w14:textId="336C8640" w:rsidR="00F81D1B" w:rsidRPr="00E27C4D" w:rsidRDefault="00F81D1B" w:rsidP="0085754D">
            <w:r w:rsidRPr="00E27C4D">
              <w:t>Ing. Petr Neumann,</w:t>
            </w:r>
            <w:r w:rsidR="00056B77">
              <w:t xml:space="preserve"> </w:t>
            </w:r>
            <w:r w:rsidRPr="00E27C4D">
              <w:t>Ph.D. (</w:t>
            </w:r>
            <w:r>
              <w:t>100 % p</w:t>
            </w:r>
            <w:r w:rsidRPr="00E27C4D">
              <w:t>)</w:t>
            </w:r>
          </w:p>
        </w:tc>
        <w:tc>
          <w:tcPr>
            <w:tcW w:w="567" w:type="dxa"/>
          </w:tcPr>
          <w:p w14:paraId="08E1CA88" w14:textId="77777777" w:rsidR="00F81D1B" w:rsidRPr="00E27C4D" w:rsidRDefault="00F81D1B" w:rsidP="0085754D">
            <w:r w:rsidRPr="00E27C4D">
              <w:t>1/LS</w:t>
            </w:r>
          </w:p>
        </w:tc>
        <w:tc>
          <w:tcPr>
            <w:tcW w:w="851" w:type="dxa"/>
          </w:tcPr>
          <w:p w14:paraId="59236A5E" w14:textId="656704B6" w:rsidR="00F81D1B" w:rsidRPr="00E27C4D" w:rsidRDefault="00BC5C12" w:rsidP="0085754D">
            <w:r>
              <w:t>-</w:t>
            </w:r>
          </w:p>
        </w:tc>
      </w:tr>
      <w:tr w:rsidR="00F81D1B" w:rsidRPr="00E27C4D" w14:paraId="75D92DA2" w14:textId="77777777" w:rsidTr="000313EF">
        <w:tc>
          <w:tcPr>
            <w:tcW w:w="2694" w:type="dxa"/>
          </w:tcPr>
          <w:p w14:paraId="2E20AA94" w14:textId="77777777" w:rsidR="00F81D1B" w:rsidRPr="00E27C4D" w:rsidRDefault="00F81D1B" w:rsidP="0085754D">
            <w:r w:rsidRPr="00E27C4D">
              <w:t>Speci</w:t>
            </w:r>
            <w:r>
              <w:t>al Security Technologies</w:t>
            </w:r>
          </w:p>
        </w:tc>
        <w:tc>
          <w:tcPr>
            <w:tcW w:w="992" w:type="dxa"/>
            <w:gridSpan w:val="2"/>
          </w:tcPr>
          <w:p w14:paraId="363CCC27" w14:textId="77777777" w:rsidR="00F81D1B" w:rsidRPr="00E27C4D" w:rsidRDefault="00F81D1B" w:rsidP="0085754D">
            <w:r w:rsidRPr="00E27C4D">
              <w:t>28p + 28c</w:t>
            </w:r>
          </w:p>
        </w:tc>
        <w:tc>
          <w:tcPr>
            <w:tcW w:w="851" w:type="dxa"/>
          </w:tcPr>
          <w:p w14:paraId="5570CC95" w14:textId="77777777" w:rsidR="00F81D1B" w:rsidRPr="00E27C4D" w:rsidRDefault="00F81D1B" w:rsidP="0085754D">
            <w:r w:rsidRPr="00E27C4D">
              <w:t>z, zk</w:t>
            </w:r>
          </w:p>
        </w:tc>
        <w:tc>
          <w:tcPr>
            <w:tcW w:w="708" w:type="dxa"/>
          </w:tcPr>
          <w:p w14:paraId="636556DB" w14:textId="77777777" w:rsidR="00F81D1B" w:rsidRPr="00E27C4D" w:rsidRDefault="00F81D1B" w:rsidP="0085754D">
            <w:r w:rsidRPr="00E27C4D">
              <w:t>4</w:t>
            </w:r>
          </w:p>
        </w:tc>
        <w:tc>
          <w:tcPr>
            <w:tcW w:w="3969" w:type="dxa"/>
            <w:gridSpan w:val="2"/>
          </w:tcPr>
          <w:p w14:paraId="41C1EA86" w14:textId="77777777" w:rsidR="00F81D1B" w:rsidRPr="00E27C4D" w:rsidRDefault="00F81D1B" w:rsidP="0085754D">
            <w:r w:rsidRPr="00E05EA5">
              <w:rPr>
                <w:b/>
              </w:rPr>
              <w:t>doc. RNDr. Vojtěch Křesálek, CSc.</w:t>
            </w:r>
            <w:r>
              <w:t xml:space="preserve"> </w:t>
            </w:r>
            <w:r w:rsidRPr="00E27C4D">
              <w:t>(100</w:t>
            </w:r>
            <w:r>
              <w:t xml:space="preserve"> </w:t>
            </w:r>
            <w:r w:rsidRPr="00E27C4D">
              <w:t>%</w:t>
            </w:r>
            <w:r>
              <w:t xml:space="preserve"> p</w:t>
            </w:r>
            <w:r w:rsidRPr="00E27C4D">
              <w:t>)</w:t>
            </w:r>
          </w:p>
        </w:tc>
        <w:tc>
          <w:tcPr>
            <w:tcW w:w="567" w:type="dxa"/>
          </w:tcPr>
          <w:p w14:paraId="474EDDC9" w14:textId="77777777" w:rsidR="00F81D1B" w:rsidRPr="00E27C4D" w:rsidRDefault="00F81D1B" w:rsidP="0085754D">
            <w:r w:rsidRPr="00E27C4D">
              <w:t>1/LS</w:t>
            </w:r>
          </w:p>
        </w:tc>
        <w:tc>
          <w:tcPr>
            <w:tcW w:w="851" w:type="dxa"/>
          </w:tcPr>
          <w:p w14:paraId="379F5052" w14:textId="77777777" w:rsidR="00F81D1B" w:rsidRPr="00E27C4D" w:rsidRDefault="00F81D1B" w:rsidP="0085754D">
            <w:r w:rsidRPr="00E27C4D">
              <w:t>PZ</w:t>
            </w:r>
          </w:p>
        </w:tc>
      </w:tr>
      <w:tr w:rsidR="00F81D1B" w:rsidRPr="00E27C4D" w14:paraId="279073E7" w14:textId="77777777" w:rsidTr="000313EF">
        <w:tc>
          <w:tcPr>
            <w:tcW w:w="2694" w:type="dxa"/>
          </w:tcPr>
          <w:p w14:paraId="27B88382" w14:textId="77777777" w:rsidR="00F81D1B" w:rsidRPr="00E27C4D" w:rsidRDefault="00F81D1B" w:rsidP="0085754D">
            <w:r>
              <w:t>Security System and Public Administration</w:t>
            </w:r>
          </w:p>
        </w:tc>
        <w:tc>
          <w:tcPr>
            <w:tcW w:w="992" w:type="dxa"/>
            <w:gridSpan w:val="2"/>
          </w:tcPr>
          <w:p w14:paraId="6C99DC2E" w14:textId="77777777" w:rsidR="00F81D1B" w:rsidRPr="00E27C4D" w:rsidRDefault="00F81D1B" w:rsidP="0085754D">
            <w:r w:rsidRPr="00E27C4D">
              <w:t>28p + 28c</w:t>
            </w:r>
          </w:p>
        </w:tc>
        <w:tc>
          <w:tcPr>
            <w:tcW w:w="851" w:type="dxa"/>
          </w:tcPr>
          <w:p w14:paraId="65A0B543" w14:textId="77777777" w:rsidR="00F81D1B" w:rsidRPr="00E27C4D" w:rsidRDefault="00F81D1B" w:rsidP="0085754D">
            <w:r w:rsidRPr="00E27C4D">
              <w:t>z, zk</w:t>
            </w:r>
          </w:p>
        </w:tc>
        <w:tc>
          <w:tcPr>
            <w:tcW w:w="708" w:type="dxa"/>
          </w:tcPr>
          <w:p w14:paraId="6156C28D" w14:textId="77777777" w:rsidR="00F81D1B" w:rsidRPr="00E27C4D" w:rsidRDefault="00F81D1B" w:rsidP="0085754D">
            <w:r w:rsidRPr="00E27C4D">
              <w:t>4</w:t>
            </w:r>
          </w:p>
        </w:tc>
        <w:tc>
          <w:tcPr>
            <w:tcW w:w="3969" w:type="dxa"/>
            <w:gridSpan w:val="2"/>
          </w:tcPr>
          <w:p w14:paraId="587274B0" w14:textId="77777777" w:rsidR="00F81D1B" w:rsidRPr="00E27C4D" w:rsidRDefault="00F81D1B" w:rsidP="0085754D">
            <w:r w:rsidRPr="00E05EA5">
              <w:rPr>
                <w:b/>
              </w:rPr>
              <w:t>doc. Ing. Luděk Lukáš, CSc.</w:t>
            </w:r>
            <w:r w:rsidRPr="00E27C4D">
              <w:t xml:space="preserve"> (</w:t>
            </w:r>
            <w:r>
              <w:t>100 % p</w:t>
            </w:r>
            <w:r w:rsidRPr="00E27C4D">
              <w:t>)</w:t>
            </w:r>
          </w:p>
        </w:tc>
        <w:tc>
          <w:tcPr>
            <w:tcW w:w="567" w:type="dxa"/>
          </w:tcPr>
          <w:p w14:paraId="39F35922" w14:textId="77777777" w:rsidR="00F81D1B" w:rsidRPr="00E27C4D" w:rsidRDefault="00F81D1B" w:rsidP="0085754D">
            <w:r w:rsidRPr="00E27C4D">
              <w:t>1/LS</w:t>
            </w:r>
          </w:p>
        </w:tc>
        <w:tc>
          <w:tcPr>
            <w:tcW w:w="851" w:type="dxa"/>
          </w:tcPr>
          <w:p w14:paraId="47AF34FC" w14:textId="77777777" w:rsidR="00F81D1B" w:rsidRPr="00E27C4D" w:rsidRDefault="00F81D1B" w:rsidP="0085754D">
            <w:r w:rsidRPr="00E27C4D">
              <w:t>ZT</w:t>
            </w:r>
          </w:p>
        </w:tc>
      </w:tr>
      <w:tr w:rsidR="00F81D1B" w:rsidRPr="00E27C4D" w14:paraId="5C975AFB" w14:textId="77777777" w:rsidTr="000313EF">
        <w:tc>
          <w:tcPr>
            <w:tcW w:w="2694" w:type="dxa"/>
          </w:tcPr>
          <w:p w14:paraId="6BBB1BEA" w14:textId="26045E75" w:rsidR="00F81D1B" w:rsidRPr="00E27C4D" w:rsidRDefault="00F81D1B" w:rsidP="0085754D">
            <w:r>
              <w:t>Electr</w:t>
            </w:r>
            <w:r w:rsidR="00096C05">
              <w:t>on</w:t>
            </w:r>
            <w:r>
              <w:t>ic Security and Access Systems</w:t>
            </w:r>
          </w:p>
        </w:tc>
        <w:tc>
          <w:tcPr>
            <w:tcW w:w="992" w:type="dxa"/>
            <w:gridSpan w:val="2"/>
          </w:tcPr>
          <w:p w14:paraId="042AC64A" w14:textId="77777777" w:rsidR="00F81D1B" w:rsidRPr="00E27C4D" w:rsidRDefault="00F81D1B" w:rsidP="0085754D">
            <w:r w:rsidRPr="00E27C4D">
              <w:t>28p + 28c</w:t>
            </w:r>
          </w:p>
        </w:tc>
        <w:tc>
          <w:tcPr>
            <w:tcW w:w="851" w:type="dxa"/>
          </w:tcPr>
          <w:p w14:paraId="7805B61C" w14:textId="77777777" w:rsidR="00F81D1B" w:rsidRPr="00E27C4D" w:rsidRDefault="00F81D1B" w:rsidP="0085754D">
            <w:r w:rsidRPr="00E27C4D">
              <w:t>z, zk</w:t>
            </w:r>
          </w:p>
        </w:tc>
        <w:tc>
          <w:tcPr>
            <w:tcW w:w="708" w:type="dxa"/>
          </w:tcPr>
          <w:p w14:paraId="0E2836FA" w14:textId="77777777" w:rsidR="00F81D1B" w:rsidRPr="00E27C4D" w:rsidRDefault="00F81D1B" w:rsidP="0085754D">
            <w:r w:rsidRPr="00E27C4D">
              <w:t>4</w:t>
            </w:r>
          </w:p>
        </w:tc>
        <w:tc>
          <w:tcPr>
            <w:tcW w:w="3969" w:type="dxa"/>
            <w:gridSpan w:val="2"/>
          </w:tcPr>
          <w:p w14:paraId="37D1D064" w14:textId="78D8007F" w:rsidR="00F81D1B" w:rsidRPr="00E27C4D" w:rsidRDefault="007E596C" w:rsidP="0085754D">
            <w:ins w:id="19" w:author="Milan Navrátil" w:date="2018-11-20T14:17:00Z">
              <w:r w:rsidRPr="007E596C">
                <w:rPr>
                  <w:b/>
                </w:rPr>
                <w:t xml:space="preserve">Ing. Rudolf Drga, Ph.D. </w:t>
              </w:r>
            </w:ins>
            <w:del w:id="20" w:author="Milan Navrátil" w:date="2018-11-20T14:17:00Z">
              <w:r w:rsidR="00F81D1B" w:rsidRPr="00E05EA5" w:rsidDel="007E596C">
                <w:rPr>
                  <w:b/>
                </w:rPr>
                <w:delText>doc. RNDr. Vojtěch Křesálek, CSc.</w:delText>
              </w:r>
              <w:r w:rsidR="00F81D1B" w:rsidDel="007E596C">
                <w:delText xml:space="preserve"> </w:delText>
              </w:r>
            </w:del>
            <w:r w:rsidR="00F81D1B" w:rsidRPr="00E27C4D">
              <w:t>(100</w:t>
            </w:r>
            <w:r w:rsidR="00F81D1B">
              <w:t xml:space="preserve"> </w:t>
            </w:r>
            <w:r w:rsidR="00F81D1B" w:rsidRPr="00E27C4D">
              <w:t>%</w:t>
            </w:r>
            <w:r w:rsidR="00F81D1B">
              <w:t xml:space="preserve"> p</w:t>
            </w:r>
            <w:r w:rsidR="00F81D1B" w:rsidRPr="00E27C4D">
              <w:t>)</w:t>
            </w:r>
          </w:p>
        </w:tc>
        <w:tc>
          <w:tcPr>
            <w:tcW w:w="567" w:type="dxa"/>
          </w:tcPr>
          <w:p w14:paraId="07344F51" w14:textId="77777777" w:rsidR="00F81D1B" w:rsidRPr="00E27C4D" w:rsidRDefault="00F81D1B" w:rsidP="0085754D">
            <w:r w:rsidRPr="00E27C4D">
              <w:t>1/LS</w:t>
            </w:r>
          </w:p>
        </w:tc>
        <w:tc>
          <w:tcPr>
            <w:tcW w:w="851" w:type="dxa"/>
          </w:tcPr>
          <w:p w14:paraId="7CD398BC" w14:textId="77777777" w:rsidR="00F81D1B" w:rsidRPr="00E27C4D" w:rsidRDefault="00F81D1B" w:rsidP="0085754D">
            <w:r w:rsidRPr="00E27C4D">
              <w:t>PZ</w:t>
            </w:r>
          </w:p>
        </w:tc>
      </w:tr>
      <w:tr w:rsidR="00F81D1B" w:rsidRPr="00E27C4D" w14:paraId="44A7DB8E" w14:textId="77777777" w:rsidTr="000313EF">
        <w:tc>
          <w:tcPr>
            <w:tcW w:w="2694" w:type="dxa"/>
          </w:tcPr>
          <w:p w14:paraId="358A4499" w14:textId="77777777" w:rsidR="00F81D1B" w:rsidRPr="00E27C4D" w:rsidRDefault="00F81D1B" w:rsidP="0085754D">
            <w:pPr>
              <w:rPr>
                <w:rFonts w:ascii="Calibri" w:hAnsi="Calibri"/>
                <w:sz w:val="22"/>
                <w:szCs w:val="22"/>
              </w:rPr>
            </w:pPr>
            <w:r>
              <w:t>C</w:t>
            </w:r>
            <w:r w:rsidRPr="00E27C4D">
              <w:t>riminolog</w:t>
            </w:r>
            <w:r>
              <w:t>y</w:t>
            </w:r>
          </w:p>
        </w:tc>
        <w:tc>
          <w:tcPr>
            <w:tcW w:w="992" w:type="dxa"/>
            <w:gridSpan w:val="2"/>
          </w:tcPr>
          <w:p w14:paraId="14766D43" w14:textId="77777777" w:rsidR="00F81D1B" w:rsidRPr="00E27C4D" w:rsidRDefault="00F81D1B" w:rsidP="0085754D">
            <w:r w:rsidRPr="00E27C4D">
              <w:t>28p + 14s</w:t>
            </w:r>
          </w:p>
        </w:tc>
        <w:tc>
          <w:tcPr>
            <w:tcW w:w="851" w:type="dxa"/>
          </w:tcPr>
          <w:p w14:paraId="1E4A685A" w14:textId="77777777" w:rsidR="00F81D1B" w:rsidRPr="00E27C4D" w:rsidRDefault="00F81D1B" w:rsidP="0085754D">
            <w:r w:rsidRPr="00E27C4D">
              <w:t>klz</w:t>
            </w:r>
          </w:p>
        </w:tc>
        <w:tc>
          <w:tcPr>
            <w:tcW w:w="708" w:type="dxa"/>
            <w:vAlign w:val="bottom"/>
          </w:tcPr>
          <w:p w14:paraId="27920356" w14:textId="77777777" w:rsidR="00F81D1B" w:rsidRPr="00E27C4D" w:rsidRDefault="00F81D1B" w:rsidP="0085754D">
            <w:r w:rsidRPr="00E27C4D">
              <w:t>3</w:t>
            </w:r>
          </w:p>
          <w:p w14:paraId="2796CE63" w14:textId="77777777" w:rsidR="00F81D1B" w:rsidRPr="00E27C4D" w:rsidRDefault="00F81D1B" w:rsidP="0085754D"/>
          <w:p w14:paraId="5F788521" w14:textId="77777777" w:rsidR="00F81D1B" w:rsidRPr="00E27C4D" w:rsidRDefault="00F81D1B" w:rsidP="0085754D"/>
        </w:tc>
        <w:tc>
          <w:tcPr>
            <w:tcW w:w="3969" w:type="dxa"/>
            <w:gridSpan w:val="2"/>
          </w:tcPr>
          <w:p w14:paraId="2D9822AC" w14:textId="77777777" w:rsidR="00F81D1B" w:rsidRPr="00E27C4D" w:rsidRDefault="00F81D1B" w:rsidP="0085754D">
            <w:r w:rsidRPr="00E05EA5">
              <w:rPr>
                <w:b/>
              </w:rPr>
              <w:t>PhDr. Mgr. Bc. Stanislav Zelinka</w:t>
            </w:r>
            <w:r w:rsidRPr="00E27C4D">
              <w:t xml:space="preserve"> (</w:t>
            </w:r>
            <w:r>
              <w:t>100 % p</w:t>
            </w:r>
            <w:r w:rsidRPr="00E27C4D">
              <w:t>)</w:t>
            </w:r>
          </w:p>
        </w:tc>
        <w:tc>
          <w:tcPr>
            <w:tcW w:w="567" w:type="dxa"/>
          </w:tcPr>
          <w:p w14:paraId="4076F89A" w14:textId="77777777" w:rsidR="00F81D1B" w:rsidRPr="00E27C4D" w:rsidRDefault="00F81D1B" w:rsidP="0085754D">
            <w:r w:rsidRPr="00E27C4D">
              <w:t>1/LS</w:t>
            </w:r>
          </w:p>
        </w:tc>
        <w:tc>
          <w:tcPr>
            <w:tcW w:w="851" w:type="dxa"/>
          </w:tcPr>
          <w:p w14:paraId="2F2BF6CD" w14:textId="3C2CB48D" w:rsidR="00F81D1B" w:rsidRPr="00E27C4D" w:rsidRDefault="00BC5C12" w:rsidP="0085754D">
            <w:r>
              <w:t>-</w:t>
            </w:r>
          </w:p>
        </w:tc>
      </w:tr>
      <w:tr w:rsidR="00F81D1B" w:rsidRPr="00E27C4D" w14:paraId="2DB7C0BD" w14:textId="77777777" w:rsidTr="000313EF">
        <w:tc>
          <w:tcPr>
            <w:tcW w:w="2694" w:type="dxa"/>
          </w:tcPr>
          <w:p w14:paraId="769EC28E" w14:textId="77777777" w:rsidR="00F81D1B" w:rsidRPr="00E27C4D" w:rsidRDefault="00F81D1B" w:rsidP="0085754D">
            <w:r w:rsidRPr="00B506BE">
              <w:t>The Ergonomics and Psychology of Security</w:t>
            </w:r>
          </w:p>
        </w:tc>
        <w:tc>
          <w:tcPr>
            <w:tcW w:w="992" w:type="dxa"/>
            <w:gridSpan w:val="2"/>
          </w:tcPr>
          <w:p w14:paraId="439AB7F9" w14:textId="77777777" w:rsidR="00F81D1B" w:rsidRPr="00E27C4D" w:rsidRDefault="00F81D1B" w:rsidP="0085754D">
            <w:r w:rsidRPr="00E27C4D">
              <w:t>14p +14c</w:t>
            </w:r>
          </w:p>
        </w:tc>
        <w:tc>
          <w:tcPr>
            <w:tcW w:w="851" w:type="dxa"/>
          </w:tcPr>
          <w:p w14:paraId="2190A500" w14:textId="77777777" w:rsidR="00F81D1B" w:rsidRPr="00E27C4D" w:rsidRDefault="00F81D1B" w:rsidP="0085754D">
            <w:r w:rsidRPr="00E27C4D">
              <w:t>klz</w:t>
            </w:r>
          </w:p>
        </w:tc>
        <w:tc>
          <w:tcPr>
            <w:tcW w:w="708" w:type="dxa"/>
            <w:vAlign w:val="bottom"/>
          </w:tcPr>
          <w:p w14:paraId="4516A6CC" w14:textId="77777777" w:rsidR="00F81D1B" w:rsidRPr="00E27C4D" w:rsidRDefault="00F81D1B" w:rsidP="0085754D">
            <w:r w:rsidRPr="00E27C4D">
              <w:t>2</w:t>
            </w:r>
          </w:p>
        </w:tc>
        <w:tc>
          <w:tcPr>
            <w:tcW w:w="3969" w:type="dxa"/>
            <w:gridSpan w:val="2"/>
          </w:tcPr>
          <w:p w14:paraId="1109C9FC" w14:textId="77777777" w:rsidR="00F81D1B" w:rsidRPr="00E27C4D" w:rsidRDefault="00F81D1B" w:rsidP="0085754D">
            <w:pPr>
              <w:rPr>
                <w:b/>
              </w:rPr>
            </w:pPr>
            <w:r w:rsidRPr="00E27C4D">
              <w:t xml:space="preserve">PhDr. </w:t>
            </w:r>
            <w:r>
              <w:t>Mgr. Bc. Stanislav Zelinka</w:t>
            </w:r>
            <w:r w:rsidRPr="00E27C4D">
              <w:t xml:space="preserve"> (</w:t>
            </w:r>
            <w:r>
              <w:t>100 % p</w:t>
            </w:r>
            <w:r w:rsidRPr="00E27C4D">
              <w:t>)</w:t>
            </w:r>
          </w:p>
        </w:tc>
        <w:tc>
          <w:tcPr>
            <w:tcW w:w="567" w:type="dxa"/>
          </w:tcPr>
          <w:p w14:paraId="3F969546" w14:textId="77777777" w:rsidR="00F81D1B" w:rsidRPr="00E27C4D" w:rsidRDefault="00F81D1B" w:rsidP="0085754D">
            <w:r w:rsidRPr="00E27C4D">
              <w:t>1/LS</w:t>
            </w:r>
          </w:p>
        </w:tc>
        <w:tc>
          <w:tcPr>
            <w:tcW w:w="851" w:type="dxa"/>
          </w:tcPr>
          <w:p w14:paraId="0EE97846" w14:textId="1A17576C" w:rsidR="00F81D1B" w:rsidRPr="00E27C4D" w:rsidRDefault="00BC5C12" w:rsidP="0085754D">
            <w:r>
              <w:t>-</w:t>
            </w:r>
          </w:p>
        </w:tc>
      </w:tr>
      <w:tr w:rsidR="00F81D1B" w:rsidRPr="00E27C4D" w14:paraId="513E065E" w14:textId="77777777" w:rsidTr="000313EF">
        <w:tc>
          <w:tcPr>
            <w:tcW w:w="2694" w:type="dxa"/>
          </w:tcPr>
          <w:p w14:paraId="7D69EC0C" w14:textId="77777777" w:rsidR="00F81D1B" w:rsidRPr="00E27C4D" w:rsidRDefault="00F81D1B" w:rsidP="0085754D">
            <w:r>
              <w:t>Technical English II</w:t>
            </w:r>
          </w:p>
        </w:tc>
        <w:tc>
          <w:tcPr>
            <w:tcW w:w="992" w:type="dxa"/>
            <w:gridSpan w:val="2"/>
          </w:tcPr>
          <w:p w14:paraId="63917CF2" w14:textId="77777777" w:rsidR="00F81D1B" w:rsidRPr="00E27C4D" w:rsidRDefault="00F81D1B" w:rsidP="0085754D">
            <w:r w:rsidRPr="00E27C4D">
              <w:t>28s</w:t>
            </w:r>
          </w:p>
        </w:tc>
        <w:tc>
          <w:tcPr>
            <w:tcW w:w="851" w:type="dxa"/>
          </w:tcPr>
          <w:p w14:paraId="5F734207" w14:textId="77777777" w:rsidR="00F81D1B" w:rsidRPr="00E27C4D" w:rsidRDefault="00F81D1B" w:rsidP="0085754D">
            <w:r w:rsidRPr="00E27C4D">
              <w:t>z, zk</w:t>
            </w:r>
          </w:p>
        </w:tc>
        <w:tc>
          <w:tcPr>
            <w:tcW w:w="708" w:type="dxa"/>
          </w:tcPr>
          <w:p w14:paraId="63B8F8E2" w14:textId="77777777" w:rsidR="00F81D1B" w:rsidRPr="00E27C4D" w:rsidRDefault="00F81D1B" w:rsidP="0085754D">
            <w:r w:rsidRPr="00E27C4D">
              <w:t>4</w:t>
            </w:r>
          </w:p>
        </w:tc>
        <w:tc>
          <w:tcPr>
            <w:tcW w:w="3969" w:type="dxa"/>
            <w:gridSpan w:val="2"/>
          </w:tcPr>
          <w:p w14:paraId="4A30D6FC" w14:textId="77777777" w:rsidR="00F81D1B" w:rsidRPr="00E27C4D" w:rsidRDefault="00F81D1B" w:rsidP="0085754D">
            <w:pPr>
              <w:rPr>
                <w:b/>
              </w:rPr>
            </w:pPr>
            <w:r w:rsidRPr="00E27C4D">
              <w:t>Mgr. Tereza Outěřická (</w:t>
            </w:r>
            <w:r>
              <w:t>100 % s)</w:t>
            </w:r>
          </w:p>
        </w:tc>
        <w:tc>
          <w:tcPr>
            <w:tcW w:w="567" w:type="dxa"/>
          </w:tcPr>
          <w:p w14:paraId="4EB45611" w14:textId="77777777" w:rsidR="00F81D1B" w:rsidRPr="00E27C4D" w:rsidRDefault="00F81D1B" w:rsidP="0085754D">
            <w:r w:rsidRPr="00E27C4D">
              <w:t>1/LS</w:t>
            </w:r>
          </w:p>
        </w:tc>
        <w:tc>
          <w:tcPr>
            <w:tcW w:w="851" w:type="dxa"/>
          </w:tcPr>
          <w:p w14:paraId="77569FD1" w14:textId="0C8187AE" w:rsidR="00F81D1B" w:rsidRPr="00E27C4D" w:rsidRDefault="00BC5C12" w:rsidP="0085754D">
            <w:r>
              <w:t>-</w:t>
            </w:r>
          </w:p>
        </w:tc>
      </w:tr>
      <w:tr w:rsidR="00F81D1B" w:rsidRPr="00E27C4D" w14:paraId="0EA158E1" w14:textId="77777777" w:rsidTr="000313EF">
        <w:tc>
          <w:tcPr>
            <w:tcW w:w="2694" w:type="dxa"/>
          </w:tcPr>
          <w:p w14:paraId="53871E49" w14:textId="77777777" w:rsidR="00F81D1B" w:rsidRPr="00E27C4D" w:rsidRDefault="00F81D1B" w:rsidP="0085754D">
            <w:r w:rsidRPr="00E41526">
              <w:t>Professional Placement</w:t>
            </w:r>
          </w:p>
        </w:tc>
        <w:tc>
          <w:tcPr>
            <w:tcW w:w="992" w:type="dxa"/>
            <w:gridSpan w:val="2"/>
          </w:tcPr>
          <w:p w14:paraId="01A1C412" w14:textId="77777777" w:rsidR="00F81D1B" w:rsidRPr="00E27C4D" w:rsidRDefault="00F81D1B" w:rsidP="0085754D">
            <w:r w:rsidRPr="00E27C4D">
              <w:t>1</w:t>
            </w:r>
            <w:r>
              <w:t>20h</w:t>
            </w:r>
          </w:p>
        </w:tc>
        <w:tc>
          <w:tcPr>
            <w:tcW w:w="851" w:type="dxa"/>
          </w:tcPr>
          <w:p w14:paraId="35EB8915" w14:textId="77777777" w:rsidR="00F81D1B" w:rsidRPr="00E27C4D" w:rsidRDefault="00F81D1B" w:rsidP="0085754D">
            <w:r w:rsidRPr="00E27C4D">
              <w:t>z</w:t>
            </w:r>
          </w:p>
        </w:tc>
        <w:tc>
          <w:tcPr>
            <w:tcW w:w="708" w:type="dxa"/>
          </w:tcPr>
          <w:p w14:paraId="27F6BA5B" w14:textId="77777777" w:rsidR="00F81D1B" w:rsidRPr="00E27C4D" w:rsidRDefault="00F81D1B" w:rsidP="0085754D">
            <w:r w:rsidRPr="00E27C4D">
              <w:t>5</w:t>
            </w:r>
          </w:p>
        </w:tc>
        <w:tc>
          <w:tcPr>
            <w:tcW w:w="3969" w:type="dxa"/>
            <w:gridSpan w:val="2"/>
          </w:tcPr>
          <w:p w14:paraId="3F57FE30"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p</w:t>
            </w:r>
            <w:r w:rsidRPr="00E27C4D">
              <w:t>)</w:t>
            </w:r>
          </w:p>
        </w:tc>
        <w:tc>
          <w:tcPr>
            <w:tcW w:w="567" w:type="dxa"/>
          </w:tcPr>
          <w:p w14:paraId="2DBF5C11" w14:textId="77777777" w:rsidR="00F81D1B" w:rsidRPr="00E27C4D" w:rsidRDefault="00F81D1B" w:rsidP="0085754D">
            <w:r w:rsidRPr="00E27C4D">
              <w:t>1/ZS a LS</w:t>
            </w:r>
          </w:p>
        </w:tc>
        <w:tc>
          <w:tcPr>
            <w:tcW w:w="851" w:type="dxa"/>
          </w:tcPr>
          <w:p w14:paraId="213BCFD8" w14:textId="603ECF96" w:rsidR="00F81D1B" w:rsidRPr="00E27C4D" w:rsidRDefault="00BC5C12" w:rsidP="0085754D">
            <w:r>
              <w:t>-</w:t>
            </w:r>
          </w:p>
        </w:tc>
      </w:tr>
      <w:tr w:rsidR="00F81D1B" w:rsidRPr="00E27C4D" w14:paraId="4A4C16D7" w14:textId="77777777" w:rsidTr="000313EF">
        <w:tc>
          <w:tcPr>
            <w:tcW w:w="2694" w:type="dxa"/>
          </w:tcPr>
          <w:p w14:paraId="5EDB672F" w14:textId="77777777" w:rsidR="00F81D1B" w:rsidRPr="00E27C4D" w:rsidRDefault="00F81D1B" w:rsidP="0085754D">
            <w:r>
              <w:t>Soft Skills</w:t>
            </w:r>
          </w:p>
        </w:tc>
        <w:tc>
          <w:tcPr>
            <w:tcW w:w="992" w:type="dxa"/>
            <w:gridSpan w:val="2"/>
          </w:tcPr>
          <w:p w14:paraId="22125FCD" w14:textId="77777777" w:rsidR="00F81D1B" w:rsidRPr="00E27C4D" w:rsidRDefault="00F81D1B" w:rsidP="0085754D">
            <w:r>
              <w:t>28p + 14</w:t>
            </w:r>
            <w:r w:rsidRPr="00E27C4D">
              <w:t>s</w:t>
            </w:r>
          </w:p>
        </w:tc>
        <w:tc>
          <w:tcPr>
            <w:tcW w:w="851" w:type="dxa"/>
          </w:tcPr>
          <w:p w14:paraId="35F1FA43" w14:textId="77777777" w:rsidR="00F81D1B" w:rsidRPr="00E27C4D" w:rsidRDefault="00F81D1B" w:rsidP="0085754D">
            <w:r w:rsidRPr="00E27C4D">
              <w:t>kl</w:t>
            </w:r>
            <w:r>
              <w:t>z</w:t>
            </w:r>
          </w:p>
        </w:tc>
        <w:tc>
          <w:tcPr>
            <w:tcW w:w="708" w:type="dxa"/>
          </w:tcPr>
          <w:p w14:paraId="1F1ABE6C" w14:textId="77777777" w:rsidR="00F81D1B" w:rsidRPr="00E27C4D" w:rsidRDefault="00F81D1B" w:rsidP="0085754D">
            <w:r w:rsidRPr="00E27C4D">
              <w:t>4</w:t>
            </w:r>
          </w:p>
        </w:tc>
        <w:tc>
          <w:tcPr>
            <w:tcW w:w="3969" w:type="dxa"/>
            <w:gridSpan w:val="2"/>
          </w:tcPr>
          <w:p w14:paraId="60080628" w14:textId="77777777" w:rsidR="00F81D1B" w:rsidRPr="00E27C4D" w:rsidRDefault="00F81D1B" w:rsidP="0085754D">
            <w:r>
              <w:t>doc. Ing. Hromada, Ph.D. (100 % p</w:t>
            </w:r>
            <w:r w:rsidRPr="00E27C4D">
              <w:t>)</w:t>
            </w:r>
          </w:p>
        </w:tc>
        <w:tc>
          <w:tcPr>
            <w:tcW w:w="567" w:type="dxa"/>
          </w:tcPr>
          <w:p w14:paraId="2EE10CF7" w14:textId="77777777" w:rsidR="00F81D1B" w:rsidRPr="00E27C4D" w:rsidRDefault="00F81D1B" w:rsidP="0085754D">
            <w:r w:rsidRPr="00E27C4D">
              <w:t>2/ZS</w:t>
            </w:r>
          </w:p>
        </w:tc>
        <w:tc>
          <w:tcPr>
            <w:tcW w:w="851" w:type="dxa"/>
          </w:tcPr>
          <w:p w14:paraId="0ABB30CE" w14:textId="64AEA23B" w:rsidR="00F81D1B" w:rsidRPr="00E27C4D" w:rsidRDefault="00BC5C12" w:rsidP="0085754D">
            <w:r>
              <w:t>-</w:t>
            </w:r>
          </w:p>
        </w:tc>
      </w:tr>
      <w:tr w:rsidR="00F81D1B" w:rsidRPr="00E27C4D" w14:paraId="5B09AD57" w14:textId="77777777" w:rsidTr="000313EF">
        <w:tc>
          <w:tcPr>
            <w:tcW w:w="2694" w:type="dxa"/>
          </w:tcPr>
          <w:p w14:paraId="6415254C" w14:textId="77777777" w:rsidR="00F81D1B" w:rsidRPr="00E27C4D" w:rsidRDefault="00F81D1B" w:rsidP="0085754D">
            <w:r>
              <w:t>Security of Information Systems</w:t>
            </w:r>
          </w:p>
        </w:tc>
        <w:tc>
          <w:tcPr>
            <w:tcW w:w="992" w:type="dxa"/>
            <w:gridSpan w:val="2"/>
          </w:tcPr>
          <w:p w14:paraId="1A44C3BB" w14:textId="77777777" w:rsidR="00F81D1B" w:rsidRPr="00E27C4D" w:rsidRDefault="00F81D1B" w:rsidP="0085754D">
            <w:r>
              <w:t>28p + 28</w:t>
            </w:r>
            <w:r w:rsidRPr="00E27C4D">
              <w:t>c</w:t>
            </w:r>
          </w:p>
        </w:tc>
        <w:tc>
          <w:tcPr>
            <w:tcW w:w="851" w:type="dxa"/>
          </w:tcPr>
          <w:p w14:paraId="5B159EB8" w14:textId="77777777" w:rsidR="00F81D1B" w:rsidRPr="00E27C4D" w:rsidRDefault="00F81D1B" w:rsidP="0085754D">
            <w:r w:rsidRPr="00E27C4D">
              <w:t>z, zk</w:t>
            </w:r>
          </w:p>
        </w:tc>
        <w:tc>
          <w:tcPr>
            <w:tcW w:w="708" w:type="dxa"/>
          </w:tcPr>
          <w:p w14:paraId="6776E51D" w14:textId="77777777" w:rsidR="00F81D1B" w:rsidRPr="00E27C4D" w:rsidRDefault="00F81D1B" w:rsidP="0085754D">
            <w:r w:rsidRPr="00E27C4D">
              <w:t>5</w:t>
            </w:r>
          </w:p>
        </w:tc>
        <w:tc>
          <w:tcPr>
            <w:tcW w:w="3969" w:type="dxa"/>
            <w:gridSpan w:val="2"/>
          </w:tcPr>
          <w:p w14:paraId="5740756E" w14:textId="77777777" w:rsidR="00F81D1B" w:rsidRPr="00E27C4D" w:rsidRDefault="00F81D1B" w:rsidP="0085754D">
            <w:pPr>
              <w:rPr>
                <w:b/>
              </w:rPr>
            </w:pPr>
            <w:r w:rsidRPr="00E05EA5">
              <w:rPr>
                <w:b/>
              </w:rPr>
              <w:t>prof. Mgr. Roman Jašek, Ph.D.</w:t>
            </w:r>
            <w:r w:rsidRPr="00E27C4D">
              <w:t xml:space="preserve"> (100</w:t>
            </w:r>
            <w:r>
              <w:t xml:space="preserve"> </w:t>
            </w:r>
            <w:r w:rsidRPr="00E27C4D">
              <w:t>%</w:t>
            </w:r>
            <w:r>
              <w:t xml:space="preserve"> p</w:t>
            </w:r>
            <w:r w:rsidRPr="00E27C4D">
              <w:t>)</w:t>
            </w:r>
          </w:p>
        </w:tc>
        <w:tc>
          <w:tcPr>
            <w:tcW w:w="567" w:type="dxa"/>
          </w:tcPr>
          <w:p w14:paraId="5EE5EC61" w14:textId="77777777" w:rsidR="00F81D1B" w:rsidRPr="00E27C4D" w:rsidRDefault="00F81D1B" w:rsidP="0085754D">
            <w:r w:rsidRPr="00E27C4D">
              <w:t>2/ZS</w:t>
            </w:r>
          </w:p>
        </w:tc>
        <w:tc>
          <w:tcPr>
            <w:tcW w:w="851" w:type="dxa"/>
          </w:tcPr>
          <w:p w14:paraId="35AA22E6" w14:textId="77777777" w:rsidR="00F81D1B" w:rsidRPr="00E27C4D" w:rsidRDefault="00F81D1B" w:rsidP="0085754D">
            <w:r w:rsidRPr="00E27C4D">
              <w:t>ZT</w:t>
            </w:r>
          </w:p>
        </w:tc>
      </w:tr>
      <w:tr w:rsidR="00F81D1B" w:rsidRPr="00E27C4D" w14:paraId="1E18C872" w14:textId="77777777" w:rsidTr="000313EF">
        <w:tc>
          <w:tcPr>
            <w:tcW w:w="2694" w:type="dxa"/>
          </w:tcPr>
          <w:p w14:paraId="1D4BD001" w14:textId="77777777" w:rsidR="00F81D1B" w:rsidRPr="00E27C4D" w:rsidRDefault="00F81D1B" w:rsidP="0085754D">
            <w:r>
              <w:t xml:space="preserve">Camera Systems </w:t>
            </w:r>
          </w:p>
        </w:tc>
        <w:tc>
          <w:tcPr>
            <w:tcW w:w="992" w:type="dxa"/>
            <w:gridSpan w:val="2"/>
          </w:tcPr>
          <w:p w14:paraId="00777156" w14:textId="77777777" w:rsidR="00F81D1B" w:rsidRPr="00E27C4D" w:rsidRDefault="00F81D1B" w:rsidP="0085754D">
            <w:r>
              <w:t>28</w:t>
            </w:r>
            <w:r w:rsidRPr="00E27C4D">
              <w:t xml:space="preserve">p </w:t>
            </w:r>
            <w:r>
              <w:t>+ 28</w:t>
            </w:r>
            <w:r w:rsidRPr="00E27C4D">
              <w:t>c</w:t>
            </w:r>
          </w:p>
        </w:tc>
        <w:tc>
          <w:tcPr>
            <w:tcW w:w="851" w:type="dxa"/>
          </w:tcPr>
          <w:p w14:paraId="0143A1D9" w14:textId="77777777" w:rsidR="00F81D1B" w:rsidRPr="00E27C4D" w:rsidRDefault="00F81D1B" w:rsidP="0085754D">
            <w:r w:rsidRPr="00E27C4D">
              <w:t>kl</w:t>
            </w:r>
            <w:r>
              <w:t>z</w:t>
            </w:r>
          </w:p>
        </w:tc>
        <w:tc>
          <w:tcPr>
            <w:tcW w:w="708" w:type="dxa"/>
          </w:tcPr>
          <w:p w14:paraId="1AA4BEC1" w14:textId="77777777" w:rsidR="00F81D1B" w:rsidRPr="00E27C4D" w:rsidRDefault="00F81D1B" w:rsidP="0085754D">
            <w:r w:rsidRPr="00E27C4D">
              <w:t>4</w:t>
            </w:r>
          </w:p>
        </w:tc>
        <w:tc>
          <w:tcPr>
            <w:tcW w:w="3969" w:type="dxa"/>
            <w:gridSpan w:val="2"/>
          </w:tcPr>
          <w:p w14:paraId="3D36A493" w14:textId="77777777" w:rsidR="00F81D1B" w:rsidRPr="00E27C4D" w:rsidRDefault="00F81D1B" w:rsidP="0085754D">
            <w:r w:rsidRPr="00E05EA5">
              <w:rPr>
                <w:b/>
              </w:rPr>
              <w:t>doc. Mgr. Milan Adámek, Ph.D</w:t>
            </w:r>
            <w:r>
              <w:t xml:space="preserve">. (100 </w:t>
            </w:r>
            <w:r w:rsidRPr="00E27C4D">
              <w:t>%</w:t>
            </w:r>
            <w:r>
              <w:t xml:space="preserve"> p</w:t>
            </w:r>
            <w:r w:rsidRPr="00E27C4D">
              <w:t>)</w:t>
            </w:r>
          </w:p>
        </w:tc>
        <w:tc>
          <w:tcPr>
            <w:tcW w:w="567" w:type="dxa"/>
          </w:tcPr>
          <w:p w14:paraId="74547E44" w14:textId="77777777" w:rsidR="00F81D1B" w:rsidRPr="00E27C4D" w:rsidRDefault="00F81D1B" w:rsidP="0085754D">
            <w:r w:rsidRPr="00E27C4D">
              <w:t>2/ZS</w:t>
            </w:r>
          </w:p>
        </w:tc>
        <w:tc>
          <w:tcPr>
            <w:tcW w:w="851" w:type="dxa"/>
          </w:tcPr>
          <w:p w14:paraId="687CFD92" w14:textId="77777777" w:rsidR="00F81D1B" w:rsidRPr="00E27C4D" w:rsidRDefault="00F81D1B" w:rsidP="0085754D">
            <w:r w:rsidRPr="00E27C4D">
              <w:t>PZ</w:t>
            </w:r>
          </w:p>
        </w:tc>
      </w:tr>
      <w:tr w:rsidR="00F81D1B" w:rsidRPr="00E27C4D" w14:paraId="4F1EBA45" w14:textId="77777777" w:rsidTr="000313EF">
        <w:tc>
          <w:tcPr>
            <w:tcW w:w="2694" w:type="dxa"/>
          </w:tcPr>
          <w:p w14:paraId="37CE814D" w14:textId="77777777" w:rsidR="00F81D1B" w:rsidRPr="00E27C4D" w:rsidRDefault="00F81D1B" w:rsidP="0085754D">
            <w:r>
              <w:t>Design of Integrated Systems</w:t>
            </w:r>
          </w:p>
        </w:tc>
        <w:tc>
          <w:tcPr>
            <w:tcW w:w="992" w:type="dxa"/>
            <w:gridSpan w:val="2"/>
          </w:tcPr>
          <w:p w14:paraId="0843302E" w14:textId="77777777" w:rsidR="00F81D1B" w:rsidRPr="00E27C4D" w:rsidRDefault="00F81D1B" w:rsidP="0085754D">
            <w:r>
              <w:t>28p + 28</w:t>
            </w:r>
            <w:r w:rsidRPr="00E27C4D">
              <w:t>c</w:t>
            </w:r>
          </w:p>
        </w:tc>
        <w:tc>
          <w:tcPr>
            <w:tcW w:w="851" w:type="dxa"/>
          </w:tcPr>
          <w:p w14:paraId="149C19F3" w14:textId="77777777" w:rsidR="00F81D1B" w:rsidRPr="00E27C4D" w:rsidRDefault="00F81D1B" w:rsidP="0085754D">
            <w:r w:rsidRPr="00E27C4D">
              <w:t>z, zk</w:t>
            </w:r>
          </w:p>
        </w:tc>
        <w:tc>
          <w:tcPr>
            <w:tcW w:w="708" w:type="dxa"/>
          </w:tcPr>
          <w:p w14:paraId="439C2C76" w14:textId="77777777" w:rsidR="00F81D1B" w:rsidRPr="00E27C4D" w:rsidRDefault="00F81D1B" w:rsidP="0085754D">
            <w:r w:rsidRPr="00E27C4D">
              <w:t>5</w:t>
            </w:r>
          </w:p>
        </w:tc>
        <w:tc>
          <w:tcPr>
            <w:tcW w:w="3969" w:type="dxa"/>
            <w:gridSpan w:val="2"/>
          </w:tcPr>
          <w:p w14:paraId="596272A6" w14:textId="77777777" w:rsidR="00F81D1B" w:rsidRPr="00E27C4D" w:rsidRDefault="00F81D1B" w:rsidP="0085754D">
            <w:r w:rsidRPr="00E05EA5">
              <w:rPr>
                <w:b/>
              </w:rPr>
              <w:t>Ing. Rudolf Drga, Ph.D.</w:t>
            </w:r>
            <w:r w:rsidRPr="00E27C4D">
              <w:t xml:space="preserve"> (100</w:t>
            </w:r>
            <w:r>
              <w:t xml:space="preserve"> </w:t>
            </w:r>
            <w:r w:rsidRPr="00E27C4D">
              <w:t>%</w:t>
            </w:r>
            <w:r>
              <w:t xml:space="preserve"> p</w:t>
            </w:r>
            <w:r w:rsidRPr="00E27C4D">
              <w:t>)</w:t>
            </w:r>
          </w:p>
        </w:tc>
        <w:tc>
          <w:tcPr>
            <w:tcW w:w="567" w:type="dxa"/>
          </w:tcPr>
          <w:p w14:paraId="30D52498" w14:textId="77777777" w:rsidR="00F81D1B" w:rsidRPr="00E27C4D" w:rsidRDefault="00F81D1B" w:rsidP="0085754D">
            <w:r w:rsidRPr="00E27C4D">
              <w:t>2/ZS</w:t>
            </w:r>
          </w:p>
        </w:tc>
        <w:tc>
          <w:tcPr>
            <w:tcW w:w="851" w:type="dxa"/>
          </w:tcPr>
          <w:p w14:paraId="7BE9B055" w14:textId="77777777" w:rsidR="00F81D1B" w:rsidRPr="00E27C4D" w:rsidRDefault="00F81D1B" w:rsidP="0085754D">
            <w:r w:rsidRPr="00E27C4D">
              <w:t>PZ</w:t>
            </w:r>
          </w:p>
        </w:tc>
      </w:tr>
      <w:tr w:rsidR="00F81D1B" w:rsidRPr="00E27C4D" w14:paraId="5B3AD757" w14:textId="77777777" w:rsidTr="000313EF">
        <w:tc>
          <w:tcPr>
            <w:tcW w:w="2694" w:type="dxa"/>
          </w:tcPr>
          <w:p w14:paraId="68DCB99D" w14:textId="77777777" w:rsidR="00F81D1B" w:rsidRPr="00E27C4D" w:rsidRDefault="00F81D1B" w:rsidP="0085754D">
            <w:r>
              <w:t xml:space="preserve">Protection of the Population </w:t>
            </w:r>
          </w:p>
        </w:tc>
        <w:tc>
          <w:tcPr>
            <w:tcW w:w="992" w:type="dxa"/>
            <w:gridSpan w:val="2"/>
          </w:tcPr>
          <w:p w14:paraId="76C99FFD" w14:textId="77777777" w:rsidR="00F81D1B" w:rsidRPr="00E27C4D" w:rsidRDefault="00F81D1B" w:rsidP="0085754D">
            <w:r>
              <w:t>28p + 14s + 28</w:t>
            </w:r>
            <w:r w:rsidRPr="00E27C4D">
              <w:t>c</w:t>
            </w:r>
          </w:p>
        </w:tc>
        <w:tc>
          <w:tcPr>
            <w:tcW w:w="851" w:type="dxa"/>
          </w:tcPr>
          <w:p w14:paraId="300B9297" w14:textId="77777777" w:rsidR="00F81D1B" w:rsidRPr="00E27C4D" w:rsidRDefault="00F81D1B" w:rsidP="0085754D">
            <w:r w:rsidRPr="00E27C4D">
              <w:t>z, zk</w:t>
            </w:r>
          </w:p>
        </w:tc>
        <w:tc>
          <w:tcPr>
            <w:tcW w:w="708" w:type="dxa"/>
          </w:tcPr>
          <w:p w14:paraId="47037110" w14:textId="77777777" w:rsidR="00F81D1B" w:rsidRPr="00E27C4D" w:rsidRDefault="00F81D1B" w:rsidP="0085754D">
            <w:r w:rsidRPr="00E27C4D">
              <w:t>5</w:t>
            </w:r>
          </w:p>
        </w:tc>
        <w:tc>
          <w:tcPr>
            <w:tcW w:w="3969" w:type="dxa"/>
            <w:gridSpan w:val="2"/>
          </w:tcPr>
          <w:p w14:paraId="6A155438" w14:textId="77777777" w:rsidR="00F81D1B" w:rsidRPr="00E27C4D" w:rsidRDefault="00F81D1B" w:rsidP="0085754D">
            <w:r w:rsidRPr="00E05EA5">
              <w:rPr>
                <w:b/>
              </w:rPr>
              <w:t>doc. Ing. Hromada, Ph.D.</w:t>
            </w:r>
            <w:r>
              <w:t xml:space="preserve"> (100 % p</w:t>
            </w:r>
            <w:r w:rsidRPr="00E27C4D">
              <w:t>)</w:t>
            </w:r>
          </w:p>
        </w:tc>
        <w:tc>
          <w:tcPr>
            <w:tcW w:w="567" w:type="dxa"/>
          </w:tcPr>
          <w:p w14:paraId="4F4CC747" w14:textId="77777777" w:rsidR="00F81D1B" w:rsidRPr="00E27C4D" w:rsidRDefault="00F81D1B" w:rsidP="0085754D">
            <w:r w:rsidRPr="00E27C4D">
              <w:t>2/ZS</w:t>
            </w:r>
          </w:p>
        </w:tc>
        <w:tc>
          <w:tcPr>
            <w:tcW w:w="851" w:type="dxa"/>
          </w:tcPr>
          <w:p w14:paraId="4F85CDF4" w14:textId="77777777" w:rsidR="00F81D1B" w:rsidRPr="00E27C4D" w:rsidRDefault="00F81D1B" w:rsidP="0085754D">
            <w:r w:rsidRPr="00E27C4D">
              <w:t>PZ</w:t>
            </w:r>
          </w:p>
        </w:tc>
      </w:tr>
      <w:tr w:rsidR="00F81D1B" w:rsidRPr="00E27C4D" w14:paraId="56637470" w14:textId="77777777" w:rsidTr="000313EF">
        <w:trPr>
          <w:trHeight w:val="200"/>
        </w:trPr>
        <w:tc>
          <w:tcPr>
            <w:tcW w:w="2694" w:type="dxa"/>
          </w:tcPr>
          <w:p w14:paraId="7B640C4E" w14:textId="77777777" w:rsidR="00F81D1B" w:rsidRPr="00E27C4D" w:rsidRDefault="00F81D1B" w:rsidP="0085754D">
            <w:r>
              <w:t xml:space="preserve">Security Futurology </w:t>
            </w:r>
          </w:p>
        </w:tc>
        <w:tc>
          <w:tcPr>
            <w:tcW w:w="992" w:type="dxa"/>
            <w:gridSpan w:val="2"/>
          </w:tcPr>
          <w:p w14:paraId="4838F529" w14:textId="77777777" w:rsidR="00F81D1B" w:rsidRPr="00E27C4D" w:rsidRDefault="00F81D1B" w:rsidP="0085754D">
            <w:r>
              <w:t>28p + 14</w:t>
            </w:r>
            <w:r w:rsidRPr="00E27C4D">
              <w:t>s</w:t>
            </w:r>
          </w:p>
        </w:tc>
        <w:tc>
          <w:tcPr>
            <w:tcW w:w="851" w:type="dxa"/>
          </w:tcPr>
          <w:p w14:paraId="4C22043B" w14:textId="77777777" w:rsidR="00F81D1B" w:rsidRPr="00E27C4D" w:rsidRDefault="00F81D1B" w:rsidP="0085754D">
            <w:r w:rsidRPr="00E27C4D">
              <w:t>z, zk</w:t>
            </w:r>
          </w:p>
        </w:tc>
        <w:tc>
          <w:tcPr>
            <w:tcW w:w="708" w:type="dxa"/>
          </w:tcPr>
          <w:p w14:paraId="50091935" w14:textId="77777777" w:rsidR="00F81D1B" w:rsidRPr="00E27C4D" w:rsidRDefault="00F81D1B" w:rsidP="0085754D">
            <w:r w:rsidRPr="00E27C4D">
              <w:t>5</w:t>
            </w:r>
          </w:p>
        </w:tc>
        <w:tc>
          <w:tcPr>
            <w:tcW w:w="3969" w:type="dxa"/>
            <w:gridSpan w:val="2"/>
          </w:tcPr>
          <w:p w14:paraId="0818F4ED" w14:textId="77777777" w:rsidR="00F81D1B" w:rsidRPr="00E27C4D" w:rsidRDefault="00F81D1B" w:rsidP="0085754D">
            <w:r w:rsidRPr="00E05EA5">
              <w:rPr>
                <w:b/>
              </w:rPr>
              <w:t>Ing. Jan Valouch, Ph.D,</w:t>
            </w:r>
            <w:r w:rsidRPr="00E27C4D">
              <w:t xml:space="preserve"> (100</w:t>
            </w:r>
            <w:r>
              <w:t xml:space="preserve"> </w:t>
            </w:r>
            <w:r w:rsidRPr="00E27C4D">
              <w:t>%</w:t>
            </w:r>
            <w:r>
              <w:t xml:space="preserve"> p</w:t>
            </w:r>
            <w:r w:rsidRPr="00E27C4D">
              <w:t>)</w:t>
            </w:r>
          </w:p>
        </w:tc>
        <w:tc>
          <w:tcPr>
            <w:tcW w:w="567" w:type="dxa"/>
          </w:tcPr>
          <w:p w14:paraId="4078E670" w14:textId="77777777" w:rsidR="00F81D1B" w:rsidRPr="00E27C4D" w:rsidRDefault="00F81D1B" w:rsidP="0085754D">
            <w:r w:rsidRPr="00E27C4D">
              <w:t>2/ZS</w:t>
            </w:r>
          </w:p>
        </w:tc>
        <w:tc>
          <w:tcPr>
            <w:tcW w:w="851" w:type="dxa"/>
          </w:tcPr>
          <w:p w14:paraId="792D3552" w14:textId="77777777" w:rsidR="00F81D1B" w:rsidRPr="00E27C4D" w:rsidRDefault="00F81D1B" w:rsidP="0085754D">
            <w:r w:rsidRPr="00E27C4D">
              <w:t>ZT</w:t>
            </w:r>
          </w:p>
        </w:tc>
      </w:tr>
      <w:tr w:rsidR="00F81D1B" w:rsidRPr="00E27C4D" w14:paraId="451EA6F1" w14:textId="77777777" w:rsidTr="000313EF">
        <w:tc>
          <w:tcPr>
            <w:tcW w:w="2694" w:type="dxa"/>
          </w:tcPr>
          <w:p w14:paraId="4076CB06" w14:textId="77777777" w:rsidR="00F81D1B" w:rsidRPr="00E27C4D" w:rsidRDefault="00F81D1B" w:rsidP="0085754D">
            <w:r w:rsidRPr="00B72DC3">
              <w:t>Crisis Management Technologies</w:t>
            </w:r>
          </w:p>
        </w:tc>
        <w:tc>
          <w:tcPr>
            <w:tcW w:w="992" w:type="dxa"/>
            <w:gridSpan w:val="2"/>
          </w:tcPr>
          <w:p w14:paraId="285772F5" w14:textId="77777777" w:rsidR="00F81D1B" w:rsidRPr="00E27C4D" w:rsidRDefault="00F81D1B" w:rsidP="0085754D">
            <w:r>
              <w:t>28p + 28</w:t>
            </w:r>
            <w:r w:rsidRPr="00E27C4D">
              <w:t>c</w:t>
            </w:r>
          </w:p>
        </w:tc>
        <w:tc>
          <w:tcPr>
            <w:tcW w:w="851" w:type="dxa"/>
          </w:tcPr>
          <w:p w14:paraId="3DE1E94F" w14:textId="77777777" w:rsidR="00F81D1B" w:rsidRPr="00E27C4D" w:rsidRDefault="00F81D1B" w:rsidP="0085754D">
            <w:r w:rsidRPr="00E27C4D">
              <w:t>z, zk</w:t>
            </w:r>
          </w:p>
        </w:tc>
        <w:tc>
          <w:tcPr>
            <w:tcW w:w="708" w:type="dxa"/>
          </w:tcPr>
          <w:p w14:paraId="1EC06068" w14:textId="77777777" w:rsidR="00F81D1B" w:rsidRPr="00E27C4D" w:rsidRDefault="00F81D1B" w:rsidP="0085754D">
            <w:r w:rsidRPr="00E27C4D">
              <w:t>5</w:t>
            </w:r>
          </w:p>
        </w:tc>
        <w:tc>
          <w:tcPr>
            <w:tcW w:w="3969" w:type="dxa"/>
            <w:gridSpan w:val="2"/>
          </w:tcPr>
          <w:p w14:paraId="553F2E0D" w14:textId="77777777" w:rsidR="00F81D1B" w:rsidRPr="00E27C4D" w:rsidRDefault="00F81D1B" w:rsidP="0085754D">
            <w:r w:rsidRPr="00E05EA5">
              <w:rPr>
                <w:b/>
              </w:rPr>
              <w:t>doc. Ing. Hromada, Ph.D.</w:t>
            </w:r>
            <w:r>
              <w:t xml:space="preserve"> (100 % p</w:t>
            </w:r>
            <w:r w:rsidRPr="00E27C4D">
              <w:t>)</w:t>
            </w:r>
          </w:p>
        </w:tc>
        <w:tc>
          <w:tcPr>
            <w:tcW w:w="567" w:type="dxa"/>
          </w:tcPr>
          <w:p w14:paraId="73D6925E" w14:textId="77777777" w:rsidR="00F81D1B" w:rsidRPr="00E27C4D" w:rsidRDefault="00F81D1B" w:rsidP="0085754D">
            <w:r w:rsidRPr="00E27C4D">
              <w:t>2/ZS</w:t>
            </w:r>
          </w:p>
        </w:tc>
        <w:tc>
          <w:tcPr>
            <w:tcW w:w="851" w:type="dxa"/>
          </w:tcPr>
          <w:p w14:paraId="09BA24B3" w14:textId="77777777" w:rsidR="00F81D1B" w:rsidRPr="00E27C4D" w:rsidRDefault="00F81D1B" w:rsidP="0085754D">
            <w:r w:rsidRPr="00E27C4D">
              <w:t>PZ</w:t>
            </w:r>
          </w:p>
        </w:tc>
      </w:tr>
      <w:tr w:rsidR="00F81D1B" w:rsidRPr="00E27C4D" w14:paraId="67FE78BB" w14:textId="77777777" w:rsidTr="000313EF">
        <w:tc>
          <w:tcPr>
            <w:tcW w:w="2694" w:type="dxa"/>
          </w:tcPr>
          <w:p w14:paraId="43F74311" w14:textId="77777777" w:rsidR="00F81D1B" w:rsidRPr="00E27C4D" w:rsidRDefault="00F81D1B" w:rsidP="0085754D">
            <w:r w:rsidRPr="00CE5CEB">
              <w:t>Security Engineering Management</w:t>
            </w:r>
          </w:p>
        </w:tc>
        <w:tc>
          <w:tcPr>
            <w:tcW w:w="992" w:type="dxa"/>
            <w:gridSpan w:val="2"/>
          </w:tcPr>
          <w:p w14:paraId="7FD4C301" w14:textId="77777777" w:rsidR="00F81D1B" w:rsidRPr="00E27C4D" w:rsidRDefault="00F81D1B" w:rsidP="0085754D">
            <w:r w:rsidRPr="00E27C4D">
              <w:t>24p + 12s</w:t>
            </w:r>
          </w:p>
        </w:tc>
        <w:tc>
          <w:tcPr>
            <w:tcW w:w="851" w:type="dxa"/>
          </w:tcPr>
          <w:p w14:paraId="204A09C8" w14:textId="77777777" w:rsidR="00F81D1B" w:rsidRPr="00E27C4D" w:rsidRDefault="00F81D1B" w:rsidP="0085754D">
            <w:r w:rsidRPr="00E27C4D">
              <w:t>z, zk</w:t>
            </w:r>
          </w:p>
        </w:tc>
        <w:tc>
          <w:tcPr>
            <w:tcW w:w="708" w:type="dxa"/>
          </w:tcPr>
          <w:p w14:paraId="5366006B" w14:textId="77777777" w:rsidR="00F81D1B" w:rsidRPr="00E27C4D" w:rsidRDefault="00F81D1B" w:rsidP="0085754D">
            <w:r w:rsidRPr="00E27C4D">
              <w:t>5</w:t>
            </w:r>
          </w:p>
        </w:tc>
        <w:tc>
          <w:tcPr>
            <w:tcW w:w="3969" w:type="dxa"/>
            <w:gridSpan w:val="2"/>
          </w:tcPr>
          <w:p w14:paraId="0B2ADCA5" w14:textId="77777777" w:rsidR="00F81D1B" w:rsidRPr="00E27C4D" w:rsidRDefault="00F81D1B" w:rsidP="0085754D">
            <w:r w:rsidRPr="00E05EA5">
              <w:rPr>
                <w:b/>
              </w:rPr>
              <w:t>doc. Ing. Hromada, Ph.D.</w:t>
            </w:r>
            <w:r>
              <w:t xml:space="preserve"> (100 % p</w:t>
            </w:r>
            <w:r w:rsidRPr="00E27C4D">
              <w:t>)</w:t>
            </w:r>
          </w:p>
        </w:tc>
        <w:tc>
          <w:tcPr>
            <w:tcW w:w="567" w:type="dxa"/>
          </w:tcPr>
          <w:p w14:paraId="065F5C45" w14:textId="77777777" w:rsidR="00F81D1B" w:rsidRPr="00E27C4D" w:rsidRDefault="00F81D1B" w:rsidP="0085754D">
            <w:r w:rsidRPr="00E27C4D">
              <w:t>2/LS</w:t>
            </w:r>
          </w:p>
        </w:tc>
        <w:tc>
          <w:tcPr>
            <w:tcW w:w="851" w:type="dxa"/>
          </w:tcPr>
          <w:p w14:paraId="13636AA2" w14:textId="77777777" w:rsidR="00F81D1B" w:rsidRPr="00E27C4D" w:rsidRDefault="00F81D1B" w:rsidP="0085754D">
            <w:r w:rsidRPr="00E27C4D">
              <w:t>PZ</w:t>
            </w:r>
          </w:p>
        </w:tc>
      </w:tr>
      <w:tr w:rsidR="00F81D1B" w:rsidRPr="00E27C4D" w14:paraId="65130F28" w14:textId="77777777" w:rsidTr="000313EF">
        <w:tc>
          <w:tcPr>
            <w:tcW w:w="2694" w:type="dxa"/>
          </w:tcPr>
          <w:p w14:paraId="286A7A66" w14:textId="77777777" w:rsidR="00F81D1B" w:rsidRPr="00E27C4D" w:rsidRDefault="00F81D1B" w:rsidP="0085754D">
            <w:r w:rsidRPr="006C0478">
              <w:t>Business Basics</w:t>
            </w:r>
          </w:p>
        </w:tc>
        <w:tc>
          <w:tcPr>
            <w:tcW w:w="992" w:type="dxa"/>
            <w:gridSpan w:val="2"/>
          </w:tcPr>
          <w:p w14:paraId="17E65414" w14:textId="77777777" w:rsidR="00F81D1B" w:rsidRPr="00E27C4D" w:rsidRDefault="00F81D1B" w:rsidP="0085754D">
            <w:r w:rsidRPr="00E27C4D">
              <w:t>24p + 12s</w:t>
            </w:r>
          </w:p>
        </w:tc>
        <w:tc>
          <w:tcPr>
            <w:tcW w:w="851" w:type="dxa"/>
          </w:tcPr>
          <w:p w14:paraId="7A343F81" w14:textId="77777777" w:rsidR="00F81D1B" w:rsidRPr="00E27C4D" w:rsidRDefault="00F81D1B" w:rsidP="0085754D">
            <w:r w:rsidRPr="00E27C4D">
              <w:t>kl</w:t>
            </w:r>
            <w:r>
              <w:t>z</w:t>
            </w:r>
          </w:p>
        </w:tc>
        <w:tc>
          <w:tcPr>
            <w:tcW w:w="708" w:type="dxa"/>
          </w:tcPr>
          <w:p w14:paraId="41753990" w14:textId="77777777" w:rsidR="00F81D1B" w:rsidRPr="00E27C4D" w:rsidRDefault="00F81D1B" w:rsidP="0085754D">
            <w:r w:rsidRPr="00E27C4D">
              <w:t>2</w:t>
            </w:r>
          </w:p>
        </w:tc>
        <w:tc>
          <w:tcPr>
            <w:tcW w:w="3969" w:type="dxa"/>
            <w:gridSpan w:val="2"/>
          </w:tcPr>
          <w:p w14:paraId="492E3356" w14:textId="77777777" w:rsidR="00F81D1B" w:rsidRPr="00E27C4D" w:rsidRDefault="00F81D1B" w:rsidP="0085754D">
            <w:r>
              <w:t xml:space="preserve">Ing. Petr Novák, Ph.D. (100 </w:t>
            </w:r>
            <w:r w:rsidRPr="00E27C4D">
              <w:t>%</w:t>
            </w:r>
            <w:r>
              <w:t xml:space="preserve"> p</w:t>
            </w:r>
            <w:r w:rsidRPr="00E27C4D">
              <w:t>)</w:t>
            </w:r>
          </w:p>
        </w:tc>
        <w:tc>
          <w:tcPr>
            <w:tcW w:w="567" w:type="dxa"/>
          </w:tcPr>
          <w:p w14:paraId="0C7444E9" w14:textId="77777777" w:rsidR="00F81D1B" w:rsidRPr="00E27C4D" w:rsidRDefault="00F81D1B" w:rsidP="0085754D">
            <w:r w:rsidRPr="00E27C4D">
              <w:t>2/LS</w:t>
            </w:r>
          </w:p>
        </w:tc>
        <w:tc>
          <w:tcPr>
            <w:tcW w:w="851" w:type="dxa"/>
          </w:tcPr>
          <w:p w14:paraId="638449E0" w14:textId="1A928B20" w:rsidR="00F81D1B" w:rsidRPr="00E27C4D" w:rsidRDefault="00BC5C12" w:rsidP="0085754D">
            <w:r>
              <w:t>-</w:t>
            </w:r>
          </w:p>
        </w:tc>
      </w:tr>
      <w:tr w:rsidR="00F81D1B" w:rsidRPr="00E27C4D" w14:paraId="739FF984" w14:textId="77777777" w:rsidTr="000313EF">
        <w:tc>
          <w:tcPr>
            <w:tcW w:w="2694" w:type="dxa"/>
          </w:tcPr>
          <w:p w14:paraId="27396A3E" w14:textId="77777777" w:rsidR="00F81D1B" w:rsidRPr="00E27C4D" w:rsidRDefault="00F81D1B" w:rsidP="0085754D">
            <w:r w:rsidRPr="006C0478">
              <w:t>Fundamentals of Emergency Health Aid</w:t>
            </w:r>
          </w:p>
        </w:tc>
        <w:tc>
          <w:tcPr>
            <w:tcW w:w="992" w:type="dxa"/>
            <w:gridSpan w:val="2"/>
          </w:tcPr>
          <w:p w14:paraId="60AD97E6" w14:textId="77777777" w:rsidR="00F81D1B" w:rsidRPr="00E27C4D" w:rsidRDefault="00F81D1B" w:rsidP="0085754D">
            <w:r w:rsidRPr="00E27C4D">
              <w:t>12s</w:t>
            </w:r>
          </w:p>
        </w:tc>
        <w:tc>
          <w:tcPr>
            <w:tcW w:w="851" w:type="dxa"/>
          </w:tcPr>
          <w:p w14:paraId="7EA9486A" w14:textId="77777777" w:rsidR="00F81D1B" w:rsidRPr="00E27C4D" w:rsidRDefault="00F81D1B" w:rsidP="0085754D">
            <w:r w:rsidRPr="00E27C4D">
              <w:t>z</w:t>
            </w:r>
          </w:p>
        </w:tc>
        <w:tc>
          <w:tcPr>
            <w:tcW w:w="708" w:type="dxa"/>
          </w:tcPr>
          <w:p w14:paraId="3F4BFFFF" w14:textId="77777777" w:rsidR="00F81D1B" w:rsidRPr="00E27C4D" w:rsidRDefault="00F81D1B" w:rsidP="0085754D">
            <w:r w:rsidRPr="00E27C4D">
              <w:t>1</w:t>
            </w:r>
          </w:p>
        </w:tc>
        <w:tc>
          <w:tcPr>
            <w:tcW w:w="3969" w:type="dxa"/>
            <w:gridSpan w:val="2"/>
          </w:tcPr>
          <w:p w14:paraId="61A8AC48" w14:textId="77777777" w:rsidR="00F81D1B" w:rsidRPr="00E27C4D" w:rsidRDefault="00F81D1B" w:rsidP="0085754D">
            <w:r w:rsidRPr="00E27C4D">
              <w:t xml:space="preserve">MUDr. </w:t>
            </w:r>
            <w:r>
              <w:t xml:space="preserve">Burget (100 </w:t>
            </w:r>
            <w:r w:rsidRPr="00E27C4D">
              <w:t>%</w:t>
            </w:r>
            <w:r>
              <w:t xml:space="preserve"> s</w:t>
            </w:r>
            <w:r w:rsidRPr="00E27C4D">
              <w:t>)</w:t>
            </w:r>
          </w:p>
        </w:tc>
        <w:tc>
          <w:tcPr>
            <w:tcW w:w="567" w:type="dxa"/>
          </w:tcPr>
          <w:p w14:paraId="1EE62D69" w14:textId="77777777" w:rsidR="00F81D1B" w:rsidRPr="00E27C4D" w:rsidRDefault="00F81D1B" w:rsidP="0085754D">
            <w:r w:rsidRPr="00E27C4D">
              <w:t>2/LS</w:t>
            </w:r>
          </w:p>
        </w:tc>
        <w:tc>
          <w:tcPr>
            <w:tcW w:w="851" w:type="dxa"/>
          </w:tcPr>
          <w:p w14:paraId="7F68D428" w14:textId="02F00E5D" w:rsidR="00F81D1B" w:rsidRPr="00E27C4D" w:rsidRDefault="00BC5C12" w:rsidP="0085754D">
            <w:r>
              <w:t>-</w:t>
            </w:r>
          </w:p>
        </w:tc>
      </w:tr>
      <w:tr w:rsidR="00F81D1B" w:rsidRPr="00E27C4D" w14:paraId="0F97F65A" w14:textId="77777777" w:rsidTr="000313EF">
        <w:tc>
          <w:tcPr>
            <w:tcW w:w="2694" w:type="dxa"/>
          </w:tcPr>
          <w:p w14:paraId="5B3427E0" w14:textId="5A33F807" w:rsidR="00F81D1B" w:rsidRPr="00E27C4D" w:rsidRDefault="004C320B" w:rsidP="0085754D">
            <w:r>
              <w:t xml:space="preserve">Diploma </w:t>
            </w:r>
            <w:r w:rsidR="00F81D1B">
              <w:t>Thesis</w:t>
            </w:r>
          </w:p>
        </w:tc>
        <w:tc>
          <w:tcPr>
            <w:tcW w:w="992" w:type="dxa"/>
            <w:gridSpan w:val="2"/>
          </w:tcPr>
          <w:p w14:paraId="7AEA9E01" w14:textId="77777777" w:rsidR="00F81D1B" w:rsidRPr="00E27C4D" w:rsidRDefault="00F81D1B" w:rsidP="0085754D">
            <w:r>
              <w:t>25</w:t>
            </w:r>
            <w:r w:rsidRPr="00E27C4D">
              <w:t>c</w:t>
            </w:r>
          </w:p>
        </w:tc>
        <w:tc>
          <w:tcPr>
            <w:tcW w:w="851" w:type="dxa"/>
          </w:tcPr>
          <w:p w14:paraId="15BC8035" w14:textId="77777777" w:rsidR="00F81D1B" w:rsidRPr="00E27C4D" w:rsidRDefault="00F81D1B" w:rsidP="0085754D">
            <w:r w:rsidRPr="00E27C4D">
              <w:t>z</w:t>
            </w:r>
          </w:p>
        </w:tc>
        <w:tc>
          <w:tcPr>
            <w:tcW w:w="708" w:type="dxa"/>
          </w:tcPr>
          <w:p w14:paraId="7B8F1DD5" w14:textId="77777777" w:rsidR="00F81D1B" w:rsidRPr="00E27C4D" w:rsidRDefault="00F81D1B" w:rsidP="0085754D">
            <w:r w:rsidRPr="00E27C4D">
              <w:t>24</w:t>
            </w:r>
          </w:p>
        </w:tc>
        <w:tc>
          <w:tcPr>
            <w:tcW w:w="3969" w:type="dxa"/>
            <w:gridSpan w:val="2"/>
          </w:tcPr>
          <w:p w14:paraId="3C787781"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c</w:t>
            </w:r>
            <w:r w:rsidRPr="00E27C4D">
              <w:t>)</w:t>
            </w:r>
          </w:p>
        </w:tc>
        <w:tc>
          <w:tcPr>
            <w:tcW w:w="567" w:type="dxa"/>
          </w:tcPr>
          <w:p w14:paraId="748D64E7" w14:textId="77777777" w:rsidR="00F81D1B" w:rsidRPr="00E27C4D" w:rsidRDefault="00F81D1B" w:rsidP="0085754D">
            <w:r w:rsidRPr="00E27C4D">
              <w:t>2/LS</w:t>
            </w:r>
          </w:p>
        </w:tc>
        <w:tc>
          <w:tcPr>
            <w:tcW w:w="851" w:type="dxa"/>
          </w:tcPr>
          <w:p w14:paraId="6F64F856" w14:textId="4E63C10E" w:rsidR="00F81D1B" w:rsidRPr="00E27C4D" w:rsidRDefault="00BC5C12" w:rsidP="0085754D">
            <w:r>
              <w:t>-</w:t>
            </w:r>
          </w:p>
        </w:tc>
      </w:tr>
      <w:tr w:rsidR="00F51149" w14:paraId="06B18C17" w14:textId="77777777" w:rsidTr="000313EF">
        <w:tc>
          <w:tcPr>
            <w:tcW w:w="10632" w:type="dxa"/>
            <w:gridSpan w:val="9"/>
            <w:shd w:val="clear" w:color="auto" w:fill="F7CAAC"/>
          </w:tcPr>
          <w:p w14:paraId="5289ACA8" w14:textId="21454FB3" w:rsidR="00F51149" w:rsidRDefault="00F51149" w:rsidP="004B1B7B">
            <w:pPr>
              <w:jc w:val="center"/>
              <w:rPr>
                <w:b/>
                <w:sz w:val="22"/>
              </w:rPr>
            </w:pPr>
            <w:r>
              <w:rPr>
                <w:b/>
                <w:sz w:val="22"/>
              </w:rPr>
              <w:t>Povinně volitelné předměty</w:t>
            </w:r>
            <w:del w:id="21" w:author="Jiří Vojtěšek" w:date="2018-11-26T13:11:00Z">
              <w:r w:rsidDel="004B1B7B">
                <w:rPr>
                  <w:b/>
                  <w:sz w:val="22"/>
                </w:rPr>
                <w:delText xml:space="preserve"> - skupina 1</w:delText>
              </w:r>
            </w:del>
          </w:p>
        </w:tc>
      </w:tr>
      <w:tr w:rsidR="00F51149" w14:paraId="1F43A3CE" w14:textId="77777777" w:rsidTr="00F51149">
        <w:tc>
          <w:tcPr>
            <w:tcW w:w="2694" w:type="dxa"/>
          </w:tcPr>
          <w:p w14:paraId="645806C6" w14:textId="448D4EB8" w:rsidR="00F51149" w:rsidRDefault="00197F45" w:rsidP="00524A02">
            <w:r>
              <w:t>nejsou</w:t>
            </w:r>
          </w:p>
        </w:tc>
        <w:tc>
          <w:tcPr>
            <w:tcW w:w="992" w:type="dxa"/>
            <w:gridSpan w:val="2"/>
          </w:tcPr>
          <w:p w14:paraId="2008D184" w14:textId="77777777" w:rsidR="00F51149" w:rsidRDefault="00F51149" w:rsidP="00524A02"/>
        </w:tc>
        <w:tc>
          <w:tcPr>
            <w:tcW w:w="851" w:type="dxa"/>
          </w:tcPr>
          <w:p w14:paraId="0D5A8AE6" w14:textId="77777777" w:rsidR="00F51149" w:rsidRDefault="00F51149" w:rsidP="00524A02"/>
        </w:tc>
        <w:tc>
          <w:tcPr>
            <w:tcW w:w="708" w:type="dxa"/>
          </w:tcPr>
          <w:p w14:paraId="658F5A24" w14:textId="77777777" w:rsidR="00F51149" w:rsidRDefault="00F51149" w:rsidP="00524A02"/>
        </w:tc>
        <w:tc>
          <w:tcPr>
            <w:tcW w:w="3969" w:type="dxa"/>
            <w:gridSpan w:val="2"/>
          </w:tcPr>
          <w:p w14:paraId="478206F2" w14:textId="77777777" w:rsidR="00F51149" w:rsidRDefault="00F51149" w:rsidP="00524A02"/>
        </w:tc>
        <w:tc>
          <w:tcPr>
            <w:tcW w:w="567" w:type="dxa"/>
          </w:tcPr>
          <w:p w14:paraId="62515305" w14:textId="77777777" w:rsidR="00F51149" w:rsidRDefault="00F51149" w:rsidP="00524A02"/>
        </w:tc>
        <w:tc>
          <w:tcPr>
            <w:tcW w:w="851" w:type="dxa"/>
          </w:tcPr>
          <w:p w14:paraId="64EAD03D" w14:textId="77777777" w:rsidR="00F51149" w:rsidRDefault="00F51149" w:rsidP="00524A02"/>
        </w:tc>
      </w:tr>
      <w:tr w:rsidR="004B1B7B" w:rsidRPr="00E27C4D" w14:paraId="4260886D" w14:textId="77777777" w:rsidTr="00566D26">
        <w:trPr>
          <w:ins w:id="22" w:author="Jiří Vojtěšek" w:date="2018-11-26T13:11:00Z"/>
        </w:trPr>
        <w:tc>
          <w:tcPr>
            <w:tcW w:w="10632" w:type="dxa"/>
            <w:gridSpan w:val="9"/>
            <w:shd w:val="clear" w:color="auto" w:fill="F7CAAC"/>
          </w:tcPr>
          <w:p w14:paraId="4FEFECE9" w14:textId="07A3228C" w:rsidR="004B1B7B" w:rsidRPr="00E27C4D" w:rsidRDefault="004B1B7B" w:rsidP="00566D26">
            <w:pPr>
              <w:jc w:val="center"/>
              <w:rPr>
                <w:ins w:id="23" w:author="Jiří Vojtěšek" w:date="2018-11-26T13:11:00Z"/>
                <w:b/>
                <w:sz w:val="22"/>
              </w:rPr>
            </w:pPr>
            <w:ins w:id="24" w:author="Jiří Vojtěšek" w:date="2018-11-26T13:11:00Z">
              <w:r>
                <w:rPr>
                  <w:b/>
                  <w:sz w:val="22"/>
                </w:rPr>
                <w:t>Volitel</w:t>
              </w:r>
              <w:r w:rsidRPr="00E27C4D">
                <w:rPr>
                  <w:b/>
                  <w:sz w:val="22"/>
                </w:rPr>
                <w:t>né předměty</w:t>
              </w:r>
            </w:ins>
          </w:p>
        </w:tc>
      </w:tr>
      <w:tr w:rsidR="004B1B7B" w14:paraId="49DF4BF2" w14:textId="77777777" w:rsidTr="00F51149">
        <w:trPr>
          <w:ins w:id="25" w:author="Jiří Vojtěšek" w:date="2018-11-26T13:11:00Z"/>
        </w:trPr>
        <w:tc>
          <w:tcPr>
            <w:tcW w:w="2694" w:type="dxa"/>
          </w:tcPr>
          <w:p w14:paraId="1869209A" w14:textId="435D5DEA" w:rsidR="004B1B7B" w:rsidRDefault="004B1B7B" w:rsidP="00524A02">
            <w:pPr>
              <w:rPr>
                <w:ins w:id="26" w:author="Jiří Vojtěšek" w:date="2018-11-26T13:11:00Z"/>
              </w:rPr>
            </w:pPr>
            <w:ins w:id="27" w:author="Jiří Vojtěšek" w:date="2018-11-26T13:11:00Z">
              <w:r>
                <w:t>nejsou</w:t>
              </w:r>
            </w:ins>
          </w:p>
        </w:tc>
        <w:tc>
          <w:tcPr>
            <w:tcW w:w="992" w:type="dxa"/>
            <w:gridSpan w:val="2"/>
          </w:tcPr>
          <w:p w14:paraId="14147403" w14:textId="77777777" w:rsidR="004B1B7B" w:rsidRDefault="004B1B7B" w:rsidP="00524A02">
            <w:pPr>
              <w:rPr>
                <w:ins w:id="28" w:author="Jiří Vojtěšek" w:date="2018-11-26T13:11:00Z"/>
              </w:rPr>
            </w:pPr>
          </w:p>
        </w:tc>
        <w:tc>
          <w:tcPr>
            <w:tcW w:w="851" w:type="dxa"/>
          </w:tcPr>
          <w:p w14:paraId="6FB3562D" w14:textId="77777777" w:rsidR="004B1B7B" w:rsidRDefault="004B1B7B" w:rsidP="00524A02">
            <w:pPr>
              <w:rPr>
                <w:ins w:id="29" w:author="Jiří Vojtěšek" w:date="2018-11-26T13:11:00Z"/>
              </w:rPr>
            </w:pPr>
          </w:p>
        </w:tc>
        <w:tc>
          <w:tcPr>
            <w:tcW w:w="708" w:type="dxa"/>
          </w:tcPr>
          <w:p w14:paraId="4DFDFA4D" w14:textId="77777777" w:rsidR="004B1B7B" w:rsidRDefault="004B1B7B" w:rsidP="00524A02">
            <w:pPr>
              <w:rPr>
                <w:ins w:id="30" w:author="Jiří Vojtěšek" w:date="2018-11-26T13:11:00Z"/>
              </w:rPr>
            </w:pPr>
          </w:p>
        </w:tc>
        <w:tc>
          <w:tcPr>
            <w:tcW w:w="3969" w:type="dxa"/>
            <w:gridSpan w:val="2"/>
          </w:tcPr>
          <w:p w14:paraId="237842DA" w14:textId="77777777" w:rsidR="004B1B7B" w:rsidRDefault="004B1B7B" w:rsidP="00524A02">
            <w:pPr>
              <w:rPr>
                <w:ins w:id="31" w:author="Jiří Vojtěšek" w:date="2018-11-26T13:11:00Z"/>
              </w:rPr>
            </w:pPr>
          </w:p>
        </w:tc>
        <w:tc>
          <w:tcPr>
            <w:tcW w:w="567" w:type="dxa"/>
          </w:tcPr>
          <w:p w14:paraId="57A967BB" w14:textId="77777777" w:rsidR="004B1B7B" w:rsidRDefault="004B1B7B" w:rsidP="00524A02">
            <w:pPr>
              <w:rPr>
                <w:ins w:id="32" w:author="Jiří Vojtěšek" w:date="2018-11-26T13:11:00Z"/>
              </w:rPr>
            </w:pPr>
          </w:p>
        </w:tc>
        <w:tc>
          <w:tcPr>
            <w:tcW w:w="851" w:type="dxa"/>
          </w:tcPr>
          <w:p w14:paraId="18FD562A" w14:textId="77777777" w:rsidR="004B1B7B" w:rsidRDefault="004B1B7B" w:rsidP="00524A02">
            <w:pPr>
              <w:rPr>
                <w:ins w:id="33" w:author="Jiří Vojtěšek" w:date="2018-11-26T13:11:00Z"/>
              </w:rPr>
            </w:pPr>
          </w:p>
        </w:tc>
      </w:tr>
      <w:tr w:rsidR="00F81D1B" w:rsidRPr="00E27C4D" w14:paraId="058D50EF" w14:textId="77777777" w:rsidTr="004B1B7B">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 w:author="Jiří Vojtěšek" w:date="2018-11-26T13:11:00Z">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5" w:author="Jiří Vojtěšek" w:date="2018-11-26T13:11:00Z">
            <w:trPr>
              <w:gridBefore w:val="1"/>
            </w:trPr>
          </w:trPrChange>
        </w:trPr>
        <w:tc>
          <w:tcPr>
            <w:tcW w:w="5387" w:type="dxa"/>
            <w:gridSpan w:val="6"/>
            <w:shd w:val="clear" w:color="auto" w:fill="F7CAAC"/>
            <w:tcPrChange w:id="36" w:author="Jiří Vojtěšek" w:date="2018-11-26T13:11:00Z">
              <w:tcPr>
                <w:tcW w:w="10460" w:type="dxa"/>
                <w:gridSpan w:val="9"/>
                <w:shd w:val="clear" w:color="auto" w:fill="F7CAAC"/>
              </w:tcPr>
            </w:tcPrChange>
          </w:tcPr>
          <w:p w14:paraId="53D29EF4" w14:textId="77777777" w:rsidR="00F81D1B" w:rsidRPr="00E27C4D" w:rsidRDefault="00F81D1B" w:rsidP="0085754D">
            <w:pPr>
              <w:rPr>
                <w:b/>
              </w:rPr>
            </w:pPr>
            <w:r w:rsidRPr="00E27C4D">
              <w:rPr>
                <w:b/>
              </w:rPr>
              <w:t xml:space="preserve"> Součásti SZZ a jejich obsah</w:t>
            </w:r>
          </w:p>
        </w:tc>
        <w:tc>
          <w:tcPr>
            <w:tcW w:w="5245" w:type="dxa"/>
            <w:gridSpan w:val="3"/>
            <w:tcBorders>
              <w:bottom w:val="nil"/>
            </w:tcBorders>
            <w:tcPrChange w:id="37" w:author="Jiří Vojtěšek" w:date="2018-11-26T13:11:00Z">
              <w:tcPr>
                <w:tcW w:w="172" w:type="dxa"/>
                <w:tcBorders>
                  <w:bottom w:val="nil"/>
                </w:tcBorders>
              </w:tcPr>
            </w:tcPrChange>
          </w:tcPr>
          <w:p w14:paraId="5228E2B0" w14:textId="77777777" w:rsidR="00F81D1B" w:rsidRPr="00E27C4D" w:rsidRDefault="00F81D1B" w:rsidP="0085754D"/>
        </w:tc>
      </w:tr>
      <w:tr w:rsidR="00F81D1B" w:rsidRPr="00E27C4D" w14:paraId="49531CC8" w14:textId="77777777" w:rsidTr="00AB5118">
        <w:trPr>
          <w:trHeight w:val="1370"/>
        </w:trPr>
        <w:tc>
          <w:tcPr>
            <w:tcW w:w="10632" w:type="dxa"/>
            <w:gridSpan w:val="9"/>
            <w:tcBorders>
              <w:top w:val="nil"/>
            </w:tcBorders>
          </w:tcPr>
          <w:p w14:paraId="3D354598" w14:textId="285CE49C" w:rsidR="00470B71" w:rsidRDefault="00470B71" w:rsidP="00470B71">
            <w:r>
              <w:t xml:space="preserve">State Final Exam consists of a defense of a diploma thesis and a state examination, consisting of two compulsory </w:t>
            </w:r>
            <w:r w:rsidR="00F34141">
              <w:t>area</w:t>
            </w:r>
            <w:r>
              <w:t xml:space="preserve">s and one compulsory elective </w:t>
            </w:r>
            <w:r w:rsidR="00F34141">
              <w:t>area</w:t>
            </w:r>
            <w:r>
              <w:t>.</w:t>
            </w:r>
          </w:p>
          <w:p w14:paraId="3FBBB79B" w14:textId="68E62B6E" w:rsidR="00470B71" w:rsidRDefault="00470B71" w:rsidP="00470B71"/>
          <w:p w14:paraId="1F7F7FF1" w14:textId="264D528F" w:rsidR="00470B71" w:rsidRPr="00E6107D" w:rsidRDefault="00470B71" w:rsidP="00470B71">
            <w:pPr>
              <w:rPr>
                <w:u w:val="single"/>
              </w:rPr>
            </w:pPr>
            <w:r w:rsidRPr="00E6107D">
              <w:rPr>
                <w:u w:val="single"/>
              </w:rPr>
              <w:t xml:space="preserve">Compulsory </w:t>
            </w:r>
            <w:r w:rsidR="00F34141">
              <w:rPr>
                <w:u w:val="single"/>
              </w:rPr>
              <w:t>areas</w:t>
            </w:r>
          </w:p>
          <w:p w14:paraId="795BF0BA" w14:textId="77777777" w:rsidR="00470B71" w:rsidRDefault="00470B71" w:rsidP="00470B71"/>
          <w:p w14:paraId="572F07E7" w14:textId="6E4150F4" w:rsidR="00470B71" w:rsidRPr="009611C6" w:rsidRDefault="00470B71" w:rsidP="00470B71">
            <w:r w:rsidRPr="009611C6">
              <w:rPr>
                <w:b/>
              </w:rPr>
              <w:lastRenderedPageBreak/>
              <w:t>Technical means of security systems</w:t>
            </w:r>
            <w:r w:rsidRPr="009611C6">
              <w:t xml:space="preserve"> (</w:t>
            </w:r>
            <w:r w:rsidR="00F34141" w:rsidRPr="009611C6">
              <w:t>Fire protection</w:t>
            </w:r>
            <w:r w:rsidR="00F34141">
              <w:t xml:space="preserve">, </w:t>
            </w:r>
            <w:r w:rsidR="00F34141" w:rsidRPr="00E27C4D">
              <w:t>Speci</w:t>
            </w:r>
            <w:r w:rsidR="00F34141">
              <w:t xml:space="preserve">al Security Technologies, </w:t>
            </w:r>
            <w:r w:rsidR="00F34141" w:rsidRPr="009611C6">
              <w:t>Electronic Security and Access Systems</w:t>
            </w:r>
            <w:r w:rsidR="00F34141">
              <w:t xml:space="preserve">, </w:t>
            </w:r>
            <w:r w:rsidR="00F34141" w:rsidRPr="009611C6">
              <w:t>Camera systems</w:t>
            </w:r>
            <w:r w:rsidR="00F34141">
              <w:t xml:space="preserve">, </w:t>
            </w:r>
            <w:r w:rsidR="00F34141" w:rsidRPr="009611C6">
              <w:t>Design of integrated systems</w:t>
            </w:r>
            <w:r w:rsidRPr="009611C6">
              <w:t>).</w:t>
            </w:r>
          </w:p>
          <w:p w14:paraId="424F1E55" w14:textId="77777777" w:rsidR="00470B71" w:rsidRPr="009611C6" w:rsidRDefault="00470B71" w:rsidP="00470B71"/>
          <w:p w14:paraId="704B6E8E" w14:textId="5282937F" w:rsidR="00470B71" w:rsidRPr="009611C6" w:rsidRDefault="00470B71" w:rsidP="00470B71">
            <w:r w:rsidRPr="009611C6">
              <w:rPr>
                <w:b/>
              </w:rPr>
              <w:t>Security Engineering Management</w:t>
            </w:r>
            <w:r w:rsidRPr="009611C6">
              <w:t xml:space="preserve"> (</w:t>
            </w:r>
            <w:r w:rsidR="00F34141" w:rsidRPr="009611C6">
              <w:t>Security of Public Events</w:t>
            </w:r>
            <w:r w:rsidR="00F34141">
              <w:t xml:space="preserve">, </w:t>
            </w:r>
            <w:r w:rsidR="00F34141" w:rsidRPr="009611C6">
              <w:t>Protection of the Population</w:t>
            </w:r>
            <w:r w:rsidR="00F34141">
              <w:t>, Security Futurology,</w:t>
            </w:r>
            <w:r w:rsidR="00F34141" w:rsidRPr="00E27C4D">
              <w:t xml:space="preserve"> </w:t>
            </w:r>
            <w:r w:rsidR="00F34141" w:rsidRPr="00CE5CEB">
              <w:t>Security Engineering Management</w:t>
            </w:r>
            <w:r w:rsidRPr="009611C6">
              <w:t xml:space="preserve">). </w:t>
            </w:r>
          </w:p>
          <w:p w14:paraId="69ECB358" w14:textId="77777777" w:rsidR="0003741D" w:rsidRPr="0003741D" w:rsidRDefault="0003741D" w:rsidP="00037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rPr>
            </w:pPr>
            <w:r w:rsidRPr="0003741D">
              <w:rPr>
                <w:rFonts w:ascii="inherit" w:hAnsi="inherit" w:cs="Courier New"/>
                <w:color w:val="212121"/>
                <w:lang w:val="en"/>
              </w:rPr>
              <w:t>N</w:t>
            </w:r>
            <w:r>
              <w:rPr>
                <w:rFonts w:ascii="inherit" w:hAnsi="inherit" w:cs="Courier New"/>
                <w:color w:val="212121"/>
                <w:lang w:val="en"/>
              </w:rPr>
              <w:t>ote</w:t>
            </w:r>
            <w:r w:rsidRPr="0003741D">
              <w:rPr>
                <w:rFonts w:ascii="inherit" w:hAnsi="inherit" w:cs="Courier New"/>
                <w:color w:val="212121"/>
                <w:lang w:val="en"/>
              </w:rPr>
              <w:t xml:space="preserve">: This </w:t>
            </w:r>
            <w:r>
              <w:rPr>
                <w:rFonts w:ascii="inherit" w:hAnsi="inherit" w:cs="Courier New"/>
                <w:color w:val="212121"/>
                <w:lang w:val="en"/>
              </w:rPr>
              <w:t>area</w:t>
            </w:r>
            <w:r w:rsidRPr="0003741D">
              <w:rPr>
                <w:rFonts w:ascii="inherit" w:hAnsi="inherit" w:cs="Courier New"/>
                <w:color w:val="212121"/>
                <w:lang w:val="en"/>
              </w:rPr>
              <w:t xml:space="preserve"> differs in the areas of the specialties Security Management and Security Technologies.</w:t>
            </w:r>
          </w:p>
          <w:p w14:paraId="18DD28F6" w14:textId="77777777" w:rsidR="00470B71" w:rsidRPr="009611C6" w:rsidRDefault="00470B71" w:rsidP="00470B71"/>
          <w:p w14:paraId="7D6A14BD" w14:textId="77777777" w:rsidR="00470B71" w:rsidRPr="009611C6" w:rsidRDefault="00470B71" w:rsidP="00470B71"/>
          <w:p w14:paraId="69AA9211" w14:textId="6C561B80" w:rsidR="00470B71" w:rsidRPr="009611C6" w:rsidRDefault="00470B71" w:rsidP="00470B71">
            <w:r w:rsidRPr="009611C6">
              <w:rPr>
                <w:u w:val="single"/>
              </w:rPr>
              <w:t xml:space="preserve">Compulsory elective </w:t>
            </w:r>
            <w:r w:rsidR="00F34141">
              <w:rPr>
                <w:u w:val="single"/>
              </w:rPr>
              <w:t>areas</w:t>
            </w:r>
            <w:r w:rsidRPr="009611C6">
              <w:t xml:space="preserve"> (students choose one of the </w:t>
            </w:r>
            <w:r w:rsidR="00F34141">
              <w:t>areas</w:t>
            </w:r>
            <w:r w:rsidRPr="009611C6">
              <w:t xml:space="preserve"> listed below)</w:t>
            </w:r>
          </w:p>
          <w:p w14:paraId="4FB2764F" w14:textId="77777777" w:rsidR="00470B71" w:rsidRPr="009611C6" w:rsidRDefault="00470B71" w:rsidP="00470B71"/>
          <w:p w14:paraId="0C719044" w14:textId="01E8B1BD" w:rsidR="00470B71" w:rsidRPr="009611C6" w:rsidRDefault="00470B71" w:rsidP="00470B71">
            <w:r w:rsidRPr="009611C6">
              <w:rPr>
                <w:b/>
              </w:rPr>
              <w:t>Information Systems Protection</w:t>
            </w:r>
            <w:r w:rsidRPr="009611C6">
              <w:t xml:space="preserve"> (</w:t>
            </w:r>
            <w:r w:rsidR="00F34141">
              <w:t>Security of Information Systems, Information Support for Security Systems, Security of Information Systems</w:t>
            </w:r>
            <w:r w:rsidRPr="009611C6">
              <w:t>).</w:t>
            </w:r>
          </w:p>
          <w:p w14:paraId="7BB832D4" w14:textId="77777777" w:rsidR="00470B71" w:rsidRPr="009611C6" w:rsidRDefault="00470B71" w:rsidP="00470B71"/>
          <w:p w14:paraId="6482DCB5" w14:textId="5BB3258B" w:rsidR="00470B71" w:rsidRDefault="00470B71" w:rsidP="00470B71">
            <w:r w:rsidRPr="009611C6">
              <w:rPr>
                <w:b/>
              </w:rPr>
              <w:t>Commercial Security Technologies</w:t>
            </w:r>
            <w:r w:rsidRPr="009611C6">
              <w:t xml:space="preserve"> (</w:t>
            </w:r>
            <w:r w:rsidR="00F34141" w:rsidRPr="009611C6">
              <w:t>Safety and Health at Work</w:t>
            </w:r>
            <w:r w:rsidR="00F34141">
              <w:t xml:space="preserve">, Security System and Public Administration, </w:t>
            </w:r>
            <w:r w:rsidR="00F34141" w:rsidRPr="00B72DC3">
              <w:t>Crisis Management Technologies</w:t>
            </w:r>
            <w:r w:rsidRPr="009611C6">
              <w:t>).</w:t>
            </w:r>
          </w:p>
          <w:p w14:paraId="22695779" w14:textId="2FFE113D" w:rsidR="00F34141" w:rsidRDefault="00F34141" w:rsidP="0085754D"/>
          <w:p w14:paraId="2F15F467" w14:textId="77777777" w:rsidR="00F34141" w:rsidRPr="00AB5118" w:rsidRDefault="00F34141" w:rsidP="00F341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u w:val="single"/>
                <w:lang w:val="en"/>
              </w:rPr>
            </w:pPr>
            <w:r w:rsidRPr="00AB5118">
              <w:rPr>
                <w:rFonts w:ascii="inherit" w:hAnsi="inherit" w:cs="Courier New"/>
                <w:color w:val="212121"/>
                <w:u w:val="single"/>
                <w:lang w:val="en"/>
              </w:rPr>
              <w:t>The selected integrative questions will be verified within the defined thematic areas and specified subjects of the profiling base.</w:t>
            </w:r>
          </w:p>
          <w:p w14:paraId="784DE4C9" w14:textId="77777777" w:rsidR="00F34141" w:rsidRPr="00F34141" w:rsidRDefault="00F34141" w:rsidP="00F341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lang w:val="en"/>
              </w:rPr>
            </w:pPr>
          </w:p>
          <w:p w14:paraId="5F4EFD43" w14:textId="1C875027" w:rsidR="00F34141" w:rsidRPr="00F34141" w:rsidRDefault="00F34141" w:rsidP="00F341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rPr>
            </w:pPr>
            <w:r w:rsidRPr="00F34141">
              <w:rPr>
                <w:rFonts w:ascii="inherit" w:hAnsi="inherit" w:cs="Courier New"/>
                <w:color w:val="212121"/>
                <w:lang w:val="en"/>
              </w:rPr>
              <w:t>Students are notified in advance of subject areas that are updated every year by the Board of Study Programs.</w:t>
            </w:r>
          </w:p>
          <w:p w14:paraId="40E817F8" w14:textId="77777777" w:rsidR="00F34141" w:rsidRPr="00E27C4D" w:rsidRDefault="00F34141" w:rsidP="0085754D"/>
          <w:p w14:paraId="1DA47617" w14:textId="77777777" w:rsidR="00F81D1B" w:rsidRPr="00E27C4D" w:rsidRDefault="00F81D1B" w:rsidP="0085754D"/>
        </w:tc>
      </w:tr>
      <w:tr w:rsidR="00F81D1B" w:rsidRPr="00E27C4D" w14:paraId="0E9E0A49" w14:textId="77777777" w:rsidTr="004B1B7B">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 w:author="Jiří Vojtěšek" w:date="2018-11-26T13:11:00Z">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9" w:author="Jiří Vojtěšek" w:date="2018-11-26T13:11:00Z">
            <w:trPr>
              <w:gridBefore w:val="1"/>
            </w:trPr>
          </w:trPrChange>
        </w:trPr>
        <w:tc>
          <w:tcPr>
            <w:tcW w:w="5387" w:type="dxa"/>
            <w:gridSpan w:val="6"/>
            <w:shd w:val="clear" w:color="auto" w:fill="F7CAAC"/>
            <w:tcPrChange w:id="40" w:author="Jiří Vojtěšek" w:date="2018-11-26T13:11:00Z">
              <w:tcPr>
                <w:tcW w:w="10460" w:type="dxa"/>
                <w:gridSpan w:val="9"/>
                <w:shd w:val="clear" w:color="auto" w:fill="F7CAAC"/>
              </w:tcPr>
            </w:tcPrChange>
          </w:tcPr>
          <w:p w14:paraId="148408FD" w14:textId="77777777" w:rsidR="00F81D1B" w:rsidRPr="00E27C4D" w:rsidRDefault="00F81D1B" w:rsidP="0085754D">
            <w:pPr>
              <w:rPr>
                <w:b/>
              </w:rPr>
            </w:pPr>
            <w:r w:rsidRPr="00E27C4D">
              <w:rPr>
                <w:b/>
              </w:rPr>
              <w:lastRenderedPageBreak/>
              <w:t>Další studijní povinnosti</w:t>
            </w:r>
          </w:p>
        </w:tc>
        <w:tc>
          <w:tcPr>
            <w:tcW w:w="5245" w:type="dxa"/>
            <w:gridSpan w:val="3"/>
            <w:tcBorders>
              <w:bottom w:val="nil"/>
            </w:tcBorders>
            <w:tcPrChange w:id="41" w:author="Jiří Vojtěšek" w:date="2018-11-26T13:11:00Z">
              <w:tcPr>
                <w:tcW w:w="172" w:type="dxa"/>
                <w:tcBorders>
                  <w:bottom w:val="nil"/>
                </w:tcBorders>
              </w:tcPr>
            </w:tcPrChange>
          </w:tcPr>
          <w:p w14:paraId="28598DB4" w14:textId="77777777" w:rsidR="00F81D1B" w:rsidRPr="00E27C4D" w:rsidRDefault="00F81D1B" w:rsidP="0085754D"/>
        </w:tc>
      </w:tr>
      <w:tr w:rsidR="00F81D1B" w:rsidRPr="00E27C4D" w14:paraId="675FD00E" w14:textId="77777777" w:rsidTr="000313EF">
        <w:trPr>
          <w:trHeight w:val="592"/>
        </w:trPr>
        <w:tc>
          <w:tcPr>
            <w:tcW w:w="10632" w:type="dxa"/>
            <w:gridSpan w:val="9"/>
            <w:tcBorders>
              <w:top w:val="nil"/>
            </w:tcBorders>
          </w:tcPr>
          <w:p w14:paraId="5FFD4877" w14:textId="77777777" w:rsidR="00F81D1B" w:rsidRDefault="00F81D1B" w:rsidP="0085754D">
            <w:r w:rsidRPr="00E27C4D">
              <w:t>Nejsou definovány</w:t>
            </w:r>
          </w:p>
          <w:p w14:paraId="12D1F50B" w14:textId="77777777" w:rsidR="00F81D1B" w:rsidRDefault="00F81D1B" w:rsidP="0085754D"/>
          <w:p w14:paraId="1BB26B7C" w14:textId="77777777" w:rsidR="00F81D1B" w:rsidRDefault="00F81D1B" w:rsidP="0085754D"/>
          <w:p w14:paraId="26D22846" w14:textId="77777777" w:rsidR="00F81D1B" w:rsidRPr="00E27C4D" w:rsidRDefault="00F81D1B" w:rsidP="0085754D"/>
        </w:tc>
      </w:tr>
      <w:tr w:rsidR="00F81D1B" w:rsidRPr="00E27C4D" w14:paraId="65D5E6C9" w14:textId="77777777" w:rsidTr="004B1B7B">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 w:author="Jiří Vojtěšek" w:date="2018-11-26T13:11:00Z">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3" w:author="Jiří Vojtěšek" w:date="2018-11-26T13:11:00Z">
            <w:trPr>
              <w:gridBefore w:val="1"/>
            </w:trPr>
          </w:trPrChange>
        </w:trPr>
        <w:tc>
          <w:tcPr>
            <w:tcW w:w="5387" w:type="dxa"/>
            <w:gridSpan w:val="6"/>
            <w:shd w:val="clear" w:color="auto" w:fill="F7CAAC"/>
            <w:tcPrChange w:id="44" w:author="Jiří Vojtěšek" w:date="2018-11-26T13:11:00Z">
              <w:tcPr>
                <w:tcW w:w="10460" w:type="dxa"/>
                <w:gridSpan w:val="9"/>
                <w:shd w:val="clear" w:color="auto" w:fill="F7CAAC"/>
              </w:tcPr>
            </w:tcPrChange>
          </w:tcPr>
          <w:p w14:paraId="61BDA5FD" w14:textId="77777777" w:rsidR="00F81D1B" w:rsidRPr="00E27C4D" w:rsidRDefault="00F81D1B" w:rsidP="0085754D">
            <w:pPr>
              <w:rPr>
                <w:b/>
              </w:rPr>
            </w:pPr>
            <w:r w:rsidRPr="00E27C4D">
              <w:rPr>
                <w:b/>
              </w:rPr>
              <w:t>Návrh témat kvalifikačních prací a témata obhájených prací</w:t>
            </w:r>
          </w:p>
        </w:tc>
        <w:tc>
          <w:tcPr>
            <w:tcW w:w="5245" w:type="dxa"/>
            <w:gridSpan w:val="3"/>
            <w:tcBorders>
              <w:bottom w:val="nil"/>
            </w:tcBorders>
            <w:tcPrChange w:id="45" w:author="Jiří Vojtěšek" w:date="2018-11-26T13:11:00Z">
              <w:tcPr>
                <w:tcW w:w="172" w:type="dxa"/>
                <w:tcBorders>
                  <w:bottom w:val="nil"/>
                </w:tcBorders>
              </w:tcPr>
            </w:tcPrChange>
          </w:tcPr>
          <w:p w14:paraId="4395D33F" w14:textId="77777777" w:rsidR="00F81D1B" w:rsidRPr="00E27C4D" w:rsidRDefault="00F81D1B" w:rsidP="0085754D"/>
        </w:tc>
      </w:tr>
      <w:tr w:rsidR="00F81D1B" w:rsidRPr="00E27C4D" w14:paraId="666576D6" w14:textId="77777777" w:rsidTr="000313EF">
        <w:trPr>
          <w:trHeight w:val="842"/>
        </w:trPr>
        <w:tc>
          <w:tcPr>
            <w:tcW w:w="10632" w:type="dxa"/>
            <w:gridSpan w:val="9"/>
            <w:tcBorders>
              <w:top w:val="nil"/>
            </w:tcBorders>
          </w:tcPr>
          <w:p w14:paraId="5A03911F" w14:textId="77777777" w:rsidR="00F81D1B" w:rsidRDefault="00F81D1B" w:rsidP="0085754D">
            <w:r>
              <w:t>Návrhy témat kvalifikačních prací:</w:t>
            </w:r>
          </w:p>
          <w:p w14:paraId="74830385" w14:textId="62D29A0A" w:rsidR="00F81D1B" w:rsidRDefault="009463C2" w:rsidP="0085754D">
            <w:pPr>
              <w:ind w:left="360"/>
            </w:pPr>
            <w:r w:rsidRPr="009463C2">
              <w:t>A Centralized Control System Based on TCP/IP</w:t>
            </w:r>
          </w:p>
          <w:p w14:paraId="446C5D61" w14:textId="28D0F6FE" w:rsidR="009463C2" w:rsidRDefault="009463C2" w:rsidP="0085754D">
            <w:pPr>
              <w:ind w:left="360"/>
            </w:pPr>
            <w:r w:rsidRPr="009463C2">
              <w:t xml:space="preserve">The Re-analysis and Implementation of Security Measures for an e-shop </w:t>
            </w:r>
            <w:r>
              <w:t>Systém</w:t>
            </w:r>
          </w:p>
          <w:p w14:paraId="40C89B63" w14:textId="4E064AB5" w:rsidR="009463C2" w:rsidRDefault="009463C2" w:rsidP="0085754D">
            <w:pPr>
              <w:ind w:left="360"/>
            </w:pPr>
            <w:r w:rsidRPr="009463C2">
              <w:t xml:space="preserve">Motion </w:t>
            </w:r>
            <w:r w:rsidR="00096C05">
              <w:t>D</w:t>
            </w:r>
            <w:r w:rsidR="00096C05" w:rsidRPr="009463C2">
              <w:t xml:space="preserve">etection </w:t>
            </w:r>
            <w:r w:rsidR="00096C05">
              <w:t>M</w:t>
            </w:r>
            <w:r w:rsidR="00096C05" w:rsidRPr="009463C2">
              <w:t xml:space="preserve">ethods </w:t>
            </w:r>
            <w:r w:rsidRPr="009463C2">
              <w:t xml:space="preserve">for the </w:t>
            </w:r>
            <w:r w:rsidR="00096C05">
              <w:t>P</w:t>
            </w:r>
            <w:r w:rsidR="00096C05" w:rsidRPr="009463C2">
              <w:t xml:space="preserve">rotection </w:t>
            </w:r>
            <w:r w:rsidRPr="009463C2">
              <w:t xml:space="preserve">of the </w:t>
            </w:r>
            <w:r w:rsidR="00096C05">
              <w:t>B</w:t>
            </w:r>
            <w:r w:rsidR="00096C05" w:rsidRPr="009463C2">
              <w:t>uilding</w:t>
            </w:r>
          </w:p>
          <w:p w14:paraId="7CD38389" w14:textId="20A6B1D0" w:rsidR="009463C2" w:rsidRDefault="009463C2" w:rsidP="0085754D">
            <w:pPr>
              <w:ind w:left="360"/>
            </w:pPr>
            <w:r w:rsidRPr="009463C2">
              <w:t>A Psychological Analysis of Expressions of Violence</w:t>
            </w:r>
          </w:p>
          <w:p w14:paraId="36003DF2" w14:textId="6C904D94" w:rsidR="009463C2" w:rsidRPr="00E27C4D" w:rsidRDefault="009463C2" w:rsidP="0085754D">
            <w:pPr>
              <w:ind w:left="360"/>
            </w:pPr>
            <w:r w:rsidRPr="009463C2">
              <w:t>Assessing the Suitability of Using Low-cost Cameras in the Commercial Security Industry</w:t>
            </w:r>
          </w:p>
          <w:p w14:paraId="612AFEC6" w14:textId="77777777" w:rsidR="00F81D1B" w:rsidRPr="00E27C4D" w:rsidRDefault="00F81D1B" w:rsidP="0085754D"/>
          <w:p w14:paraId="77253BFA" w14:textId="77777777" w:rsidR="004B1B7B" w:rsidRPr="00300A0A" w:rsidRDefault="004B1B7B" w:rsidP="004B1B7B">
            <w:pPr>
              <w:rPr>
                <w:ins w:id="46" w:author="Jiří Vojtěšek" w:date="2018-11-26T13:10:00Z"/>
              </w:rPr>
            </w:pPr>
            <w:ins w:id="47" w:author="Jiří Vojtěšek" w:date="2018-11-26T13:10: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r>
                <w:fldChar w:fldCharType="begin"/>
              </w:r>
              <w:r>
                <w:instrText xml:space="preserve"> HYPERLINK "http://digilib.k.utb.cz/handle/10563/153" </w:instrText>
              </w:r>
              <w:r>
                <w:fldChar w:fldCharType="separate"/>
              </w:r>
              <w:r w:rsidRPr="00C1145F">
                <w:rPr>
                  <w:rStyle w:val="Hypertextovodkaz"/>
                  <w:rFonts w:ascii="TimesNewRomanPSMT,Calibri" w:eastAsia="TimesNewRomanPSMT,Calibri" w:hAnsi="TimesNewRomanPSMT,Calibri" w:cs="TimesNewRomanPSMT,Calibri"/>
                </w:rPr>
                <w:t>http://digilib.k.utb.cz/handle/10563/153</w:t>
              </w:r>
              <w:r>
                <w:rPr>
                  <w:rStyle w:val="Hypertextovodkaz"/>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497CDCB4" w14:textId="6DF8A6D5" w:rsidR="00F81D1B" w:rsidRPr="00E27C4D" w:rsidDel="004B1B7B" w:rsidRDefault="00F81D1B" w:rsidP="0085754D">
            <w:pPr>
              <w:rPr>
                <w:del w:id="48" w:author="Jiří Vojtěšek" w:date="2018-11-26T13:10:00Z"/>
              </w:rPr>
            </w:pPr>
            <w:del w:id="49" w:author="Jiří Vojtěšek" w:date="2018-11-26T13:10:00Z">
              <w:r w:rsidRPr="00E27C4D" w:rsidDel="004B1B7B">
                <w:delText xml:space="preserve">Obhájené diplomové práce jsou dostupné na </w:delText>
              </w:r>
              <w:r w:rsidR="00566D26" w:rsidDel="004B1B7B">
                <w:fldChar w:fldCharType="begin"/>
              </w:r>
              <w:r w:rsidR="00566D26" w:rsidDel="004B1B7B">
                <w:delInstrText xml:space="preserve"> HYPERLINK "https://stag.utb.cz/portal/studium/prohlizeni.html" </w:delInstrText>
              </w:r>
              <w:r w:rsidR="00566D26" w:rsidDel="004B1B7B">
                <w:fldChar w:fldCharType="separate"/>
              </w:r>
              <w:r w:rsidRPr="00E27C4D" w:rsidDel="004B1B7B">
                <w:rPr>
                  <w:rStyle w:val="Hypertextovodkaz"/>
                </w:rPr>
                <w:delText>https://stag.utb.cz/portal/studium/prohlizeni.html</w:delText>
              </w:r>
              <w:r w:rsidR="00566D26" w:rsidDel="004B1B7B">
                <w:rPr>
                  <w:rStyle w:val="Hypertextovodkaz"/>
                </w:rPr>
                <w:fldChar w:fldCharType="end"/>
              </w:r>
              <w:r w:rsidR="006D5E55" w:rsidRPr="004E17A8" w:rsidDel="004B1B7B">
                <w:delText xml:space="preserve"> - v sekci „Kvalifikační práce“.</w:delText>
              </w:r>
            </w:del>
          </w:p>
          <w:p w14:paraId="562BB902" w14:textId="77777777" w:rsidR="00F81D1B" w:rsidRPr="00E27C4D" w:rsidRDefault="00F81D1B" w:rsidP="0085754D"/>
        </w:tc>
      </w:tr>
      <w:tr w:rsidR="00F81D1B" w:rsidRPr="00E27C4D" w14:paraId="7AB6573C" w14:textId="77777777" w:rsidTr="004B1B7B">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 w:author="Jiří Vojtěšek" w:date="2018-11-26T13:11:00Z">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 w:author="Jiří Vojtěšek" w:date="2018-11-26T13:11:00Z">
            <w:trPr>
              <w:gridBefore w:val="1"/>
            </w:trPr>
          </w:trPrChange>
        </w:trPr>
        <w:tc>
          <w:tcPr>
            <w:tcW w:w="5387" w:type="dxa"/>
            <w:gridSpan w:val="6"/>
            <w:shd w:val="clear" w:color="auto" w:fill="F7CAAC"/>
            <w:tcPrChange w:id="52" w:author="Jiří Vojtěšek" w:date="2018-11-26T13:11:00Z">
              <w:tcPr>
                <w:tcW w:w="10460" w:type="dxa"/>
                <w:gridSpan w:val="9"/>
                <w:shd w:val="clear" w:color="auto" w:fill="F7CAAC"/>
              </w:tcPr>
            </w:tcPrChange>
          </w:tcPr>
          <w:p w14:paraId="5D8CEC46" w14:textId="77777777" w:rsidR="00F81D1B" w:rsidRPr="00E27C4D" w:rsidRDefault="00F81D1B" w:rsidP="0085754D">
            <w:r w:rsidRPr="00E27C4D">
              <w:rPr>
                <w:b/>
              </w:rPr>
              <w:t>Návrh témat rigorózních prací a témata obhájených prací</w:t>
            </w:r>
          </w:p>
        </w:tc>
        <w:tc>
          <w:tcPr>
            <w:tcW w:w="5245" w:type="dxa"/>
            <w:gridSpan w:val="3"/>
            <w:tcBorders>
              <w:bottom w:val="nil"/>
            </w:tcBorders>
            <w:shd w:val="clear" w:color="auto" w:fill="FFFFFF"/>
            <w:tcPrChange w:id="53" w:author="Jiří Vojtěšek" w:date="2018-11-26T13:11:00Z">
              <w:tcPr>
                <w:tcW w:w="172" w:type="dxa"/>
                <w:tcBorders>
                  <w:bottom w:val="nil"/>
                </w:tcBorders>
                <w:shd w:val="clear" w:color="auto" w:fill="FFFFFF"/>
              </w:tcPr>
            </w:tcPrChange>
          </w:tcPr>
          <w:p w14:paraId="02510EED" w14:textId="77777777" w:rsidR="00F81D1B" w:rsidRPr="00E27C4D" w:rsidRDefault="00F81D1B" w:rsidP="0085754D">
            <w:pPr>
              <w:jc w:val="center"/>
            </w:pPr>
          </w:p>
        </w:tc>
      </w:tr>
      <w:tr w:rsidR="00F81D1B" w:rsidRPr="00E27C4D" w14:paraId="17656F31" w14:textId="77777777" w:rsidTr="000313EF">
        <w:trPr>
          <w:trHeight w:val="680"/>
        </w:trPr>
        <w:tc>
          <w:tcPr>
            <w:tcW w:w="10632" w:type="dxa"/>
            <w:gridSpan w:val="9"/>
            <w:tcBorders>
              <w:top w:val="nil"/>
            </w:tcBorders>
          </w:tcPr>
          <w:p w14:paraId="403DA165" w14:textId="77777777" w:rsidR="00F81D1B" w:rsidRPr="00E27C4D" w:rsidRDefault="00F81D1B" w:rsidP="0085754D">
            <w:r w:rsidRPr="00E27C4D">
              <w:t>nejsou</w:t>
            </w:r>
          </w:p>
        </w:tc>
      </w:tr>
      <w:tr w:rsidR="00F81D1B" w:rsidRPr="00E27C4D" w14:paraId="560F9F46" w14:textId="77777777" w:rsidTr="004B1B7B">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 w:author="Jiří Vojtěšek" w:date="2018-11-26T13:11:00Z">
            <w:tblPrEx>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5" w:author="Jiří Vojtěšek" w:date="2018-11-26T13:11:00Z">
            <w:trPr>
              <w:gridBefore w:val="1"/>
            </w:trPr>
          </w:trPrChange>
        </w:trPr>
        <w:tc>
          <w:tcPr>
            <w:tcW w:w="5387" w:type="dxa"/>
            <w:gridSpan w:val="6"/>
            <w:shd w:val="clear" w:color="auto" w:fill="F7CAAC"/>
            <w:tcPrChange w:id="56" w:author="Jiří Vojtěšek" w:date="2018-11-26T13:11:00Z">
              <w:tcPr>
                <w:tcW w:w="10460" w:type="dxa"/>
                <w:gridSpan w:val="9"/>
                <w:shd w:val="clear" w:color="auto" w:fill="F7CAAC"/>
              </w:tcPr>
            </w:tcPrChange>
          </w:tcPr>
          <w:p w14:paraId="296779ED" w14:textId="77777777" w:rsidR="00F81D1B" w:rsidRPr="00E27C4D" w:rsidRDefault="00F81D1B" w:rsidP="0085754D">
            <w:r w:rsidRPr="00E27C4D">
              <w:rPr>
                <w:b/>
              </w:rPr>
              <w:t xml:space="preserve"> Součásti SRZ a jejich obsah</w:t>
            </w:r>
          </w:p>
        </w:tc>
        <w:tc>
          <w:tcPr>
            <w:tcW w:w="5245" w:type="dxa"/>
            <w:gridSpan w:val="3"/>
            <w:tcBorders>
              <w:bottom w:val="nil"/>
            </w:tcBorders>
            <w:shd w:val="clear" w:color="auto" w:fill="FFFFFF"/>
            <w:tcPrChange w:id="57" w:author="Jiří Vojtěšek" w:date="2018-11-26T13:11:00Z">
              <w:tcPr>
                <w:tcW w:w="172" w:type="dxa"/>
                <w:tcBorders>
                  <w:bottom w:val="nil"/>
                </w:tcBorders>
                <w:shd w:val="clear" w:color="auto" w:fill="FFFFFF"/>
              </w:tcPr>
            </w:tcPrChange>
          </w:tcPr>
          <w:p w14:paraId="01BD4BBF" w14:textId="77777777" w:rsidR="00F81D1B" w:rsidRPr="00E27C4D" w:rsidRDefault="00F81D1B" w:rsidP="0085754D">
            <w:pPr>
              <w:jc w:val="center"/>
            </w:pPr>
          </w:p>
        </w:tc>
      </w:tr>
      <w:tr w:rsidR="00F81D1B" w:rsidRPr="00E27C4D" w14:paraId="26DD5DD4" w14:textId="77777777" w:rsidTr="000313EF">
        <w:trPr>
          <w:trHeight w:val="594"/>
        </w:trPr>
        <w:tc>
          <w:tcPr>
            <w:tcW w:w="10632" w:type="dxa"/>
            <w:gridSpan w:val="9"/>
            <w:tcBorders>
              <w:top w:val="nil"/>
            </w:tcBorders>
          </w:tcPr>
          <w:p w14:paraId="305E25D0" w14:textId="77777777" w:rsidR="00F81D1B" w:rsidRPr="00E27C4D" w:rsidRDefault="00F81D1B" w:rsidP="0085754D">
            <w:r w:rsidRPr="00E27C4D">
              <w:t>nejsou</w:t>
            </w:r>
          </w:p>
        </w:tc>
      </w:tr>
    </w:tbl>
    <w:p w14:paraId="15654983" w14:textId="77777777" w:rsidR="00F81D1B" w:rsidRDefault="00F81D1B" w:rsidP="00F81D1B">
      <w:pPr>
        <w:spacing w:after="160" w:line="259" w:lineRule="auto"/>
        <w:rPr>
          <w:sz w:val="24"/>
          <w:szCs w:val="24"/>
        </w:rPr>
      </w:pPr>
    </w:p>
    <w:p w14:paraId="69C1E29B" w14:textId="31C25927" w:rsidR="00F81D1B" w:rsidRDefault="00F81D1B" w:rsidP="00F81D1B">
      <w:r>
        <w:br w:type="page"/>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4"/>
        <w:gridCol w:w="74"/>
        <w:gridCol w:w="918"/>
        <w:gridCol w:w="851"/>
        <w:gridCol w:w="708"/>
        <w:gridCol w:w="3969"/>
        <w:gridCol w:w="567"/>
        <w:gridCol w:w="679"/>
        <w:gridCol w:w="172"/>
      </w:tblGrid>
      <w:tr w:rsidR="004E17A8" w:rsidRPr="00E27C4D" w14:paraId="59CB240A" w14:textId="77777777" w:rsidTr="00566D26">
        <w:tc>
          <w:tcPr>
            <w:tcW w:w="10632" w:type="dxa"/>
            <w:gridSpan w:val="9"/>
            <w:tcBorders>
              <w:bottom w:val="double" w:sz="4" w:space="0" w:color="auto"/>
            </w:tcBorders>
            <w:shd w:val="clear" w:color="auto" w:fill="BDD6EE"/>
          </w:tcPr>
          <w:p w14:paraId="1798BE59" w14:textId="77777777" w:rsidR="004E17A8" w:rsidRPr="00E27C4D" w:rsidRDefault="004E17A8" w:rsidP="00566D26">
            <w:pPr>
              <w:rPr>
                <w:b/>
                <w:sz w:val="28"/>
              </w:rPr>
            </w:pPr>
            <w:r w:rsidRPr="00E27C4D">
              <w:rPr>
                <w:b/>
                <w:sz w:val="28"/>
              </w:rPr>
              <w:lastRenderedPageBreak/>
              <w:t>B-IIa – Studijní plány a návrh témat prací (bakalářské a magisterské studijní programy)</w:t>
            </w:r>
          </w:p>
        </w:tc>
      </w:tr>
      <w:tr w:rsidR="004E17A8" w:rsidRPr="00E27C4D" w14:paraId="697BA552" w14:textId="77777777" w:rsidTr="00566D26">
        <w:tc>
          <w:tcPr>
            <w:tcW w:w="2768" w:type="dxa"/>
            <w:gridSpan w:val="2"/>
            <w:shd w:val="clear" w:color="auto" w:fill="F7CAAC"/>
          </w:tcPr>
          <w:p w14:paraId="613266F4" w14:textId="77777777" w:rsidR="004E17A8" w:rsidRPr="00E27C4D" w:rsidRDefault="004E17A8" w:rsidP="00566D26">
            <w:pPr>
              <w:rPr>
                <w:b/>
                <w:sz w:val="22"/>
              </w:rPr>
            </w:pPr>
            <w:r w:rsidRPr="00E27C4D">
              <w:rPr>
                <w:b/>
                <w:sz w:val="22"/>
              </w:rPr>
              <w:t>Označení studijního plánu</w:t>
            </w:r>
          </w:p>
        </w:tc>
        <w:tc>
          <w:tcPr>
            <w:tcW w:w="7864" w:type="dxa"/>
            <w:gridSpan w:val="7"/>
          </w:tcPr>
          <w:p w14:paraId="65A477E1" w14:textId="77777777" w:rsidR="004E17A8" w:rsidRDefault="004E17A8" w:rsidP="00566D26">
            <w:pPr>
              <w:jc w:val="center"/>
              <w:rPr>
                <w:b/>
                <w:sz w:val="22"/>
              </w:rPr>
            </w:pPr>
            <w:r>
              <w:rPr>
                <w:b/>
                <w:sz w:val="22"/>
              </w:rPr>
              <w:t>Security Technologies, Systems and Management</w:t>
            </w:r>
          </w:p>
          <w:p w14:paraId="7197D963" w14:textId="4708E476" w:rsidR="004E17A8" w:rsidRPr="00E27C4D" w:rsidRDefault="004E17A8" w:rsidP="004E17A8">
            <w:pPr>
              <w:jc w:val="center"/>
              <w:rPr>
                <w:b/>
                <w:sz w:val="22"/>
              </w:rPr>
            </w:pPr>
            <w:r w:rsidRPr="00E27C4D">
              <w:rPr>
                <w:b/>
                <w:sz w:val="22"/>
              </w:rPr>
              <w:t xml:space="preserve">specializace </w:t>
            </w:r>
            <w:r>
              <w:rPr>
                <w:b/>
                <w:sz w:val="22"/>
              </w:rPr>
              <w:t>Security Technologies – prezenční forma v jazyce anglickém</w:t>
            </w:r>
          </w:p>
        </w:tc>
      </w:tr>
      <w:tr w:rsidR="004E17A8" w:rsidRPr="00E27C4D" w14:paraId="67F04D08" w14:textId="77777777" w:rsidTr="00566D26">
        <w:tc>
          <w:tcPr>
            <w:tcW w:w="10632" w:type="dxa"/>
            <w:gridSpan w:val="9"/>
            <w:shd w:val="clear" w:color="auto" w:fill="F7CAAC"/>
          </w:tcPr>
          <w:p w14:paraId="47822C75" w14:textId="77777777" w:rsidR="004E17A8" w:rsidRPr="00E27C4D" w:rsidRDefault="004E17A8" w:rsidP="00566D26">
            <w:pPr>
              <w:jc w:val="center"/>
              <w:rPr>
                <w:b/>
                <w:sz w:val="22"/>
              </w:rPr>
            </w:pPr>
            <w:r w:rsidRPr="00E27C4D">
              <w:rPr>
                <w:b/>
                <w:sz w:val="22"/>
              </w:rPr>
              <w:t>Povinné předměty</w:t>
            </w:r>
          </w:p>
        </w:tc>
      </w:tr>
      <w:tr w:rsidR="004E17A8" w:rsidRPr="00E27C4D" w14:paraId="7440B46D" w14:textId="77777777" w:rsidTr="00566D26">
        <w:tc>
          <w:tcPr>
            <w:tcW w:w="2694" w:type="dxa"/>
            <w:shd w:val="clear" w:color="auto" w:fill="F7CAAC"/>
          </w:tcPr>
          <w:p w14:paraId="08C82585" w14:textId="77777777" w:rsidR="004E17A8" w:rsidRPr="00905A36" w:rsidRDefault="004E17A8" w:rsidP="00566D26">
            <w:pPr>
              <w:rPr>
                <w:b/>
              </w:rPr>
            </w:pPr>
            <w:r w:rsidRPr="00905A36">
              <w:rPr>
                <w:b/>
              </w:rPr>
              <w:t>Název předmětu</w:t>
            </w:r>
          </w:p>
        </w:tc>
        <w:tc>
          <w:tcPr>
            <w:tcW w:w="992" w:type="dxa"/>
            <w:gridSpan w:val="2"/>
            <w:shd w:val="clear" w:color="auto" w:fill="F7CAAC"/>
          </w:tcPr>
          <w:p w14:paraId="01540B3B" w14:textId="77777777" w:rsidR="004E17A8" w:rsidRPr="00905A36" w:rsidRDefault="004E17A8" w:rsidP="00566D26">
            <w:pPr>
              <w:rPr>
                <w:b/>
              </w:rPr>
            </w:pPr>
            <w:r w:rsidRPr="00905A36">
              <w:rPr>
                <w:b/>
              </w:rPr>
              <w:t>rozsah</w:t>
            </w:r>
          </w:p>
        </w:tc>
        <w:tc>
          <w:tcPr>
            <w:tcW w:w="851" w:type="dxa"/>
            <w:shd w:val="clear" w:color="auto" w:fill="F7CAAC"/>
          </w:tcPr>
          <w:p w14:paraId="103F747C" w14:textId="77777777" w:rsidR="004E17A8" w:rsidRPr="00905A36" w:rsidRDefault="004E17A8" w:rsidP="00566D26">
            <w:pPr>
              <w:rPr>
                <w:b/>
              </w:rPr>
            </w:pPr>
            <w:r w:rsidRPr="00905A36">
              <w:rPr>
                <w:b/>
              </w:rPr>
              <w:t>způsob  ověř.</w:t>
            </w:r>
          </w:p>
        </w:tc>
        <w:tc>
          <w:tcPr>
            <w:tcW w:w="708" w:type="dxa"/>
            <w:shd w:val="clear" w:color="auto" w:fill="F7CAAC"/>
          </w:tcPr>
          <w:p w14:paraId="6D64664D" w14:textId="77777777" w:rsidR="004E17A8" w:rsidRPr="00905A36" w:rsidRDefault="004E17A8" w:rsidP="00566D26">
            <w:pPr>
              <w:rPr>
                <w:b/>
              </w:rPr>
            </w:pPr>
            <w:r w:rsidRPr="00905A36">
              <w:rPr>
                <w:b/>
              </w:rPr>
              <w:t>počet kred.</w:t>
            </w:r>
          </w:p>
        </w:tc>
        <w:tc>
          <w:tcPr>
            <w:tcW w:w="3969" w:type="dxa"/>
            <w:shd w:val="clear" w:color="auto" w:fill="F7CAAC"/>
          </w:tcPr>
          <w:p w14:paraId="3FB59896" w14:textId="77777777" w:rsidR="004E17A8" w:rsidRPr="00905A36" w:rsidRDefault="004E17A8" w:rsidP="00566D26">
            <w:pPr>
              <w:rPr>
                <w:b/>
              </w:rPr>
            </w:pPr>
            <w:r w:rsidRPr="00905A36">
              <w:rPr>
                <w:b/>
              </w:rPr>
              <w:t>vyučující</w:t>
            </w:r>
          </w:p>
        </w:tc>
        <w:tc>
          <w:tcPr>
            <w:tcW w:w="567" w:type="dxa"/>
            <w:shd w:val="clear" w:color="auto" w:fill="F7CAAC"/>
          </w:tcPr>
          <w:p w14:paraId="34AB976C" w14:textId="77777777" w:rsidR="004E17A8" w:rsidRPr="00905A36" w:rsidRDefault="004E17A8" w:rsidP="00566D26">
            <w:pPr>
              <w:rPr>
                <w:b/>
              </w:rPr>
            </w:pPr>
            <w:r w:rsidRPr="00905A36">
              <w:rPr>
                <w:b/>
              </w:rPr>
              <w:t>dop. roč./ sem.</w:t>
            </w:r>
          </w:p>
        </w:tc>
        <w:tc>
          <w:tcPr>
            <w:tcW w:w="851" w:type="dxa"/>
            <w:gridSpan w:val="2"/>
            <w:shd w:val="clear" w:color="auto" w:fill="F7CAAC"/>
          </w:tcPr>
          <w:p w14:paraId="35DCD769" w14:textId="77777777" w:rsidR="004E17A8" w:rsidRPr="00905A36" w:rsidRDefault="004E17A8" w:rsidP="00566D26">
            <w:pPr>
              <w:rPr>
                <w:b/>
              </w:rPr>
            </w:pPr>
            <w:r w:rsidRPr="00905A36">
              <w:rPr>
                <w:b/>
              </w:rPr>
              <w:t>profil. základ</w:t>
            </w:r>
          </w:p>
        </w:tc>
      </w:tr>
      <w:tr w:rsidR="004E17A8" w:rsidRPr="00E27C4D" w14:paraId="49A14AF6" w14:textId="77777777" w:rsidTr="00566D26">
        <w:tc>
          <w:tcPr>
            <w:tcW w:w="2694" w:type="dxa"/>
          </w:tcPr>
          <w:p w14:paraId="7156BF44" w14:textId="2DAC1FE9" w:rsidR="004E17A8" w:rsidRPr="00E27C4D" w:rsidRDefault="004E17A8" w:rsidP="004E17A8">
            <w:r>
              <w:t xml:space="preserve">Fire Protection </w:t>
            </w:r>
          </w:p>
        </w:tc>
        <w:tc>
          <w:tcPr>
            <w:tcW w:w="992" w:type="dxa"/>
            <w:gridSpan w:val="2"/>
          </w:tcPr>
          <w:p w14:paraId="27F495B5" w14:textId="21514077" w:rsidR="004E17A8" w:rsidRPr="00E27C4D" w:rsidRDefault="004E17A8" w:rsidP="004E17A8">
            <w:r w:rsidRPr="00E27C4D">
              <w:t>28p + 14s</w:t>
            </w:r>
          </w:p>
        </w:tc>
        <w:tc>
          <w:tcPr>
            <w:tcW w:w="851" w:type="dxa"/>
          </w:tcPr>
          <w:p w14:paraId="6D1FF9EC" w14:textId="63D389E8" w:rsidR="004E17A8" w:rsidRPr="00E27C4D" w:rsidRDefault="004E17A8" w:rsidP="004E17A8">
            <w:r w:rsidRPr="00E27C4D">
              <w:t>klz</w:t>
            </w:r>
          </w:p>
        </w:tc>
        <w:tc>
          <w:tcPr>
            <w:tcW w:w="708" w:type="dxa"/>
          </w:tcPr>
          <w:p w14:paraId="7EC3C346" w14:textId="519D2777" w:rsidR="004E17A8" w:rsidRPr="00E27C4D" w:rsidRDefault="004E17A8" w:rsidP="004E17A8">
            <w:r w:rsidRPr="00E27C4D">
              <w:t>3</w:t>
            </w:r>
          </w:p>
        </w:tc>
        <w:tc>
          <w:tcPr>
            <w:tcW w:w="3969" w:type="dxa"/>
          </w:tcPr>
          <w:p w14:paraId="37274E0A" w14:textId="39EA0D58" w:rsidR="004E17A8" w:rsidRPr="00E27C4D" w:rsidRDefault="004E17A8" w:rsidP="004E17A8">
            <w:r w:rsidRPr="004065BD">
              <w:rPr>
                <w:b/>
              </w:rPr>
              <w:t>doc. Ing. Martin Hromada, Ph.D.</w:t>
            </w:r>
            <w:r w:rsidRPr="00E27C4D">
              <w:t xml:space="preserve"> (100</w:t>
            </w:r>
            <w:r>
              <w:t xml:space="preserve"> </w:t>
            </w:r>
            <w:r w:rsidRPr="00E27C4D">
              <w:t>%</w:t>
            </w:r>
            <w:r>
              <w:t xml:space="preserve"> p</w:t>
            </w:r>
            <w:r w:rsidRPr="00E27C4D">
              <w:t>)</w:t>
            </w:r>
          </w:p>
        </w:tc>
        <w:tc>
          <w:tcPr>
            <w:tcW w:w="567" w:type="dxa"/>
          </w:tcPr>
          <w:p w14:paraId="79E9A7FA" w14:textId="48938E07" w:rsidR="004E17A8" w:rsidRPr="00E27C4D" w:rsidRDefault="004E17A8" w:rsidP="004E17A8">
            <w:r w:rsidRPr="00E27C4D">
              <w:t>1/ZS</w:t>
            </w:r>
          </w:p>
        </w:tc>
        <w:tc>
          <w:tcPr>
            <w:tcW w:w="851" w:type="dxa"/>
            <w:gridSpan w:val="2"/>
          </w:tcPr>
          <w:p w14:paraId="13DE1391" w14:textId="5AD4A61A" w:rsidR="004E17A8" w:rsidRPr="00E27C4D" w:rsidRDefault="004E17A8" w:rsidP="004E17A8">
            <w:r w:rsidRPr="00E27C4D">
              <w:t>PZ</w:t>
            </w:r>
          </w:p>
        </w:tc>
      </w:tr>
      <w:tr w:rsidR="004E17A8" w:rsidRPr="00E27C4D" w14:paraId="4046F1A9" w14:textId="77777777" w:rsidTr="00566D26">
        <w:tc>
          <w:tcPr>
            <w:tcW w:w="2694" w:type="dxa"/>
          </w:tcPr>
          <w:p w14:paraId="4BC59C6D" w14:textId="19921296" w:rsidR="004E17A8" w:rsidRPr="00E27C4D" w:rsidRDefault="004E17A8" w:rsidP="004E17A8">
            <w:r w:rsidRPr="000B5660">
              <w:t>Computer Network Operation</w:t>
            </w:r>
          </w:p>
        </w:tc>
        <w:tc>
          <w:tcPr>
            <w:tcW w:w="992" w:type="dxa"/>
            <w:gridSpan w:val="2"/>
          </w:tcPr>
          <w:p w14:paraId="770EF25D" w14:textId="0A1CE5B3" w:rsidR="004E17A8" w:rsidRPr="00E27C4D" w:rsidRDefault="004E17A8" w:rsidP="004E17A8">
            <w:r w:rsidRPr="00E27C4D">
              <w:t>28p + 28c</w:t>
            </w:r>
          </w:p>
        </w:tc>
        <w:tc>
          <w:tcPr>
            <w:tcW w:w="851" w:type="dxa"/>
          </w:tcPr>
          <w:p w14:paraId="1374C1CA" w14:textId="7606EE35" w:rsidR="004E17A8" w:rsidRPr="00E27C4D" w:rsidRDefault="004E17A8" w:rsidP="004E17A8">
            <w:r w:rsidRPr="00E27C4D">
              <w:t>z, zk</w:t>
            </w:r>
          </w:p>
        </w:tc>
        <w:tc>
          <w:tcPr>
            <w:tcW w:w="708" w:type="dxa"/>
          </w:tcPr>
          <w:p w14:paraId="013B1A5C" w14:textId="65DDE552" w:rsidR="004E17A8" w:rsidRPr="00E27C4D" w:rsidRDefault="004E17A8" w:rsidP="004E17A8">
            <w:r w:rsidRPr="00E27C4D">
              <w:t>4</w:t>
            </w:r>
          </w:p>
        </w:tc>
        <w:tc>
          <w:tcPr>
            <w:tcW w:w="3969" w:type="dxa"/>
          </w:tcPr>
          <w:p w14:paraId="536EE2D5" w14:textId="5B6B777E" w:rsidR="004E17A8" w:rsidRPr="00E27C4D" w:rsidRDefault="004E17A8" w:rsidP="004E17A8">
            <w:r w:rsidRPr="00E05EA5">
              <w:rPr>
                <w:b/>
              </w:rPr>
              <w:t>doc. Ing. Jiří Vojtěšek, Ph.D.</w:t>
            </w:r>
            <w:r>
              <w:t xml:space="preserve"> (100 </w:t>
            </w:r>
            <w:r w:rsidRPr="00E27C4D">
              <w:t>%</w:t>
            </w:r>
            <w:r>
              <w:t xml:space="preserve"> p</w:t>
            </w:r>
            <w:r w:rsidRPr="00E27C4D">
              <w:t>)</w:t>
            </w:r>
          </w:p>
        </w:tc>
        <w:tc>
          <w:tcPr>
            <w:tcW w:w="567" w:type="dxa"/>
          </w:tcPr>
          <w:p w14:paraId="6000F40C" w14:textId="13A5AB54" w:rsidR="004E17A8" w:rsidRPr="00E27C4D" w:rsidRDefault="004E17A8" w:rsidP="004E17A8">
            <w:r w:rsidRPr="00E27C4D">
              <w:t>1/ZS</w:t>
            </w:r>
          </w:p>
        </w:tc>
        <w:tc>
          <w:tcPr>
            <w:tcW w:w="851" w:type="dxa"/>
            <w:gridSpan w:val="2"/>
          </w:tcPr>
          <w:p w14:paraId="1F9F6088" w14:textId="089E4684" w:rsidR="004E17A8" w:rsidRPr="00E27C4D" w:rsidRDefault="004E17A8" w:rsidP="004E17A8">
            <w:r w:rsidRPr="00E27C4D">
              <w:t>ZT</w:t>
            </w:r>
          </w:p>
        </w:tc>
      </w:tr>
      <w:tr w:rsidR="004E17A8" w:rsidRPr="00E27C4D" w14:paraId="330D7A11" w14:textId="77777777" w:rsidTr="00566D26">
        <w:tc>
          <w:tcPr>
            <w:tcW w:w="2694" w:type="dxa"/>
          </w:tcPr>
          <w:p w14:paraId="7CB1B955" w14:textId="1D8F901F" w:rsidR="004E17A8" w:rsidRPr="00E27C4D" w:rsidRDefault="004E17A8" w:rsidP="004E17A8">
            <w:r>
              <w:t>Theory of Security</w:t>
            </w:r>
          </w:p>
        </w:tc>
        <w:tc>
          <w:tcPr>
            <w:tcW w:w="992" w:type="dxa"/>
            <w:gridSpan w:val="2"/>
          </w:tcPr>
          <w:p w14:paraId="491FE305" w14:textId="29514C85" w:rsidR="004E17A8" w:rsidRPr="00E27C4D" w:rsidRDefault="004E17A8" w:rsidP="004E17A8">
            <w:r w:rsidRPr="00E27C4D">
              <w:t>28p + 14s</w:t>
            </w:r>
          </w:p>
        </w:tc>
        <w:tc>
          <w:tcPr>
            <w:tcW w:w="851" w:type="dxa"/>
          </w:tcPr>
          <w:p w14:paraId="67551B71" w14:textId="7B18412B" w:rsidR="004E17A8" w:rsidRPr="00E27C4D" w:rsidRDefault="004E17A8" w:rsidP="004E17A8">
            <w:r w:rsidRPr="00E27C4D">
              <w:t>z, zk</w:t>
            </w:r>
          </w:p>
        </w:tc>
        <w:tc>
          <w:tcPr>
            <w:tcW w:w="708" w:type="dxa"/>
          </w:tcPr>
          <w:p w14:paraId="470ABC14" w14:textId="61554309" w:rsidR="004E17A8" w:rsidRPr="00E27C4D" w:rsidRDefault="004E17A8" w:rsidP="004E17A8">
            <w:r w:rsidRPr="00E27C4D">
              <w:t>4</w:t>
            </w:r>
          </w:p>
        </w:tc>
        <w:tc>
          <w:tcPr>
            <w:tcW w:w="3969" w:type="dxa"/>
          </w:tcPr>
          <w:p w14:paraId="01DE390A" w14:textId="6861CCC1" w:rsidR="004E17A8" w:rsidRPr="00E27C4D" w:rsidRDefault="004E17A8" w:rsidP="004E17A8">
            <w:r w:rsidRPr="00E05EA5">
              <w:rPr>
                <w:b/>
              </w:rPr>
              <w:t>doc. Ing. Luděk Lukáš, CSc</w:t>
            </w:r>
            <w:r>
              <w:t xml:space="preserve">. (100 </w:t>
            </w:r>
            <w:r w:rsidRPr="00E27C4D">
              <w:t>%</w:t>
            </w:r>
            <w:r>
              <w:t xml:space="preserve"> p</w:t>
            </w:r>
            <w:r w:rsidRPr="00E27C4D">
              <w:t>)</w:t>
            </w:r>
          </w:p>
        </w:tc>
        <w:tc>
          <w:tcPr>
            <w:tcW w:w="567" w:type="dxa"/>
          </w:tcPr>
          <w:p w14:paraId="453EEC14" w14:textId="09DB957D" w:rsidR="004E17A8" w:rsidRPr="00E27C4D" w:rsidRDefault="004E17A8" w:rsidP="004E17A8">
            <w:r w:rsidRPr="00E27C4D">
              <w:t>1/ZS</w:t>
            </w:r>
          </w:p>
        </w:tc>
        <w:tc>
          <w:tcPr>
            <w:tcW w:w="851" w:type="dxa"/>
            <w:gridSpan w:val="2"/>
          </w:tcPr>
          <w:p w14:paraId="19F3A4FF" w14:textId="245414C7" w:rsidR="004E17A8" w:rsidRPr="00E27C4D" w:rsidRDefault="004E17A8" w:rsidP="004E17A8">
            <w:r w:rsidRPr="00E27C4D">
              <w:t>ZT</w:t>
            </w:r>
          </w:p>
        </w:tc>
      </w:tr>
      <w:tr w:rsidR="004E17A8" w:rsidRPr="00E27C4D" w14:paraId="26B863C9" w14:textId="77777777" w:rsidTr="00566D26">
        <w:tc>
          <w:tcPr>
            <w:tcW w:w="2694" w:type="dxa"/>
          </w:tcPr>
          <w:p w14:paraId="2710B731" w14:textId="51E830C9" w:rsidR="004E17A8" w:rsidRPr="00E27C4D" w:rsidRDefault="004E17A8" w:rsidP="004E17A8">
            <w:r>
              <w:t>Communication Systems</w:t>
            </w:r>
          </w:p>
        </w:tc>
        <w:tc>
          <w:tcPr>
            <w:tcW w:w="992" w:type="dxa"/>
            <w:gridSpan w:val="2"/>
          </w:tcPr>
          <w:p w14:paraId="4750A48C" w14:textId="64BC5893" w:rsidR="004E17A8" w:rsidRPr="00E27C4D" w:rsidRDefault="004E17A8" w:rsidP="004E17A8">
            <w:r w:rsidRPr="00E27C4D">
              <w:t>28p + 28c</w:t>
            </w:r>
          </w:p>
        </w:tc>
        <w:tc>
          <w:tcPr>
            <w:tcW w:w="851" w:type="dxa"/>
          </w:tcPr>
          <w:p w14:paraId="7BC56F37" w14:textId="758A3CF2" w:rsidR="004E17A8" w:rsidRPr="00E27C4D" w:rsidRDefault="004E17A8" w:rsidP="004E17A8">
            <w:r w:rsidRPr="00E27C4D">
              <w:t>z, zk</w:t>
            </w:r>
          </w:p>
        </w:tc>
        <w:tc>
          <w:tcPr>
            <w:tcW w:w="708" w:type="dxa"/>
          </w:tcPr>
          <w:p w14:paraId="60488172" w14:textId="65887BCD" w:rsidR="004E17A8" w:rsidRPr="00E27C4D" w:rsidRDefault="004E17A8" w:rsidP="004E17A8">
            <w:r w:rsidRPr="00E27C4D">
              <w:t>4</w:t>
            </w:r>
          </w:p>
        </w:tc>
        <w:tc>
          <w:tcPr>
            <w:tcW w:w="3969" w:type="dxa"/>
          </w:tcPr>
          <w:p w14:paraId="589AE4FA" w14:textId="35C09B7F" w:rsidR="004E17A8" w:rsidRPr="00E27C4D" w:rsidRDefault="004E17A8" w:rsidP="004E17A8">
            <w:r w:rsidRPr="00E05EA5">
              <w:rPr>
                <w:b/>
              </w:rPr>
              <w:t>prof. Ing. Karel Vlček, CSc.</w:t>
            </w:r>
            <w:r>
              <w:t xml:space="preserve"> (100 % p</w:t>
            </w:r>
            <w:r w:rsidRPr="00E27C4D">
              <w:t>)</w:t>
            </w:r>
          </w:p>
        </w:tc>
        <w:tc>
          <w:tcPr>
            <w:tcW w:w="567" w:type="dxa"/>
          </w:tcPr>
          <w:p w14:paraId="494F409B" w14:textId="3C5FDDCC" w:rsidR="004E17A8" w:rsidRPr="00E27C4D" w:rsidRDefault="004E17A8" w:rsidP="004E17A8">
            <w:r w:rsidRPr="00E27C4D">
              <w:t>1/ZS</w:t>
            </w:r>
          </w:p>
        </w:tc>
        <w:tc>
          <w:tcPr>
            <w:tcW w:w="851" w:type="dxa"/>
            <w:gridSpan w:val="2"/>
          </w:tcPr>
          <w:p w14:paraId="006E68D5" w14:textId="78C8A82B" w:rsidR="004E17A8" w:rsidRPr="00E27C4D" w:rsidRDefault="004E17A8" w:rsidP="004E17A8">
            <w:r w:rsidRPr="00E27C4D">
              <w:t>ZT</w:t>
            </w:r>
          </w:p>
        </w:tc>
      </w:tr>
      <w:tr w:rsidR="004E17A8" w:rsidRPr="00E27C4D" w14:paraId="0F5011D7" w14:textId="77777777" w:rsidTr="00566D26">
        <w:tc>
          <w:tcPr>
            <w:tcW w:w="2694" w:type="dxa"/>
          </w:tcPr>
          <w:p w14:paraId="0AD8D68A" w14:textId="221E2D70" w:rsidR="004E17A8" w:rsidRPr="00E27C4D" w:rsidRDefault="004E17A8" w:rsidP="004E17A8">
            <w:r w:rsidRPr="008C1547">
              <w:t>Forensic Sciences</w:t>
            </w:r>
          </w:p>
        </w:tc>
        <w:tc>
          <w:tcPr>
            <w:tcW w:w="992" w:type="dxa"/>
            <w:gridSpan w:val="2"/>
          </w:tcPr>
          <w:p w14:paraId="3BAB13CF" w14:textId="7C3D79D8" w:rsidR="004E17A8" w:rsidRPr="00E27C4D" w:rsidRDefault="004E17A8" w:rsidP="004E17A8">
            <w:r w:rsidRPr="00E27C4D">
              <w:t>28p + 28s</w:t>
            </w:r>
          </w:p>
        </w:tc>
        <w:tc>
          <w:tcPr>
            <w:tcW w:w="851" w:type="dxa"/>
          </w:tcPr>
          <w:p w14:paraId="2D23B9B7" w14:textId="6C4B7DEF" w:rsidR="004E17A8" w:rsidRPr="00E27C4D" w:rsidRDefault="004E17A8" w:rsidP="004E17A8">
            <w:r w:rsidRPr="00E27C4D">
              <w:t>z, zk</w:t>
            </w:r>
          </w:p>
        </w:tc>
        <w:tc>
          <w:tcPr>
            <w:tcW w:w="708" w:type="dxa"/>
          </w:tcPr>
          <w:p w14:paraId="4E98649E" w14:textId="40EAC9E1" w:rsidR="004E17A8" w:rsidRPr="00E27C4D" w:rsidRDefault="004E17A8" w:rsidP="004E17A8">
            <w:r w:rsidRPr="00E27C4D">
              <w:t>4</w:t>
            </w:r>
          </w:p>
        </w:tc>
        <w:tc>
          <w:tcPr>
            <w:tcW w:w="3969" w:type="dxa"/>
          </w:tcPr>
          <w:p w14:paraId="4758D1A6" w14:textId="28BB2FAD" w:rsidR="004E17A8" w:rsidRPr="00E27C4D" w:rsidRDefault="004E17A8" w:rsidP="004E17A8">
            <w:r w:rsidRPr="00E05EA5">
              <w:rPr>
                <w:b/>
              </w:rPr>
              <w:t>doc. RNDr. Vojtěch Křesálek, CSc.</w:t>
            </w:r>
            <w:r>
              <w:t xml:space="preserve"> </w:t>
            </w:r>
            <w:r w:rsidRPr="00E27C4D">
              <w:t>(100</w:t>
            </w:r>
            <w:r>
              <w:t xml:space="preserve"> </w:t>
            </w:r>
            <w:r w:rsidRPr="00E27C4D">
              <w:t>%</w:t>
            </w:r>
            <w:r>
              <w:t xml:space="preserve"> p</w:t>
            </w:r>
            <w:r w:rsidRPr="00E27C4D">
              <w:t>)</w:t>
            </w:r>
          </w:p>
        </w:tc>
        <w:tc>
          <w:tcPr>
            <w:tcW w:w="567" w:type="dxa"/>
          </w:tcPr>
          <w:p w14:paraId="356F9563" w14:textId="72529FE6" w:rsidR="004E17A8" w:rsidRPr="00E27C4D" w:rsidRDefault="004E17A8" w:rsidP="004E17A8">
            <w:r w:rsidRPr="00E27C4D">
              <w:t>1/ZS</w:t>
            </w:r>
          </w:p>
        </w:tc>
        <w:tc>
          <w:tcPr>
            <w:tcW w:w="851" w:type="dxa"/>
            <w:gridSpan w:val="2"/>
          </w:tcPr>
          <w:p w14:paraId="14C2C6C4" w14:textId="67E4325C" w:rsidR="004E17A8" w:rsidRPr="00E27C4D" w:rsidRDefault="004E17A8" w:rsidP="004E17A8">
            <w:r w:rsidRPr="00E27C4D">
              <w:t>ZT</w:t>
            </w:r>
          </w:p>
        </w:tc>
      </w:tr>
      <w:tr w:rsidR="004E17A8" w:rsidRPr="00E27C4D" w14:paraId="302668ED" w14:textId="77777777" w:rsidTr="00566D26">
        <w:tc>
          <w:tcPr>
            <w:tcW w:w="2694" w:type="dxa"/>
          </w:tcPr>
          <w:p w14:paraId="0DC92745" w14:textId="44D9C92C" w:rsidR="004E17A8" w:rsidRPr="00E27C4D" w:rsidRDefault="004E17A8" w:rsidP="004E17A8">
            <w:r>
              <w:t>Security of Public Events</w:t>
            </w:r>
          </w:p>
        </w:tc>
        <w:tc>
          <w:tcPr>
            <w:tcW w:w="992" w:type="dxa"/>
            <w:gridSpan w:val="2"/>
          </w:tcPr>
          <w:p w14:paraId="78F44473" w14:textId="20F0CAA6" w:rsidR="004E17A8" w:rsidRPr="00E27C4D" w:rsidRDefault="004E17A8" w:rsidP="004E17A8">
            <w:r w:rsidRPr="00E27C4D">
              <w:t>28p + 28c</w:t>
            </w:r>
          </w:p>
        </w:tc>
        <w:tc>
          <w:tcPr>
            <w:tcW w:w="851" w:type="dxa"/>
          </w:tcPr>
          <w:p w14:paraId="4DF2ED6E" w14:textId="66CAA92F" w:rsidR="004E17A8" w:rsidRPr="00E27C4D" w:rsidRDefault="004E17A8" w:rsidP="004E17A8">
            <w:r w:rsidRPr="00E27C4D">
              <w:t>z, zk</w:t>
            </w:r>
          </w:p>
        </w:tc>
        <w:tc>
          <w:tcPr>
            <w:tcW w:w="708" w:type="dxa"/>
          </w:tcPr>
          <w:p w14:paraId="7B8B8653" w14:textId="53C2FE09" w:rsidR="004E17A8" w:rsidRPr="00E27C4D" w:rsidRDefault="004E17A8" w:rsidP="004E17A8">
            <w:r w:rsidRPr="00E27C4D">
              <w:t>5</w:t>
            </w:r>
          </w:p>
        </w:tc>
        <w:tc>
          <w:tcPr>
            <w:tcW w:w="3969" w:type="dxa"/>
          </w:tcPr>
          <w:p w14:paraId="32AD178A" w14:textId="48B55E76" w:rsidR="004E17A8" w:rsidRPr="00E27C4D" w:rsidRDefault="004E17A8" w:rsidP="004E17A8">
            <w:r w:rsidRPr="00E05EA5">
              <w:rPr>
                <w:b/>
              </w:rPr>
              <w:t>doc. Ing. Hromada, Ph.D.</w:t>
            </w:r>
            <w:r w:rsidRPr="00E27C4D">
              <w:t xml:space="preserve"> (100</w:t>
            </w:r>
            <w:r>
              <w:t xml:space="preserve"> % p)</w:t>
            </w:r>
          </w:p>
        </w:tc>
        <w:tc>
          <w:tcPr>
            <w:tcW w:w="567" w:type="dxa"/>
          </w:tcPr>
          <w:p w14:paraId="356CC680" w14:textId="1CAF2241" w:rsidR="004E17A8" w:rsidRPr="00E27C4D" w:rsidRDefault="004E17A8" w:rsidP="004E17A8">
            <w:r w:rsidRPr="00E27C4D">
              <w:t>1/ZS</w:t>
            </w:r>
          </w:p>
        </w:tc>
        <w:tc>
          <w:tcPr>
            <w:tcW w:w="851" w:type="dxa"/>
            <w:gridSpan w:val="2"/>
          </w:tcPr>
          <w:p w14:paraId="2907ED46" w14:textId="7A9854FC" w:rsidR="004E17A8" w:rsidRPr="00E27C4D" w:rsidRDefault="004E17A8" w:rsidP="004E17A8">
            <w:r w:rsidRPr="00E27C4D">
              <w:t>PZ</w:t>
            </w:r>
          </w:p>
        </w:tc>
      </w:tr>
      <w:tr w:rsidR="004E17A8" w:rsidRPr="00E27C4D" w14:paraId="36166BD8" w14:textId="77777777" w:rsidTr="00566D26">
        <w:tc>
          <w:tcPr>
            <w:tcW w:w="2694" w:type="dxa"/>
          </w:tcPr>
          <w:p w14:paraId="4C942569" w14:textId="67B4B34F" w:rsidR="004E17A8" w:rsidRPr="00E27C4D" w:rsidRDefault="004E17A8" w:rsidP="004E17A8">
            <w:r w:rsidRPr="00F27807">
              <w:t>Computer Viruses and Security</w:t>
            </w:r>
          </w:p>
        </w:tc>
        <w:tc>
          <w:tcPr>
            <w:tcW w:w="992" w:type="dxa"/>
            <w:gridSpan w:val="2"/>
          </w:tcPr>
          <w:p w14:paraId="6A6C1AC3" w14:textId="000751E3" w:rsidR="004E17A8" w:rsidRPr="00E27C4D" w:rsidRDefault="004E17A8" w:rsidP="004E17A8">
            <w:r>
              <w:t>14p + 28</w:t>
            </w:r>
            <w:r w:rsidRPr="00E27C4D">
              <w:t>c</w:t>
            </w:r>
          </w:p>
        </w:tc>
        <w:tc>
          <w:tcPr>
            <w:tcW w:w="851" w:type="dxa"/>
          </w:tcPr>
          <w:p w14:paraId="504BA113" w14:textId="436F3F4A" w:rsidR="004E17A8" w:rsidRPr="00E27C4D" w:rsidRDefault="004E17A8" w:rsidP="004E17A8">
            <w:r w:rsidRPr="00E27C4D">
              <w:t>kl</w:t>
            </w:r>
            <w:r>
              <w:t>z</w:t>
            </w:r>
          </w:p>
        </w:tc>
        <w:tc>
          <w:tcPr>
            <w:tcW w:w="708" w:type="dxa"/>
          </w:tcPr>
          <w:p w14:paraId="006F47DF" w14:textId="135968C6" w:rsidR="004E17A8" w:rsidRPr="00E27C4D" w:rsidRDefault="004E17A8" w:rsidP="004E17A8">
            <w:r w:rsidRPr="00E27C4D">
              <w:t>4</w:t>
            </w:r>
          </w:p>
        </w:tc>
        <w:tc>
          <w:tcPr>
            <w:tcW w:w="3969" w:type="dxa"/>
          </w:tcPr>
          <w:p w14:paraId="4824F40D" w14:textId="0E987254" w:rsidR="004E17A8" w:rsidRPr="00E27C4D" w:rsidRDefault="004E17A8" w:rsidP="004E17A8">
            <w:r w:rsidRPr="00E05EA5">
              <w:rPr>
                <w:b/>
              </w:rPr>
              <w:t>prof. Mgr. Roman Jašek,</w:t>
            </w:r>
            <w:r>
              <w:rPr>
                <w:b/>
              </w:rPr>
              <w:t xml:space="preserve"> </w:t>
            </w:r>
            <w:r w:rsidRPr="00E05EA5">
              <w:rPr>
                <w:b/>
              </w:rPr>
              <w:t>Ph.D.</w:t>
            </w:r>
            <w:r w:rsidRPr="00E27C4D">
              <w:t xml:space="preserve"> (100</w:t>
            </w:r>
            <w:r>
              <w:t xml:space="preserve"> </w:t>
            </w:r>
            <w:r w:rsidRPr="00E27C4D">
              <w:t>%</w:t>
            </w:r>
            <w:r>
              <w:t xml:space="preserve"> p</w:t>
            </w:r>
            <w:r w:rsidRPr="00E27C4D">
              <w:t>)</w:t>
            </w:r>
          </w:p>
        </w:tc>
        <w:tc>
          <w:tcPr>
            <w:tcW w:w="567" w:type="dxa"/>
          </w:tcPr>
          <w:p w14:paraId="4CB37FD9" w14:textId="436490D6" w:rsidR="004E17A8" w:rsidRPr="00E27C4D" w:rsidRDefault="004E17A8" w:rsidP="004E17A8">
            <w:r w:rsidRPr="00E27C4D">
              <w:t>1/ZS</w:t>
            </w:r>
          </w:p>
        </w:tc>
        <w:tc>
          <w:tcPr>
            <w:tcW w:w="851" w:type="dxa"/>
            <w:gridSpan w:val="2"/>
          </w:tcPr>
          <w:p w14:paraId="1D3C8711" w14:textId="3AF81331" w:rsidR="004E17A8" w:rsidRPr="00E27C4D" w:rsidRDefault="004E17A8" w:rsidP="004E17A8">
            <w:r w:rsidRPr="00E27C4D">
              <w:t>ZT</w:t>
            </w:r>
          </w:p>
        </w:tc>
      </w:tr>
      <w:tr w:rsidR="004E17A8" w:rsidRPr="00E27C4D" w14:paraId="16DD47E4" w14:textId="77777777" w:rsidTr="00566D26">
        <w:tc>
          <w:tcPr>
            <w:tcW w:w="2694" w:type="dxa"/>
          </w:tcPr>
          <w:p w14:paraId="1534210D" w14:textId="11E52DDD" w:rsidR="004E17A8" w:rsidRPr="00E27C4D" w:rsidRDefault="004E17A8" w:rsidP="004E17A8">
            <w:r>
              <w:t>Technical English I</w:t>
            </w:r>
          </w:p>
        </w:tc>
        <w:tc>
          <w:tcPr>
            <w:tcW w:w="992" w:type="dxa"/>
            <w:gridSpan w:val="2"/>
          </w:tcPr>
          <w:p w14:paraId="0BE4B290" w14:textId="1B2C1EEF" w:rsidR="004E17A8" w:rsidRPr="00E27C4D" w:rsidRDefault="004E17A8" w:rsidP="004E17A8">
            <w:r w:rsidRPr="00E27C4D">
              <w:t>28s</w:t>
            </w:r>
          </w:p>
        </w:tc>
        <w:tc>
          <w:tcPr>
            <w:tcW w:w="851" w:type="dxa"/>
          </w:tcPr>
          <w:p w14:paraId="5FA2F2B0" w14:textId="7D2D4EB2" w:rsidR="004E17A8" w:rsidRPr="00E27C4D" w:rsidRDefault="004E17A8" w:rsidP="004E17A8">
            <w:r w:rsidRPr="00E27C4D">
              <w:t>klz</w:t>
            </w:r>
          </w:p>
        </w:tc>
        <w:tc>
          <w:tcPr>
            <w:tcW w:w="708" w:type="dxa"/>
          </w:tcPr>
          <w:p w14:paraId="09452282" w14:textId="493F30B5" w:rsidR="004E17A8" w:rsidRPr="00E27C4D" w:rsidRDefault="004E17A8" w:rsidP="004E17A8">
            <w:r w:rsidRPr="00E27C4D">
              <w:t>3</w:t>
            </w:r>
          </w:p>
        </w:tc>
        <w:tc>
          <w:tcPr>
            <w:tcW w:w="3969" w:type="dxa"/>
          </w:tcPr>
          <w:p w14:paraId="3C497D2A" w14:textId="6274C953" w:rsidR="004E17A8" w:rsidRPr="00E27C4D" w:rsidRDefault="004E17A8" w:rsidP="004E17A8">
            <w:pPr>
              <w:rPr>
                <w:b/>
              </w:rPr>
            </w:pPr>
            <w:r w:rsidRPr="00E27C4D">
              <w:t>Mgr. Tereza Outěřická (</w:t>
            </w:r>
            <w:r>
              <w:t>100 % s)</w:t>
            </w:r>
          </w:p>
        </w:tc>
        <w:tc>
          <w:tcPr>
            <w:tcW w:w="567" w:type="dxa"/>
          </w:tcPr>
          <w:p w14:paraId="6A5386FA" w14:textId="3687DBCF" w:rsidR="004E17A8" w:rsidRPr="00E27C4D" w:rsidRDefault="004E17A8" w:rsidP="004E17A8">
            <w:r w:rsidRPr="00E27C4D">
              <w:t>1/ZS</w:t>
            </w:r>
          </w:p>
        </w:tc>
        <w:tc>
          <w:tcPr>
            <w:tcW w:w="851" w:type="dxa"/>
            <w:gridSpan w:val="2"/>
          </w:tcPr>
          <w:p w14:paraId="216E130B" w14:textId="7FA8E4D8" w:rsidR="004E17A8" w:rsidRPr="00E27C4D" w:rsidRDefault="004E17A8" w:rsidP="004E17A8">
            <w:r>
              <w:t>-</w:t>
            </w:r>
          </w:p>
        </w:tc>
      </w:tr>
      <w:tr w:rsidR="004E17A8" w:rsidRPr="00E27C4D" w14:paraId="7A944681" w14:textId="77777777" w:rsidTr="00566D26">
        <w:tc>
          <w:tcPr>
            <w:tcW w:w="2694" w:type="dxa"/>
          </w:tcPr>
          <w:p w14:paraId="421BC6D3" w14:textId="3E3725A6" w:rsidR="004E17A8" w:rsidRPr="00E27C4D" w:rsidRDefault="004E17A8" w:rsidP="004E17A8">
            <w:r>
              <w:t>Information Support for Security Systems</w:t>
            </w:r>
          </w:p>
        </w:tc>
        <w:tc>
          <w:tcPr>
            <w:tcW w:w="992" w:type="dxa"/>
            <w:gridSpan w:val="2"/>
          </w:tcPr>
          <w:p w14:paraId="3EA7740E" w14:textId="3B5C237C" w:rsidR="004E17A8" w:rsidRPr="00E27C4D" w:rsidRDefault="004E17A8" w:rsidP="004E17A8">
            <w:r w:rsidRPr="00E27C4D">
              <w:t>14p + 28c</w:t>
            </w:r>
          </w:p>
        </w:tc>
        <w:tc>
          <w:tcPr>
            <w:tcW w:w="851" w:type="dxa"/>
          </w:tcPr>
          <w:p w14:paraId="391C0A0A" w14:textId="5EC01FC3" w:rsidR="004E17A8" w:rsidRPr="00E27C4D" w:rsidRDefault="004E17A8" w:rsidP="004E17A8">
            <w:r w:rsidRPr="00E27C4D">
              <w:t>z, zk</w:t>
            </w:r>
          </w:p>
        </w:tc>
        <w:tc>
          <w:tcPr>
            <w:tcW w:w="708" w:type="dxa"/>
          </w:tcPr>
          <w:p w14:paraId="03B9EA04" w14:textId="19D02C98" w:rsidR="004E17A8" w:rsidRPr="00E27C4D" w:rsidRDefault="004E17A8" w:rsidP="004E17A8">
            <w:r w:rsidRPr="00E27C4D">
              <w:t>3</w:t>
            </w:r>
          </w:p>
        </w:tc>
        <w:tc>
          <w:tcPr>
            <w:tcW w:w="3969" w:type="dxa"/>
          </w:tcPr>
          <w:p w14:paraId="0E5360C4" w14:textId="0662A1D4" w:rsidR="004E17A8" w:rsidRPr="00E27C4D" w:rsidRDefault="004E17A8" w:rsidP="004E17A8">
            <w:r w:rsidRPr="00E05EA5">
              <w:rPr>
                <w:b/>
              </w:rPr>
              <w:t>doc. Ing. Lubomír Vašek,  CSc.</w:t>
            </w:r>
            <w:r>
              <w:t xml:space="preserve"> (100 </w:t>
            </w:r>
            <w:r w:rsidRPr="00E27C4D">
              <w:t>%</w:t>
            </w:r>
            <w:r>
              <w:t xml:space="preserve"> p</w:t>
            </w:r>
            <w:r w:rsidRPr="00E27C4D">
              <w:t>)</w:t>
            </w:r>
          </w:p>
        </w:tc>
        <w:tc>
          <w:tcPr>
            <w:tcW w:w="567" w:type="dxa"/>
          </w:tcPr>
          <w:p w14:paraId="2FB3F35B" w14:textId="0733D6A6" w:rsidR="004E17A8" w:rsidRPr="00E27C4D" w:rsidRDefault="004E17A8" w:rsidP="004E17A8">
            <w:r w:rsidRPr="00E27C4D">
              <w:t>1/LS</w:t>
            </w:r>
          </w:p>
        </w:tc>
        <w:tc>
          <w:tcPr>
            <w:tcW w:w="851" w:type="dxa"/>
            <w:gridSpan w:val="2"/>
          </w:tcPr>
          <w:p w14:paraId="258BADB9" w14:textId="2143239E" w:rsidR="004E17A8" w:rsidRPr="00E27C4D" w:rsidRDefault="004E17A8" w:rsidP="004E17A8">
            <w:r w:rsidRPr="00E27C4D">
              <w:t>ZT</w:t>
            </w:r>
          </w:p>
        </w:tc>
      </w:tr>
      <w:tr w:rsidR="004E17A8" w:rsidRPr="00E27C4D" w14:paraId="11FFDF6B" w14:textId="77777777" w:rsidTr="00566D26">
        <w:tc>
          <w:tcPr>
            <w:tcW w:w="2694" w:type="dxa"/>
          </w:tcPr>
          <w:p w14:paraId="2561BAD3" w14:textId="2A4F513F" w:rsidR="004E17A8" w:rsidRPr="00E27C4D" w:rsidRDefault="004E17A8" w:rsidP="004E17A8">
            <w:r w:rsidRPr="00E27C4D">
              <w:t>Technolog</w:t>
            </w:r>
            <w:r>
              <w:t>y of Industrial Information Systems</w:t>
            </w:r>
          </w:p>
        </w:tc>
        <w:tc>
          <w:tcPr>
            <w:tcW w:w="992" w:type="dxa"/>
            <w:gridSpan w:val="2"/>
          </w:tcPr>
          <w:p w14:paraId="31490326" w14:textId="7399B70C" w:rsidR="004E17A8" w:rsidRPr="00E27C4D" w:rsidRDefault="004E17A8" w:rsidP="004E17A8">
            <w:r w:rsidRPr="00E27C4D">
              <w:t>28p + 28c</w:t>
            </w:r>
          </w:p>
        </w:tc>
        <w:tc>
          <w:tcPr>
            <w:tcW w:w="851" w:type="dxa"/>
          </w:tcPr>
          <w:p w14:paraId="590AA21E" w14:textId="67F86F44" w:rsidR="004E17A8" w:rsidRPr="00E27C4D" w:rsidRDefault="004E17A8" w:rsidP="004E17A8">
            <w:r w:rsidRPr="00E27C4D">
              <w:t>z, zk</w:t>
            </w:r>
          </w:p>
        </w:tc>
        <w:tc>
          <w:tcPr>
            <w:tcW w:w="708" w:type="dxa"/>
          </w:tcPr>
          <w:p w14:paraId="07FA4686" w14:textId="3D31D5D2" w:rsidR="004E17A8" w:rsidRPr="00E27C4D" w:rsidRDefault="004E17A8" w:rsidP="004E17A8">
            <w:r w:rsidRPr="00E27C4D">
              <w:t>4</w:t>
            </w:r>
          </w:p>
        </w:tc>
        <w:tc>
          <w:tcPr>
            <w:tcW w:w="3969" w:type="dxa"/>
          </w:tcPr>
          <w:p w14:paraId="27702C31" w14:textId="4F570F0E" w:rsidR="004E17A8" w:rsidRPr="00E27C4D" w:rsidRDefault="004E17A8" w:rsidP="004E17A8">
            <w:r w:rsidRPr="00E27C4D">
              <w:t>Ing. Petr Neumann,</w:t>
            </w:r>
            <w:r>
              <w:t xml:space="preserve"> </w:t>
            </w:r>
            <w:r w:rsidRPr="00E27C4D">
              <w:t>Ph.D. (</w:t>
            </w:r>
            <w:r>
              <w:t>100 % p</w:t>
            </w:r>
            <w:r w:rsidRPr="00E27C4D">
              <w:t>)</w:t>
            </w:r>
          </w:p>
        </w:tc>
        <w:tc>
          <w:tcPr>
            <w:tcW w:w="567" w:type="dxa"/>
          </w:tcPr>
          <w:p w14:paraId="155C1F68" w14:textId="6DA6DC59" w:rsidR="004E17A8" w:rsidRPr="00E27C4D" w:rsidRDefault="004E17A8" w:rsidP="004E17A8">
            <w:r w:rsidRPr="00E27C4D">
              <w:t>1/LS</w:t>
            </w:r>
          </w:p>
        </w:tc>
        <w:tc>
          <w:tcPr>
            <w:tcW w:w="851" w:type="dxa"/>
            <w:gridSpan w:val="2"/>
          </w:tcPr>
          <w:p w14:paraId="0A2D96D3" w14:textId="477B23D0" w:rsidR="004E17A8" w:rsidRPr="00E27C4D" w:rsidRDefault="004E17A8" w:rsidP="004E17A8">
            <w:r>
              <w:t>-</w:t>
            </w:r>
          </w:p>
        </w:tc>
      </w:tr>
      <w:tr w:rsidR="004E17A8" w:rsidRPr="00E27C4D" w14:paraId="5C0B7FCE" w14:textId="77777777" w:rsidTr="00566D26">
        <w:tc>
          <w:tcPr>
            <w:tcW w:w="2694" w:type="dxa"/>
          </w:tcPr>
          <w:p w14:paraId="202AB948" w14:textId="26AB809F" w:rsidR="004E17A8" w:rsidRPr="00E27C4D" w:rsidRDefault="004E17A8" w:rsidP="004E17A8">
            <w:r w:rsidRPr="00953D8E">
              <w:t xml:space="preserve">Security </w:t>
            </w:r>
            <w:r>
              <w:t>T</w:t>
            </w:r>
            <w:r w:rsidRPr="00953D8E">
              <w:t xml:space="preserve">echnologies for </w:t>
            </w:r>
            <w:r>
              <w:t>Protection of Information S</w:t>
            </w:r>
            <w:r w:rsidRPr="00953D8E">
              <w:t>ystems</w:t>
            </w:r>
          </w:p>
        </w:tc>
        <w:tc>
          <w:tcPr>
            <w:tcW w:w="992" w:type="dxa"/>
            <w:gridSpan w:val="2"/>
          </w:tcPr>
          <w:p w14:paraId="2212B57B" w14:textId="5EC012FE" w:rsidR="004E17A8" w:rsidRPr="00E27C4D" w:rsidRDefault="004E17A8" w:rsidP="004E17A8">
            <w:r w:rsidRPr="00E27C4D">
              <w:t>28p + 28c</w:t>
            </w:r>
          </w:p>
        </w:tc>
        <w:tc>
          <w:tcPr>
            <w:tcW w:w="851" w:type="dxa"/>
          </w:tcPr>
          <w:p w14:paraId="42C8FD9C" w14:textId="2E3B8D7D" w:rsidR="004E17A8" w:rsidRPr="00E27C4D" w:rsidRDefault="004E17A8" w:rsidP="004E17A8">
            <w:r w:rsidRPr="00E27C4D">
              <w:t>z, zk</w:t>
            </w:r>
          </w:p>
        </w:tc>
        <w:tc>
          <w:tcPr>
            <w:tcW w:w="708" w:type="dxa"/>
          </w:tcPr>
          <w:p w14:paraId="33B61FEA" w14:textId="1B716B78" w:rsidR="004E17A8" w:rsidRPr="00E27C4D" w:rsidRDefault="004E17A8" w:rsidP="004E17A8">
            <w:r w:rsidRPr="00E27C4D">
              <w:t>3</w:t>
            </w:r>
          </w:p>
        </w:tc>
        <w:tc>
          <w:tcPr>
            <w:tcW w:w="3969" w:type="dxa"/>
          </w:tcPr>
          <w:p w14:paraId="6CF33078" w14:textId="2293DF2F" w:rsidR="004E17A8" w:rsidRPr="00E27C4D" w:rsidRDefault="004E17A8" w:rsidP="004E17A8">
            <w:r w:rsidRPr="00E27C4D">
              <w:t>doc. Ing. Jiří Gajdošík,</w:t>
            </w:r>
            <w:r>
              <w:t xml:space="preserve"> CSc. (100 </w:t>
            </w:r>
            <w:r w:rsidRPr="00E27C4D">
              <w:t>%</w:t>
            </w:r>
            <w:r>
              <w:t xml:space="preserve"> p</w:t>
            </w:r>
            <w:r w:rsidRPr="00E27C4D">
              <w:t>)</w:t>
            </w:r>
          </w:p>
        </w:tc>
        <w:tc>
          <w:tcPr>
            <w:tcW w:w="567" w:type="dxa"/>
          </w:tcPr>
          <w:p w14:paraId="48974AFA" w14:textId="15558C55" w:rsidR="004E17A8" w:rsidRPr="00E27C4D" w:rsidRDefault="004E17A8" w:rsidP="004E17A8">
            <w:r w:rsidRPr="00E27C4D">
              <w:t>1/LS</w:t>
            </w:r>
          </w:p>
        </w:tc>
        <w:tc>
          <w:tcPr>
            <w:tcW w:w="851" w:type="dxa"/>
            <w:gridSpan w:val="2"/>
          </w:tcPr>
          <w:p w14:paraId="6F243B80" w14:textId="1911531E" w:rsidR="004E17A8" w:rsidRPr="00E27C4D" w:rsidRDefault="004E17A8" w:rsidP="004E17A8">
            <w:r>
              <w:t>-</w:t>
            </w:r>
          </w:p>
        </w:tc>
      </w:tr>
      <w:tr w:rsidR="004E17A8" w:rsidRPr="00E27C4D" w14:paraId="4F1FD0DD" w14:textId="77777777" w:rsidTr="00566D26">
        <w:tc>
          <w:tcPr>
            <w:tcW w:w="2694" w:type="dxa"/>
          </w:tcPr>
          <w:p w14:paraId="4032E7AA" w14:textId="65E38FCF" w:rsidR="004E17A8" w:rsidRPr="00E27C4D" w:rsidRDefault="004E17A8" w:rsidP="004E17A8">
            <w:r>
              <w:t>Building Technologies</w:t>
            </w:r>
          </w:p>
        </w:tc>
        <w:tc>
          <w:tcPr>
            <w:tcW w:w="992" w:type="dxa"/>
            <w:gridSpan w:val="2"/>
          </w:tcPr>
          <w:p w14:paraId="7BEE38D3" w14:textId="31DA52D4" w:rsidR="004E17A8" w:rsidRPr="00E27C4D" w:rsidRDefault="004E17A8" w:rsidP="004E17A8">
            <w:r w:rsidRPr="00E27C4D">
              <w:t>28p + 28c</w:t>
            </w:r>
          </w:p>
        </w:tc>
        <w:tc>
          <w:tcPr>
            <w:tcW w:w="851" w:type="dxa"/>
          </w:tcPr>
          <w:p w14:paraId="7D06EF35" w14:textId="17253544" w:rsidR="004E17A8" w:rsidRPr="00E27C4D" w:rsidRDefault="004E17A8" w:rsidP="004E17A8">
            <w:r w:rsidRPr="00E27C4D">
              <w:t>z, zk</w:t>
            </w:r>
          </w:p>
        </w:tc>
        <w:tc>
          <w:tcPr>
            <w:tcW w:w="708" w:type="dxa"/>
          </w:tcPr>
          <w:p w14:paraId="0E13CE80" w14:textId="07018DFB" w:rsidR="004E17A8" w:rsidRPr="00E27C4D" w:rsidRDefault="004E17A8" w:rsidP="004E17A8">
            <w:r w:rsidRPr="00E27C4D">
              <w:t>4</w:t>
            </w:r>
          </w:p>
        </w:tc>
        <w:tc>
          <w:tcPr>
            <w:tcW w:w="3969" w:type="dxa"/>
          </w:tcPr>
          <w:p w14:paraId="28E5BCEC" w14:textId="4F4CEB28" w:rsidR="004E17A8" w:rsidRPr="00E27C4D" w:rsidRDefault="004E17A8" w:rsidP="004E17A8">
            <w:r>
              <w:t xml:space="preserve">Ing. Martin Zálešák, CSc. (100 </w:t>
            </w:r>
            <w:r w:rsidRPr="00E27C4D">
              <w:t>%</w:t>
            </w:r>
            <w:r>
              <w:t xml:space="preserve"> p</w:t>
            </w:r>
            <w:r w:rsidRPr="00E27C4D">
              <w:t>)</w:t>
            </w:r>
          </w:p>
        </w:tc>
        <w:tc>
          <w:tcPr>
            <w:tcW w:w="567" w:type="dxa"/>
          </w:tcPr>
          <w:p w14:paraId="108D7AF6" w14:textId="20B5D45D" w:rsidR="004E17A8" w:rsidRPr="00E27C4D" w:rsidRDefault="004E17A8" w:rsidP="004E17A8">
            <w:r w:rsidRPr="00E27C4D">
              <w:t>1/LS</w:t>
            </w:r>
          </w:p>
        </w:tc>
        <w:tc>
          <w:tcPr>
            <w:tcW w:w="851" w:type="dxa"/>
            <w:gridSpan w:val="2"/>
          </w:tcPr>
          <w:p w14:paraId="1EB2DEF3" w14:textId="0439F91B" w:rsidR="004E17A8" w:rsidRPr="00E27C4D" w:rsidRDefault="004E17A8" w:rsidP="004E17A8">
            <w:r>
              <w:t>-</w:t>
            </w:r>
          </w:p>
        </w:tc>
      </w:tr>
      <w:tr w:rsidR="004E17A8" w:rsidRPr="00E27C4D" w14:paraId="01131930" w14:textId="77777777" w:rsidTr="00566D26">
        <w:tc>
          <w:tcPr>
            <w:tcW w:w="2694" w:type="dxa"/>
          </w:tcPr>
          <w:p w14:paraId="129C9E28" w14:textId="510BEFC3" w:rsidR="004E17A8" w:rsidRPr="00E27C4D" w:rsidRDefault="004E17A8" w:rsidP="004E17A8">
            <w:r>
              <w:t>Electronic Security and Access Systems</w:t>
            </w:r>
          </w:p>
        </w:tc>
        <w:tc>
          <w:tcPr>
            <w:tcW w:w="992" w:type="dxa"/>
            <w:gridSpan w:val="2"/>
          </w:tcPr>
          <w:p w14:paraId="1D6C1F47" w14:textId="7A911A05" w:rsidR="004E17A8" w:rsidRPr="00E27C4D" w:rsidRDefault="004E17A8" w:rsidP="004E17A8">
            <w:r w:rsidRPr="00E27C4D">
              <w:t>28p + 28c</w:t>
            </w:r>
          </w:p>
        </w:tc>
        <w:tc>
          <w:tcPr>
            <w:tcW w:w="851" w:type="dxa"/>
          </w:tcPr>
          <w:p w14:paraId="57F8A9DA" w14:textId="385EA196" w:rsidR="004E17A8" w:rsidRPr="00E27C4D" w:rsidRDefault="004E17A8" w:rsidP="004E17A8">
            <w:r w:rsidRPr="00E27C4D">
              <w:t>z, zk</w:t>
            </w:r>
          </w:p>
        </w:tc>
        <w:tc>
          <w:tcPr>
            <w:tcW w:w="708" w:type="dxa"/>
          </w:tcPr>
          <w:p w14:paraId="7998FFD6" w14:textId="72236BF9" w:rsidR="004E17A8" w:rsidRPr="00E27C4D" w:rsidRDefault="004E17A8" w:rsidP="004E17A8">
            <w:r w:rsidRPr="00E27C4D">
              <w:t>4</w:t>
            </w:r>
          </w:p>
        </w:tc>
        <w:tc>
          <w:tcPr>
            <w:tcW w:w="3969" w:type="dxa"/>
          </w:tcPr>
          <w:p w14:paraId="7D9BA74E" w14:textId="70D1BF99" w:rsidR="004E17A8" w:rsidRPr="00E27C4D" w:rsidRDefault="007E596C" w:rsidP="004E17A8">
            <w:ins w:id="58" w:author="Milan Navrátil" w:date="2018-11-20T14:18:00Z">
              <w:r w:rsidRPr="007E596C">
                <w:rPr>
                  <w:b/>
                </w:rPr>
                <w:t xml:space="preserve">Ing. Rudolf Drga, Ph.D. </w:t>
              </w:r>
            </w:ins>
            <w:del w:id="59" w:author="Milan Navrátil" w:date="2018-11-20T14:18:00Z">
              <w:r w:rsidR="004E17A8" w:rsidRPr="00E05EA5" w:rsidDel="007E596C">
                <w:rPr>
                  <w:b/>
                </w:rPr>
                <w:delText>doc. RNDr. Vojtěch Křesálek, CSc.</w:delText>
              </w:r>
              <w:r w:rsidR="004E17A8" w:rsidDel="007E596C">
                <w:delText xml:space="preserve"> </w:delText>
              </w:r>
            </w:del>
            <w:r w:rsidR="004E17A8" w:rsidRPr="00E27C4D">
              <w:t>(100</w:t>
            </w:r>
            <w:r w:rsidR="004E17A8">
              <w:t xml:space="preserve"> </w:t>
            </w:r>
            <w:r w:rsidR="004E17A8" w:rsidRPr="00E27C4D">
              <w:t>%</w:t>
            </w:r>
            <w:r w:rsidR="004E17A8">
              <w:t xml:space="preserve"> p</w:t>
            </w:r>
            <w:r w:rsidR="004E17A8" w:rsidRPr="00E27C4D">
              <w:t>)</w:t>
            </w:r>
          </w:p>
        </w:tc>
        <w:tc>
          <w:tcPr>
            <w:tcW w:w="567" w:type="dxa"/>
          </w:tcPr>
          <w:p w14:paraId="576E5132" w14:textId="50A4CF5C" w:rsidR="004E17A8" w:rsidRPr="00E27C4D" w:rsidRDefault="004E17A8" w:rsidP="004E17A8">
            <w:r w:rsidRPr="00E27C4D">
              <w:t>1/LS</w:t>
            </w:r>
          </w:p>
        </w:tc>
        <w:tc>
          <w:tcPr>
            <w:tcW w:w="851" w:type="dxa"/>
            <w:gridSpan w:val="2"/>
          </w:tcPr>
          <w:p w14:paraId="3E2DE0BA" w14:textId="573559C0" w:rsidR="004E17A8" w:rsidRPr="00E27C4D" w:rsidRDefault="004E17A8" w:rsidP="004E17A8">
            <w:r w:rsidRPr="00E27C4D">
              <w:t>PZ</w:t>
            </w:r>
          </w:p>
        </w:tc>
      </w:tr>
      <w:tr w:rsidR="004E17A8" w:rsidRPr="00E27C4D" w14:paraId="70E0104C" w14:textId="77777777" w:rsidTr="00566D26">
        <w:tc>
          <w:tcPr>
            <w:tcW w:w="2694" w:type="dxa"/>
          </w:tcPr>
          <w:p w14:paraId="54BA0334" w14:textId="6DE66350" w:rsidR="004E17A8" w:rsidRPr="00E27C4D" w:rsidRDefault="004E17A8" w:rsidP="004E17A8">
            <w:pPr>
              <w:rPr>
                <w:rFonts w:ascii="Calibri" w:hAnsi="Calibri"/>
                <w:sz w:val="22"/>
                <w:szCs w:val="22"/>
              </w:rPr>
            </w:pPr>
            <w:r>
              <w:t>C</w:t>
            </w:r>
            <w:r w:rsidRPr="00E27C4D">
              <w:t>riminolog</w:t>
            </w:r>
            <w:r>
              <w:t>y</w:t>
            </w:r>
          </w:p>
        </w:tc>
        <w:tc>
          <w:tcPr>
            <w:tcW w:w="992" w:type="dxa"/>
            <w:gridSpan w:val="2"/>
          </w:tcPr>
          <w:p w14:paraId="7F19C7A4" w14:textId="63890AEB" w:rsidR="004E17A8" w:rsidRPr="00E27C4D" w:rsidRDefault="004E17A8" w:rsidP="004E17A8">
            <w:r w:rsidRPr="00E27C4D">
              <w:t>28p + 14s</w:t>
            </w:r>
          </w:p>
        </w:tc>
        <w:tc>
          <w:tcPr>
            <w:tcW w:w="851" w:type="dxa"/>
          </w:tcPr>
          <w:p w14:paraId="1B0CDD82" w14:textId="69B531A3" w:rsidR="004E17A8" w:rsidRPr="00E27C4D" w:rsidRDefault="004E17A8" w:rsidP="004E17A8">
            <w:r>
              <w:t>klz</w:t>
            </w:r>
          </w:p>
        </w:tc>
        <w:tc>
          <w:tcPr>
            <w:tcW w:w="708" w:type="dxa"/>
            <w:vAlign w:val="bottom"/>
          </w:tcPr>
          <w:p w14:paraId="0ECD55D8" w14:textId="673E285B" w:rsidR="004E17A8" w:rsidRPr="00E27C4D" w:rsidRDefault="004E17A8" w:rsidP="004E17A8">
            <w:r w:rsidRPr="00E27C4D">
              <w:t>3</w:t>
            </w:r>
          </w:p>
        </w:tc>
        <w:tc>
          <w:tcPr>
            <w:tcW w:w="3969" w:type="dxa"/>
          </w:tcPr>
          <w:p w14:paraId="7662FB1C" w14:textId="335CBA3D" w:rsidR="004E17A8" w:rsidRPr="00E27C4D" w:rsidRDefault="004E17A8" w:rsidP="004E17A8">
            <w:r w:rsidRPr="00E05EA5">
              <w:rPr>
                <w:b/>
              </w:rPr>
              <w:t>PhDr. Mgr. Bc. Stanislav Zelinka</w:t>
            </w:r>
            <w:r>
              <w:t xml:space="preserve"> (100 </w:t>
            </w:r>
            <w:r w:rsidRPr="00E27C4D">
              <w:t>%</w:t>
            </w:r>
            <w:r>
              <w:t xml:space="preserve"> p</w:t>
            </w:r>
            <w:r w:rsidRPr="00E27C4D">
              <w:t>)</w:t>
            </w:r>
          </w:p>
        </w:tc>
        <w:tc>
          <w:tcPr>
            <w:tcW w:w="567" w:type="dxa"/>
          </w:tcPr>
          <w:p w14:paraId="4E48517D" w14:textId="41184D20" w:rsidR="004E17A8" w:rsidRPr="00E27C4D" w:rsidRDefault="004E17A8" w:rsidP="004E17A8">
            <w:r w:rsidRPr="00E27C4D">
              <w:t>1/LS</w:t>
            </w:r>
          </w:p>
        </w:tc>
        <w:tc>
          <w:tcPr>
            <w:tcW w:w="851" w:type="dxa"/>
            <w:gridSpan w:val="2"/>
          </w:tcPr>
          <w:p w14:paraId="476B0D0A" w14:textId="0F6BC779" w:rsidR="004E17A8" w:rsidRPr="00E27C4D" w:rsidRDefault="004E17A8" w:rsidP="004E17A8">
            <w:r>
              <w:t>-</w:t>
            </w:r>
          </w:p>
        </w:tc>
      </w:tr>
      <w:tr w:rsidR="004E17A8" w:rsidRPr="00E27C4D" w14:paraId="48539B3B" w14:textId="77777777" w:rsidTr="00566D26">
        <w:tc>
          <w:tcPr>
            <w:tcW w:w="2694" w:type="dxa"/>
          </w:tcPr>
          <w:p w14:paraId="5EDE2161" w14:textId="32367471" w:rsidR="004E17A8" w:rsidRPr="00E27C4D" w:rsidRDefault="004E17A8" w:rsidP="004E17A8">
            <w:r w:rsidRPr="00E27C4D">
              <w:t>Speci</w:t>
            </w:r>
            <w:r>
              <w:t>al Security Technologies</w:t>
            </w:r>
          </w:p>
        </w:tc>
        <w:tc>
          <w:tcPr>
            <w:tcW w:w="992" w:type="dxa"/>
            <w:gridSpan w:val="2"/>
          </w:tcPr>
          <w:p w14:paraId="0AB36421" w14:textId="0BCE073F" w:rsidR="004E17A8" w:rsidRPr="00E27C4D" w:rsidRDefault="004E17A8" w:rsidP="004E17A8">
            <w:r w:rsidRPr="00E27C4D">
              <w:t>28p + 28c</w:t>
            </w:r>
          </w:p>
        </w:tc>
        <w:tc>
          <w:tcPr>
            <w:tcW w:w="851" w:type="dxa"/>
          </w:tcPr>
          <w:p w14:paraId="1F14E9F5" w14:textId="55C544F0" w:rsidR="004E17A8" w:rsidRPr="00E27C4D" w:rsidRDefault="004E17A8" w:rsidP="004E17A8">
            <w:r w:rsidRPr="00E27C4D">
              <w:t>z, zk</w:t>
            </w:r>
          </w:p>
        </w:tc>
        <w:tc>
          <w:tcPr>
            <w:tcW w:w="708" w:type="dxa"/>
          </w:tcPr>
          <w:p w14:paraId="006016AD" w14:textId="727BA87D" w:rsidR="004E17A8" w:rsidRPr="00E27C4D" w:rsidRDefault="004E17A8" w:rsidP="004E17A8">
            <w:r w:rsidRPr="00E27C4D">
              <w:t>4</w:t>
            </w:r>
          </w:p>
        </w:tc>
        <w:tc>
          <w:tcPr>
            <w:tcW w:w="3969" w:type="dxa"/>
          </w:tcPr>
          <w:p w14:paraId="0152A6F2" w14:textId="2E1C975B" w:rsidR="004E17A8" w:rsidRPr="00E27C4D" w:rsidRDefault="004E17A8" w:rsidP="004E17A8">
            <w:pPr>
              <w:rPr>
                <w:b/>
              </w:rPr>
            </w:pPr>
            <w:r w:rsidRPr="00E05EA5">
              <w:rPr>
                <w:b/>
              </w:rPr>
              <w:t>doc. RNDr. Vojtěch Křesálek, CSc.</w:t>
            </w:r>
            <w:r>
              <w:t xml:space="preserve"> </w:t>
            </w:r>
            <w:r w:rsidRPr="00E27C4D">
              <w:t>(100</w:t>
            </w:r>
            <w:r>
              <w:t xml:space="preserve"> </w:t>
            </w:r>
            <w:r w:rsidRPr="00E27C4D">
              <w:t>%</w:t>
            </w:r>
            <w:r>
              <w:t xml:space="preserve"> p</w:t>
            </w:r>
            <w:r w:rsidRPr="00E27C4D">
              <w:t>)</w:t>
            </w:r>
          </w:p>
        </w:tc>
        <w:tc>
          <w:tcPr>
            <w:tcW w:w="567" w:type="dxa"/>
          </w:tcPr>
          <w:p w14:paraId="5ADB38F4" w14:textId="5B604182" w:rsidR="004E17A8" w:rsidRPr="00E27C4D" w:rsidRDefault="004E17A8" w:rsidP="004E17A8">
            <w:r w:rsidRPr="00E27C4D">
              <w:t>1/LS</w:t>
            </w:r>
          </w:p>
        </w:tc>
        <w:tc>
          <w:tcPr>
            <w:tcW w:w="851" w:type="dxa"/>
            <w:gridSpan w:val="2"/>
          </w:tcPr>
          <w:p w14:paraId="2724C2D8" w14:textId="1432375A" w:rsidR="004E17A8" w:rsidRPr="00E27C4D" w:rsidRDefault="004E17A8" w:rsidP="004E17A8">
            <w:r w:rsidRPr="00E27C4D">
              <w:t>PZ</w:t>
            </w:r>
          </w:p>
        </w:tc>
      </w:tr>
      <w:tr w:rsidR="004E17A8" w:rsidRPr="00E27C4D" w14:paraId="47D5F63F" w14:textId="77777777" w:rsidTr="00566D26">
        <w:tc>
          <w:tcPr>
            <w:tcW w:w="2694" w:type="dxa"/>
          </w:tcPr>
          <w:p w14:paraId="4A76FA34" w14:textId="51CCB9F8" w:rsidR="004E17A8" w:rsidRPr="00E27C4D" w:rsidRDefault="004E17A8" w:rsidP="004E17A8">
            <w:r>
              <w:t>Technical English II</w:t>
            </w:r>
          </w:p>
        </w:tc>
        <w:tc>
          <w:tcPr>
            <w:tcW w:w="992" w:type="dxa"/>
            <w:gridSpan w:val="2"/>
          </w:tcPr>
          <w:p w14:paraId="51697994" w14:textId="4F538CA8" w:rsidR="004E17A8" w:rsidRPr="00E27C4D" w:rsidRDefault="004E17A8" w:rsidP="004E17A8">
            <w:r w:rsidRPr="00E27C4D">
              <w:t>28s</w:t>
            </w:r>
          </w:p>
        </w:tc>
        <w:tc>
          <w:tcPr>
            <w:tcW w:w="851" w:type="dxa"/>
          </w:tcPr>
          <w:p w14:paraId="5669F0B1" w14:textId="0AAE95F8" w:rsidR="004E17A8" w:rsidRPr="00E27C4D" w:rsidRDefault="004E17A8" w:rsidP="004E17A8">
            <w:r w:rsidRPr="00E27C4D">
              <w:t>z, zk</w:t>
            </w:r>
          </w:p>
        </w:tc>
        <w:tc>
          <w:tcPr>
            <w:tcW w:w="708" w:type="dxa"/>
          </w:tcPr>
          <w:p w14:paraId="39438C8B" w14:textId="540B2541" w:rsidR="004E17A8" w:rsidRPr="00E27C4D" w:rsidRDefault="004E17A8" w:rsidP="004E17A8">
            <w:r w:rsidRPr="00E27C4D">
              <w:t>4</w:t>
            </w:r>
          </w:p>
        </w:tc>
        <w:tc>
          <w:tcPr>
            <w:tcW w:w="3969" w:type="dxa"/>
          </w:tcPr>
          <w:p w14:paraId="6F738CF4" w14:textId="2126E0C9" w:rsidR="004E17A8" w:rsidRPr="00E27C4D" w:rsidRDefault="004E17A8" w:rsidP="004E17A8">
            <w:pPr>
              <w:rPr>
                <w:b/>
              </w:rPr>
            </w:pPr>
            <w:r>
              <w:t>Mgr. Tereza Outěřická (100 % s)</w:t>
            </w:r>
          </w:p>
        </w:tc>
        <w:tc>
          <w:tcPr>
            <w:tcW w:w="567" w:type="dxa"/>
          </w:tcPr>
          <w:p w14:paraId="3EF37263" w14:textId="32D6803F" w:rsidR="004E17A8" w:rsidRPr="00E27C4D" w:rsidRDefault="004E17A8" w:rsidP="004E17A8">
            <w:r w:rsidRPr="00E27C4D">
              <w:t>1/LS</w:t>
            </w:r>
          </w:p>
        </w:tc>
        <w:tc>
          <w:tcPr>
            <w:tcW w:w="851" w:type="dxa"/>
            <w:gridSpan w:val="2"/>
          </w:tcPr>
          <w:p w14:paraId="1C7822A6" w14:textId="04FD77B7" w:rsidR="004E17A8" w:rsidRPr="00E27C4D" w:rsidRDefault="004E17A8" w:rsidP="004E17A8">
            <w:r>
              <w:t>-</w:t>
            </w:r>
          </w:p>
        </w:tc>
      </w:tr>
      <w:tr w:rsidR="004E17A8" w:rsidRPr="00E27C4D" w14:paraId="508C042C" w14:textId="77777777" w:rsidTr="00566D26">
        <w:tc>
          <w:tcPr>
            <w:tcW w:w="2694" w:type="dxa"/>
          </w:tcPr>
          <w:p w14:paraId="7654B4B6" w14:textId="43DA280E" w:rsidR="004E17A8" w:rsidRPr="00E27C4D" w:rsidRDefault="004E17A8" w:rsidP="004E17A8">
            <w:r w:rsidRPr="00E41526">
              <w:t>Professional Placement</w:t>
            </w:r>
          </w:p>
        </w:tc>
        <w:tc>
          <w:tcPr>
            <w:tcW w:w="992" w:type="dxa"/>
            <w:gridSpan w:val="2"/>
          </w:tcPr>
          <w:p w14:paraId="2AA5A48D" w14:textId="52988795" w:rsidR="004E17A8" w:rsidRPr="00E27C4D" w:rsidRDefault="004E17A8" w:rsidP="004E17A8">
            <w:r>
              <w:t>120h</w:t>
            </w:r>
          </w:p>
        </w:tc>
        <w:tc>
          <w:tcPr>
            <w:tcW w:w="851" w:type="dxa"/>
          </w:tcPr>
          <w:p w14:paraId="2FA68792" w14:textId="6075B859" w:rsidR="004E17A8" w:rsidRPr="00E27C4D" w:rsidRDefault="004E17A8" w:rsidP="004E17A8">
            <w:r w:rsidRPr="00E27C4D">
              <w:t>z</w:t>
            </w:r>
          </w:p>
        </w:tc>
        <w:tc>
          <w:tcPr>
            <w:tcW w:w="708" w:type="dxa"/>
          </w:tcPr>
          <w:p w14:paraId="22ABB76B" w14:textId="4538836E" w:rsidR="004E17A8" w:rsidRPr="00E27C4D" w:rsidRDefault="004E17A8" w:rsidP="004E17A8">
            <w:r w:rsidRPr="00E27C4D">
              <w:t>5</w:t>
            </w:r>
          </w:p>
        </w:tc>
        <w:tc>
          <w:tcPr>
            <w:tcW w:w="3969" w:type="dxa"/>
          </w:tcPr>
          <w:p w14:paraId="30A8535F" w14:textId="1F843AC4" w:rsidR="004E17A8" w:rsidRPr="00E27C4D" w:rsidRDefault="004E17A8" w:rsidP="004E17A8">
            <w:r w:rsidRPr="00E27C4D">
              <w:t>doc. RNDr. Vojtěch Křesálek, CSc.</w:t>
            </w:r>
            <w:r>
              <w:t xml:space="preserve"> </w:t>
            </w:r>
            <w:r w:rsidRPr="00E27C4D">
              <w:t>(100</w:t>
            </w:r>
            <w:r>
              <w:t xml:space="preserve"> </w:t>
            </w:r>
            <w:r w:rsidRPr="00E27C4D">
              <w:t>%</w:t>
            </w:r>
            <w:r>
              <w:t xml:space="preserve"> p</w:t>
            </w:r>
            <w:r w:rsidRPr="00E27C4D">
              <w:t>)</w:t>
            </w:r>
          </w:p>
        </w:tc>
        <w:tc>
          <w:tcPr>
            <w:tcW w:w="567" w:type="dxa"/>
          </w:tcPr>
          <w:p w14:paraId="449332A3" w14:textId="5ED29572" w:rsidR="004E17A8" w:rsidRPr="00E27C4D" w:rsidRDefault="004E17A8" w:rsidP="004E17A8">
            <w:r w:rsidRPr="00E27C4D">
              <w:t>1/ZS a LS</w:t>
            </w:r>
          </w:p>
        </w:tc>
        <w:tc>
          <w:tcPr>
            <w:tcW w:w="851" w:type="dxa"/>
            <w:gridSpan w:val="2"/>
          </w:tcPr>
          <w:p w14:paraId="5E0A69DC" w14:textId="7FF8BA8E" w:rsidR="004E17A8" w:rsidRPr="00E27C4D" w:rsidRDefault="004E17A8" w:rsidP="004E17A8">
            <w:r>
              <w:t>-</w:t>
            </w:r>
          </w:p>
        </w:tc>
      </w:tr>
      <w:tr w:rsidR="004E17A8" w:rsidRPr="00E27C4D" w14:paraId="24A6023E" w14:textId="77777777" w:rsidTr="00566D26">
        <w:tc>
          <w:tcPr>
            <w:tcW w:w="2694" w:type="dxa"/>
          </w:tcPr>
          <w:p w14:paraId="2688F15D" w14:textId="6BC84E87" w:rsidR="004E17A8" w:rsidRPr="00E27C4D" w:rsidRDefault="004E17A8" w:rsidP="004E17A8">
            <w:r>
              <w:t>Design of Electronical Circuits</w:t>
            </w:r>
          </w:p>
        </w:tc>
        <w:tc>
          <w:tcPr>
            <w:tcW w:w="992" w:type="dxa"/>
            <w:gridSpan w:val="2"/>
          </w:tcPr>
          <w:p w14:paraId="6EA04D68" w14:textId="174D6081" w:rsidR="004E17A8" w:rsidRPr="00E27C4D" w:rsidRDefault="004E17A8" w:rsidP="004E17A8">
            <w:r>
              <w:t>28p + 14</w:t>
            </w:r>
            <w:r w:rsidRPr="00E27C4D">
              <w:t>c</w:t>
            </w:r>
          </w:p>
        </w:tc>
        <w:tc>
          <w:tcPr>
            <w:tcW w:w="851" w:type="dxa"/>
          </w:tcPr>
          <w:p w14:paraId="16C679B5" w14:textId="42E91F24" w:rsidR="004E17A8" w:rsidRPr="00E27C4D" w:rsidRDefault="004E17A8" w:rsidP="004E17A8">
            <w:r w:rsidRPr="00E27C4D">
              <w:t>kl</w:t>
            </w:r>
            <w:r>
              <w:t>z</w:t>
            </w:r>
          </w:p>
        </w:tc>
        <w:tc>
          <w:tcPr>
            <w:tcW w:w="708" w:type="dxa"/>
          </w:tcPr>
          <w:p w14:paraId="5737D005" w14:textId="695BC3C9" w:rsidR="004E17A8" w:rsidRPr="00E27C4D" w:rsidRDefault="004E17A8" w:rsidP="004E17A8">
            <w:r w:rsidRPr="00E27C4D">
              <w:t>3</w:t>
            </w:r>
          </w:p>
        </w:tc>
        <w:tc>
          <w:tcPr>
            <w:tcW w:w="3969" w:type="dxa"/>
          </w:tcPr>
          <w:p w14:paraId="133443A9" w14:textId="539C4E8E" w:rsidR="004E17A8" w:rsidRPr="00E27C4D" w:rsidRDefault="004E17A8" w:rsidP="004E17A8">
            <w:r w:rsidRPr="00E27C4D">
              <w:t>doc</w:t>
            </w:r>
            <w:r>
              <w:t xml:space="preserve">. Mgr. Milan Adámek, Ph.D. (100 </w:t>
            </w:r>
            <w:r w:rsidRPr="00E27C4D">
              <w:t>%</w:t>
            </w:r>
            <w:r>
              <w:t xml:space="preserve"> p</w:t>
            </w:r>
            <w:r w:rsidRPr="00E27C4D">
              <w:t>)</w:t>
            </w:r>
          </w:p>
        </w:tc>
        <w:tc>
          <w:tcPr>
            <w:tcW w:w="567" w:type="dxa"/>
          </w:tcPr>
          <w:p w14:paraId="571456D3" w14:textId="4342BE8C" w:rsidR="004E17A8" w:rsidRPr="00E27C4D" w:rsidRDefault="004E17A8" w:rsidP="004E17A8">
            <w:r w:rsidRPr="00E27C4D">
              <w:t>2/ZS</w:t>
            </w:r>
          </w:p>
        </w:tc>
        <w:tc>
          <w:tcPr>
            <w:tcW w:w="851" w:type="dxa"/>
            <w:gridSpan w:val="2"/>
          </w:tcPr>
          <w:p w14:paraId="4253D1D7" w14:textId="521E47A4" w:rsidR="004E17A8" w:rsidRPr="00E27C4D" w:rsidRDefault="004E17A8" w:rsidP="004E17A8">
            <w:r>
              <w:t>-</w:t>
            </w:r>
          </w:p>
        </w:tc>
      </w:tr>
      <w:tr w:rsidR="004E17A8" w:rsidRPr="00E27C4D" w14:paraId="2BCDB0E5" w14:textId="77777777" w:rsidTr="00566D26">
        <w:tc>
          <w:tcPr>
            <w:tcW w:w="2694" w:type="dxa"/>
          </w:tcPr>
          <w:p w14:paraId="0FB0D5E6" w14:textId="53702E67" w:rsidR="004E17A8" w:rsidRPr="00E27C4D" w:rsidRDefault="004E17A8" w:rsidP="004E17A8">
            <w:r>
              <w:t>Security of Information Systems</w:t>
            </w:r>
          </w:p>
        </w:tc>
        <w:tc>
          <w:tcPr>
            <w:tcW w:w="992" w:type="dxa"/>
            <w:gridSpan w:val="2"/>
          </w:tcPr>
          <w:p w14:paraId="0E0A9613" w14:textId="516DB3EB" w:rsidR="004E17A8" w:rsidRPr="00E27C4D" w:rsidRDefault="004E17A8" w:rsidP="004E17A8">
            <w:r>
              <w:t>28p + 28</w:t>
            </w:r>
            <w:r w:rsidRPr="00E27C4D">
              <w:t>c</w:t>
            </w:r>
          </w:p>
        </w:tc>
        <w:tc>
          <w:tcPr>
            <w:tcW w:w="851" w:type="dxa"/>
          </w:tcPr>
          <w:p w14:paraId="472C0F40" w14:textId="1A1CC17A" w:rsidR="004E17A8" w:rsidRPr="00E27C4D" w:rsidRDefault="004E17A8" w:rsidP="004E17A8">
            <w:r w:rsidRPr="00E27C4D">
              <w:t>z, zk</w:t>
            </w:r>
          </w:p>
        </w:tc>
        <w:tc>
          <w:tcPr>
            <w:tcW w:w="708" w:type="dxa"/>
          </w:tcPr>
          <w:p w14:paraId="0051D482" w14:textId="4BFAF689" w:rsidR="004E17A8" w:rsidRPr="00E27C4D" w:rsidRDefault="004E17A8" w:rsidP="004E17A8">
            <w:r w:rsidRPr="00E27C4D">
              <w:t>5</w:t>
            </w:r>
          </w:p>
        </w:tc>
        <w:tc>
          <w:tcPr>
            <w:tcW w:w="3969" w:type="dxa"/>
          </w:tcPr>
          <w:p w14:paraId="5E5232ED" w14:textId="649E51FB" w:rsidR="004E17A8" w:rsidRPr="00E27C4D" w:rsidRDefault="004E17A8" w:rsidP="004E17A8">
            <w:pPr>
              <w:rPr>
                <w:b/>
              </w:rPr>
            </w:pPr>
            <w:r w:rsidRPr="00E05EA5">
              <w:rPr>
                <w:b/>
              </w:rPr>
              <w:t>prof. Mgr. Roman Jašek,</w:t>
            </w:r>
            <w:r>
              <w:rPr>
                <w:b/>
              </w:rPr>
              <w:t xml:space="preserve"> </w:t>
            </w:r>
            <w:r w:rsidRPr="00E05EA5">
              <w:rPr>
                <w:b/>
              </w:rPr>
              <w:t>Ph.D.</w:t>
            </w:r>
            <w:r w:rsidRPr="00E27C4D">
              <w:t xml:space="preserve"> (100</w:t>
            </w:r>
            <w:r>
              <w:t xml:space="preserve"> </w:t>
            </w:r>
            <w:r w:rsidRPr="00E27C4D">
              <w:t>%</w:t>
            </w:r>
            <w:r>
              <w:t xml:space="preserve"> p</w:t>
            </w:r>
            <w:r w:rsidRPr="00E27C4D">
              <w:t>)</w:t>
            </w:r>
          </w:p>
        </w:tc>
        <w:tc>
          <w:tcPr>
            <w:tcW w:w="567" w:type="dxa"/>
          </w:tcPr>
          <w:p w14:paraId="127894AE" w14:textId="4C46FEEB" w:rsidR="004E17A8" w:rsidRPr="00E27C4D" w:rsidRDefault="004E17A8" w:rsidP="004E17A8">
            <w:r w:rsidRPr="00E27C4D">
              <w:t>2/ZS</w:t>
            </w:r>
          </w:p>
        </w:tc>
        <w:tc>
          <w:tcPr>
            <w:tcW w:w="851" w:type="dxa"/>
            <w:gridSpan w:val="2"/>
          </w:tcPr>
          <w:p w14:paraId="36EC8C43" w14:textId="6EBEB3FE" w:rsidR="004E17A8" w:rsidRPr="00E27C4D" w:rsidRDefault="004E17A8" w:rsidP="004E17A8">
            <w:r w:rsidRPr="00E27C4D">
              <w:t>ZT</w:t>
            </w:r>
          </w:p>
        </w:tc>
      </w:tr>
      <w:tr w:rsidR="004E17A8" w:rsidRPr="00E27C4D" w14:paraId="0C8E529A" w14:textId="77777777" w:rsidTr="00566D26">
        <w:tc>
          <w:tcPr>
            <w:tcW w:w="2694" w:type="dxa"/>
          </w:tcPr>
          <w:p w14:paraId="0D0810C5" w14:textId="58C89947" w:rsidR="004E17A8" w:rsidRPr="00E27C4D" w:rsidRDefault="004E17A8" w:rsidP="004E17A8">
            <w:r>
              <w:t>Camera Systems</w:t>
            </w:r>
          </w:p>
        </w:tc>
        <w:tc>
          <w:tcPr>
            <w:tcW w:w="992" w:type="dxa"/>
            <w:gridSpan w:val="2"/>
          </w:tcPr>
          <w:p w14:paraId="0978054D" w14:textId="661DB219" w:rsidR="004E17A8" w:rsidRPr="00E27C4D" w:rsidRDefault="004E17A8" w:rsidP="004E17A8">
            <w:r>
              <w:t>28p + 28</w:t>
            </w:r>
            <w:r w:rsidRPr="00E27C4D">
              <w:t>c</w:t>
            </w:r>
          </w:p>
        </w:tc>
        <w:tc>
          <w:tcPr>
            <w:tcW w:w="851" w:type="dxa"/>
          </w:tcPr>
          <w:p w14:paraId="5C700322" w14:textId="507EF284" w:rsidR="004E17A8" w:rsidRPr="00E27C4D" w:rsidRDefault="004E17A8" w:rsidP="004E17A8">
            <w:r w:rsidRPr="00E27C4D">
              <w:t>kl</w:t>
            </w:r>
            <w:r>
              <w:t>z</w:t>
            </w:r>
          </w:p>
        </w:tc>
        <w:tc>
          <w:tcPr>
            <w:tcW w:w="708" w:type="dxa"/>
          </w:tcPr>
          <w:p w14:paraId="503516FA" w14:textId="481C5E19" w:rsidR="004E17A8" w:rsidRPr="00E27C4D" w:rsidRDefault="004E17A8" w:rsidP="004E17A8">
            <w:r w:rsidRPr="00E27C4D">
              <w:t>4</w:t>
            </w:r>
          </w:p>
        </w:tc>
        <w:tc>
          <w:tcPr>
            <w:tcW w:w="3969" w:type="dxa"/>
          </w:tcPr>
          <w:p w14:paraId="1FBF56AE" w14:textId="1AA97BEE" w:rsidR="004E17A8" w:rsidRPr="00E27C4D" w:rsidRDefault="004E17A8" w:rsidP="004E17A8">
            <w:r w:rsidRPr="00E05EA5">
              <w:rPr>
                <w:b/>
              </w:rPr>
              <w:t>doc. Mgr. Milan Adámek, Ph.D.</w:t>
            </w:r>
            <w:r>
              <w:t xml:space="preserve"> (100 </w:t>
            </w:r>
            <w:r w:rsidRPr="00E27C4D">
              <w:t>%</w:t>
            </w:r>
            <w:r>
              <w:t xml:space="preserve"> p</w:t>
            </w:r>
            <w:r w:rsidRPr="00E27C4D">
              <w:t>)</w:t>
            </w:r>
          </w:p>
        </w:tc>
        <w:tc>
          <w:tcPr>
            <w:tcW w:w="567" w:type="dxa"/>
          </w:tcPr>
          <w:p w14:paraId="0A6D0D3B" w14:textId="02312529" w:rsidR="004E17A8" w:rsidRPr="00E27C4D" w:rsidRDefault="004E17A8" w:rsidP="004E17A8">
            <w:r w:rsidRPr="00E27C4D">
              <w:t>2/ZS</w:t>
            </w:r>
          </w:p>
        </w:tc>
        <w:tc>
          <w:tcPr>
            <w:tcW w:w="851" w:type="dxa"/>
            <w:gridSpan w:val="2"/>
          </w:tcPr>
          <w:p w14:paraId="14A156DF" w14:textId="5AB67E7E" w:rsidR="004E17A8" w:rsidRPr="00E27C4D" w:rsidRDefault="004E17A8" w:rsidP="004E17A8">
            <w:r w:rsidRPr="00E27C4D">
              <w:t>PZ</w:t>
            </w:r>
          </w:p>
        </w:tc>
      </w:tr>
      <w:tr w:rsidR="004E17A8" w:rsidRPr="00E27C4D" w14:paraId="2C2AE9BA" w14:textId="77777777" w:rsidTr="00566D26">
        <w:tc>
          <w:tcPr>
            <w:tcW w:w="2694" w:type="dxa"/>
          </w:tcPr>
          <w:p w14:paraId="4B038A27" w14:textId="24097B32" w:rsidR="004E17A8" w:rsidRPr="00E27C4D" w:rsidRDefault="004E17A8" w:rsidP="004E17A8">
            <w:r>
              <w:t>Design of Integrated Systems</w:t>
            </w:r>
          </w:p>
        </w:tc>
        <w:tc>
          <w:tcPr>
            <w:tcW w:w="992" w:type="dxa"/>
            <w:gridSpan w:val="2"/>
          </w:tcPr>
          <w:p w14:paraId="61D7DA73" w14:textId="0690A53D" w:rsidR="004E17A8" w:rsidRPr="00E27C4D" w:rsidRDefault="004E17A8" w:rsidP="004E17A8">
            <w:r>
              <w:t>28p + 28</w:t>
            </w:r>
            <w:r w:rsidRPr="00E27C4D">
              <w:t>c</w:t>
            </w:r>
          </w:p>
        </w:tc>
        <w:tc>
          <w:tcPr>
            <w:tcW w:w="851" w:type="dxa"/>
          </w:tcPr>
          <w:p w14:paraId="30E45747" w14:textId="3B4FD32C" w:rsidR="004E17A8" w:rsidRPr="00E27C4D" w:rsidRDefault="004E17A8" w:rsidP="004E17A8">
            <w:r w:rsidRPr="00E27C4D">
              <w:t>z, zk</w:t>
            </w:r>
          </w:p>
        </w:tc>
        <w:tc>
          <w:tcPr>
            <w:tcW w:w="708" w:type="dxa"/>
          </w:tcPr>
          <w:p w14:paraId="42F50F0B" w14:textId="42959B64" w:rsidR="004E17A8" w:rsidRPr="00E27C4D" w:rsidRDefault="004E17A8" w:rsidP="004E17A8">
            <w:r w:rsidRPr="00E27C4D">
              <w:t>5</w:t>
            </w:r>
          </w:p>
        </w:tc>
        <w:tc>
          <w:tcPr>
            <w:tcW w:w="3969" w:type="dxa"/>
          </w:tcPr>
          <w:p w14:paraId="4E4EE114" w14:textId="7743F262" w:rsidR="004E17A8" w:rsidRPr="00E27C4D" w:rsidRDefault="004E17A8" w:rsidP="004E17A8">
            <w:r w:rsidRPr="00E05EA5">
              <w:rPr>
                <w:b/>
              </w:rPr>
              <w:t>Ing. Rudolf Drga, Ph.D.</w:t>
            </w:r>
            <w:r w:rsidRPr="00E27C4D">
              <w:t xml:space="preserve"> (100</w:t>
            </w:r>
            <w:r>
              <w:t xml:space="preserve"> </w:t>
            </w:r>
            <w:r w:rsidRPr="00E27C4D">
              <w:t>%</w:t>
            </w:r>
            <w:r>
              <w:t xml:space="preserve"> p</w:t>
            </w:r>
            <w:r w:rsidRPr="00E27C4D">
              <w:t>)</w:t>
            </w:r>
          </w:p>
        </w:tc>
        <w:tc>
          <w:tcPr>
            <w:tcW w:w="567" w:type="dxa"/>
          </w:tcPr>
          <w:p w14:paraId="431D8C10" w14:textId="685A7D9C" w:rsidR="004E17A8" w:rsidRPr="00E27C4D" w:rsidRDefault="004E17A8" w:rsidP="004E17A8">
            <w:r w:rsidRPr="00E27C4D">
              <w:t>2/ZS</w:t>
            </w:r>
          </w:p>
        </w:tc>
        <w:tc>
          <w:tcPr>
            <w:tcW w:w="851" w:type="dxa"/>
            <w:gridSpan w:val="2"/>
          </w:tcPr>
          <w:p w14:paraId="5F932CCF" w14:textId="58C783EC" w:rsidR="004E17A8" w:rsidRPr="00E27C4D" w:rsidRDefault="004E17A8" w:rsidP="004E17A8">
            <w:r w:rsidRPr="00E27C4D">
              <w:t>PZ</w:t>
            </w:r>
          </w:p>
        </w:tc>
      </w:tr>
      <w:tr w:rsidR="004E17A8" w:rsidRPr="00E27C4D" w14:paraId="6168E616" w14:textId="77777777" w:rsidTr="00566D26">
        <w:tc>
          <w:tcPr>
            <w:tcW w:w="2694" w:type="dxa"/>
          </w:tcPr>
          <w:p w14:paraId="055546F6" w14:textId="655AFEF7" w:rsidR="004E17A8" w:rsidRPr="00E27C4D" w:rsidRDefault="004E17A8" w:rsidP="004E17A8">
            <w:r>
              <w:t>Protection of the Population</w:t>
            </w:r>
          </w:p>
        </w:tc>
        <w:tc>
          <w:tcPr>
            <w:tcW w:w="992" w:type="dxa"/>
            <w:gridSpan w:val="2"/>
          </w:tcPr>
          <w:p w14:paraId="338FFC4C" w14:textId="273367A5" w:rsidR="004E17A8" w:rsidRPr="00E27C4D" w:rsidRDefault="004E17A8" w:rsidP="004E17A8">
            <w:r>
              <w:t>28p + 14s + 28</w:t>
            </w:r>
            <w:r w:rsidRPr="00E27C4D">
              <w:t>c</w:t>
            </w:r>
          </w:p>
        </w:tc>
        <w:tc>
          <w:tcPr>
            <w:tcW w:w="851" w:type="dxa"/>
          </w:tcPr>
          <w:p w14:paraId="35CEBA8A" w14:textId="1ADCC071" w:rsidR="004E17A8" w:rsidRPr="00E27C4D" w:rsidRDefault="004E17A8" w:rsidP="004E17A8">
            <w:r w:rsidRPr="00E27C4D">
              <w:t>z, zk</w:t>
            </w:r>
          </w:p>
        </w:tc>
        <w:tc>
          <w:tcPr>
            <w:tcW w:w="708" w:type="dxa"/>
          </w:tcPr>
          <w:p w14:paraId="56D70C2F" w14:textId="2BBEA9D2" w:rsidR="004E17A8" w:rsidRPr="00E27C4D" w:rsidRDefault="004E17A8" w:rsidP="004E17A8">
            <w:r w:rsidRPr="00E27C4D">
              <w:t>5</w:t>
            </w:r>
          </w:p>
        </w:tc>
        <w:tc>
          <w:tcPr>
            <w:tcW w:w="3969" w:type="dxa"/>
          </w:tcPr>
          <w:p w14:paraId="12FB4EEE" w14:textId="3E511B5F" w:rsidR="004E17A8" w:rsidRPr="00E27C4D" w:rsidRDefault="004E17A8" w:rsidP="004E17A8">
            <w:r w:rsidRPr="00E05EA5">
              <w:rPr>
                <w:b/>
              </w:rPr>
              <w:t xml:space="preserve">doc. Ing. Hromada, Ph.D. </w:t>
            </w:r>
            <w:r>
              <w:t>(100 % p</w:t>
            </w:r>
            <w:r w:rsidRPr="00E27C4D">
              <w:t>)</w:t>
            </w:r>
          </w:p>
        </w:tc>
        <w:tc>
          <w:tcPr>
            <w:tcW w:w="567" w:type="dxa"/>
          </w:tcPr>
          <w:p w14:paraId="4E0FAA7F" w14:textId="6BE10A3A" w:rsidR="004E17A8" w:rsidRPr="00E27C4D" w:rsidRDefault="004E17A8" w:rsidP="004E17A8">
            <w:r w:rsidRPr="00E27C4D">
              <w:t>2/ZS</w:t>
            </w:r>
          </w:p>
        </w:tc>
        <w:tc>
          <w:tcPr>
            <w:tcW w:w="851" w:type="dxa"/>
            <w:gridSpan w:val="2"/>
          </w:tcPr>
          <w:p w14:paraId="4A0CA027" w14:textId="7862B566" w:rsidR="004E17A8" w:rsidRPr="00E27C4D" w:rsidRDefault="004E17A8" w:rsidP="004E17A8">
            <w:r w:rsidRPr="00E27C4D">
              <w:t>PZ</w:t>
            </w:r>
          </w:p>
        </w:tc>
      </w:tr>
      <w:tr w:rsidR="004E17A8" w:rsidRPr="00E27C4D" w14:paraId="641B1980" w14:textId="77777777" w:rsidTr="00566D26">
        <w:trPr>
          <w:trHeight w:val="200"/>
        </w:trPr>
        <w:tc>
          <w:tcPr>
            <w:tcW w:w="2694" w:type="dxa"/>
          </w:tcPr>
          <w:p w14:paraId="104FC5BE" w14:textId="1499D714" w:rsidR="004E17A8" w:rsidRPr="00E27C4D" w:rsidRDefault="004E17A8" w:rsidP="004E17A8">
            <w:r>
              <w:t>Electromagnetic Compatibility</w:t>
            </w:r>
          </w:p>
        </w:tc>
        <w:tc>
          <w:tcPr>
            <w:tcW w:w="992" w:type="dxa"/>
            <w:gridSpan w:val="2"/>
          </w:tcPr>
          <w:p w14:paraId="5F61C524" w14:textId="6E57BD7C" w:rsidR="004E17A8" w:rsidRPr="00E27C4D" w:rsidRDefault="004E17A8" w:rsidP="004E17A8">
            <w:r>
              <w:t>28p + 14</w:t>
            </w:r>
            <w:r w:rsidRPr="00E27C4D">
              <w:t>c</w:t>
            </w:r>
          </w:p>
        </w:tc>
        <w:tc>
          <w:tcPr>
            <w:tcW w:w="851" w:type="dxa"/>
          </w:tcPr>
          <w:p w14:paraId="44D4DBFB" w14:textId="112879DD" w:rsidR="004E17A8" w:rsidRPr="00E27C4D" w:rsidRDefault="004E17A8" w:rsidP="004E17A8">
            <w:r w:rsidRPr="00E27C4D">
              <w:t>z, zk</w:t>
            </w:r>
          </w:p>
        </w:tc>
        <w:tc>
          <w:tcPr>
            <w:tcW w:w="708" w:type="dxa"/>
          </w:tcPr>
          <w:p w14:paraId="35080739" w14:textId="6A0D8BB5" w:rsidR="004E17A8" w:rsidRPr="00E27C4D" w:rsidRDefault="004E17A8" w:rsidP="004E17A8">
            <w:r w:rsidRPr="00E27C4D">
              <w:t>3</w:t>
            </w:r>
          </w:p>
        </w:tc>
        <w:tc>
          <w:tcPr>
            <w:tcW w:w="3969" w:type="dxa"/>
          </w:tcPr>
          <w:p w14:paraId="1009E3C9" w14:textId="62E8797B" w:rsidR="004E17A8" w:rsidRPr="00E27C4D" w:rsidRDefault="004E17A8" w:rsidP="004E17A8">
            <w:r w:rsidRPr="00E27C4D">
              <w:t>doc. RNDr. Vojtěch Křesálek, CSc.</w:t>
            </w:r>
            <w:r>
              <w:t xml:space="preserve"> </w:t>
            </w:r>
            <w:r w:rsidRPr="00E27C4D">
              <w:t>(100</w:t>
            </w:r>
            <w:r>
              <w:t xml:space="preserve"> </w:t>
            </w:r>
            <w:r w:rsidRPr="00E27C4D">
              <w:t>%</w:t>
            </w:r>
            <w:r>
              <w:t xml:space="preserve"> p</w:t>
            </w:r>
            <w:r w:rsidRPr="00E27C4D">
              <w:t>)</w:t>
            </w:r>
          </w:p>
        </w:tc>
        <w:tc>
          <w:tcPr>
            <w:tcW w:w="567" w:type="dxa"/>
          </w:tcPr>
          <w:p w14:paraId="667453D5" w14:textId="2E2C0B45" w:rsidR="004E17A8" w:rsidRPr="00E27C4D" w:rsidRDefault="004E17A8" w:rsidP="004E17A8">
            <w:r w:rsidRPr="00E27C4D">
              <w:t>2/ZS</w:t>
            </w:r>
          </w:p>
        </w:tc>
        <w:tc>
          <w:tcPr>
            <w:tcW w:w="851" w:type="dxa"/>
            <w:gridSpan w:val="2"/>
          </w:tcPr>
          <w:p w14:paraId="17C10CF7" w14:textId="5D8987CA" w:rsidR="004E17A8" w:rsidRPr="00E27C4D" w:rsidRDefault="004E17A8" w:rsidP="004E17A8">
            <w:r>
              <w:t>-</w:t>
            </w:r>
          </w:p>
        </w:tc>
      </w:tr>
      <w:tr w:rsidR="004E17A8" w:rsidRPr="00E27C4D" w14:paraId="21361234" w14:textId="77777777" w:rsidTr="00566D26">
        <w:tc>
          <w:tcPr>
            <w:tcW w:w="2694" w:type="dxa"/>
          </w:tcPr>
          <w:p w14:paraId="7EAE1F0F" w14:textId="131F3CF6" w:rsidR="004E17A8" w:rsidRPr="00E27C4D" w:rsidRDefault="004E17A8" w:rsidP="004E17A8">
            <w:r w:rsidRPr="00E27C4D">
              <w:t xml:space="preserve">Facility </w:t>
            </w:r>
            <w:r>
              <w:t>M</w:t>
            </w:r>
            <w:r w:rsidRPr="00E27C4D">
              <w:t>anagement</w:t>
            </w:r>
          </w:p>
        </w:tc>
        <w:tc>
          <w:tcPr>
            <w:tcW w:w="992" w:type="dxa"/>
            <w:gridSpan w:val="2"/>
          </w:tcPr>
          <w:p w14:paraId="78EA814D" w14:textId="2D441750" w:rsidR="004E17A8" w:rsidRPr="00E27C4D" w:rsidRDefault="004E17A8" w:rsidP="004E17A8">
            <w:r>
              <w:t>28</w:t>
            </w:r>
            <w:r w:rsidRPr="00E27C4D">
              <w:t>p + 28c</w:t>
            </w:r>
          </w:p>
        </w:tc>
        <w:tc>
          <w:tcPr>
            <w:tcW w:w="851" w:type="dxa"/>
          </w:tcPr>
          <w:p w14:paraId="576F54BE" w14:textId="19B55040" w:rsidR="004E17A8" w:rsidRPr="00E27C4D" w:rsidRDefault="004E17A8" w:rsidP="004E17A8">
            <w:r w:rsidRPr="00E27C4D">
              <w:t>klz</w:t>
            </w:r>
          </w:p>
        </w:tc>
        <w:tc>
          <w:tcPr>
            <w:tcW w:w="708" w:type="dxa"/>
          </w:tcPr>
          <w:p w14:paraId="6512DAE8" w14:textId="7E7B0E4A" w:rsidR="004E17A8" w:rsidRPr="00E27C4D" w:rsidRDefault="004E17A8" w:rsidP="004E17A8">
            <w:r w:rsidRPr="00E27C4D">
              <w:t>3</w:t>
            </w:r>
          </w:p>
        </w:tc>
        <w:tc>
          <w:tcPr>
            <w:tcW w:w="3969" w:type="dxa"/>
          </w:tcPr>
          <w:p w14:paraId="1F64E6FA" w14:textId="1DCD1229" w:rsidR="004E17A8" w:rsidRPr="00E27C4D" w:rsidRDefault="004E17A8" w:rsidP="004E17A8">
            <w:r w:rsidRPr="00E27C4D">
              <w:t>prof. Ing.</w:t>
            </w:r>
            <w:r>
              <w:t xml:space="preserve"> Dagmar Janáčová, CSc. (100 % p</w:t>
            </w:r>
            <w:r w:rsidRPr="00E27C4D">
              <w:t>)</w:t>
            </w:r>
          </w:p>
        </w:tc>
        <w:tc>
          <w:tcPr>
            <w:tcW w:w="567" w:type="dxa"/>
          </w:tcPr>
          <w:p w14:paraId="7CFDBF7C" w14:textId="76FD4BEE" w:rsidR="004E17A8" w:rsidRPr="00E27C4D" w:rsidRDefault="004E17A8" w:rsidP="004E17A8">
            <w:r w:rsidRPr="00E27C4D">
              <w:t>2/ZS</w:t>
            </w:r>
          </w:p>
        </w:tc>
        <w:tc>
          <w:tcPr>
            <w:tcW w:w="851" w:type="dxa"/>
            <w:gridSpan w:val="2"/>
          </w:tcPr>
          <w:p w14:paraId="2DA800DE" w14:textId="17E74994" w:rsidR="004E17A8" w:rsidRPr="00E27C4D" w:rsidRDefault="004E17A8" w:rsidP="004E17A8">
            <w:r>
              <w:t>-</w:t>
            </w:r>
          </w:p>
        </w:tc>
      </w:tr>
      <w:tr w:rsidR="004E17A8" w:rsidRPr="00E27C4D" w14:paraId="1BC21224" w14:textId="77777777" w:rsidTr="00566D26">
        <w:tc>
          <w:tcPr>
            <w:tcW w:w="2694" w:type="dxa"/>
          </w:tcPr>
          <w:p w14:paraId="3265084B" w14:textId="225A168A" w:rsidR="004E17A8" w:rsidRPr="00E27C4D" w:rsidRDefault="004E17A8" w:rsidP="004E17A8">
            <w:r w:rsidRPr="008D0A96">
              <w:t>Security Engineering Management</w:t>
            </w:r>
          </w:p>
        </w:tc>
        <w:tc>
          <w:tcPr>
            <w:tcW w:w="992" w:type="dxa"/>
            <w:gridSpan w:val="2"/>
          </w:tcPr>
          <w:p w14:paraId="68FBEFF3" w14:textId="536F49A1" w:rsidR="004E17A8" w:rsidRPr="00E27C4D" w:rsidRDefault="004E17A8" w:rsidP="004E17A8">
            <w:r w:rsidRPr="00E27C4D">
              <w:t>24p + 12s</w:t>
            </w:r>
          </w:p>
        </w:tc>
        <w:tc>
          <w:tcPr>
            <w:tcW w:w="851" w:type="dxa"/>
          </w:tcPr>
          <w:p w14:paraId="24311ACA" w14:textId="1AD1DE2F" w:rsidR="004E17A8" w:rsidRPr="00E27C4D" w:rsidRDefault="004E17A8" w:rsidP="004E17A8">
            <w:r w:rsidRPr="00E27C4D">
              <w:t>z, zk</w:t>
            </w:r>
          </w:p>
        </w:tc>
        <w:tc>
          <w:tcPr>
            <w:tcW w:w="708" w:type="dxa"/>
          </w:tcPr>
          <w:p w14:paraId="0ADD853D" w14:textId="04B01E8C" w:rsidR="004E17A8" w:rsidRPr="00E27C4D" w:rsidRDefault="004E17A8" w:rsidP="004E17A8">
            <w:r w:rsidRPr="00E27C4D">
              <w:t>5</w:t>
            </w:r>
          </w:p>
        </w:tc>
        <w:tc>
          <w:tcPr>
            <w:tcW w:w="3969" w:type="dxa"/>
          </w:tcPr>
          <w:p w14:paraId="6F4D1E12" w14:textId="0F4F27FE" w:rsidR="004E17A8" w:rsidRPr="00E27C4D" w:rsidRDefault="004E17A8" w:rsidP="004E17A8">
            <w:r w:rsidRPr="00E05EA5">
              <w:rPr>
                <w:b/>
              </w:rPr>
              <w:t>doc. Ing. Hromada, Ph.D.</w:t>
            </w:r>
            <w:r>
              <w:t xml:space="preserve"> (100 % p</w:t>
            </w:r>
            <w:r w:rsidRPr="00E27C4D">
              <w:t>)</w:t>
            </w:r>
          </w:p>
        </w:tc>
        <w:tc>
          <w:tcPr>
            <w:tcW w:w="567" w:type="dxa"/>
          </w:tcPr>
          <w:p w14:paraId="7C87791E" w14:textId="150F7B52" w:rsidR="004E17A8" w:rsidRPr="00E27C4D" w:rsidRDefault="004E17A8" w:rsidP="004E17A8">
            <w:r w:rsidRPr="00E27C4D">
              <w:t>2/LS</w:t>
            </w:r>
          </w:p>
        </w:tc>
        <w:tc>
          <w:tcPr>
            <w:tcW w:w="851" w:type="dxa"/>
            <w:gridSpan w:val="2"/>
          </w:tcPr>
          <w:p w14:paraId="743E7958" w14:textId="6464C1BC" w:rsidR="004E17A8" w:rsidRPr="00E27C4D" w:rsidRDefault="004E17A8" w:rsidP="004E17A8">
            <w:r w:rsidRPr="00E27C4D">
              <w:t>PZ</w:t>
            </w:r>
          </w:p>
        </w:tc>
      </w:tr>
      <w:tr w:rsidR="004E17A8" w:rsidRPr="00E27C4D" w14:paraId="11B0F160" w14:textId="77777777" w:rsidTr="00566D26">
        <w:tc>
          <w:tcPr>
            <w:tcW w:w="2694" w:type="dxa"/>
          </w:tcPr>
          <w:p w14:paraId="7F3EBB94" w14:textId="48F393A8" w:rsidR="004E17A8" w:rsidRPr="00E27C4D" w:rsidRDefault="004E17A8" w:rsidP="004E17A8">
            <w:r w:rsidRPr="00493E05">
              <w:t>Business Basics</w:t>
            </w:r>
          </w:p>
        </w:tc>
        <w:tc>
          <w:tcPr>
            <w:tcW w:w="992" w:type="dxa"/>
            <w:gridSpan w:val="2"/>
          </w:tcPr>
          <w:p w14:paraId="24AF0811" w14:textId="64C49463" w:rsidR="004E17A8" w:rsidRPr="00E27C4D" w:rsidRDefault="004E17A8" w:rsidP="004E17A8">
            <w:r w:rsidRPr="00E27C4D">
              <w:t>24p + 12s</w:t>
            </w:r>
          </w:p>
        </w:tc>
        <w:tc>
          <w:tcPr>
            <w:tcW w:w="851" w:type="dxa"/>
          </w:tcPr>
          <w:p w14:paraId="69D52BD8" w14:textId="4111BAFC" w:rsidR="004E17A8" w:rsidRPr="00E27C4D" w:rsidRDefault="004E17A8" w:rsidP="004E17A8">
            <w:r w:rsidRPr="00E27C4D">
              <w:t>kl</w:t>
            </w:r>
            <w:r>
              <w:t>z</w:t>
            </w:r>
          </w:p>
        </w:tc>
        <w:tc>
          <w:tcPr>
            <w:tcW w:w="708" w:type="dxa"/>
          </w:tcPr>
          <w:p w14:paraId="31FFFC19" w14:textId="71660D84" w:rsidR="004E17A8" w:rsidRPr="00E27C4D" w:rsidRDefault="004E17A8" w:rsidP="004E17A8">
            <w:r w:rsidRPr="00E27C4D">
              <w:t>2</w:t>
            </w:r>
          </w:p>
        </w:tc>
        <w:tc>
          <w:tcPr>
            <w:tcW w:w="3969" w:type="dxa"/>
          </w:tcPr>
          <w:p w14:paraId="447723DF" w14:textId="6581C301" w:rsidR="004E17A8" w:rsidRPr="00E27C4D" w:rsidRDefault="004E17A8" w:rsidP="004E17A8">
            <w:r>
              <w:t xml:space="preserve">Ing. Petr Novák, Ph.D. (100 </w:t>
            </w:r>
            <w:r w:rsidRPr="00E27C4D">
              <w:t>%</w:t>
            </w:r>
            <w:r>
              <w:t xml:space="preserve"> p</w:t>
            </w:r>
            <w:r w:rsidRPr="00E27C4D">
              <w:t>)</w:t>
            </w:r>
          </w:p>
        </w:tc>
        <w:tc>
          <w:tcPr>
            <w:tcW w:w="567" w:type="dxa"/>
          </w:tcPr>
          <w:p w14:paraId="29A80538" w14:textId="5AE8A914" w:rsidR="004E17A8" w:rsidRPr="00E27C4D" w:rsidRDefault="004E17A8" w:rsidP="004E17A8">
            <w:r w:rsidRPr="00E27C4D">
              <w:t>2/LS</w:t>
            </w:r>
          </w:p>
        </w:tc>
        <w:tc>
          <w:tcPr>
            <w:tcW w:w="851" w:type="dxa"/>
            <w:gridSpan w:val="2"/>
          </w:tcPr>
          <w:p w14:paraId="2DDCFBB4" w14:textId="063B2654" w:rsidR="004E17A8" w:rsidRPr="00E27C4D" w:rsidRDefault="004E17A8" w:rsidP="004E17A8">
            <w:r>
              <w:t>-</w:t>
            </w:r>
          </w:p>
        </w:tc>
      </w:tr>
      <w:tr w:rsidR="004E17A8" w:rsidRPr="00E27C4D" w14:paraId="6A1BFB04" w14:textId="77777777" w:rsidTr="00566D26">
        <w:tc>
          <w:tcPr>
            <w:tcW w:w="2694" w:type="dxa"/>
          </w:tcPr>
          <w:p w14:paraId="4C28A034" w14:textId="1FBCA5AB" w:rsidR="004E17A8" w:rsidRPr="00E27C4D" w:rsidRDefault="004E17A8" w:rsidP="004E17A8">
            <w:r w:rsidRPr="00493E05">
              <w:t>Fundamentals of Emergency Health Aid</w:t>
            </w:r>
          </w:p>
        </w:tc>
        <w:tc>
          <w:tcPr>
            <w:tcW w:w="992" w:type="dxa"/>
            <w:gridSpan w:val="2"/>
          </w:tcPr>
          <w:p w14:paraId="4D96CACC" w14:textId="7810880E" w:rsidR="004E17A8" w:rsidRPr="00E27C4D" w:rsidRDefault="004E17A8" w:rsidP="004E17A8">
            <w:r w:rsidRPr="00E27C4D">
              <w:t>12s</w:t>
            </w:r>
          </w:p>
        </w:tc>
        <w:tc>
          <w:tcPr>
            <w:tcW w:w="851" w:type="dxa"/>
          </w:tcPr>
          <w:p w14:paraId="2CEEE122" w14:textId="1F4DBE64" w:rsidR="004E17A8" w:rsidRPr="00E27C4D" w:rsidRDefault="004E17A8" w:rsidP="004E17A8">
            <w:r w:rsidRPr="00E27C4D">
              <w:t>z</w:t>
            </w:r>
          </w:p>
        </w:tc>
        <w:tc>
          <w:tcPr>
            <w:tcW w:w="708" w:type="dxa"/>
          </w:tcPr>
          <w:p w14:paraId="633F93D7" w14:textId="4C67874A" w:rsidR="004E17A8" w:rsidRPr="00E27C4D" w:rsidRDefault="004E17A8" w:rsidP="004E17A8">
            <w:r w:rsidRPr="00E27C4D">
              <w:t>1</w:t>
            </w:r>
          </w:p>
        </w:tc>
        <w:tc>
          <w:tcPr>
            <w:tcW w:w="3969" w:type="dxa"/>
          </w:tcPr>
          <w:p w14:paraId="19178BAE" w14:textId="285178A5" w:rsidR="004E17A8" w:rsidRPr="00E27C4D" w:rsidRDefault="004E17A8" w:rsidP="004E17A8">
            <w:r>
              <w:t xml:space="preserve">MUDr. Burget. (100 </w:t>
            </w:r>
            <w:r w:rsidRPr="00E27C4D">
              <w:t>%</w:t>
            </w:r>
            <w:r>
              <w:t xml:space="preserve"> s</w:t>
            </w:r>
            <w:r w:rsidRPr="00E27C4D">
              <w:t>)</w:t>
            </w:r>
          </w:p>
        </w:tc>
        <w:tc>
          <w:tcPr>
            <w:tcW w:w="567" w:type="dxa"/>
          </w:tcPr>
          <w:p w14:paraId="37564D41" w14:textId="5DA33253" w:rsidR="004E17A8" w:rsidRPr="00E27C4D" w:rsidRDefault="004E17A8" w:rsidP="004E17A8">
            <w:r w:rsidRPr="00E27C4D">
              <w:t>2/LS</w:t>
            </w:r>
          </w:p>
        </w:tc>
        <w:tc>
          <w:tcPr>
            <w:tcW w:w="851" w:type="dxa"/>
            <w:gridSpan w:val="2"/>
          </w:tcPr>
          <w:p w14:paraId="04DE958D" w14:textId="0381063C" w:rsidR="004E17A8" w:rsidRPr="00E27C4D" w:rsidRDefault="004E17A8" w:rsidP="004E17A8">
            <w:r>
              <w:t>-</w:t>
            </w:r>
          </w:p>
        </w:tc>
      </w:tr>
      <w:tr w:rsidR="004E17A8" w:rsidRPr="00E27C4D" w14:paraId="1AEE0DA6" w14:textId="77777777" w:rsidTr="00566D26">
        <w:tc>
          <w:tcPr>
            <w:tcW w:w="2694" w:type="dxa"/>
          </w:tcPr>
          <w:p w14:paraId="4E79BC84" w14:textId="247083D2" w:rsidR="004E17A8" w:rsidRPr="00E27C4D" w:rsidRDefault="004E17A8" w:rsidP="004E17A8">
            <w:r>
              <w:t>Diploma Thesis</w:t>
            </w:r>
          </w:p>
        </w:tc>
        <w:tc>
          <w:tcPr>
            <w:tcW w:w="992" w:type="dxa"/>
            <w:gridSpan w:val="2"/>
          </w:tcPr>
          <w:p w14:paraId="2F41FBA8" w14:textId="76B35C2F" w:rsidR="004E17A8" w:rsidRPr="00E27C4D" w:rsidRDefault="004E17A8" w:rsidP="004E17A8">
            <w:r>
              <w:t>25</w:t>
            </w:r>
            <w:r w:rsidRPr="00E27C4D">
              <w:t>c</w:t>
            </w:r>
          </w:p>
        </w:tc>
        <w:tc>
          <w:tcPr>
            <w:tcW w:w="851" w:type="dxa"/>
          </w:tcPr>
          <w:p w14:paraId="11601E7F" w14:textId="2DF442C7" w:rsidR="004E17A8" w:rsidRPr="00E27C4D" w:rsidRDefault="004E17A8" w:rsidP="004E17A8">
            <w:r w:rsidRPr="00E27C4D">
              <w:t>z</w:t>
            </w:r>
          </w:p>
        </w:tc>
        <w:tc>
          <w:tcPr>
            <w:tcW w:w="708" w:type="dxa"/>
          </w:tcPr>
          <w:p w14:paraId="2F7EA609" w14:textId="75CA6176" w:rsidR="004E17A8" w:rsidRPr="00E27C4D" w:rsidRDefault="004E17A8" w:rsidP="004E17A8">
            <w:r w:rsidRPr="00E27C4D">
              <w:t>24</w:t>
            </w:r>
          </w:p>
        </w:tc>
        <w:tc>
          <w:tcPr>
            <w:tcW w:w="3969" w:type="dxa"/>
          </w:tcPr>
          <w:p w14:paraId="28B46E14" w14:textId="46B82B76" w:rsidR="004E17A8" w:rsidRPr="00E27C4D" w:rsidRDefault="004E17A8" w:rsidP="004E17A8">
            <w:r w:rsidRPr="00E27C4D">
              <w:t>doc. RNDr. Vojtěch Křesálek, CSc.</w:t>
            </w:r>
            <w:r>
              <w:t xml:space="preserve"> </w:t>
            </w:r>
            <w:r w:rsidRPr="00E27C4D">
              <w:t>(100</w:t>
            </w:r>
            <w:r>
              <w:t xml:space="preserve"> </w:t>
            </w:r>
            <w:r w:rsidRPr="00E27C4D">
              <w:t>%</w:t>
            </w:r>
            <w:r>
              <w:t xml:space="preserve"> c</w:t>
            </w:r>
            <w:r w:rsidRPr="00E27C4D">
              <w:t>)</w:t>
            </w:r>
          </w:p>
        </w:tc>
        <w:tc>
          <w:tcPr>
            <w:tcW w:w="567" w:type="dxa"/>
          </w:tcPr>
          <w:p w14:paraId="2CEFC1B2" w14:textId="12B6862F" w:rsidR="004E17A8" w:rsidRPr="00E27C4D" w:rsidRDefault="004E17A8" w:rsidP="004E17A8">
            <w:r w:rsidRPr="00E27C4D">
              <w:t>2/LS</w:t>
            </w:r>
          </w:p>
        </w:tc>
        <w:tc>
          <w:tcPr>
            <w:tcW w:w="851" w:type="dxa"/>
            <w:gridSpan w:val="2"/>
          </w:tcPr>
          <w:p w14:paraId="04E687A2" w14:textId="4EB04D03" w:rsidR="004E17A8" w:rsidRPr="00E27C4D" w:rsidRDefault="004E17A8" w:rsidP="004E17A8">
            <w:r>
              <w:t>-</w:t>
            </w:r>
          </w:p>
        </w:tc>
      </w:tr>
      <w:tr w:rsidR="004E17A8" w14:paraId="22D9A9B1" w14:textId="77777777" w:rsidTr="00566D26">
        <w:tc>
          <w:tcPr>
            <w:tcW w:w="10632" w:type="dxa"/>
            <w:gridSpan w:val="9"/>
            <w:shd w:val="clear" w:color="auto" w:fill="F7CAAC"/>
          </w:tcPr>
          <w:p w14:paraId="398E4AD5" w14:textId="77777777" w:rsidR="004E17A8" w:rsidRDefault="004E17A8" w:rsidP="00566D26">
            <w:pPr>
              <w:jc w:val="center"/>
              <w:rPr>
                <w:b/>
                <w:sz w:val="22"/>
              </w:rPr>
            </w:pPr>
            <w:r>
              <w:rPr>
                <w:b/>
                <w:sz w:val="22"/>
              </w:rPr>
              <w:t>Povinně volitelné předměty - skupina 1</w:t>
            </w:r>
          </w:p>
        </w:tc>
      </w:tr>
      <w:tr w:rsidR="004E17A8" w14:paraId="1662F58C" w14:textId="77777777" w:rsidTr="00566D26">
        <w:tc>
          <w:tcPr>
            <w:tcW w:w="2694" w:type="dxa"/>
          </w:tcPr>
          <w:p w14:paraId="134FBCC0" w14:textId="77777777" w:rsidR="004E17A8" w:rsidRDefault="004E17A8" w:rsidP="00566D26">
            <w:r>
              <w:t>nejsou</w:t>
            </w:r>
          </w:p>
        </w:tc>
        <w:tc>
          <w:tcPr>
            <w:tcW w:w="992" w:type="dxa"/>
            <w:gridSpan w:val="2"/>
          </w:tcPr>
          <w:p w14:paraId="7508D63B" w14:textId="77777777" w:rsidR="004E17A8" w:rsidRDefault="004E17A8" w:rsidP="00566D26"/>
        </w:tc>
        <w:tc>
          <w:tcPr>
            <w:tcW w:w="851" w:type="dxa"/>
          </w:tcPr>
          <w:p w14:paraId="6F0F9662" w14:textId="77777777" w:rsidR="004E17A8" w:rsidRDefault="004E17A8" w:rsidP="00566D26"/>
        </w:tc>
        <w:tc>
          <w:tcPr>
            <w:tcW w:w="708" w:type="dxa"/>
          </w:tcPr>
          <w:p w14:paraId="44091EAB" w14:textId="77777777" w:rsidR="004E17A8" w:rsidRDefault="004E17A8" w:rsidP="00566D26"/>
        </w:tc>
        <w:tc>
          <w:tcPr>
            <w:tcW w:w="3969" w:type="dxa"/>
          </w:tcPr>
          <w:p w14:paraId="2CEA63B5" w14:textId="77777777" w:rsidR="004E17A8" w:rsidRDefault="004E17A8" w:rsidP="00566D26"/>
        </w:tc>
        <w:tc>
          <w:tcPr>
            <w:tcW w:w="567" w:type="dxa"/>
          </w:tcPr>
          <w:p w14:paraId="36FFEB93" w14:textId="77777777" w:rsidR="004E17A8" w:rsidRDefault="004E17A8" w:rsidP="00566D26"/>
        </w:tc>
        <w:tc>
          <w:tcPr>
            <w:tcW w:w="851" w:type="dxa"/>
            <w:gridSpan w:val="2"/>
          </w:tcPr>
          <w:p w14:paraId="12FD318F" w14:textId="77777777" w:rsidR="004E17A8" w:rsidRDefault="004E17A8" w:rsidP="00566D26"/>
        </w:tc>
      </w:tr>
      <w:tr w:rsidR="004B1B7B" w:rsidRPr="00E27C4D" w14:paraId="5C9BD98A" w14:textId="77777777" w:rsidTr="00566D26">
        <w:trPr>
          <w:ins w:id="60" w:author="Jiří Vojtěšek" w:date="2018-11-26T13:11:00Z"/>
        </w:trPr>
        <w:tc>
          <w:tcPr>
            <w:tcW w:w="10632" w:type="dxa"/>
            <w:gridSpan w:val="9"/>
            <w:shd w:val="clear" w:color="auto" w:fill="F7CAAC"/>
          </w:tcPr>
          <w:p w14:paraId="5ACBEEFA" w14:textId="6B434E11" w:rsidR="004B1B7B" w:rsidRPr="00E27C4D" w:rsidRDefault="004B1B7B" w:rsidP="00566D26">
            <w:pPr>
              <w:jc w:val="center"/>
              <w:rPr>
                <w:ins w:id="61" w:author="Jiří Vojtěšek" w:date="2018-11-26T13:11:00Z"/>
                <w:b/>
                <w:sz w:val="22"/>
              </w:rPr>
            </w:pPr>
            <w:ins w:id="62" w:author="Jiří Vojtěšek" w:date="2018-11-26T13:11:00Z">
              <w:r>
                <w:rPr>
                  <w:b/>
                  <w:sz w:val="22"/>
                </w:rPr>
                <w:t>Volitel</w:t>
              </w:r>
              <w:r w:rsidRPr="00E27C4D">
                <w:rPr>
                  <w:b/>
                  <w:sz w:val="22"/>
                </w:rPr>
                <w:t>né předměty</w:t>
              </w:r>
            </w:ins>
          </w:p>
        </w:tc>
      </w:tr>
      <w:tr w:rsidR="004B1B7B" w14:paraId="78714282" w14:textId="77777777" w:rsidTr="00566D26">
        <w:trPr>
          <w:ins w:id="63" w:author="Jiří Vojtěšek" w:date="2018-11-26T13:11:00Z"/>
        </w:trPr>
        <w:tc>
          <w:tcPr>
            <w:tcW w:w="2694" w:type="dxa"/>
          </w:tcPr>
          <w:p w14:paraId="567962AB" w14:textId="1EA81913" w:rsidR="004B1B7B" w:rsidRDefault="004B1B7B" w:rsidP="00566D26">
            <w:pPr>
              <w:rPr>
                <w:ins w:id="64" w:author="Jiří Vojtěšek" w:date="2018-11-26T13:11:00Z"/>
              </w:rPr>
            </w:pPr>
            <w:ins w:id="65" w:author="Jiří Vojtěšek" w:date="2018-11-26T13:12:00Z">
              <w:r>
                <w:t>nejsou</w:t>
              </w:r>
            </w:ins>
          </w:p>
        </w:tc>
        <w:tc>
          <w:tcPr>
            <w:tcW w:w="992" w:type="dxa"/>
            <w:gridSpan w:val="2"/>
          </w:tcPr>
          <w:p w14:paraId="09CB1D68" w14:textId="77777777" w:rsidR="004B1B7B" w:rsidRDefault="004B1B7B" w:rsidP="00566D26">
            <w:pPr>
              <w:rPr>
                <w:ins w:id="66" w:author="Jiří Vojtěšek" w:date="2018-11-26T13:11:00Z"/>
              </w:rPr>
            </w:pPr>
          </w:p>
        </w:tc>
        <w:tc>
          <w:tcPr>
            <w:tcW w:w="851" w:type="dxa"/>
          </w:tcPr>
          <w:p w14:paraId="5033C5BE" w14:textId="77777777" w:rsidR="004B1B7B" w:rsidRDefault="004B1B7B" w:rsidP="00566D26">
            <w:pPr>
              <w:rPr>
                <w:ins w:id="67" w:author="Jiří Vojtěšek" w:date="2018-11-26T13:11:00Z"/>
              </w:rPr>
            </w:pPr>
          </w:p>
        </w:tc>
        <w:tc>
          <w:tcPr>
            <w:tcW w:w="708" w:type="dxa"/>
          </w:tcPr>
          <w:p w14:paraId="6D35F53E" w14:textId="77777777" w:rsidR="004B1B7B" w:rsidRDefault="004B1B7B" w:rsidP="00566D26">
            <w:pPr>
              <w:rPr>
                <w:ins w:id="68" w:author="Jiří Vojtěšek" w:date="2018-11-26T13:11:00Z"/>
              </w:rPr>
            </w:pPr>
          </w:p>
        </w:tc>
        <w:tc>
          <w:tcPr>
            <w:tcW w:w="3969" w:type="dxa"/>
          </w:tcPr>
          <w:p w14:paraId="4A0E48F4" w14:textId="77777777" w:rsidR="004B1B7B" w:rsidRDefault="004B1B7B" w:rsidP="00566D26">
            <w:pPr>
              <w:rPr>
                <w:ins w:id="69" w:author="Jiří Vojtěšek" w:date="2018-11-26T13:11:00Z"/>
              </w:rPr>
            </w:pPr>
          </w:p>
        </w:tc>
        <w:tc>
          <w:tcPr>
            <w:tcW w:w="567" w:type="dxa"/>
          </w:tcPr>
          <w:p w14:paraId="2111952E" w14:textId="77777777" w:rsidR="004B1B7B" w:rsidRDefault="004B1B7B" w:rsidP="00566D26">
            <w:pPr>
              <w:rPr>
                <w:ins w:id="70" w:author="Jiří Vojtěšek" w:date="2018-11-26T13:11:00Z"/>
              </w:rPr>
            </w:pPr>
          </w:p>
        </w:tc>
        <w:tc>
          <w:tcPr>
            <w:tcW w:w="851" w:type="dxa"/>
            <w:gridSpan w:val="2"/>
          </w:tcPr>
          <w:p w14:paraId="3A94C5B3" w14:textId="77777777" w:rsidR="004B1B7B" w:rsidRDefault="004B1B7B" w:rsidP="00566D26">
            <w:pPr>
              <w:rPr>
                <w:ins w:id="71" w:author="Jiří Vojtěšek" w:date="2018-11-26T13:11:00Z"/>
              </w:rPr>
            </w:pPr>
          </w:p>
        </w:tc>
      </w:tr>
      <w:tr w:rsidR="004E17A8" w:rsidRPr="00E27C4D" w14:paraId="6989CEFD" w14:textId="77777777" w:rsidTr="00566D26">
        <w:tc>
          <w:tcPr>
            <w:tcW w:w="10460" w:type="dxa"/>
            <w:gridSpan w:val="8"/>
            <w:shd w:val="clear" w:color="auto" w:fill="F7CAAC"/>
          </w:tcPr>
          <w:p w14:paraId="6D72B0FB" w14:textId="77777777" w:rsidR="004E17A8" w:rsidRPr="00E27C4D" w:rsidRDefault="004E17A8" w:rsidP="00566D26">
            <w:pPr>
              <w:rPr>
                <w:b/>
              </w:rPr>
            </w:pPr>
            <w:r w:rsidRPr="00E27C4D">
              <w:rPr>
                <w:b/>
              </w:rPr>
              <w:t xml:space="preserve"> Součásti SZZ a jejich obsah</w:t>
            </w:r>
          </w:p>
        </w:tc>
        <w:tc>
          <w:tcPr>
            <w:tcW w:w="172" w:type="dxa"/>
            <w:tcBorders>
              <w:bottom w:val="nil"/>
            </w:tcBorders>
          </w:tcPr>
          <w:p w14:paraId="63FC8511" w14:textId="77777777" w:rsidR="004E17A8" w:rsidRPr="00E27C4D" w:rsidRDefault="004E17A8" w:rsidP="00566D26"/>
        </w:tc>
      </w:tr>
      <w:tr w:rsidR="004E17A8" w:rsidRPr="00E27C4D" w14:paraId="1C607965" w14:textId="77777777" w:rsidTr="00566D26">
        <w:trPr>
          <w:trHeight w:val="1370"/>
        </w:trPr>
        <w:tc>
          <w:tcPr>
            <w:tcW w:w="10632" w:type="dxa"/>
            <w:gridSpan w:val="9"/>
            <w:tcBorders>
              <w:top w:val="nil"/>
            </w:tcBorders>
          </w:tcPr>
          <w:p w14:paraId="1369A2AA" w14:textId="77777777" w:rsidR="004E17A8" w:rsidRDefault="004E17A8" w:rsidP="004E17A8">
            <w:r>
              <w:t>State Final Exam consists of a defense of a diploma thesis and a state examination, consisting of two compulsory areas and one compulsory elective area.</w:t>
            </w:r>
          </w:p>
          <w:p w14:paraId="56921ACA" w14:textId="77777777" w:rsidR="004E17A8" w:rsidRDefault="004E17A8" w:rsidP="004E17A8">
            <w:pPr>
              <w:rPr>
                <w:b/>
              </w:rPr>
            </w:pPr>
          </w:p>
          <w:p w14:paraId="3E1A98B7" w14:textId="77777777" w:rsidR="004E17A8" w:rsidRPr="009611C6" w:rsidRDefault="004E17A8" w:rsidP="004E17A8">
            <w:pPr>
              <w:rPr>
                <w:u w:val="single"/>
              </w:rPr>
            </w:pPr>
            <w:r w:rsidRPr="009611C6">
              <w:rPr>
                <w:u w:val="single"/>
              </w:rPr>
              <w:t xml:space="preserve">Compulsory </w:t>
            </w:r>
            <w:r>
              <w:rPr>
                <w:u w:val="single"/>
              </w:rPr>
              <w:t>areas</w:t>
            </w:r>
          </w:p>
          <w:p w14:paraId="1D617C73" w14:textId="77777777" w:rsidR="004E17A8" w:rsidRPr="009611C6" w:rsidRDefault="004E17A8" w:rsidP="004E17A8"/>
          <w:p w14:paraId="3FF004B2" w14:textId="77777777" w:rsidR="004E17A8" w:rsidRPr="009611C6" w:rsidRDefault="004E17A8" w:rsidP="004E17A8">
            <w:r w:rsidRPr="009611C6">
              <w:rPr>
                <w:b/>
              </w:rPr>
              <w:t>Technical means of security systems</w:t>
            </w:r>
            <w:r w:rsidRPr="009611C6">
              <w:t xml:space="preserve"> (</w:t>
            </w:r>
            <w:r>
              <w:t xml:space="preserve">Fire Protection </w:t>
            </w:r>
            <w:r w:rsidRPr="009611C6">
              <w:t xml:space="preserve">,  </w:t>
            </w:r>
            <w:r>
              <w:t xml:space="preserve"> Electronic Security and Access Systems</w:t>
            </w:r>
            <w:r w:rsidRPr="009611C6">
              <w:t xml:space="preserve">, </w:t>
            </w:r>
            <w:r>
              <w:t xml:space="preserve"> Camera Systems</w:t>
            </w:r>
            <w:r w:rsidRPr="009611C6">
              <w:t xml:space="preserve">, </w:t>
            </w:r>
            <w:r>
              <w:t xml:space="preserve"> Design of Integrated Systems</w:t>
            </w:r>
            <w:r w:rsidRPr="009611C6">
              <w:t xml:space="preserve">, </w:t>
            </w:r>
            <w:r>
              <w:t xml:space="preserve"> Electromagnetic Compatibility</w:t>
            </w:r>
            <w:r w:rsidRPr="009611C6">
              <w:t xml:space="preserve">, </w:t>
            </w:r>
            <w:r w:rsidRPr="008C1547">
              <w:t xml:space="preserve"> Forensic Sciences</w:t>
            </w:r>
            <w:r w:rsidRPr="009611C6">
              <w:t>).</w:t>
            </w:r>
          </w:p>
          <w:p w14:paraId="75F0EDFD" w14:textId="77777777" w:rsidR="004E17A8" w:rsidRPr="009611C6" w:rsidRDefault="004E17A8" w:rsidP="004E17A8"/>
          <w:p w14:paraId="36E6EE22" w14:textId="77777777" w:rsidR="004E17A8" w:rsidRDefault="004E17A8" w:rsidP="004E17A8">
            <w:r w:rsidRPr="009611C6">
              <w:rPr>
                <w:b/>
              </w:rPr>
              <w:t>Security Engineering Management</w:t>
            </w:r>
            <w:r w:rsidRPr="009611C6">
              <w:t xml:space="preserve"> (</w:t>
            </w:r>
            <w:r>
              <w:t>Security of Public Events</w:t>
            </w:r>
            <w:r w:rsidRPr="009611C6">
              <w:t xml:space="preserve">, </w:t>
            </w:r>
            <w:r>
              <w:t xml:space="preserve"> Protection of the Population</w:t>
            </w:r>
            <w:r w:rsidRPr="009611C6">
              <w:t xml:space="preserve">, </w:t>
            </w:r>
            <w:r w:rsidRPr="008D0A96">
              <w:t xml:space="preserve"> Security Engineering Management</w:t>
            </w:r>
            <w:r w:rsidRPr="009611C6">
              <w:t xml:space="preserve">). </w:t>
            </w:r>
          </w:p>
          <w:p w14:paraId="544A657E" w14:textId="77777777" w:rsidR="004E17A8" w:rsidRPr="0003741D" w:rsidRDefault="004E17A8" w:rsidP="004E17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rPr>
            </w:pPr>
            <w:r w:rsidRPr="0003741D">
              <w:rPr>
                <w:rFonts w:ascii="inherit" w:hAnsi="inherit" w:cs="Courier New"/>
                <w:color w:val="212121"/>
                <w:lang w:val="en"/>
              </w:rPr>
              <w:t>N</w:t>
            </w:r>
            <w:r>
              <w:rPr>
                <w:rFonts w:ascii="inherit" w:hAnsi="inherit" w:cs="Courier New"/>
                <w:color w:val="212121"/>
                <w:lang w:val="en"/>
              </w:rPr>
              <w:t>ote</w:t>
            </w:r>
            <w:r w:rsidRPr="0003741D">
              <w:rPr>
                <w:rFonts w:ascii="inherit" w:hAnsi="inherit" w:cs="Courier New"/>
                <w:color w:val="212121"/>
                <w:lang w:val="en"/>
              </w:rPr>
              <w:t xml:space="preserve">: This </w:t>
            </w:r>
            <w:r>
              <w:rPr>
                <w:rFonts w:ascii="inherit" w:hAnsi="inherit" w:cs="Courier New"/>
                <w:color w:val="212121"/>
                <w:lang w:val="en"/>
              </w:rPr>
              <w:t>area</w:t>
            </w:r>
            <w:r w:rsidRPr="0003741D">
              <w:rPr>
                <w:rFonts w:ascii="inherit" w:hAnsi="inherit" w:cs="Courier New"/>
                <w:color w:val="212121"/>
                <w:lang w:val="en"/>
              </w:rPr>
              <w:t xml:space="preserve"> differs in the areas of the specialties Security Management and Security Technologies.</w:t>
            </w:r>
          </w:p>
          <w:p w14:paraId="52AF4542" w14:textId="77777777" w:rsidR="004E17A8" w:rsidRPr="009611C6" w:rsidRDefault="004E17A8" w:rsidP="004E17A8"/>
          <w:p w14:paraId="2900CC6B" w14:textId="77777777" w:rsidR="004E17A8" w:rsidRPr="009611C6" w:rsidRDefault="004E17A8" w:rsidP="004E17A8">
            <w:r w:rsidRPr="009611C6">
              <w:rPr>
                <w:u w:val="single"/>
              </w:rPr>
              <w:t xml:space="preserve">Compulsory elective </w:t>
            </w:r>
            <w:r>
              <w:rPr>
                <w:u w:val="single"/>
              </w:rPr>
              <w:t>areas</w:t>
            </w:r>
            <w:r w:rsidRPr="009611C6">
              <w:t xml:space="preserve"> (students choose one of the </w:t>
            </w:r>
            <w:r>
              <w:t>areas</w:t>
            </w:r>
            <w:r w:rsidRPr="009611C6">
              <w:t xml:space="preserve"> listed below)</w:t>
            </w:r>
          </w:p>
          <w:p w14:paraId="1EAEFDBD" w14:textId="77777777" w:rsidR="004E17A8" w:rsidRPr="009611C6" w:rsidRDefault="004E17A8" w:rsidP="004E17A8"/>
          <w:p w14:paraId="3A48FF79" w14:textId="77777777" w:rsidR="004E17A8" w:rsidRPr="009611C6" w:rsidRDefault="004E17A8" w:rsidP="004E17A8">
            <w:r w:rsidRPr="009611C6">
              <w:rPr>
                <w:b/>
              </w:rPr>
              <w:t>Information Systems Protection</w:t>
            </w:r>
            <w:r w:rsidRPr="009611C6">
              <w:t xml:space="preserve"> (</w:t>
            </w:r>
            <w:r>
              <w:t>Security of Information Systems</w:t>
            </w:r>
            <w:r w:rsidRPr="009611C6">
              <w:t xml:space="preserve">, </w:t>
            </w:r>
            <w:r w:rsidRPr="00F27807">
              <w:t xml:space="preserve"> Computer Viruses and Security</w:t>
            </w:r>
            <w:r w:rsidRPr="009611C6">
              <w:t xml:space="preserve">, </w:t>
            </w:r>
            <w:r w:rsidRPr="00953D8E">
              <w:t xml:space="preserve"> Security </w:t>
            </w:r>
            <w:r>
              <w:t>T</w:t>
            </w:r>
            <w:r w:rsidRPr="00953D8E">
              <w:t xml:space="preserve">echnologies for </w:t>
            </w:r>
            <w:r>
              <w:t>Protection of Information S</w:t>
            </w:r>
            <w:r w:rsidRPr="00953D8E">
              <w:t>ystems</w:t>
            </w:r>
            <w:r>
              <w:t xml:space="preserve">, </w:t>
            </w:r>
            <w:r w:rsidRPr="009611C6">
              <w:t xml:space="preserve"> Elektromagnetická kompatibilita).</w:t>
            </w:r>
          </w:p>
          <w:p w14:paraId="1D7D8732" w14:textId="77777777" w:rsidR="004E17A8" w:rsidRPr="009611C6" w:rsidRDefault="004E17A8" w:rsidP="004E17A8"/>
          <w:p w14:paraId="73B85284" w14:textId="77777777" w:rsidR="004E17A8" w:rsidRDefault="004E17A8" w:rsidP="004E17A8">
            <w:r w:rsidRPr="009611C6">
              <w:rPr>
                <w:b/>
              </w:rPr>
              <w:t>Commercial Security Technologies</w:t>
            </w:r>
            <w:r w:rsidRPr="009611C6">
              <w:t xml:space="preserve"> (</w:t>
            </w:r>
            <w:r>
              <w:t xml:space="preserve">Protection of the Population , </w:t>
            </w:r>
            <w:r w:rsidRPr="009611C6">
              <w:t xml:space="preserve"> </w:t>
            </w:r>
            <w:r w:rsidRPr="00E27C4D">
              <w:t xml:space="preserve"> Speci</w:t>
            </w:r>
            <w:r>
              <w:t xml:space="preserve">al Security Technologies, </w:t>
            </w:r>
            <w:r w:rsidRPr="009611C6">
              <w:t xml:space="preserve"> </w:t>
            </w:r>
            <w:r>
              <w:t xml:space="preserve"> Security of Public Events</w:t>
            </w:r>
            <w:r w:rsidRPr="009611C6">
              <w:t>).</w:t>
            </w:r>
          </w:p>
          <w:p w14:paraId="01428B7E" w14:textId="77777777" w:rsidR="004E17A8" w:rsidRDefault="004E17A8" w:rsidP="004E17A8"/>
          <w:p w14:paraId="70EE05DC" w14:textId="77777777" w:rsidR="004E17A8" w:rsidRPr="00111E43" w:rsidRDefault="004E17A8" w:rsidP="004E17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u w:val="single"/>
                <w:lang w:val="en"/>
              </w:rPr>
            </w:pPr>
            <w:r w:rsidRPr="00111E43">
              <w:rPr>
                <w:rFonts w:ascii="inherit" w:hAnsi="inherit" w:cs="Courier New"/>
                <w:color w:val="212121"/>
                <w:u w:val="single"/>
                <w:lang w:val="en"/>
              </w:rPr>
              <w:t>The selected integrative questions will be verified within the defined thematic areas and specified subjects of the profiling base.</w:t>
            </w:r>
          </w:p>
          <w:p w14:paraId="7663C5C0" w14:textId="77777777" w:rsidR="004E17A8" w:rsidRPr="00F34141" w:rsidRDefault="004E17A8" w:rsidP="004E17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lang w:val="en"/>
              </w:rPr>
            </w:pPr>
          </w:p>
          <w:p w14:paraId="6CA653A7" w14:textId="77777777" w:rsidR="004E17A8" w:rsidRPr="00F34141" w:rsidRDefault="004E17A8" w:rsidP="004E17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Courier New"/>
                <w:color w:val="212121"/>
              </w:rPr>
            </w:pPr>
            <w:r w:rsidRPr="00F34141">
              <w:rPr>
                <w:rFonts w:ascii="inherit" w:hAnsi="inherit" w:cs="Courier New"/>
                <w:color w:val="212121"/>
                <w:lang w:val="en"/>
              </w:rPr>
              <w:t>Students are notified in advance of subject areas that are updated every year by the Board of Study Programs.</w:t>
            </w:r>
          </w:p>
          <w:p w14:paraId="1FBC7851" w14:textId="77777777" w:rsidR="004E17A8" w:rsidRPr="00E27C4D" w:rsidRDefault="004E17A8" w:rsidP="00566D26"/>
        </w:tc>
      </w:tr>
      <w:tr w:rsidR="004E17A8" w:rsidRPr="00E27C4D" w14:paraId="44D4BA80" w14:textId="77777777" w:rsidTr="00566D26">
        <w:tc>
          <w:tcPr>
            <w:tcW w:w="10460" w:type="dxa"/>
            <w:gridSpan w:val="8"/>
            <w:shd w:val="clear" w:color="auto" w:fill="F7CAAC"/>
          </w:tcPr>
          <w:p w14:paraId="3C1DD37C" w14:textId="77777777" w:rsidR="004E17A8" w:rsidRPr="00E27C4D" w:rsidRDefault="004E17A8" w:rsidP="00566D26">
            <w:pPr>
              <w:rPr>
                <w:b/>
              </w:rPr>
            </w:pPr>
            <w:r w:rsidRPr="00E27C4D">
              <w:rPr>
                <w:b/>
              </w:rPr>
              <w:lastRenderedPageBreak/>
              <w:t>Další studijní povinnosti</w:t>
            </w:r>
          </w:p>
        </w:tc>
        <w:tc>
          <w:tcPr>
            <w:tcW w:w="172" w:type="dxa"/>
            <w:tcBorders>
              <w:bottom w:val="nil"/>
            </w:tcBorders>
          </w:tcPr>
          <w:p w14:paraId="5F4713F0" w14:textId="77777777" w:rsidR="004E17A8" w:rsidRPr="00E27C4D" w:rsidRDefault="004E17A8" w:rsidP="00566D26"/>
        </w:tc>
      </w:tr>
      <w:tr w:rsidR="004E17A8" w:rsidRPr="00E27C4D" w14:paraId="7E601765" w14:textId="77777777" w:rsidTr="00566D26">
        <w:trPr>
          <w:trHeight w:val="592"/>
        </w:trPr>
        <w:tc>
          <w:tcPr>
            <w:tcW w:w="10632" w:type="dxa"/>
            <w:gridSpan w:val="9"/>
            <w:tcBorders>
              <w:top w:val="nil"/>
            </w:tcBorders>
          </w:tcPr>
          <w:p w14:paraId="300391F3" w14:textId="77777777" w:rsidR="004E17A8" w:rsidRDefault="004E17A8" w:rsidP="00566D26">
            <w:r w:rsidRPr="00E27C4D">
              <w:t>Nejsou definovány</w:t>
            </w:r>
          </w:p>
          <w:p w14:paraId="1402DBC4" w14:textId="77777777" w:rsidR="004E17A8" w:rsidRDefault="004E17A8" w:rsidP="00566D26"/>
          <w:p w14:paraId="4CB5A26D" w14:textId="77777777" w:rsidR="004E17A8" w:rsidRDefault="004E17A8" w:rsidP="00566D26"/>
          <w:p w14:paraId="6F252096" w14:textId="77777777" w:rsidR="004E17A8" w:rsidRPr="00E27C4D" w:rsidRDefault="004E17A8" w:rsidP="00566D26"/>
        </w:tc>
      </w:tr>
      <w:tr w:rsidR="004E17A8" w:rsidRPr="00E27C4D" w14:paraId="18CA51EB" w14:textId="77777777" w:rsidTr="00566D26">
        <w:tc>
          <w:tcPr>
            <w:tcW w:w="10460" w:type="dxa"/>
            <w:gridSpan w:val="8"/>
            <w:shd w:val="clear" w:color="auto" w:fill="F7CAAC"/>
          </w:tcPr>
          <w:p w14:paraId="476E761A" w14:textId="77777777" w:rsidR="004E17A8" w:rsidRPr="00E27C4D" w:rsidRDefault="004E17A8" w:rsidP="00566D26">
            <w:pPr>
              <w:rPr>
                <w:b/>
              </w:rPr>
            </w:pPr>
            <w:r w:rsidRPr="00E27C4D">
              <w:rPr>
                <w:b/>
              </w:rPr>
              <w:t>Návrh témat kvalifikačních prací a témata obhájených prací</w:t>
            </w:r>
          </w:p>
        </w:tc>
        <w:tc>
          <w:tcPr>
            <w:tcW w:w="172" w:type="dxa"/>
            <w:tcBorders>
              <w:bottom w:val="nil"/>
            </w:tcBorders>
          </w:tcPr>
          <w:p w14:paraId="73B59963" w14:textId="77777777" w:rsidR="004E17A8" w:rsidRPr="00E27C4D" w:rsidRDefault="004E17A8" w:rsidP="00566D26"/>
        </w:tc>
      </w:tr>
      <w:tr w:rsidR="004E17A8" w:rsidRPr="00E27C4D" w14:paraId="3DA8DE80" w14:textId="77777777" w:rsidTr="00566D26">
        <w:trPr>
          <w:trHeight w:val="842"/>
        </w:trPr>
        <w:tc>
          <w:tcPr>
            <w:tcW w:w="10632" w:type="dxa"/>
            <w:gridSpan w:val="9"/>
            <w:tcBorders>
              <w:top w:val="nil"/>
            </w:tcBorders>
          </w:tcPr>
          <w:p w14:paraId="24B56E07" w14:textId="77777777" w:rsidR="004E17A8" w:rsidRDefault="004E17A8" w:rsidP="00566D26">
            <w:r>
              <w:t>Návrhy témat kvalifikačních prací:</w:t>
            </w:r>
          </w:p>
          <w:p w14:paraId="5F4ACB39" w14:textId="77777777" w:rsidR="004E17A8" w:rsidRDefault="004E17A8" w:rsidP="00566D26">
            <w:pPr>
              <w:ind w:left="360"/>
            </w:pPr>
            <w:r w:rsidRPr="009463C2">
              <w:t>A Centralized Control System Based on TCP/IP</w:t>
            </w:r>
          </w:p>
          <w:p w14:paraId="53632AE3" w14:textId="77777777" w:rsidR="004E17A8" w:rsidRDefault="004E17A8" w:rsidP="00566D26">
            <w:pPr>
              <w:ind w:left="360"/>
            </w:pPr>
            <w:r w:rsidRPr="009463C2">
              <w:t xml:space="preserve">The Re-analysis and Implementation of Security Measures for an e-shop </w:t>
            </w:r>
            <w:r>
              <w:t>Systém</w:t>
            </w:r>
          </w:p>
          <w:p w14:paraId="1E7136DC" w14:textId="77777777" w:rsidR="004E17A8" w:rsidRDefault="004E17A8" w:rsidP="00566D26">
            <w:pPr>
              <w:ind w:left="360"/>
            </w:pPr>
            <w:r w:rsidRPr="009463C2">
              <w:t xml:space="preserve">Motion </w:t>
            </w:r>
            <w:r>
              <w:t>D</w:t>
            </w:r>
            <w:r w:rsidRPr="009463C2">
              <w:t xml:space="preserve">etection </w:t>
            </w:r>
            <w:r>
              <w:t>M</w:t>
            </w:r>
            <w:r w:rsidRPr="009463C2">
              <w:t xml:space="preserve">ethods for the </w:t>
            </w:r>
            <w:r>
              <w:t>P</w:t>
            </w:r>
            <w:r w:rsidRPr="009463C2">
              <w:t xml:space="preserve">rotection of the </w:t>
            </w:r>
            <w:r>
              <w:t>B</w:t>
            </w:r>
            <w:r w:rsidRPr="009463C2">
              <w:t>uilding</w:t>
            </w:r>
          </w:p>
          <w:p w14:paraId="78525B14" w14:textId="77777777" w:rsidR="004E17A8" w:rsidRDefault="004E17A8" w:rsidP="00566D26">
            <w:pPr>
              <w:ind w:left="360"/>
            </w:pPr>
            <w:r w:rsidRPr="009463C2">
              <w:t>A Psychological Analysis of Expressions of Violence</w:t>
            </w:r>
          </w:p>
          <w:p w14:paraId="0A7D0136" w14:textId="77777777" w:rsidR="004E17A8" w:rsidRPr="00E27C4D" w:rsidRDefault="004E17A8" w:rsidP="00566D26">
            <w:pPr>
              <w:ind w:left="360"/>
            </w:pPr>
            <w:r w:rsidRPr="009463C2">
              <w:t>Assessing the Suitability of Using Low-cost Cameras in the Commercial Security Industry</w:t>
            </w:r>
          </w:p>
          <w:p w14:paraId="78A41A4E" w14:textId="77777777" w:rsidR="004E17A8" w:rsidRPr="00E27C4D" w:rsidRDefault="004E17A8" w:rsidP="00566D26"/>
          <w:p w14:paraId="58078262" w14:textId="7F73E221" w:rsidR="004B1B7B" w:rsidRPr="00300A0A" w:rsidRDefault="004B1B7B" w:rsidP="004B1B7B">
            <w:pPr>
              <w:rPr>
                <w:ins w:id="72" w:author="Jiří Vojtěšek" w:date="2018-11-26T13:12:00Z"/>
              </w:rPr>
            </w:pPr>
            <w:ins w:id="73" w:author="Jiří Vojtěšek" w:date="2018-11-26T13:12: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r>
                <w:fldChar w:fldCharType="begin"/>
              </w:r>
              <w:r>
                <w:instrText xml:space="preserve"> HYPERLINK "http://digilib.k.utb.cz/handle/10563/153" </w:instrText>
              </w:r>
              <w:r>
                <w:fldChar w:fldCharType="separate"/>
              </w:r>
              <w:r w:rsidRPr="00C1145F">
                <w:rPr>
                  <w:rStyle w:val="Hypertextovodkaz"/>
                  <w:rFonts w:ascii="TimesNewRomanPSMT,Calibri" w:eastAsia="TimesNewRomanPSMT,Calibri" w:hAnsi="TimesNewRomanPSMT,Calibri" w:cs="TimesNewRomanPSMT,Calibri"/>
                </w:rPr>
                <w:t>http://digilib.k.utb.cz/handle/10563/153</w:t>
              </w:r>
              <w:r>
                <w:rPr>
                  <w:rStyle w:val="Hypertextovodkaz"/>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4A920A30" w14:textId="64457788" w:rsidR="004E17A8" w:rsidRPr="00E27C4D" w:rsidRDefault="004E17A8" w:rsidP="00566D26">
            <w:del w:id="74" w:author="Jiří Vojtěšek" w:date="2018-11-26T13:12:00Z">
              <w:r w:rsidRPr="00E27C4D" w:rsidDel="004B1B7B">
                <w:delText xml:space="preserve">Obhájené diplomové práce jsou dostupné na </w:delText>
              </w:r>
              <w:r w:rsidR="00566D26" w:rsidDel="004B1B7B">
                <w:fldChar w:fldCharType="begin"/>
              </w:r>
              <w:r w:rsidR="00566D26" w:rsidDel="004B1B7B">
                <w:delInstrText xml:space="preserve"> HYPERLINK "https://stag.utb.cz/portal/studium/prohlizeni.html" </w:delInstrText>
              </w:r>
              <w:r w:rsidR="00566D26" w:rsidDel="004B1B7B">
                <w:fldChar w:fldCharType="separate"/>
              </w:r>
              <w:r w:rsidRPr="00E27C4D" w:rsidDel="004B1B7B">
                <w:rPr>
                  <w:rStyle w:val="Hypertextovodkaz"/>
                </w:rPr>
                <w:delText>https://stag.utb.cz/portal/studium/prohlizeni.html</w:delText>
              </w:r>
              <w:r w:rsidR="00566D26" w:rsidDel="004B1B7B">
                <w:rPr>
                  <w:rStyle w:val="Hypertextovodkaz"/>
                </w:rPr>
                <w:fldChar w:fldCharType="end"/>
              </w:r>
              <w:r w:rsidRPr="004E17A8" w:rsidDel="004B1B7B">
                <w:delText xml:space="preserve"> - v sekci „Kvalifikační práce“.</w:delText>
              </w:r>
            </w:del>
          </w:p>
          <w:p w14:paraId="5F9DA3FC" w14:textId="77777777" w:rsidR="004E17A8" w:rsidRPr="00E27C4D" w:rsidRDefault="004E17A8" w:rsidP="00566D26"/>
        </w:tc>
      </w:tr>
      <w:tr w:rsidR="004E17A8" w:rsidRPr="00E27C4D" w14:paraId="5F3E04E8" w14:textId="77777777" w:rsidTr="00566D26">
        <w:tc>
          <w:tcPr>
            <w:tcW w:w="10460" w:type="dxa"/>
            <w:gridSpan w:val="8"/>
            <w:shd w:val="clear" w:color="auto" w:fill="F7CAAC"/>
          </w:tcPr>
          <w:p w14:paraId="126CBA2E" w14:textId="77777777" w:rsidR="004E17A8" w:rsidRPr="00E27C4D" w:rsidRDefault="004E17A8" w:rsidP="00566D26">
            <w:r w:rsidRPr="00E27C4D">
              <w:rPr>
                <w:b/>
              </w:rPr>
              <w:t>Návrh témat rigorózních prací a témata obhájených prací</w:t>
            </w:r>
          </w:p>
        </w:tc>
        <w:tc>
          <w:tcPr>
            <w:tcW w:w="172" w:type="dxa"/>
            <w:tcBorders>
              <w:bottom w:val="nil"/>
            </w:tcBorders>
            <w:shd w:val="clear" w:color="auto" w:fill="FFFFFF"/>
          </w:tcPr>
          <w:p w14:paraId="702F3CD7" w14:textId="77777777" w:rsidR="004E17A8" w:rsidRPr="00E27C4D" w:rsidRDefault="004E17A8" w:rsidP="00566D26">
            <w:pPr>
              <w:jc w:val="center"/>
            </w:pPr>
          </w:p>
        </w:tc>
      </w:tr>
      <w:tr w:rsidR="004E17A8" w:rsidRPr="00E27C4D" w14:paraId="1ADB70E6" w14:textId="77777777" w:rsidTr="00566D26">
        <w:trPr>
          <w:trHeight w:val="680"/>
        </w:trPr>
        <w:tc>
          <w:tcPr>
            <w:tcW w:w="10632" w:type="dxa"/>
            <w:gridSpan w:val="9"/>
            <w:tcBorders>
              <w:top w:val="nil"/>
            </w:tcBorders>
          </w:tcPr>
          <w:p w14:paraId="694F1B69" w14:textId="77777777" w:rsidR="004E17A8" w:rsidRPr="00E27C4D" w:rsidRDefault="004E17A8" w:rsidP="00566D26">
            <w:r w:rsidRPr="00E27C4D">
              <w:t>nejsou</w:t>
            </w:r>
          </w:p>
        </w:tc>
      </w:tr>
      <w:tr w:rsidR="004E17A8" w:rsidRPr="00E27C4D" w14:paraId="5B74E4C3" w14:textId="77777777" w:rsidTr="00566D26">
        <w:tc>
          <w:tcPr>
            <w:tcW w:w="10460" w:type="dxa"/>
            <w:gridSpan w:val="8"/>
            <w:shd w:val="clear" w:color="auto" w:fill="F7CAAC"/>
          </w:tcPr>
          <w:p w14:paraId="6F86F4A7" w14:textId="77777777" w:rsidR="004E17A8" w:rsidRPr="00E27C4D" w:rsidRDefault="004E17A8" w:rsidP="00566D26">
            <w:r w:rsidRPr="00E27C4D">
              <w:rPr>
                <w:b/>
              </w:rPr>
              <w:t xml:space="preserve"> Součásti SRZ a jejich obsah</w:t>
            </w:r>
          </w:p>
        </w:tc>
        <w:tc>
          <w:tcPr>
            <w:tcW w:w="172" w:type="dxa"/>
            <w:tcBorders>
              <w:bottom w:val="nil"/>
            </w:tcBorders>
            <w:shd w:val="clear" w:color="auto" w:fill="FFFFFF"/>
          </w:tcPr>
          <w:p w14:paraId="2764A75A" w14:textId="77777777" w:rsidR="004E17A8" w:rsidRPr="00E27C4D" w:rsidRDefault="004E17A8" w:rsidP="00566D26">
            <w:pPr>
              <w:jc w:val="center"/>
            </w:pPr>
          </w:p>
        </w:tc>
      </w:tr>
      <w:tr w:rsidR="004E17A8" w:rsidRPr="00E27C4D" w14:paraId="6F6D106C" w14:textId="77777777" w:rsidTr="00566D26">
        <w:trPr>
          <w:trHeight w:val="594"/>
        </w:trPr>
        <w:tc>
          <w:tcPr>
            <w:tcW w:w="10632" w:type="dxa"/>
            <w:gridSpan w:val="9"/>
            <w:tcBorders>
              <w:top w:val="nil"/>
            </w:tcBorders>
          </w:tcPr>
          <w:p w14:paraId="2E78E81B" w14:textId="77777777" w:rsidR="004E17A8" w:rsidRPr="00E27C4D" w:rsidRDefault="004E17A8" w:rsidP="00566D26">
            <w:r w:rsidRPr="00E27C4D">
              <w:t>nejsou</w:t>
            </w:r>
          </w:p>
        </w:tc>
      </w:tr>
    </w:tbl>
    <w:p w14:paraId="07E30510" w14:textId="77777777" w:rsidR="004E17A8" w:rsidRDefault="004E17A8" w:rsidP="00F81D1B"/>
    <w:p w14:paraId="77B15CD9" w14:textId="706A10ED" w:rsidR="00EC5046" w:rsidRDefault="00EC5046" w:rsidP="005E39EE">
      <w:pPr>
        <w:jc w:val="left"/>
      </w:pPr>
      <w:r>
        <w:br w:type="page"/>
      </w: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53"/>
        <w:gridCol w:w="850"/>
        <w:gridCol w:w="2127"/>
        <w:gridCol w:w="2268"/>
        <w:tblGridChange w:id="75">
          <w:tblGrid>
            <w:gridCol w:w="76"/>
            <w:gridCol w:w="4777"/>
            <w:gridCol w:w="76"/>
            <w:gridCol w:w="774"/>
            <w:gridCol w:w="76"/>
            <w:gridCol w:w="2051"/>
            <w:gridCol w:w="76"/>
            <w:gridCol w:w="2192"/>
            <w:gridCol w:w="76"/>
          </w:tblGrid>
        </w:tblGridChange>
      </w:tblGrid>
      <w:tr w:rsidR="00EC5046" w14:paraId="49D94B28" w14:textId="77777777" w:rsidTr="00566D26">
        <w:tc>
          <w:tcPr>
            <w:tcW w:w="10098" w:type="dxa"/>
            <w:gridSpan w:val="4"/>
            <w:tcBorders>
              <w:bottom w:val="double" w:sz="4" w:space="0" w:color="auto"/>
            </w:tcBorders>
            <w:shd w:val="clear" w:color="auto" w:fill="BDD6EE"/>
          </w:tcPr>
          <w:p w14:paraId="6A43E5F1" w14:textId="1C815E9C" w:rsidR="00EC5046" w:rsidRDefault="00EC5046" w:rsidP="00566D26">
            <w:pPr>
              <w:tabs>
                <w:tab w:val="right" w:pos="9680"/>
              </w:tabs>
              <w:rPr>
                <w:b/>
                <w:sz w:val="28"/>
              </w:rPr>
            </w:pPr>
            <w:r>
              <w:lastRenderedPageBreak/>
              <w:br w:type="page"/>
            </w:r>
            <w:bookmarkStart w:id="76" w:name="BIII"/>
            <w:r>
              <w:rPr>
                <w:b/>
                <w:sz w:val="28"/>
              </w:rPr>
              <w:t>Charakteristika studijního předmětu</w:t>
            </w:r>
            <w:bookmarkEnd w:id="76"/>
            <w:r>
              <w:rPr>
                <w:b/>
                <w:sz w:val="28"/>
              </w:rPr>
              <w:t xml:space="preserve"> – přehled</w:t>
            </w:r>
            <w:r>
              <w:rPr>
                <w:b/>
                <w:sz w:val="28"/>
              </w:rPr>
              <w:tab/>
            </w:r>
            <w:r w:rsidRPr="00531F2D">
              <w:rPr>
                <w:rStyle w:val="Odkazintenzivn"/>
                <w:sz w:val="22"/>
              </w:rPr>
              <w:fldChar w:fldCharType="begin"/>
            </w:r>
            <w:r w:rsidRPr="00531F2D">
              <w:rPr>
                <w:rStyle w:val="Odkazintenzivn"/>
                <w:sz w:val="22"/>
              </w:rPr>
              <w:instrText xml:space="preserve"> REF aobsah \h  \* MERGEFORMAT </w:instrText>
            </w:r>
            <w:r w:rsidRPr="00531F2D">
              <w:rPr>
                <w:rStyle w:val="Odkazintenzivn"/>
                <w:sz w:val="22"/>
              </w:rPr>
            </w:r>
            <w:r w:rsidRPr="00531F2D">
              <w:rPr>
                <w:rStyle w:val="Odkazintenzivn"/>
                <w:sz w:val="22"/>
              </w:rPr>
              <w:fldChar w:fldCharType="separate"/>
            </w:r>
            <w:ins w:id="77" w:author="Jiří Vojtěšek" w:date="2018-11-26T14:08:00Z">
              <w:r w:rsidR="00926202" w:rsidRPr="00926202">
                <w:rPr>
                  <w:rStyle w:val="Odkazintenzivn"/>
                  <w:sz w:val="22"/>
                  <w:rPrChange w:id="78" w:author="Jiří Vojtěšek" w:date="2018-11-26T14:08:00Z">
                    <w:rPr>
                      <w:sz w:val="36"/>
                    </w:rPr>
                  </w:rPrChange>
                </w:rPr>
                <w:t>Obsah žádosti</w:t>
              </w:r>
            </w:ins>
            <w:del w:id="79" w:author="Jiří Vojtěšek" w:date="2018-11-26T14:08:00Z">
              <w:r w:rsidRPr="00137727" w:rsidDel="00926202">
                <w:rPr>
                  <w:rStyle w:val="Odkazintenzivn"/>
                  <w:sz w:val="22"/>
                </w:rPr>
                <w:delText>Obsah žádosti</w:delText>
              </w:r>
            </w:del>
            <w:r w:rsidRPr="00531F2D">
              <w:rPr>
                <w:rStyle w:val="Odkazintenzivn"/>
                <w:sz w:val="22"/>
              </w:rPr>
              <w:fldChar w:fldCharType="end"/>
            </w:r>
          </w:p>
        </w:tc>
      </w:tr>
      <w:tr w:rsidR="00EC5046" w14:paraId="63B683A3" w14:textId="77777777" w:rsidTr="00566D26">
        <w:tc>
          <w:tcPr>
            <w:tcW w:w="4853" w:type="dxa"/>
            <w:tcBorders>
              <w:top w:val="double" w:sz="4" w:space="0" w:color="auto"/>
            </w:tcBorders>
            <w:shd w:val="clear" w:color="auto" w:fill="F7CAAC"/>
          </w:tcPr>
          <w:p w14:paraId="302519FE" w14:textId="77777777" w:rsidR="00EC5046" w:rsidRDefault="00EC5046" w:rsidP="00566D26">
            <w:pPr>
              <w:rPr>
                <w:b/>
              </w:rPr>
            </w:pPr>
            <w:r>
              <w:rPr>
                <w:b/>
              </w:rPr>
              <w:t>Vysoká škola</w:t>
            </w:r>
          </w:p>
        </w:tc>
        <w:tc>
          <w:tcPr>
            <w:tcW w:w="5245" w:type="dxa"/>
            <w:gridSpan w:val="3"/>
            <w:tcBorders>
              <w:top w:val="double" w:sz="4" w:space="0" w:color="auto"/>
            </w:tcBorders>
          </w:tcPr>
          <w:p w14:paraId="1A6304A9" w14:textId="77777777" w:rsidR="00EC5046" w:rsidRDefault="00EC5046" w:rsidP="00566D26">
            <w:r>
              <w:t>Univerzita Tomáše Bati ve Zlíně</w:t>
            </w:r>
          </w:p>
        </w:tc>
      </w:tr>
      <w:tr w:rsidR="00EC5046" w14:paraId="146981D5" w14:textId="77777777" w:rsidTr="00566D26">
        <w:tc>
          <w:tcPr>
            <w:tcW w:w="4853" w:type="dxa"/>
            <w:shd w:val="clear" w:color="auto" w:fill="F7CAAC"/>
          </w:tcPr>
          <w:p w14:paraId="6BE4DF8D" w14:textId="77777777" w:rsidR="00EC5046" w:rsidRDefault="00EC5046" w:rsidP="00566D26">
            <w:pPr>
              <w:rPr>
                <w:b/>
                <w:sz w:val="22"/>
              </w:rPr>
            </w:pPr>
            <w:r>
              <w:rPr>
                <w:b/>
              </w:rPr>
              <w:t>Součást vysoké školy</w:t>
            </w:r>
          </w:p>
        </w:tc>
        <w:tc>
          <w:tcPr>
            <w:tcW w:w="5245" w:type="dxa"/>
            <w:gridSpan w:val="3"/>
          </w:tcPr>
          <w:p w14:paraId="46610E2C" w14:textId="77777777" w:rsidR="00EC5046" w:rsidRDefault="00EC5046" w:rsidP="00566D26">
            <w:r>
              <w:t>Fakulta aplikované informatiky</w:t>
            </w:r>
          </w:p>
        </w:tc>
      </w:tr>
      <w:tr w:rsidR="00EC5046" w14:paraId="7D69AA7F" w14:textId="77777777" w:rsidTr="00566D26">
        <w:tc>
          <w:tcPr>
            <w:tcW w:w="4853" w:type="dxa"/>
            <w:shd w:val="clear" w:color="auto" w:fill="F7CAAC"/>
          </w:tcPr>
          <w:p w14:paraId="2EA685AC" w14:textId="77777777" w:rsidR="00EC5046" w:rsidRDefault="00EC5046" w:rsidP="00566D26">
            <w:pPr>
              <w:rPr>
                <w:b/>
              </w:rPr>
            </w:pPr>
            <w:r>
              <w:rPr>
                <w:b/>
              </w:rPr>
              <w:t>Název studijního programu</w:t>
            </w:r>
          </w:p>
        </w:tc>
        <w:tc>
          <w:tcPr>
            <w:tcW w:w="5245" w:type="dxa"/>
            <w:gridSpan w:val="3"/>
          </w:tcPr>
          <w:p w14:paraId="4562E14A" w14:textId="77777777" w:rsidR="00EC5046" w:rsidRDefault="00EC5046" w:rsidP="00566D26">
            <w:r>
              <w:t>Bezpečnostní technologie, systémy a management</w:t>
            </w:r>
          </w:p>
        </w:tc>
      </w:tr>
      <w:tr w:rsidR="00EC5046" w14:paraId="26A28F5E" w14:textId="77777777" w:rsidTr="00566D26">
        <w:tc>
          <w:tcPr>
            <w:tcW w:w="4853" w:type="dxa"/>
            <w:shd w:val="clear" w:color="auto" w:fill="F7CAAC"/>
          </w:tcPr>
          <w:p w14:paraId="59BEC970" w14:textId="77777777" w:rsidR="00EC5046" w:rsidRDefault="00EC5046" w:rsidP="00566D26">
            <w:pPr>
              <w:rPr>
                <w:b/>
              </w:rPr>
            </w:pPr>
            <w:r>
              <w:rPr>
                <w:b/>
              </w:rPr>
              <w:t>Specializace</w:t>
            </w:r>
          </w:p>
        </w:tc>
        <w:tc>
          <w:tcPr>
            <w:tcW w:w="5245" w:type="dxa"/>
            <w:gridSpan w:val="3"/>
          </w:tcPr>
          <w:p w14:paraId="0742BEE8" w14:textId="77777777" w:rsidR="00EC5046" w:rsidRDefault="00EC5046" w:rsidP="00566D26">
            <w:r>
              <w:t>„Bezpečnostní technologie“ a „Bezpečnostní inženýrství“</w:t>
            </w:r>
          </w:p>
        </w:tc>
      </w:tr>
      <w:tr w:rsidR="00EC5046" w14:paraId="7AA2B87F" w14:textId="77777777" w:rsidTr="00566D26">
        <w:tc>
          <w:tcPr>
            <w:tcW w:w="10098" w:type="dxa"/>
            <w:gridSpan w:val="4"/>
            <w:shd w:val="clear" w:color="auto" w:fill="F7CAAC"/>
            <w:vAlign w:val="center"/>
          </w:tcPr>
          <w:p w14:paraId="4562CEC2" w14:textId="77777777" w:rsidR="00EC5046" w:rsidRPr="003F3B71" w:rsidRDefault="00EC5046" w:rsidP="00566D26">
            <w:pPr>
              <w:jc w:val="center"/>
              <w:rPr>
                <w:b/>
              </w:rPr>
            </w:pPr>
            <w:bookmarkStart w:id="80" w:name="top"/>
            <w:r w:rsidRPr="003F3B71">
              <w:rPr>
                <w:b/>
              </w:rPr>
              <w:t>Abecední seznam</w:t>
            </w:r>
            <w:bookmarkEnd w:id="80"/>
          </w:p>
        </w:tc>
      </w:tr>
      <w:tr w:rsidR="00EC5046" w14:paraId="4FFBBE61" w14:textId="77777777" w:rsidTr="00566D26">
        <w:tc>
          <w:tcPr>
            <w:tcW w:w="4853" w:type="dxa"/>
            <w:vMerge w:val="restart"/>
            <w:shd w:val="clear" w:color="auto" w:fill="F7CAAC"/>
            <w:vAlign w:val="center"/>
          </w:tcPr>
          <w:p w14:paraId="4F8CE00A" w14:textId="77777777" w:rsidR="00EC5046" w:rsidRPr="003F3B71" w:rsidRDefault="00EC5046" w:rsidP="00566D26">
            <w:pPr>
              <w:jc w:val="center"/>
              <w:rPr>
                <w:b/>
              </w:rPr>
            </w:pPr>
            <w:r>
              <w:rPr>
                <w:b/>
              </w:rPr>
              <w:t>Název předmětu</w:t>
            </w:r>
          </w:p>
        </w:tc>
        <w:tc>
          <w:tcPr>
            <w:tcW w:w="850" w:type="dxa"/>
            <w:vMerge w:val="restart"/>
            <w:shd w:val="clear" w:color="auto" w:fill="F7CAAC"/>
            <w:vAlign w:val="center"/>
          </w:tcPr>
          <w:p w14:paraId="6A7BBBDE" w14:textId="77777777" w:rsidR="00EC5046" w:rsidRPr="003F3B71" w:rsidRDefault="00EC5046" w:rsidP="00566D26">
            <w:pPr>
              <w:jc w:val="center"/>
              <w:rPr>
                <w:b/>
              </w:rPr>
            </w:pPr>
            <w:r>
              <w:rPr>
                <w:b/>
              </w:rPr>
              <w:t>Ročník/semestr</w:t>
            </w:r>
          </w:p>
        </w:tc>
        <w:tc>
          <w:tcPr>
            <w:tcW w:w="4395" w:type="dxa"/>
            <w:gridSpan w:val="2"/>
            <w:shd w:val="clear" w:color="auto" w:fill="F7CAAC"/>
            <w:vAlign w:val="center"/>
          </w:tcPr>
          <w:p w14:paraId="27E3247E" w14:textId="77777777" w:rsidR="00EC5046" w:rsidRPr="003F3B71" w:rsidRDefault="00EC5046" w:rsidP="00566D26">
            <w:pPr>
              <w:jc w:val="center"/>
              <w:rPr>
                <w:b/>
              </w:rPr>
            </w:pPr>
            <w:r>
              <w:rPr>
                <w:b/>
              </w:rPr>
              <w:t>Specializace</w:t>
            </w:r>
          </w:p>
        </w:tc>
      </w:tr>
      <w:tr w:rsidR="00EC5046" w14:paraId="43CE189D" w14:textId="77777777" w:rsidTr="00566D26">
        <w:tc>
          <w:tcPr>
            <w:tcW w:w="4853" w:type="dxa"/>
            <w:vMerge/>
            <w:shd w:val="clear" w:color="auto" w:fill="F7CAAC"/>
            <w:vAlign w:val="center"/>
          </w:tcPr>
          <w:p w14:paraId="07C36975" w14:textId="77777777" w:rsidR="00EC5046" w:rsidRPr="003F3B71" w:rsidRDefault="00EC5046" w:rsidP="00566D26">
            <w:pPr>
              <w:jc w:val="center"/>
              <w:rPr>
                <w:b/>
              </w:rPr>
            </w:pPr>
          </w:p>
        </w:tc>
        <w:tc>
          <w:tcPr>
            <w:tcW w:w="850" w:type="dxa"/>
            <w:vMerge/>
            <w:shd w:val="clear" w:color="auto" w:fill="F7CAAC"/>
            <w:vAlign w:val="center"/>
          </w:tcPr>
          <w:p w14:paraId="6EB1554A" w14:textId="77777777" w:rsidR="00EC5046" w:rsidRPr="003F3B71" w:rsidRDefault="00EC5046" w:rsidP="00566D26">
            <w:pPr>
              <w:jc w:val="center"/>
              <w:rPr>
                <w:b/>
              </w:rPr>
            </w:pPr>
          </w:p>
        </w:tc>
        <w:tc>
          <w:tcPr>
            <w:tcW w:w="2127" w:type="dxa"/>
            <w:shd w:val="clear" w:color="auto" w:fill="F7CAAC"/>
            <w:vAlign w:val="center"/>
          </w:tcPr>
          <w:p w14:paraId="2421E308" w14:textId="77777777" w:rsidR="00EC5046" w:rsidRPr="00946607" w:rsidRDefault="00EC5046" w:rsidP="00566D26">
            <w:pPr>
              <w:jc w:val="center"/>
              <w:rPr>
                <w:b/>
                <w:sz w:val="18"/>
              </w:rPr>
            </w:pPr>
            <w:r w:rsidRPr="00946607">
              <w:rPr>
                <w:b/>
                <w:sz w:val="18"/>
              </w:rPr>
              <w:t>Bezpečnostní technologie</w:t>
            </w:r>
          </w:p>
        </w:tc>
        <w:tc>
          <w:tcPr>
            <w:tcW w:w="2268" w:type="dxa"/>
            <w:shd w:val="clear" w:color="auto" w:fill="F7CAAC"/>
            <w:vAlign w:val="center"/>
          </w:tcPr>
          <w:p w14:paraId="430F7A28" w14:textId="77777777" w:rsidR="00EC5046" w:rsidRPr="00946607" w:rsidRDefault="00EC5046" w:rsidP="00566D26">
            <w:pPr>
              <w:jc w:val="center"/>
              <w:rPr>
                <w:b/>
                <w:sz w:val="18"/>
              </w:rPr>
            </w:pPr>
            <w:r w:rsidRPr="00946607">
              <w:rPr>
                <w:b/>
                <w:sz w:val="18"/>
              </w:rPr>
              <w:t>Bezpečnostní management</w:t>
            </w:r>
          </w:p>
        </w:tc>
      </w:tr>
      <w:tr w:rsidR="00EC5046" w14:paraId="6F3D0220"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2" w:author="Jiří Vojtěšek" w:date="2018-11-26T13:13:00Z">
            <w:trPr>
              <w:gridBefore w:val="1"/>
            </w:trPr>
          </w:trPrChange>
        </w:trPr>
        <w:tc>
          <w:tcPr>
            <w:tcW w:w="4853" w:type="dxa"/>
            <w:shd w:val="clear" w:color="auto" w:fill="auto"/>
            <w:vAlign w:val="bottom"/>
            <w:tcPrChange w:id="83" w:author="Jiří Vojtěšek" w:date="2018-11-26T13:13:00Z">
              <w:tcPr>
                <w:tcW w:w="4853" w:type="dxa"/>
                <w:gridSpan w:val="2"/>
                <w:shd w:val="clear" w:color="auto" w:fill="auto"/>
                <w:vAlign w:val="bottom"/>
              </w:tcPr>
            </w:tcPrChange>
          </w:tcPr>
          <w:p w14:paraId="54930ED5" w14:textId="3EB17D34"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BuildingTechnologies \h </w:instrText>
            </w:r>
            <w:r>
              <w:rPr>
                <w:rStyle w:val="Odkazintenzivn"/>
              </w:rPr>
              <w:instrText xml:space="preserve"> \* MERGEFORMAT </w:instrText>
            </w:r>
            <w:r w:rsidRPr="00AB3AF7">
              <w:rPr>
                <w:rStyle w:val="Odkazintenzivn"/>
              </w:rPr>
            </w:r>
            <w:r w:rsidRPr="00AB3AF7">
              <w:rPr>
                <w:rStyle w:val="Odkazintenzivn"/>
              </w:rPr>
              <w:fldChar w:fldCharType="separate"/>
            </w:r>
            <w:ins w:id="84" w:author="Jiří Vojtěšek" w:date="2018-11-26T14:08:00Z">
              <w:r w:rsidR="00926202" w:rsidRPr="00926202">
                <w:rPr>
                  <w:rStyle w:val="Odkazintenzivn"/>
                  <w:rPrChange w:id="85" w:author="Jiří Vojtěšek" w:date="2018-11-26T14:08:00Z">
                    <w:rPr/>
                  </w:rPrChange>
                </w:rPr>
                <w:t>Building Technologies</w:t>
              </w:r>
            </w:ins>
            <w:del w:id="86" w:author="Jiří Vojtěšek" w:date="2018-11-26T14:08:00Z">
              <w:r w:rsidRPr="00AB3AF7" w:rsidDel="00926202">
                <w:rPr>
                  <w:rStyle w:val="Odkazintenzivn"/>
                </w:rPr>
                <w:delText>Building Technologies</w:delText>
              </w:r>
            </w:del>
            <w:r w:rsidRPr="00AB3AF7">
              <w:rPr>
                <w:rStyle w:val="Odkazintenzivn"/>
              </w:rPr>
              <w:fldChar w:fldCharType="end"/>
            </w:r>
          </w:p>
        </w:tc>
        <w:tc>
          <w:tcPr>
            <w:tcW w:w="850" w:type="dxa"/>
            <w:shd w:val="clear" w:color="auto" w:fill="auto"/>
            <w:vAlign w:val="bottom"/>
            <w:tcPrChange w:id="87" w:author="Jiří Vojtěšek" w:date="2018-11-26T13:13:00Z">
              <w:tcPr>
                <w:tcW w:w="850" w:type="dxa"/>
                <w:gridSpan w:val="2"/>
                <w:shd w:val="clear" w:color="auto" w:fill="auto"/>
                <w:vAlign w:val="bottom"/>
              </w:tcPr>
            </w:tcPrChange>
          </w:tcPr>
          <w:p w14:paraId="28ACEC61" w14:textId="77777777" w:rsidR="00EC5046" w:rsidRPr="003028AA" w:rsidRDefault="00EC5046" w:rsidP="00566D26">
            <w:r w:rsidRPr="003028AA">
              <w:t>1/LS</w:t>
            </w:r>
          </w:p>
        </w:tc>
        <w:tc>
          <w:tcPr>
            <w:tcW w:w="2127" w:type="dxa"/>
            <w:shd w:val="clear" w:color="auto" w:fill="D6E3BC" w:themeFill="accent3" w:themeFillTint="66"/>
            <w:vAlign w:val="center"/>
            <w:tcPrChange w:id="88" w:author="Jiří Vojtěšek" w:date="2018-11-26T13:13:00Z">
              <w:tcPr>
                <w:tcW w:w="2127" w:type="dxa"/>
                <w:gridSpan w:val="2"/>
                <w:shd w:val="clear" w:color="auto" w:fill="D9D9D9" w:themeFill="background1" w:themeFillShade="D9"/>
                <w:vAlign w:val="center"/>
              </w:tcPr>
            </w:tcPrChange>
          </w:tcPr>
          <w:p w14:paraId="0CF50767" w14:textId="0D4A029B" w:rsidR="00EC5046" w:rsidRPr="003F3B71" w:rsidRDefault="00D77ED2" w:rsidP="00566D26">
            <w:pPr>
              <w:spacing w:before="40" w:after="40"/>
              <w:jc w:val="center"/>
              <w:rPr>
                <w:b/>
              </w:rPr>
            </w:pPr>
            <w:r w:rsidRPr="00AF0AC6">
              <w:rPr>
                <w:i/>
              </w:rPr>
              <w:t>Předmět specializace</w:t>
            </w:r>
          </w:p>
        </w:tc>
        <w:tc>
          <w:tcPr>
            <w:tcW w:w="2268" w:type="dxa"/>
            <w:shd w:val="clear" w:color="auto" w:fill="auto"/>
            <w:vAlign w:val="center"/>
            <w:tcPrChange w:id="89" w:author="Jiří Vojtěšek" w:date="2018-11-26T13:13:00Z">
              <w:tcPr>
                <w:tcW w:w="2268" w:type="dxa"/>
                <w:gridSpan w:val="2"/>
                <w:shd w:val="clear" w:color="auto" w:fill="auto"/>
                <w:vAlign w:val="center"/>
              </w:tcPr>
            </w:tcPrChange>
          </w:tcPr>
          <w:p w14:paraId="2F29BCCE" w14:textId="77777777" w:rsidR="00EC5046" w:rsidRPr="003F3B71" w:rsidRDefault="00EC5046" w:rsidP="00566D26">
            <w:pPr>
              <w:spacing w:before="40" w:after="40"/>
              <w:jc w:val="center"/>
            </w:pPr>
          </w:p>
        </w:tc>
      </w:tr>
      <w:tr w:rsidR="00D77ED2" w14:paraId="254F3217"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1" w:author="Jiří Vojtěšek" w:date="2018-11-26T13:13:00Z">
            <w:trPr>
              <w:gridBefore w:val="1"/>
            </w:trPr>
          </w:trPrChange>
        </w:trPr>
        <w:tc>
          <w:tcPr>
            <w:tcW w:w="4853" w:type="dxa"/>
            <w:shd w:val="clear" w:color="auto" w:fill="auto"/>
            <w:vAlign w:val="bottom"/>
            <w:tcPrChange w:id="92" w:author="Jiří Vojtěšek" w:date="2018-11-26T13:13:00Z">
              <w:tcPr>
                <w:tcW w:w="4853" w:type="dxa"/>
                <w:gridSpan w:val="2"/>
                <w:shd w:val="clear" w:color="auto" w:fill="auto"/>
                <w:vAlign w:val="bottom"/>
              </w:tcPr>
            </w:tcPrChange>
          </w:tcPr>
          <w:p w14:paraId="128776EB" w14:textId="73F2F304"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BusinessBasics \h </w:instrText>
            </w:r>
            <w:r>
              <w:rPr>
                <w:rStyle w:val="Odkazintenzivn"/>
              </w:rPr>
              <w:instrText xml:space="preserve"> \* MERGEFORMAT </w:instrText>
            </w:r>
            <w:r w:rsidRPr="00AB3AF7">
              <w:rPr>
                <w:rStyle w:val="Odkazintenzivn"/>
              </w:rPr>
            </w:r>
            <w:r w:rsidRPr="00AB3AF7">
              <w:rPr>
                <w:rStyle w:val="Odkazintenzivn"/>
              </w:rPr>
              <w:fldChar w:fldCharType="separate"/>
            </w:r>
            <w:ins w:id="93" w:author="Jiří Vojtěšek" w:date="2018-11-26T14:08:00Z">
              <w:r w:rsidR="00926202" w:rsidRPr="00926202">
                <w:rPr>
                  <w:rStyle w:val="Odkazintenzivn"/>
                  <w:rPrChange w:id="94" w:author="Jiří Vojtěšek" w:date="2018-11-26T14:08:00Z">
                    <w:rPr/>
                  </w:rPrChange>
                </w:rPr>
                <w:t>Business Basics</w:t>
              </w:r>
            </w:ins>
            <w:del w:id="95" w:author="Jiří Vojtěšek" w:date="2018-11-26T14:08:00Z">
              <w:r w:rsidRPr="00AB3AF7" w:rsidDel="00926202">
                <w:rPr>
                  <w:rStyle w:val="Odkazintenzivn"/>
                </w:rPr>
                <w:delText>Business Basics</w:delText>
              </w:r>
            </w:del>
            <w:r w:rsidRPr="00AB3AF7">
              <w:rPr>
                <w:rStyle w:val="Odkazintenzivn"/>
              </w:rPr>
              <w:fldChar w:fldCharType="end"/>
            </w:r>
          </w:p>
        </w:tc>
        <w:tc>
          <w:tcPr>
            <w:tcW w:w="850" w:type="dxa"/>
            <w:shd w:val="clear" w:color="auto" w:fill="auto"/>
            <w:vAlign w:val="bottom"/>
            <w:tcPrChange w:id="96" w:author="Jiří Vojtěšek" w:date="2018-11-26T13:13:00Z">
              <w:tcPr>
                <w:tcW w:w="850" w:type="dxa"/>
                <w:gridSpan w:val="2"/>
                <w:shd w:val="clear" w:color="auto" w:fill="auto"/>
                <w:vAlign w:val="bottom"/>
              </w:tcPr>
            </w:tcPrChange>
          </w:tcPr>
          <w:p w14:paraId="71E9E16C" w14:textId="77777777" w:rsidR="00D77ED2" w:rsidRPr="003028AA" w:rsidRDefault="00D77ED2" w:rsidP="00D77ED2">
            <w:r w:rsidRPr="003028AA">
              <w:t>2/LS</w:t>
            </w:r>
          </w:p>
        </w:tc>
        <w:tc>
          <w:tcPr>
            <w:tcW w:w="2127" w:type="dxa"/>
            <w:shd w:val="clear" w:color="auto" w:fill="DBE5F1" w:themeFill="accent1" w:themeFillTint="33"/>
            <w:tcPrChange w:id="97" w:author="Jiří Vojtěšek" w:date="2018-11-26T13:13:00Z">
              <w:tcPr>
                <w:tcW w:w="2127" w:type="dxa"/>
                <w:gridSpan w:val="2"/>
                <w:shd w:val="clear" w:color="auto" w:fill="D9D9D9" w:themeFill="background1" w:themeFillShade="D9"/>
                <w:vAlign w:val="center"/>
              </w:tcPr>
            </w:tcPrChange>
          </w:tcPr>
          <w:p w14:paraId="3479D416" w14:textId="234DD3D1" w:rsidR="00D77ED2" w:rsidRPr="003F3B71" w:rsidRDefault="00D77ED2" w:rsidP="00D77ED2">
            <w:pPr>
              <w:spacing w:before="40" w:after="40"/>
              <w:jc w:val="center"/>
              <w:rPr>
                <w:b/>
              </w:rPr>
            </w:pPr>
            <w:r w:rsidRPr="00D71587">
              <w:rPr>
                <w:i/>
              </w:rPr>
              <w:t>Předmět spol. základu</w:t>
            </w:r>
          </w:p>
        </w:tc>
        <w:tc>
          <w:tcPr>
            <w:tcW w:w="2268" w:type="dxa"/>
            <w:shd w:val="clear" w:color="auto" w:fill="DBE5F1" w:themeFill="accent1" w:themeFillTint="33"/>
            <w:tcPrChange w:id="98" w:author="Jiří Vojtěšek" w:date="2018-11-26T13:13:00Z">
              <w:tcPr>
                <w:tcW w:w="2268" w:type="dxa"/>
                <w:gridSpan w:val="2"/>
                <w:shd w:val="clear" w:color="auto" w:fill="D9D9D9" w:themeFill="background1" w:themeFillShade="D9"/>
                <w:vAlign w:val="center"/>
              </w:tcPr>
            </w:tcPrChange>
          </w:tcPr>
          <w:p w14:paraId="40CA208A" w14:textId="41D1F3F9" w:rsidR="00D77ED2" w:rsidRPr="003F3B71" w:rsidRDefault="00D77ED2" w:rsidP="00D77ED2">
            <w:pPr>
              <w:spacing w:before="40" w:after="40"/>
              <w:jc w:val="center"/>
              <w:rPr>
                <w:b/>
              </w:rPr>
            </w:pPr>
            <w:r w:rsidRPr="00D71587">
              <w:rPr>
                <w:i/>
              </w:rPr>
              <w:t>Předmět spol. základu</w:t>
            </w:r>
          </w:p>
        </w:tc>
      </w:tr>
      <w:tr w:rsidR="00D77ED2" w14:paraId="1B2A1AE5"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0" w:author="Jiří Vojtěšek" w:date="2018-11-26T13:13:00Z">
            <w:trPr>
              <w:gridBefore w:val="1"/>
            </w:trPr>
          </w:trPrChange>
        </w:trPr>
        <w:tc>
          <w:tcPr>
            <w:tcW w:w="4853" w:type="dxa"/>
            <w:shd w:val="clear" w:color="auto" w:fill="auto"/>
            <w:vAlign w:val="bottom"/>
            <w:tcPrChange w:id="101" w:author="Jiří Vojtěšek" w:date="2018-11-26T13:13:00Z">
              <w:tcPr>
                <w:tcW w:w="4853" w:type="dxa"/>
                <w:gridSpan w:val="2"/>
                <w:shd w:val="clear" w:color="auto" w:fill="auto"/>
                <w:vAlign w:val="bottom"/>
              </w:tcPr>
            </w:tcPrChange>
          </w:tcPr>
          <w:p w14:paraId="6A415BAB" w14:textId="086A967D"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CameraSystems \h </w:instrText>
            </w:r>
            <w:r>
              <w:rPr>
                <w:rStyle w:val="Odkazintenzivn"/>
              </w:rPr>
              <w:instrText xml:space="preserve"> \* MERGEFORMAT </w:instrText>
            </w:r>
            <w:r w:rsidRPr="00AB3AF7">
              <w:rPr>
                <w:rStyle w:val="Odkazintenzivn"/>
              </w:rPr>
            </w:r>
            <w:r w:rsidRPr="00AB3AF7">
              <w:rPr>
                <w:rStyle w:val="Odkazintenzivn"/>
              </w:rPr>
              <w:fldChar w:fldCharType="separate"/>
            </w:r>
            <w:ins w:id="102" w:author="Jiří Vojtěšek" w:date="2018-11-26T14:08:00Z">
              <w:r w:rsidR="00926202" w:rsidRPr="00926202">
                <w:rPr>
                  <w:rStyle w:val="Odkazintenzivn"/>
                  <w:rPrChange w:id="103" w:author="Jiří Vojtěšek" w:date="2018-11-26T14:08:00Z">
                    <w:rPr/>
                  </w:rPrChange>
                </w:rPr>
                <w:t>Camera Systems</w:t>
              </w:r>
            </w:ins>
            <w:del w:id="104" w:author="Jiří Vojtěšek" w:date="2018-11-26T14:08:00Z">
              <w:r w:rsidRPr="00AB3AF7" w:rsidDel="00926202">
                <w:rPr>
                  <w:rStyle w:val="Odkazintenzivn"/>
                </w:rPr>
                <w:delText>Camera Systems</w:delText>
              </w:r>
            </w:del>
            <w:r w:rsidRPr="00AB3AF7">
              <w:rPr>
                <w:rStyle w:val="Odkazintenzivn"/>
              </w:rPr>
              <w:fldChar w:fldCharType="end"/>
            </w:r>
          </w:p>
        </w:tc>
        <w:tc>
          <w:tcPr>
            <w:tcW w:w="850" w:type="dxa"/>
            <w:shd w:val="clear" w:color="auto" w:fill="auto"/>
            <w:vAlign w:val="bottom"/>
            <w:tcPrChange w:id="105" w:author="Jiří Vojtěšek" w:date="2018-11-26T13:13:00Z">
              <w:tcPr>
                <w:tcW w:w="850" w:type="dxa"/>
                <w:gridSpan w:val="2"/>
                <w:shd w:val="clear" w:color="auto" w:fill="auto"/>
                <w:vAlign w:val="bottom"/>
              </w:tcPr>
            </w:tcPrChange>
          </w:tcPr>
          <w:p w14:paraId="68669B9D" w14:textId="77777777" w:rsidR="00D77ED2" w:rsidRPr="003028AA" w:rsidRDefault="00D77ED2" w:rsidP="00D77ED2">
            <w:r w:rsidRPr="003028AA">
              <w:t>2/ZS</w:t>
            </w:r>
          </w:p>
        </w:tc>
        <w:tc>
          <w:tcPr>
            <w:tcW w:w="2127" w:type="dxa"/>
            <w:shd w:val="clear" w:color="auto" w:fill="DBE5F1" w:themeFill="accent1" w:themeFillTint="33"/>
            <w:tcPrChange w:id="106" w:author="Jiří Vojtěšek" w:date="2018-11-26T13:13:00Z">
              <w:tcPr>
                <w:tcW w:w="2127" w:type="dxa"/>
                <w:gridSpan w:val="2"/>
                <w:shd w:val="clear" w:color="auto" w:fill="D9D9D9" w:themeFill="background1" w:themeFillShade="D9"/>
              </w:tcPr>
            </w:tcPrChange>
          </w:tcPr>
          <w:p w14:paraId="436CD6D6" w14:textId="7BC3BF0E" w:rsidR="00D77ED2" w:rsidRPr="003F3B71" w:rsidRDefault="00D77ED2" w:rsidP="00D77ED2">
            <w:pPr>
              <w:spacing w:before="40" w:after="40"/>
              <w:jc w:val="center"/>
              <w:rPr>
                <w:b/>
              </w:rPr>
            </w:pPr>
            <w:r w:rsidRPr="00D71587">
              <w:rPr>
                <w:i/>
              </w:rPr>
              <w:t>Předmět spol. základu</w:t>
            </w:r>
          </w:p>
        </w:tc>
        <w:tc>
          <w:tcPr>
            <w:tcW w:w="2268" w:type="dxa"/>
            <w:shd w:val="clear" w:color="auto" w:fill="DBE5F1" w:themeFill="accent1" w:themeFillTint="33"/>
            <w:tcPrChange w:id="107" w:author="Jiří Vojtěšek" w:date="2018-11-26T13:13:00Z">
              <w:tcPr>
                <w:tcW w:w="2268" w:type="dxa"/>
                <w:gridSpan w:val="2"/>
                <w:shd w:val="clear" w:color="auto" w:fill="D9D9D9" w:themeFill="background1" w:themeFillShade="D9"/>
              </w:tcPr>
            </w:tcPrChange>
          </w:tcPr>
          <w:p w14:paraId="417AB2CC" w14:textId="2E89648F" w:rsidR="00D77ED2" w:rsidRPr="003F3B71" w:rsidRDefault="00D77ED2" w:rsidP="00D77ED2">
            <w:pPr>
              <w:spacing w:before="40" w:after="40"/>
              <w:jc w:val="center"/>
              <w:rPr>
                <w:b/>
              </w:rPr>
            </w:pPr>
            <w:r w:rsidRPr="00D71587">
              <w:rPr>
                <w:i/>
              </w:rPr>
              <w:t>Předmět spol. základu</w:t>
            </w:r>
          </w:p>
        </w:tc>
      </w:tr>
      <w:tr w:rsidR="00D77ED2" w14:paraId="33F7FACC"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9" w:author="Jiří Vojtěšek" w:date="2018-11-26T13:13:00Z">
            <w:trPr>
              <w:gridBefore w:val="1"/>
            </w:trPr>
          </w:trPrChange>
        </w:trPr>
        <w:tc>
          <w:tcPr>
            <w:tcW w:w="4853" w:type="dxa"/>
            <w:shd w:val="clear" w:color="auto" w:fill="auto"/>
            <w:vAlign w:val="bottom"/>
            <w:tcPrChange w:id="110" w:author="Jiří Vojtěšek" w:date="2018-11-26T13:13:00Z">
              <w:tcPr>
                <w:tcW w:w="4853" w:type="dxa"/>
                <w:gridSpan w:val="2"/>
                <w:shd w:val="clear" w:color="auto" w:fill="auto"/>
                <w:vAlign w:val="bottom"/>
              </w:tcPr>
            </w:tcPrChange>
          </w:tcPr>
          <w:p w14:paraId="3956946A" w14:textId="28338E49"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CommunicationSystems \h </w:instrText>
            </w:r>
            <w:r>
              <w:rPr>
                <w:rStyle w:val="Odkazintenzivn"/>
              </w:rPr>
              <w:instrText xml:space="preserve"> \* MERGEFORMAT </w:instrText>
            </w:r>
            <w:r w:rsidRPr="00AB3AF7">
              <w:rPr>
                <w:rStyle w:val="Odkazintenzivn"/>
              </w:rPr>
            </w:r>
            <w:r w:rsidRPr="00AB3AF7">
              <w:rPr>
                <w:rStyle w:val="Odkazintenzivn"/>
              </w:rPr>
              <w:fldChar w:fldCharType="separate"/>
            </w:r>
            <w:ins w:id="111" w:author="Jiří Vojtěšek" w:date="2018-11-26T14:08:00Z">
              <w:r w:rsidR="00926202" w:rsidRPr="00926202">
                <w:rPr>
                  <w:rStyle w:val="Odkazintenzivn"/>
                  <w:rPrChange w:id="112" w:author="Jiří Vojtěšek" w:date="2018-11-26T14:08:00Z">
                    <w:rPr/>
                  </w:rPrChange>
                </w:rPr>
                <w:t>Communication Systems</w:t>
              </w:r>
            </w:ins>
            <w:del w:id="113" w:author="Jiří Vojtěšek" w:date="2018-11-26T14:08:00Z">
              <w:r w:rsidRPr="00AB3AF7" w:rsidDel="00926202">
                <w:rPr>
                  <w:rStyle w:val="Odkazintenzivn"/>
                </w:rPr>
                <w:delText>Communication Systems</w:delText>
              </w:r>
            </w:del>
            <w:r w:rsidRPr="00AB3AF7">
              <w:rPr>
                <w:rStyle w:val="Odkazintenzivn"/>
              </w:rPr>
              <w:fldChar w:fldCharType="end"/>
            </w:r>
          </w:p>
        </w:tc>
        <w:tc>
          <w:tcPr>
            <w:tcW w:w="850" w:type="dxa"/>
            <w:shd w:val="clear" w:color="auto" w:fill="auto"/>
            <w:vAlign w:val="bottom"/>
            <w:tcPrChange w:id="114" w:author="Jiří Vojtěšek" w:date="2018-11-26T13:13:00Z">
              <w:tcPr>
                <w:tcW w:w="850" w:type="dxa"/>
                <w:gridSpan w:val="2"/>
                <w:shd w:val="clear" w:color="auto" w:fill="auto"/>
                <w:vAlign w:val="bottom"/>
              </w:tcPr>
            </w:tcPrChange>
          </w:tcPr>
          <w:p w14:paraId="49887C73" w14:textId="77777777" w:rsidR="00D77ED2" w:rsidRPr="003028AA" w:rsidRDefault="00D77ED2" w:rsidP="00D77ED2">
            <w:r w:rsidRPr="003028AA">
              <w:t>1/ZS</w:t>
            </w:r>
          </w:p>
        </w:tc>
        <w:tc>
          <w:tcPr>
            <w:tcW w:w="2127" w:type="dxa"/>
            <w:shd w:val="clear" w:color="auto" w:fill="DBE5F1" w:themeFill="accent1" w:themeFillTint="33"/>
            <w:tcPrChange w:id="115" w:author="Jiří Vojtěšek" w:date="2018-11-26T13:13:00Z">
              <w:tcPr>
                <w:tcW w:w="2127" w:type="dxa"/>
                <w:gridSpan w:val="2"/>
                <w:shd w:val="clear" w:color="auto" w:fill="D9D9D9" w:themeFill="background1" w:themeFillShade="D9"/>
              </w:tcPr>
            </w:tcPrChange>
          </w:tcPr>
          <w:p w14:paraId="141B2EBB" w14:textId="1F857CE4" w:rsidR="00D77ED2" w:rsidRPr="003F3B71" w:rsidRDefault="00D77ED2" w:rsidP="00D77ED2">
            <w:pPr>
              <w:spacing w:before="40" w:after="40"/>
              <w:jc w:val="center"/>
              <w:rPr>
                <w:b/>
              </w:rPr>
            </w:pPr>
            <w:r w:rsidRPr="00D71587">
              <w:rPr>
                <w:i/>
              </w:rPr>
              <w:t>Předmět spol. základu</w:t>
            </w:r>
          </w:p>
        </w:tc>
        <w:tc>
          <w:tcPr>
            <w:tcW w:w="2268" w:type="dxa"/>
            <w:shd w:val="clear" w:color="auto" w:fill="DBE5F1" w:themeFill="accent1" w:themeFillTint="33"/>
            <w:tcPrChange w:id="116" w:author="Jiří Vojtěšek" w:date="2018-11-26T13:13:00Z">
              <w:tcPr>
                <w:tcW w:w="2268" w:type="dxa"/>
                <w:gridSpan w:val="2"/>
                <w:shd w:val="clear" w:color="auto" w:fill="D9D9D9" w:themeFill="background1" w:themeFillShade="D9"/>
              </w:tcPr>
            </w:tcPrChange>
          </w:tcPr>
          <w:p w14:paraId="71DC856F" w14:textId="67E39844" w:rsidR="00D77ED2" w:rsidRPr="003F3B71" w:rsidRDefault="00D77ED2" w:rsidP="00D77ED2">
            <w:pPr>
              <w:spacing w:before="40" w:after="40"/>
              <w:jc w:val="center"/>
              <w:rPr>
                <w:b/>
              </w:rPr>
            </w:pPr>
            <w:r w:rsidRPr="00D71587">
              <w:rPr>
                <w:i/>
              </w:rPr>
              <w:t>Předmět spol. základu</w:t>
            </w:r>
          </w:p>
        </w:tc>
      </w:tr>
      <w:tr w:rsidR="00D77ED2" w14:paraId="4C40E6E9"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8" w:author="Jiří Vojtěšek" w:date="2018-11-26T13:13:00Z">
            <w:trPr>
              <w:gridBefore w:val="1"/>
            </w:trPr>
          </w:trPrChange>
        </w:trPr>
        <w:tc>
          <w:tcPr>
            <w:tcW w:w="4853" w:type="dxa"/>
            <w:shd w:val="clear" w:color="auto" w:fill="auto"/>
            <w:vAlign w:val="bottom"/>
            <w:tcPrChange w:id="119" w:author="Jiří Vojtěšek" w:date="2018-11-26T13:13:00Z">
              <w:tcPr>
                <w:tcW w:w="4853" w:type="dxa"/>
                <w:gridSpan w:val="2"/>
                <w:shd w:val="clear" w:color="auto" w:fill="auto"/>
                <w:vAlign w:val="bottom"/>
              </w:tcPr>
            </w:tcPrChange>
          </w:tcPr>
          <w:p w14:paraId="4B5D272B" w14:textId="030718DE"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ComputerNetworkOperation \h </w:instrText>
            </w:r>
            <w:r>
              <w:rPr>
                <w:rStyle w:val="Odkazintenzivn"/>
              </w:rPr>
              <w:instrText xml:space="preserve"> \* MERGEFORMAT </w:instrText>
            </w:r>
            <w:r w:rsidRPr="00AB3AF7">
              <w:rPr>
                <w:rStyle w:val="Odkazintenzivn"/>
              </w:rPr>
            </w:r>
            <w:r w:rsidRPr="00AB3AF7">
              <w:rPr>
                <w:rStyle w:val="Odkazintenzivn"/>
              </w:rPr>
              <w:fldChar w:fldCharType="separate"/>
            </w:r>
            <w:ins w:id="120" w:author="Jiří Vojtěšek" w:date="2018-11-26T14:08:00Z">
              <w:r w:rsidR="00926202" w:rsidRPr="00926202">
                <w:rPr>
                  <w:rStyle w:val="Odkazintenzivn"/>
                  <w:rPrChange w:id="121" w:author="Jiří Vojtěšek" w:date="2018-11-26T14:08:00Z">
                    <w:rPr/>
                  </w:rPrChange>
                </w:rPr>
                <w:t>Computer Network Operation</w:t>
              </w:r>
            </w:ins>
            <w:del w:id="122" w:author="Jiří Vojtěšek" w:date="2018-11-26T14:08:00Z">
              <w:r w:rsidRPr="00AB3AF7" w:rsidDel="00926202">
                <w:rPr>
                  <w:rStyle w:val="Odkazintenzivn"/>
                </w:rPr>
                <w:delText>Computer Network Operation</w:delText>
              </w:r>
            </w:del>
            <w:r w:rsidRPr="00AB3AF7">
              <w:rPr>
                <w:rStyle w:val="Odkazintenzivn"/>
              </w:rPr>
              <w:fldChar w:fldCharType="end"/>
            </w:r>
          </w:p>
        </w:tc>
        <w:tc>
          <w:tcPr>
            <w:tcW w:w="850" w:type="dxa"/>
            <w:shd w:val="clear" w:color="auto" w:fill="auto"/>
            <w:vAlign w:val="bottom"/>
            <w:tcPrChange w:id="123" w:author="Jiří Vojtěšek" w:date="2018-11-26T13:13:00Z">
              <w:tcPr>
                <w:tcW w:w="850" w:type="dxa"/>
                <w:gridSpan w:val="2"/>
                <w:shd w:val="clear" w:color="auto" w:fill="auto"/>
                <w:vAlign w:val="bottom"/>
              </w:tcPr>
            </w:tcPrChange>
          </w:tcPr>
          <w:p w14:paraId="4FB48C43" w14:textId="77777777" w:rsidR="00D77ED2" w:rsidRPr="003028AA" w:rsidRDefault="00D77ED2" w:rsidP="00D77ED2">
            <w:r w:rsidRPr="003028AA">
              <w:t>1/ZS</w:t>
            </w:r>
          </w:p>
        </w:tc>
        <w:tc>
          <w:tcPr>
            <w:tcW w:w="2127" w:type="dxa"/>
            <w:shd w:val="clear" w:color="auto" w:fill="DBE5F1" w:themeFill="accent1" w:themeFillTint="33"/>
            <w:tcPrChange w:id="124" w:author="Jiří Vojtěšek" w:date="2018-11-26T13:13:00Z">
              <w:tcPr>
                <w:tcW w:w="2127" w:type="dxa"/>
                <w:gridSpan w:val="2"/>
                <w:shd w:val="clear" w:color="auto" w:fill="D9D9D9" w:themeFill="background1" w:themeFillShade="D9"/>
              </w:tcPr>
            </w:tcPrChange>
          </w:tcPr>
          <w:p w14:paraId="5C75D8E7" w14:textId="5F14F398" w:rsidR="00D77ED2" w:rsidRPr="003F3B71" w:rsidRDefault="00D77ED2" w:rsidP="00D77ED2">
            <w:pPr>
              <w:spacing w:before="40" w:after="40"/>
              <w:jc w:val="center"/>
              <w:rPr>
                <w:b/>
              </w:rPr>
            </w:pPr>
            <w:r w:rsidRPr="00D71587">
              <w:rPr>
                <w:i/>
              </w:rPr>
              <w:t>Předmět spol. základu</w:t>
            </w:r>
          </w:p>
        </w:tc>
        <w:tc>
          <w:tcPr>
            <w:tcW w:w="2268" w:type="dxa"/>
            <w:shd w:val="clear" w:color="auto" w:fill="DBE5F1" w:themeFill="accent1" w:themeFillTint="33"/>
            <w:tcPrChange w:id="125" w:author="Jiří Vojtěšek" w:date="2018-11-26T13:13:00Z">
              <w:tcPr>
                <w:tcW w:w="2268" w:type="dxa"/>
                <w:gridSpan w:val="2"/>
                <w:shd w:val="clear" w:color="auto" w:fill="D9D9D9" w:themeFill="background1" w:themeFillShade="D9"/>
              </w:tcPr>
            </w:tcPrChange>
          </w:tcPr>
          <w:p w14:paraId="300F0BB5" w14:textId="21554C23" w:rsidR="00D77ED2" w:rsidRPr="003F3B71" w:rsidRDefault="00D77ED2" w:rsidP="00D77ED2">
            <w:pPr>
              <w:spacing w:before="40" w:after="40"/>
              <w:jc w:val="center"/>
              <w:rPr>
                <w:b/>
              </w:rPr>
            </w:pPr>
            <w:r w:rsidRPr="00D71587">
              <w:rPr>
                <w:i/>
              </w:rPr>
              <w:t>Předmět spol. základu</w:t>
            </w:r>
          </w:p>
        </w:tc>
      </w:tr>
      <w:tr w:rsidR="00EC5046" w14:paraId="6B655590"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7" w:author="Jiří Vojtěšek" w:date="2018-11-26T13:13:00Z">
            <w:trPr>
              <w:gridBefore w:val="1"/>
            </w:trPr>
          </w:trPrChange>
        </w:trPr>
        <w:tc>
          <w:tcPr>
            <w:tcW w:w="4853" w:type="dxa"/>
            <w:shd w:val="clear" w:color="auto" w:fill="auto"/>
            <w:vAlign w:val="bottom"/>
            <w:tcPrChange w:id="128" w:author="Jiří Vojtěšek" w:date="2018-11-26T13:13:00Z">
              <w:tcPr>
                <w:tcW w:w="4853" w:type="dxa"/>
                <w:gridSpan w:val="2"/>
                <w:shd w:val="clear" w:color="auto" w:fill="auto"/>
                <w:vAlign w:val="bottom"/>
              </w:tcPr>
            </w:tcPrChange>
          </w:tcPr>
          <w:p w14:paraId="70E74F69" w14:textId="69EB41A5"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ComputerViruses \h </w:instrText>
            </w:r>
            <w:r>
              <w:rPr>
                <w:rStyle w:val="Odkazintenzivn"/>
              </w:rPr>
              <w:instrText xml:space="preserve"> \* MERGEFORMAT </w:instrText>
            </w:r>
            <w:r w:rsidRPr="00AB3AF7">
              <w:rPr>
                <w:rStyle w:val="Odkazintenzivn"/>
              </w:rPr>
            </w:r>
            <w:r w:rsidRPr="00AB3AF7">
              <w:rPr>
                <w:rStyle w:val="Odkazintenzivn"/>
              </w:rPr>
              <w:fldChar w:fldCharType="separate"/>
            </w:r>
            <w:ins w:id="129" w:author="Jiří Vojtěšek" w:date="2018-11-26T14:08:00Z">
              <w:r w:rsidR="00926202" w:rsidRPr="00926202">
                <w:rPr>
                  <w:rStyle w:val="Odkazintenzivn"/>
                  <w:rPrChange w:id="130" w:author="Jiří Vojtěšek" w:date="2018-11-26T14:08:00Z">
                    <w:rPr/>
                  </w:rPrChange>
                </w:rPr>
                <w:t>Computer Viruses and Security</w:t>
              </w:r>
            </w:ins>
            <w:del w:id="131" w:author="Jiří Vojtěšek" w:date="2018-11-26T14:08:00Z">
              <w:r w:rsidRPr="00AB3AF7" w:rsidDel="00926202">
                <w:rPr>
                  <w:rStyle w:val="Odkazintenzivn"/>
                </w:rPr>
                <w:delText>Computer Viruses and Security</w:delText>
              </w:r>
            </w:del>
            <w:r w:rsidRPr="00AB3AF7">
              <w:rPr>
                <w:rStyle w:val="Odkazintenzivn"/>
              </w:rPr>
              <w:fldChar w:fldCharType="end"/>
            </w:r>
          </w:p>
        </w:tc>
        <w:tc>
          <w:tcPr>
            <w:tcW w:w="850" w:type="dxa"/>
            <w:shd w:val="clear" w:color="auto" w:fill="auto"/>
            <w:vAlign w:val="bottom"/>
            <w:tcPrChange w:id="132" w:author="Jiří Vojtěšek" w:date="2018-11-26T13:13:00Z">
              <w:tcPr>
                <w:tcW w:w="850" w:type="dxa"/>
                <w:gridSpan w:val="2"/>
                <w:shd w:val="clear" w:color="auto" w:fill="auto"/>
                <w:vAlign w:val="bottom"/>
              </w:tcPr>
            </w:tcPrChange>
          </w:tcPr>
          <w:p w14:paraId="74DE5605" w14:textId="77777777" w:rsidR="00EC5046" w:rsidRPr="003028AA" w:rsidRDefault="00EC5046" w:rsidP="00566D26">
            <w:r w:rsidRPr="003028AA">
              <w:t>1/ZS</w:t>
            </w:r>
          </w:p>
        </w:tc>
        <w:tc>
          <w:tcPr>
            <w:tcW w:w="2127" w:type="dxa"/>
            <w:shd w:val="clear" w:color="auto" w:fill="D6E3BC" w:themeFill="accent3" w:themeFillTint="66"/>
            <w:vAlign w:val="center"/>
            <w:tcPrChange w:id="133" w:author="Jiří Vojtěšek" w:date="2018-11-26T13:13:00Z">
              <w:tcPr>
                <w:tcW w:w="2127" w:type="dxa"/>
                <w:gridSpan w:val="2"/>
                <w:shd w:val="clear" w:color="auto" w:fill="auto"/>
                <w:vAlign w:val="center"/>
              </w:tcPr>
            </w:tcPrChange>
          </w:tcPr>
          <w:p w14:paraId="1096E6CB" w14:textId="22740FE4" w:rsidR="00EC5046" w:rsidRPr="003F3B71" w:rsidRDefault="00D77ED2" w:rsidP="00D77ED2">
            <w:pPr>
              <w:spacing w:before="40" w:after="40"/>
              <w:jc w:val="center"/>
              <w:rPr>
                <w:b/>
              </w:rPr>
            </w:pPr>
            <w:r w:rsidRPr="00AF0AC6">
              <w:rPr>
                <w:i/>
              </w:rPr>
              <w:t>Předmět specializace</w:t>
            </w:r>
          </w:p>
        </w:tc>
        <w:tc>
          <w:tcPr>
            <w:tcW w:w="2268" w:type="dxa"/>
            <w:shd w:val="clear" w:color="auto" w:fill="auto"/>
            <w:vAlign w:val="center"/>
            <w:tcPrChange w:id="134" w:author="Jiří Vojtěšek" w:date="2018-11-26T13:13:00Z">
              <w:tcPr>
                <w:tcW w:w="2268" w:type="dxa"/>
                <w:gridSpan w:val="2"/>
                <w:shd w:val="clear" w:color="auto" w:fill="D9D9D9" w:themeFill="background1" w:themeFillShade="D9"/>
                <w:vAlign w:val="center"/>
              </w:tcPr>
            </w:tcPrChange>
          </w:tcPr>
          <w:p w14:paraId="0820BFA8" w14:textId="256EFFD0" w:rsidR="00EC5046" w:rsidRPr="003F3B71" w:rsidRDefault="00EC5046" w:rsidP="00566D26">
            <w:pPr>
              <w:spacing w:before="40" w:after="40"/>
              <w:jc w:val="center"/>
              <w:rPr>
                <w:b/>
              </w:rPr>
            </w:pPr>
          </w:p>
        </w:tc>
      </w:tr>
      <w:tr w:rsidR="00D77ED2" w14:paraId="379C390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5"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36" w:author="Jiří Vojtěšek" w:date="2018-11-26T13:13:00Z">
            <w:trPr>
              <w:gridBefore w:val="1"/>
            </w:trPr>
          </w:trPrChange>
        </w:trPr>
        <w:tc>
          <w:tcPr>
            <w:tcW w:w="4853" w:type="dxa"/>
            <w:shd w:val="clear" w:color="auto" w:fill="auto"/>
            <w:vAlign w:val="bottom"/>
            <w:tcPrChange w:id="137" w:author="Jiří Vojtěšek" w:date="2018-11-26T13:13:00Z">
              <w:tcPr>
                <w:tcW w:w="4853" w:type="dxa"/>
                <w:gridSpan w:val="2"/>
                <w:shd w:val="clear" w:color="auto" w:fill="auto"/>
                <w:vAlign w:val="bottom"/>
              </w:tcPr>
            </w:tcPrChange>
          </w:tcPr>
          <w:p w14:paraId="299064BC" w14:textId="2E289B32"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Criminology \h </w:instrText>
            </w:r>
            <w:r>
              <w:rPr>
                <w:rStyle w:val="Odkazintenzivn"/>
              </w:rPr>
              <w:instrText xml:space="preserve"> \* MERGEFORMAT </w:instrText>
            </w:r>
            <w:r w:rsidRPr="00AB3AF7">
              <w:rPr>
                <w:rStyle w:val="Odkazintenzivn"/>
              </w:rPr>
            </w:r>
            <w:r w:rsidRPr="00AB3AF7">
              <w:rPr>
                <w:rStyle w:val="Odkazintenzivn"/>
              </w:rPr>
              <w:fldChar w:fldCharType="separate"/>
            </w:r>
            <w:ins w:id="138" w:author="Jiří Vojtěšek" w:date="2018-11-26T14:08:00Z">
              <w:r w:rsidR="00926202" w:rsidRPr="00926202">
                <w:rPr>
                  <w:rStyle w:val="Odkazintenzivn"/>
                  <w:rPrChange w:id="139" w:author="Jiří Vojtěšek" w:date="2018-11-26T14:08:00Z">
                    <w:rPr/>
                  </w:rPrChange>
                </w:rPr>
                <w:t>Criminology</w:t>
              </w:r>
            </w:ins>
            <w:del w:id="140" w:author="Jiří Vojtěšek" w:date="2018-11-26T14:08:00Z">
              <w:r w:rsidRPr="00AB3AF7" w:rsidDel="00926202">
                <w:rPr>
                  <w:rStyle w:val="Odkazintenzivn"/>
                </w:rPr>
                <w:delText>Criminology</w:delText>
              </w:r>
            </w:del>
            <w:r w:rsidRPr="00AB3AF7">
              <w:rPr>
                <w:rStyle w:val="Odkazintenzivn"/>
              </w:rPr>
              <w:fldChar w:fldCharType="end"/>
            </w:r>
          </w:p>
        </w:tc>
        <w:tc>
          <w:tcPr>
            <w:tcW w:w="850" w:type="dxa"/>
            <w:shd w:val="clear" w:color="auto" w:fill="auto"/>
            <w:vAlign w:val="bottom"/>
            <w:tcPrChange w:id="141" w:author="Jiří Vojtěšek" w:date="2018-11-26T13:13:00Z">
              <w:tcPr>
                <w:tcW w:w="850" w:type="dxa"/>
                <w:gridSpan w:val="2"/>
                <w:shd w:val="clear" w:color="auto" w:fill="auto"/>
                <w:vAlign w:val="bottom"/>
              </w:tcPr>
            </w:tcPrChange>
          </w:tcPr>
          <w:p w14:paraId="237537AC" w14:textId="77777777" w:rsidR="00D77ED2" w:rsidRPr="003028AA" w:rsidRDefault="00D77ED2" w:rsidP="00D77ED2">
            <w:r w:rsidRPr="003028AA">
              <w:t>1/LS</w:t>
            </w:r>
          </w:p>
        </w:tc>
        <w:tc>
          <w:tcPr>
            <w:tcW w:w="2127" w:type="dxa"/>
            <w:shd w:val="clear" w:color="auto" w:fill="DBE5F1" w:themeFill="accent1" w:themeFillTint="33"/>
            <w:tcPrChange w:id="142" w:author="Jiří Vojtěšek" w:date="2018-11-26T13:13:00Z">
              <w:tcPr>
                <w:tcW w:w="2127" w:type="dxa"/>
                <w:gridSpan w:val="2"/>
                <w:shd w:val="clear" w:color="auto" w:fill="D9D9D9" w:themeFill="background1" w:themeFillShade="D9"/>
              </w:tcPr>
            </w:tcPrChange>
          </w:tcPr>
          <w:p w14:paraId="62E57DE0" w14:textId="215B19C1" w:rsidR="00D77ED2" w:rsidRPr="003F3B71" w:rsidRDefault="00D77ED2" w:rsidP="00D77ED2">
            <w:pPr>
              <w:spacing w:before="40" w:after="40"/>
              <w:jc w:val="center"/>
              <w:rPr>
                <w:b/>
              </w:rPr>
            </w:pPr>
            <w:r w:rsidRPr="00B274FE">
              <w:rPr>
                <w:i/>
              </w:rPr>
              <w:t>Předmět spol. základu</w:t>
            </w:r>
          </w:p>
        </w:tc>
        <w:tc>
          <w:tcPr>
            <w:tcW w:w="2268" w:type="dxa"/>
            <w:shd w:val="clear" w:color="auto" w:fill="DBE5F1" w:themeFill="accent1" w:themeFillTint="33"/>
            <w:tcPrChange w:id="143" w:author="Jiří Vojtěšek" w:date="2018-11-26T13:13:00Z">
              <w:tcPr>
                <w:tcW w:w="2268" w:type="dxa"/>
                <w:gridSpan w:val="2"/>
                <w:shd w:val="clear" w:color="auto" w:fill="D9D9D9" w:themeFill="background1" w:themeFillShade="D9"/>
              </w:tcPr>
            </w:tcPrChange>
          </w:tcPr>
          <w:p w14:paraId="191AE3A7" w14:textId="3EF7CCCB" w:rsidR="00D77ED2" w:rsidRPr="003F3B71" w:rsidRDefault="00D77ED2" w:rsidP="00D77ED2">
            <w:pPr>
              <w:spacing w:before="40" w:after="40"/>
              <w:jc w:val="center"/>
              <w:rPr>
                <w:b/>
              </w:rPr>
            </w:pPr>
            <w:r w:rsidRPr="00B274FE">
              <w:rPr>
                <w:i/>
              </w:rPr>
              <w:t>Předmět spol. základu</w:t>
            </w:r>
          </w:p>
        </w:tc>
      </w:tr>
      <w:tr w:rsidR="00EC5046" w14:paraId="67B3C516"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45" w:author="Jiří Vojtěšek" w:date="2018-11-26T13:13:00Z">
            <w:trPr>
              <w:gridBefore w:val="1"/>
            </w:trPr>
          </w:trPrChange>
        </w:trPr>
        <w:tc>
          <w:tcPr>
            <w:tcW w:w="4853" w:type="dxa"/>
            <w:shd w:val="clear" w:color="auto" w:fill="auto"/>
            <w:vAlign w:val="bottom"/>
            <w:tcPrChange w:id="146" w:author="Jiří Vojtěšek" w:date="2018-11-26T13:13:00Z">
              <w:tcPr>
                <w:tcW w:w="4853" w:type="dxa"/>
                <w:gridSpan w:val="2"/>
                <w:shd w:val="clear" w:color="auto" w:fill="auto"/>
                <w:vAlign w:val="bottom"/>
              </w:tcPr>
            </w:tcPrChange>
          </w:tcPr>
          <w:p w14:paraId="7F43FC88" w14:textId="2A4C0DE2"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CrisisManagementTechnologies \h </w:instrText>
            </w:r>
            <w:r>
              <w:rPr>
                <w:rStyle w:val="Odkazintenzivn"/>
              </w:rPr>
              <w:instrText xml:space="preserve"> \* MERGEFORMAT </w:instrText>
            </w:r>
            <w:r w:rsidRPr="00AB3AF7">
              <w:rPr>
                <w:rStyle w:val="Odkazintenzivn"/>
              </w:rPr>
            </w:r>
            <w:r w:rsidRPr="00AB3AF7">
              <w:rPr>
                <w:rStyle w:val="Odkazintenzivn"/>
              </w:rPr>
              <w:fldChar w:fldCharType="separate"/>
            </w:r>
            <w:ins w:id="147" w:author="Jiří Vojtěšek" w:date="2018-11-26T14:08:00Z">
              <w:r w:rsidR="00926202" w:rsidRPr="00926202">
                <w:rPr>
                  <w:rStyle w:val="Odkazintenzivn"/>
                  <w:rPrChange w:id="148" w:author="Jiří Vojtěšek" w:date="2018-11-26T14:08:00Z">
                    <w:rPr/>
                  </w:rPrChange>
                </w:rPr>
                <w:t>Crisis Management Technologies</w:t>
              </w:r>
            </w:ins>
            <w:del w:id="149" w:author="Jiří Vojtěšek" w:date="2018-11-26T14:08:00Z">
              <w:r w:rsidRPr="00AB3AF7" w:rsidDel="00926202">
                <w:rPr>
                  <w:rStyle w:val="Odkazintenzivn"/>
                </w:rPr>
                <w:delText>Crisis Management Technologies</w:delText>
              </w:r>
            </w:del>
            <w:r w:rsidRPr="00AB3AF7">
              <w:rPr>
                <w:rStyle w:val="Odkazintenzivn"/>
              </w:rPr>
              <w:fldChar w:fldCharType="end"/>
            </w:r>
            <w:r w:rsidRPr="00AB3AF7">
              <w:rPr>
                <w:rStyle w:val="Odkazintenzivn"/>
              </w:rPr>
              <w:t>ologies</w:t>
            </w:r>
          </w:p>
        </w:tc>
        <w:tc>
          <w:tcPr>
            <w:tcW w:w="850" w:type="dxa"/>
            <w:shd w:val="clear" w:color="auto" w:fill="auto"/>
            <w:vAlign w:val="bottom"/>
            <w:tcPrChange w:id="150" w:author="Jiří Vojtěšek" w:date="2018-11-26T13:13:00Z">
              <w:tcPr>
                <w:tcW w:w="850" w:type="dxa"/>
                <w:gridSpan w:val="2"/>
                <w:shd w:val="clear" w:color="auto" w:fill="auto"/>
                <w:vAlign w:val="bottom"/>
              </w:tcPr>
            </w:tcPrChange>
          </w:tcPr>
          <w:p w14:paraId="6E3BE271" w14:textId="77777777" w:rsidR="00EC5046" w:rsidRPr="003028AA" w:rsidRDefault="00EC5046" w:rsidP="00566D26">
            <w:r w:rsidRPr="003028AA">
              <w:t>2/ZS</w:t>
            </w:r>
          </w:p>
        </w:tc>
        <w:tc>
          <w:tcPr>
            <w:tcW w:w="2127" w:type="dxa"/>
            <w:shd w:val="clear" w:color="auto" w:fill="auto"/>
            <w:vAlign w:val="center"/>
            <w:tcPrChange w:id="151" w:author="Jiří Vojtěšek" w:date="2018-11-26T13:13:00Z">
              <w:tcPr>
                <w:tcW w:w="2127" w:type="dxa"/>
                <w:gridSpan w:val="2"/>
                <w:shd w:val="clear" w:color="auto" w:fill="D9D9D9" w:themeFill="background1" w:themeFillShade="D9"/>
                <w:vAlign w:val="center"/>
              </w:tcPr>
            </w:tcPrChange>
          </w:tcPr>
          <w:p w14:paraId="0A6AFEC4" w14:textId="07793F60"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152" w:author="Jiří Vojtěšek" w:date="2018-11-26T13:13:00Z">
              <w:tcPr>
                <w:tcW w:w="2268" w:type="dxa"/>
                <w:gridSpan w:val="2"/>
                <w:shd w:val="clear" w:color="auto" w:fill="auto"/>
                <w:vAlign w:val="center"/>
              </w:tcPr>
            </w:tcPrChange>
          </w:tcPr>
          <w:p w14:paraId="45BC6677" w14:textId="3F3FE2AC" w:rsidR="00EC5046" w:rsidRPr="003F3B71" w:rsidRDefault="00D77ED2" w:rsidP="00D77ED2">
            <w:pPr>
              <w:spacing w:before="40" w:after="40"/>
              <w:jc w:val="center"/>
              <w:rPr>
                <w:b/>
              </w:rPr>
            </w:pPr>
            <w:r w:rsidRPr="00AF0AC6">
              <w:rPr>
                <w:i/>
              </w:rPr>
              <w:t>Předmět specializace</w:t>
            </w:r>
          </w:p>
        </w:tc>
      </w:tr>
      <w:tr w:rsidR="00EC5046" w14:paraId="34980D88"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3"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54" w:author="Jiří Vojtěšek" w:date="2018-11-26T13:13:00Z">
            <w:trPr>
              <w:gridBefore w:val="1"/>
            </w:trPr>
          </w:trPrChange>
        </w:trPr>
        <w:tc>
          <w:tcPr>
            <w:tcW w:w="4853" w:type="dxa"/>
            <w:shd w:val="clear" w:color="auto" w:fill="auto"/>
            <w:vAlign w:val="bottom"/>
            <w:tcPrChange w:id="155" w:author="Jiří Vojtěšek" w:date="2018-11-26T13:13:00Z">
              <w:tcPr>
                <w:tcW w:w="4853" w:type="dxa"/>
                <w:gridSpan w:val="2"/>
                <w:shd w:val="clear" w:color="auto" w:fill="auto"/>
                <w:vAlign w:val="bottom"/>
              </w:tcPr>
            </w:tcPrChange>
          </w:tcPr>
          <w:p w14:paraId="769CBF5F" w14:textId="6B1CC6F1"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DesignofElectronicalCircuits \h </w:instrText>
            </w:r>
            <w:r>
              <w:rPr>
                <w:rStyle w:val="Odkazintenzivn"/>
              </w:rPr>
              <w:instrText xml:space="preserve"> \* MERGEFORMAT </w:instrText>
            </w:r>
            <w:r w:rsidRPr="00AB3AF7">
              <w:rPr>
                <w:rStyle w:val="Odkazintenzivn"/>
              </w:rPr>
            </w:r>
            <w:r w:rsidRPr="00AB3AF7">
              <w:rPr>
                <w:rStyle w:val="Odkazintenzivn"/>
              </w:rPr>
              <w:fldChar w:fldCharType="separate"/>
            </w:r>
            <w:ins w:id="156" w:author="Jiří Vojtěšek" w:date="2018-11-26T14:08:00Z">
              <w:r w:rsidR="00926202" w:rsidRPr="00926202">
                <w:rPr>
                  <w:rStyle w:val="Odkazintenzivn"/>
                  <w:rPrChange w:id="157" w:author="Jiří Vojtěšek" w:date="2018-11-26T14:08:00Z">
                    <w:rPr/>
                  </w:rPrChange>
                </w:rPr>
                <w:t>Design of Electronical Circuits</w:t>
              </w:r>
            </w:ins>
            <w:del w:id="158" w:author="Jiří Vojtěšek" w:date="2018-11-26T14:08:00Z">
              <w:r w:rsidRPr="00AB3AF7" w:rsidDel="00926202">
                <w:rPr>
                  <w:rStyle w:val="Odkazintenzivn"/>
                </w:rPr>
                <w:delText>Design of Electronical Circuits</w:delText>
              </w:r>
            </w:del>
            <w:r w:rsidRPr="00AB3AF7">
              <w:rPr>
                <w:rStyle w:val="Odkazintenzivn"/>
              </w:rPr>
              <w:fldChar w:fldCharType="end"/>
            </w:r>
          </w:p>
        </w:tc>
        <w:tc>
          <w:tcPr>
            <w:tcW w:w="850" w:type="dxa"/>
            <w:shd w:val="clear" w:color="auto" w:fill="auto"/>
            <w:vAlign w:val="bottom"/>
            <w:tcPrChange w:id="159" w:author="Jiří Vojtěšek" w:date="2018-11-26T13:13:00Z">
              <w:tcPr>
                <w:tcW w:w="850" w:type="dxa"/>
                <w:gridSpan w:val="2"/>
                <w:shd w:val="clear" w:color="auto" w:fill="auto"/>
                <w:vAlign w:val="bottom"/>
              </w:tcPr>
            </w:tcPrChange>
          </w:tcPr>
          <w:p w14:paraId="76668C4E" w14:textId="77777777" w:rsidR="00EC5046" w:rsidRPr="003028AA" w:rsidRDefault="00EC5046" w:rsidP="00566D26">
            <w:r w:rsidRPr="003028AA">
              <w:t>2/ZS</w:t>
            </w:r>
          </w:p>
        </w:tc>
        <w:tc>
          <w:tcPr>
            <w:tcW w:w="2127" w:type="dxa"/>
            <w:shd w:val="clear" w:color="auto" w:fill="D6E3BC" w:themeFill="accent3" w:themeFillTint="66"/>
            <w:vAlign w:val="center"/>
            <w:tcPrChange w:id="160" w:author="Jiří Vojtěšek" w:date="2018-11-26T13:13:00Z">
              <w:tcPr>
                <w:tcW w:w="2127" w:type="dxa"/>
                <w:gridSpan w:val="2"/>
                <w:shd w:val="clear" w:color="auto" w:fill="auto"/>
                <w:vAlign w:val="center"/>
              </w:tcPr>
            </w:tcPrChange>
          </w:tcPr>
          <w:p w14:paraId="572182A6" w14:textId="296F5ACA" w:rsidR="00EC5046" w:rsidRPr="003F3B71" w:rsidRDefault="00D77ED2" w:rsidP="00D77ED2">
            <w:pPr>
              <w:spacing w:before="40" w:after="40"/>
              <w:jc w:val="center"/>
              <w:rPr>
                <w:b/>
              </w:rPr>
            </w:pPr>
            <w:r w:rsidRPr="00AF0AC6">
              <w:rPr>
                <w:i/>
              </w:rPr>
              <w:t>Předmět specializace</w:t>
            </w:r>
          </w:p>
        </w:tc>
        <w:tc>
          <w:tcPr>
            <w:tcW w:w="2268" w:type="dxa"/>
            <w:shd w:val="clear" w:color="auto" w:fill="auto"/>
            <w:vAlign w:val="center"/>
            <w:tcPrChange w:id="161" w:author="Jiří Vojtěšek" w:date="2018-11-26T13:13:00Z">
              <w:tcPr>
                <w:tcW w:w="2268" w:type="dxa"/>
                <w:gridSpan w:val="2"/>
                <w:shd w:val="clear" w:color="auto" w:fill="D9D9D9" w:themeFill="background1" w:themeFillShade="D9"/>
                <w:vAlign w:val="center"/>
              </w:tcPr>
            </w:tcPrChange>
          </w:tcPr>
          <w:p w14:paraId="3B9DECF4" w14:textId="518109AF" w:rsidR="00EC5046" w:rsidRPr="003F3B71" w:rsidRDefault="00EC5046" w:rsidP="00566D26">
            <w:pPr>
              <w:spacing w:before="40" w:after="40"/>
              <w:jc w:val="center"/>
              <w:rPr>
                <w:b/>
              </w:rPr>
            </w:pPr>
          </w:p>
        </w:tc>
      </w:tr>
      <w:tr w:rsidR="00D77ED2" w14:paraId="000EE12F"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63" w:author="Jiří Vojtěšek" w:date="2018-11-26T13:13:00Z">
            <w:trPr>
              <w:gridBefore w:val="1"/>
            </w:trPr>
          </w:trPrChange>
        </w:trPr>
        <w:tc>
          <w:tcPr>
            <w:tcW w:w="4853" w:type="dxa"/>
            <w:shd w:val="clear" w:color="auto" w:fill="auto"/>
            <w:vAlign w:val="bottom"/>
            <w:tcPrChange w:id="164" w:author="Jiří Vojtěšek" w:date="2018-11-26T13:13:00Z">
              <w:tcPr>
                <w:tcW w:w="4853" w:type="dxa"/>
                <w:gridSpan w:val="2"/>
                <w:shd w:val="clear" w:color="auto" w:fill="auto"/>
                <w:vAlign w:val="bottom"/>
              </w:tcPr>
            </w:tcPrChange>
          </w:tcPr>
          <w:p w14:paraId="484BD96C" w14:textId="06BE63F1"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DesignofIntegratedSystems \h </w:instrText>
            </w:r>
            <w:r>
              <w:rPr>
                <w:rStyle w:val="Odkazintenzivn"/>
              </w:rPr>
              <w:instrText xml:space="preserve"> \* MERGEFORMAT </w:instrText>
            </w:r>
            <w:r w:rsidRPr="00AB3AF7">
              <w:rPr>
                <w:rStyle w:val="Odkazintenzivn"/>
              </w:rPr>
            </w:r>
            <w:r w:rsidRPr="00AB3AF7">
              <w:rPr>
                <w:rStyle w:val="Odkazintenzivn"/>
              </w:rPr>
              <w:fldChar w:fldCharType="separate"/>
            </w:r>
            <w:ins w:id="165" w:author="Jiří Vojtěšek" w:date="2018-11-26T14:08:00Z">
              <w:r w:rsidR="00926202" w:rsidRPr="00926202">
                <w:rPr>
                  <w:rStyle w:val="Odkazintenzivn"/>
                  <w:rPrChange w:id="166" w:author="Jiří Vojtěšek" w:date="2018-11-26T14:08:00Z">
                    <w:rPr/>
                  </w:rPrChange>
                </w:rPr>
                <w:t>Design of Integrated Systems</w:t>
              </w:r>
            </w:ins>
            <w:del w:id="167" w:author="Jiří Vojtěšek" w:date="2018-11-26T14:08:00Z">
              <w:r w:rsidRPr="00AB3AF7" w:rsidDel="00926202">
                <w:rPr>
                  <w:rStyle w:val="Odkazintenzivn"/>
                </w:rPr>
                <w:delText>Design of Integrated Systems</w:delText>
              </w:r>
            </w:del>
            <w:r w:rsidRPr="00AB3AF7">
              <w:rPr>
                <w:rStyle w:val="Odkazintenzivn"/>
              </w:rPr>
              <w:fldChar w:fldCharType="end"/>
            </w:r>
          </w:p>
        </w:tc>
        <w:tc>
          <w:tcPr>
            <w:tcW w:w="850" w:type="dxa"/>
            <w:shd w:val="clear" w:color="auto" w:fill="auto"/>
            <w:vAlign w:val="bottom"/>
            <w:tcPrChange w:id="168" w:author="Jiří Vojtěšek" w:date="2018-11-26T13:13:00Z">
              <w:tcPr>
                <w:tcW w:w="850" w:type="dxa"/>
                <w:gridSpan w:val="2"/>
                <w:shd w:val="clear" w:color="auto" w:fill="auto"/>
                <w:vAlign w:val="bottom"/>
              </w:tcPr>
            </w:tcPrChange>
          </w:tcPr>
          <w:p w14:paraId="20E0D4DC" w14:textId="77777777" w:rsidR="00D77ED2" w:rsidRPr="003028AA" w:rsidRDefault="00D77ED2" w:rsidP="00D77ED2">
            <w:r w:rsidRPr="003028AA">
              <w:t>2/ZS</w:t>
            </w:r>
          </w:p>
        </w:tc>
        <w:tc>
          <w:tcPr>
            <w:tcW w:w="2127" w:type="dxa"/>
            <w:shd w:val="clear" w:color="auto" w:fill="DBE5F1" w:themeFill="accent1" w:themeFillTint="33"/>
            <w:tcPrChange w:id="169" w:author="Jiří Vojtěšek" w:date="2018-11-26T13:13:00Z">
              <w:tcPr>
                <w:tcW w:w="2127" w:type="dxa"/>
                <w:gridSpan w:val="2"/>
                <w:shd w:val="clear" w:color="auto" w:fill="D9D9D9" w:themeFill="background1" w:themeFillShade="D9"/>
              </w:tcPr>
            </w:tcPrChange>
          </w:tcPr>
          <w:p w14:paraId="6C52C07B" w14:textId="72C58460" w:rsidR="00D77ED2" w:rsidRPr="003F3B71" w:rsidRDefault="00D77ED2" w:rsidP="00D77ED2">
            <w:pPr>
              <w:spacing w:before="40" w:after="40"/>
              <w:jc w:val="center"/>
              <w:rPr>
                <w:b/>
              </w:rPr>
            </w:pPr>
            <w:r w:rsidRPr="00597EC0">
              <w:rPr>
                <w:i/>
              </w:rPr>
              <w:t>Předmět spol. základu</w:t>
            </w:r>
          </w:p>
        </w:tc>
        <w:tc>
          <w:tcPr>
            <w:tcW w:w="2268" w:type="dxa"/>
            <w:shd w:val="clear" w:color="auto" w:fill="DBE5F1" w:themeFill="accent1" w:themeFillTint="33"/>
            <w:tcPrChange w:id="170" w:author="Jiří Vojtěšek" w:date="2018-11-26T13:13:00Z">
              <w:tcPr>
                <w:tcW w:w="2268" w:type="dxa"/>
                <w:gridSpan w:val="2"/>
                <w:shd w:val="clear" w:color="auto" w:fill="D9D9D9" w:themeFill="background1" w:themeFillShade="D9"/>
              </w:tcPr>
            </w:tcPrChange>
          </w:tcPr>
          <w:p w14:paraId="3DAF103E" w14:textId="6E7A2064" w:rsidR="00D77ED2" w:rsidRPr="003F3B71" w:rsidRDefault="00D77ED2" w:rsidP="00D77ED2">
            <w:pPr>
              <w:spacing w:before="40" w:after="40"/>
              <w:jc w:val="center"/>
              <w:rPr>
                <w:b/>
              </w:rPr>
            </w:pPr>
            <w:r w:rsidRPr="00597EC0">
              <w:rPr>
                <w:i/>
              </w:rPr>
              <w:t>Předmět spol. základu</w:t>
            </w:r>
          </w:p>
        </w:tc>
      </w:tr>
      <w:tr w:rsidR="00D77ED2" w14:paraId="1AAADB3B"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1"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72" w:author="Jiří Vojtěšek" w:date="2018-11-26T13:13:00Z">
            <w:trPr>
              <w:gridBefore w:val="1"/>
            </w:trPr>
          </w:trPrChange>
        </w:trPr>
        <w:tc>
          <w:tcPr>
            <w:tcW w:w="4853" w:type="dxa"/>
            <w:shd w:val="clear" w:color="auto" w:fill="auto"/>
            <w:vAlign w:val="bottom"/>
            <w:tcPrChange w:id="173" w:author="Jiří Vojtěšek" w:date="2018-11-26T13:13:00Z">
              <w:tcPr>
                <w:tcW w:w="4853" w:type="dxa"/>
                <w:gridSpan w:val="2"/>
                <w:shd w:val="clear" w:color="auto" w:fill="auto"/>
                <w:vAlign w:val="bottom"/>
              </w:tcPr>
            </w:tcPrChange>
          </w:tcPr>
          <w:p w14:paraId="55E18690" w14:textId="4A24DE48"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DiplomaThesis \h </w:instrText>
            </w:r>
            <w:r>
              <w:rPr>
                <w:rStyle w:val="Odkazintenzivn"/>
              </w:rPr>
              <w:instrText xml:space="preserve"> \* MERGEFORMAT </w:instrText>
            </w:r>
            <w:r w:rsidRPr="00AB3AF7">
              <w:rPr>
                <w:rStyle w:val="Odkazintenzivn"/>
              </w:rPr>
            </w:r>
            <w:r w:rsidRPr="00AB3AF7">
              <w:rPr>
                <w:rStyle w:val="Odkazintenzivn"/>
              </w:rPr>
              <w:fldChar w:fldCharType="separate"/>
            </w:r>
            <w:ins w:id="174" w:author="Jiří Vojtěšek" w:date="2018-11-26T14:08:00Z">
              <w:r w:rsidR="00926202" w:rsidRPr="00926202">
                <w:rPr>
                  <w:rStyle w:val="Odkazintenzivn"/>
                  <w:rPrChange w:id="175" w:author="Jiří Vojtěšek" w:date="2018-11-26T14:08:00Z">
                    <w:rPr/>
                  </w:rPrChange>
                </w:rPr>
                <w:t>Diploma Thesis</w:t>
              </w:r>
            </w:ins>
            <w:del w:id="176" w:author="Jiří Vojtěšek" w:date="2018-11-26T14:08:00Z">
              <w:r w:rsidRPr="00AB3AF7" w:rsidDel="00926202">
                <w:rPr>
                  <w:rStyle w:val="Odkazintenzivn"/>
                </w:rPr>
                <w:delText>Diploma Thesis</w:delText>
              </w:r>
            </w:del>
            <w:r w:rsidRPr="00AB3AF7">
              <w:rPr>
                <w:rStyle w:val="Odkazintenzivn"/>
              </w:rPr>
              <w:fldChar w:fldCharType="end"/>
            </w:r>
          </w:p>
        </w:tc>
        <w:tc>
          <w:tcPr>
            <w:tcW w:w="850" w:type="dxa"/>
            <w:shd w:val="clear" w:color="auto" w:fill="auto"/>
            <w:vAlign w:val="bottom"/>
            <w:tcPrChange w:id="177" w:author="Jiří Vojtěšek" w:date="2018-11-26T13:13:00Z">
              <w:tcPr>
                <w:tcW w:w="850" w:type="dxa"/>
                <w:gridSpan w:val="2"/>
                <w:shd w:val="clear" w:color="auto" w:fill="auto"/>
                <w:vAlign w:val="bottom"/>
              </w:tcPr>
            </w:tcPrChange>
          </w:tcPr>
          <w:p w14:paraId="47F42EE3" w14:textId="77777777" w:rsidR="00D77ED2" w:rsidRPr="003028AA" w:rsidRDefault="00D77ED2" w:rsidP="00D77ED2">
            <w:r w:rsidRPr="003028AA">
              <w:t>2/LS</w:t>
            </w:r>
          </w:p>
        </w:tc>
        <w:tc>
          <w:tcPr>
            <w:tcW w:w="2127" w:type="dxa"/>
            <w:shd w:val="clear" w:color="auto" w:fill="DBE5F1" w:themeFill="accent1" w:themeFillTint="33"/>
            <w:tcPrChange w:id="178" w:author="Jiří Vojtěšek" w:date="2018-11-26T13:13:00Z">
              <w:tcPr>
                <w:tcW w:w="2127" w:type="dxa"/>
                <w:gridSpan w:val="2"/>
                <w:shd w:val="clear" w:color="auto" w:fill="D9D9D9" w:themeFill="background1" w:themeFillShade="D9"/>
              </w:tcPr>
            </w:tcPrChange>
          </w:tcPr>
          <w:p w14:paraId="7DB78324" w14:textId="1E744B51" w:rsidR="00D77ED2" w:rsidRPr="003F3B71" w:rsidRDefault="00D77ED2" w:rsidP="00D77ED2">
            <w:pPr>
              <w:spacing w:before="40" w:after="40"/>
              <w:jc w:val="center"/>
              <w:rPr>
                <w:b/>
              </w:rPr>
            </w:pPr>
            <w:r w:rsidRPr="00597EC0">
              <w:rPr>
                <w:i/>
              </w:rPr>
              <w:t>Předmět spol. základu</w:t>
            </w:r>
          </w:p>
        </w:tc>
        <w:tc>
          <w:tcPr>
            <w:tcW w:w="2268" w:type="dxa"/>
            <w:shd w:val="clear" w:color="auto" w:fill="DBE5F1" w:themeFill="accent1" w:themeFillTint="33"/>
            <w:tcPrChange w:id="179" w:author="Jiří Vojtěšek" w:date="2018-11-26T13:13:00Z">
              <w:tcPr>
                <w:tcW w:w="2268" w:type="dxa"/>
                <w:gridSpan w:val="2"/>
                <w:shd w:val="clear" w:color="auto" w:fill="D9D9D9" w:themeFill="background1" w:themeFillShade="D9"/>
              </w:tcPr>
            </w:tcPrChange>
          </w:tcPr>
          <w:p w14:paraId="042F03A1" w14:textId="5E397E7C" w:rsidR="00D77ED2" w:rsidRPr="003F3B71" w:rsidRDefault="00D77ED2" w:rsidP="00D77ED2">
            <w:pPr>
              <w:spacing w:before="40" w:after="40"/>
              <w:jc w:val="center"/>
              <w:rPr>
                <w:b/>
              </w:rPr>
            </w:pPr>
            <w:r w:rsidRPr="00597EC0">
              <w:rPr>
                <w:i/>
              </w:rPr>
              <w:t>Předmět spol. základu</w:t>
            </w:r>
          </w:p>
        </w:tc>
      </w:tr>
      <w:tr w:rsidR="00EC5046" w14:paraId="1923FD66"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0"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81" w:author="Jiří Vojtěšek" w:date="2018-11-26T13:13:00Z">
            <w:trPr>
              <w:gridBefore w:val="1"/>
            </w:trPr>
          </w:trPrChange>
        </w:trPr>
        <w:tc>
          <w:tcPr>
            <w:tcW w:w="4853" w:type="dxa"/>
            <w:shd w:val="clear" w:color="auto" w:fill="auto"/>
            <w:vAlign w:val="bottom"/>
            <w:tcPrChange w:id="182" w:author="Jiří Vojtěšek" w:date="2018-11-26T13:13:00Z">
              <w:tcPr>
                <w:tcW w:w="4853" w:type="dxa"/>
                <w:gridSpan w:val="2"/>
                <w:shd w:val="clear" w:color="auto" w:fill="auto"/>
                <w:vAlign w:val="bottom"/>
              </w:tcPr>
            </w:tcPrChange>
          </w:tcPr>
          <w:p w14:paraId="27A93290" w14:textId="73406B46"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ElectromagneticCompatibility \h </w:instrText>
            </w:r>
            <w:r>
              <w:rPr>
                <w:rStyle w:val="Odkazintenzivn"/>
              </w:rPr>
              <w:instrText xml:space="preserve"> \* MERGEFORMAT </w:instrText>
            </w:r>
            <w:r w:rsidRPr="00AB3AF7">
              <w:rPr>
                <w:rStyle w:val="Odkazintenzivn"/>
              </w:rPr>
            </w:r>
            <w:r w:rsidRPr="00AB3AF7">
              <w:rPr>
                <w:rStyle w:val="Odkazintenzivn"/>
              </w:rPr>
              <w:fldChar w:fldCharType="separate"/>
            </w:r>
            <w:ins w:id="183" w:author="Jiří Vojtěšek" w:date="2018-11-26T14:08:00Z">
              <w:r w:rsidR="00926202" w:rsidRPr="00926202">
                <w:rPr>
                  <w:rStyle w:val="Odkazintenzivn"/>
                  <w:rPrChange w:id="184" w:author="Jiří Vojtěšek" w:date="2018-11-26T14:08:00Z">
                    <w:rPr/>
                  </w:rPrChange>
                </w:rPr>
                <w:t>Electromagnetic Compatibility</w:t>
              </w:r>
            </w:ins>
            <w:del w:id="185" w:author="Jiří Vojtěšek" w:date="2018-11-26T14:08:00Z">
              <w:r w:rsidRPr="00AB3AF7" w:rsidDel="00926202">
                <w:rPr>
                  <w:rStyle w:val="Odkazintenzivn"/>
                </w:rPr>
                <w:delText>Electromagnetic Compatibility</w:delText>
              </w:r>
            </w:del>
            <w:r w:rsidRPr="00AB3AF7">
              <w:rPr>
                <w:rStyle w:val="Odkazintenzivn"/>
              </w:rPr>
              <w:fldChar w:fldCharType="end"/>
            </w:r>
          </w:p>
        </w:tc>
        <w:tc>
          <w:tcPr>
            <w:tcW w:w="850" w:type="dxa"/>
            <w:shd w:val="clear" w:color="auto" w:fill="auto"/>
            <w:vAlign w:val="bottom"/>
            <w:tcPrChange w:id="186" w:author="Jiří Vojtěšek" w:date="2018-11-26T13:13:00Z">
              <w:tcPr>
                <w:tcW w:w="850" w:type="dxa"/>
                <w:gridSpan w:val="2"/>
                <w:shd w:val="clear" w:color="auto" w:fill="auto"/>
                <w:vAlign w:val="bottom"/>
              </w:tcPr>
            </w:tcPrChange>
          </w:tcPr>
          <w:p w14:paraId="210586C5" w14:textId="77777777" w:rsidR="00EC5046" w:rsidRPr="003028AA" w:rsidRDefault="00EC5046" w:rsidP="00566D26">
            <w:r w:rsidRPr="003028AA">
              <w:t>2/ZS</w:t>
            </w:r>
          </w:p>
        </w:tc>
        <w:tc>
          <w:tcPr>
            <w:tcW w:w="2127" w:type="dxa"/>
            <w:shd w:val="clear" w:color="auto" w:fill="auto"/>
            <w:vAlign w:val="center"/>
            <w:tcPrChange w:id="187" w:author="Jiří Vojtěšek" w:date="2018-11-26T13:13:00Z">
              <w:tcPr>
                <w:tcW w:w="2127" w:type="dxa"/>
                <w:gridSpan w:val="2"/>
                <w:shd w:val="clear" w:color="auto" w:fill="D9D9D9" w:themeFill="background1" w:themeFillShade="D9"/>
                <w:vAlign w:val="center"/>
              </w:tcPr>
            </w:tcPrChange>
          </w:tcPr>
          <w:p w14:paraId="6C0FFFD7" w14:textId="0521DEEF"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188" w:author="Jiří Vojtěšek" w:date="2018-11-26T13:13:00Z">
              <w:tcPr>
                <w:tcW w:w="2268" w:type="dxa"/>
                <w:gridSpan w:val="2"/>
                <w:shd w:val="clear" w:color="auto" w:fill="auto"/>
                <w:vAlign w:val="center"/>
              </w:tcPr>
            </w:tcPrChange>
          </w:tcPr>
          <w:p w14:paraId="3CD6D7DD" w14:textId="19C3E696" w:rsidR="00EC5046" w:rsidRPr="003F3B71" w:rsidRDefault="00D77ED2" w:rsidP="00D77ED2">
            <w:pPr>
              <w:spacing w:before="40" w:after="40"/>
              <w:jc w:val="center"/>
              <w:rPr>
                <w:b/>
              </w:rPr>
            </w:pPr>
            <w:r w:rsidRPr="00AF0AC6">
              <w:rPr>
                <w:i/>
              </w:rPr>
              <w:t>Předmět specializace</w:t>
            </w:r>
          </w:p>
        </w:tc>
      </w:tr>
      <w:tr w:rsidR="00D77ED2" w14:paraId="3DB55EC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9"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0" w:author="Jiří Vojtěšek" w:date="2018-11-26T13:13:00Z">
            <w:trPr>
              <w:gridBefore w:val="1"/>
            </w:trPr>
          </w:trPrChange>
        </w:trPr>
        <w:tc>
          <w:tcPr>
            <w:tcW w:w="4853" w:type="dxa"/>
            <w:shd w:val="clear" w:color="auto" w:fill="auto"/>
            <w:vAlign w:val="bottom"/>
            <w:tcPrChange w:id="191" w:author="Jiří Vojtěšek" w:date="2018-11-26T13:13:00Z">
              <w:tcPr>
                <w:tcW w:w="4853" w:type="dxa"/>
                <w:gridSpan w:val="2"/>
                <w:shd w:val="clear" w:color="auto" w:fill="auto"/>
                <w:vAlign w:val="bottom"/>
              </w:tcPr>
            </w:tcPrChange>
          </w:tcPr>
          <w:p w14:paraId="14BCE9CE" w14:textId="5B960AE0"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ElectronicSecurity \h </w:instrText>
            </w:r>
            <w:r>
              <w:rPr>
                <w:rStyle w:val="Odkazintenzivn"/>
              </w:rPr>
              <w:instrText xml:space="preserve"> \* MERGEFORMAT </w:instrText>
            </w:r>
            <w:r w:rsidRPr="00AB3AF7">
              <w:rPr>
                <w:rStyle w:val="Odkazintenzivn"/>
              </w:rPr>
            </w:r>
            <w:r w:rsidRPr="00AB3AF7">
              <w:rPr>
                <w:rStyle w:val="Odkazintenzivn"/>
              </w:rPr>
              <w:fldChar w:fldCharType="separate"/>
            </w:r>
            <w:ins w:id="192" w:author="Jiří Vojtěšek" w:date="2018-11-26T14:08:00Z">
              <w:r w:rsidR="00926202" w:rsidRPr="00926202">
                <w:rPr>
                  <w:rStyle w:val="Odkazintenzivn"/>
                  <w:rPrChange w:id="193" w:author="Jiří Vojtěšek" w:date="2018-11-26T14:08:00Z">
                    <w:rPr/>
                  </w:rPrChange>
                </w:rPr>
                <w:t>Electronic Security and Access Systems</w:t>
              </w:r>
            </w:ins>
            <w:del w:id="194" w:author="Jiří Vojtěšek" w:date="2018-11-26T14:08:00Z">
              <w:r w:rsidRPr="00AB3AF7" w:rsidDel="00926202">
                <w:rPr>
                  <w:rStyle w:val="Odkazintenzivn"/>
                </w:rPr>
                <w:delText>Electronic Security and Access Systems</w:delText>
              </w:r>
            </w:del>
            <w:r w:rsidRPr="00AB3AF7">
              <w:rPr>
                <w:rStyle w:val="Odkazintenzivn"/>
              </w:rPr>
              <w:fldChar w:fldCharType="end"/>
            </w:r>
          </w:p>
        </w:tc>
        <w:tc>
          <w:tcPr>
            <w:tcW w:w="850" w:type="dxa"/>
            <w:shd w:val="clear" w:color="auto" w:fill="auto"/>
            <w:vAlign w:val="bottom"/>
            <w:tcPrChange w:id="195" w:author="Jiří Vojtěšek" w:date="2018-11-26T13:13:00Z">
              <w:tcPr>
                <w:tcW w:w="850" w:type="dxa"/>
                <w:gridSpan w:val="2"/>
                <w:shd w:val="clear" w:color="auto" w:fill="auto"/>
                <w:vAlign w:val="bottom"/>
              </w:tcPr>
            </w:tcPrChange>
          </w:tcPr>
          <w:p w14:paraId="2E623CB5" w14:textId="77777777" w:rsidR="00D77ED2" w:rsidRPr="003028AA" w:rsidRDefault="00D77ED2" w:rsidP="00D77ED2">
            <w:r w:rsidRPr="003028AA">
              <w:t>1/LS</w:t>
            </w:r>
          </w:p>
        </w:tc>
        <w:tc>
          <w:tcPr>
            <w:tcW w:w="2127" w:type="dxa"/>
            <w:shd w:val="clear" w:color="auto" w:fill="DBE5F1" w:themeFill="accent1" w:themeFillTint="33"/>
            <w:tcPrChange w:id="196" w:author="Jiří Vojtěšek" w:date="2018-11-26T13:13:00Z">
              <w:tcPr>
                <w:tcW w:w="2127" w:type="dxa"/>
                <w:gridSpan w:val="2"/>
                <w:shd w:val="clear" w:color="auto" w:fill="D9D9D9" w:themeFill="background1" w:themeFillShade="D9"/>
              </w:tcPr>
            </w:tcPrChange>
          </w:tcPr>
          <w:p w14:paraId="09BFC06D" w14:textId="10BE7122" w:rsidR="00D77ED2" w:rsidRPr="003F3B71" w:rsidRDefault="00D77ED2" w:rsidP="00D77ED2">
            <w:pPr>
              <w:spacing w:before="40" w:after="40"/>
              <w:jc w:val="center"/>
              <w:rPr>
                <w:b/>
              </w:rPr>
            </w:pPr>
            <w:r w:rsidRPr="008F2287">
              <w:rPr>
                <w:i/>
              </w:rPr>
              <w:t>Předmět spol. základu</w:t>
            </w:r>
          </w:p>
        </w:tc>
        <w:tc>
          <w:tcPr>
            <w:tcW w:w="2268" w:type="dxa"/>
            <w:shd w:val="clear" w:color="auto" w:fill="DBE5F1" w:themeFill="accent1" w:themeFillTint="33"/>
            <w:tcPrChange w:id="197" w:author="Jiří Vojtěšek" w:date="2018-11-26T13:13:00Z">
              <w:tcPr>
                <w:tcW w:w="2268" w:type="dxa"/>
                <w:gridSpan w:val="2"/>
                <w:shd w:val="clear" w:color="auto" w:fill="D9D9D9" w:themeFill="background1" w:themeFillShade="D9"/>
              </w:tcPr>
            </w:tcPrChange>
          </w:tcPr>
          <w:p w14:paraId="1C45D2D1" w14:textId="7506EC28" w:rsidR="00D77ED2" w:rsidRPr="003F3B71" w:rsidRDefault="00D77ED2" w:rsidP="00D77ED2">
            <w:pPr>
              <w:spacing w:before="40" w:after="40"/>
              <w:jc w:val="center"/>
              <w:rPr>
                <w:b/>
              </w:rPr>
            </w:pPr>
            <w:r w:rsidRPr="008F2287">
              <w:rPr>
                <w:i/>
              </w:rPr>
              <w:t>Předmět spol. základu</w:t>
            </w:r>
          </w:p>
        </w:tc>
      </w:tr>
      <w:tr w:rsidR="00D77ED2" w14:paraId="19F882F7"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8"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9" w:author="Jiří Vojtěšek" w:date="2018-11-26T13:13:00Z">
            <w:trPr>
              <w:gridBefore w:val="1"/>
            </w:trPr>
          </w:trPrChange>
        </w:trPr>
        <w:tc>
          <w:tcPr>
            <w:tcW w:w="4853" w:type="dxa"/>
            <w:shd w:val="clear" w:color="auto" w:fill="auto"/>
            <w:vAlign w:val="bottom"/>
            <w:tcPrChange w:id="200" w:author="Jiří Vojtěšek" w:date="2018-11-26T13:13:00Z">
              <w:tcPr>
                <w:tcW w:w="4853" w:type="dxa"/>
                <w:gridSpan w:val="2"/>
                <w:shd w:val="clear" w:color="auto" w:fill="auto"/>
                <w:vAlign w:val="bottom"/>
              </w:tcPr>
            </w:tcPrChange>
          </w:tcPr>
          <w:p w14:paraId="72013993" w14:textId="23A6BF77"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Facilitymanagement \h </w:instrText>
            </w:r>
            <w:r>
              <w:rPr>
                <w:rStyle w:val="Odkazintenzivn"/>
              </w:rPr>
              <w:instrText xml:space="preserve"> \* MERGEFORMAT </w:instrText>
            </w:r>
            <w:r w:rsidRPr="00AB3AF7">
              <w:rPr>
                <w:rStyle w:val="Odkazintenzivn"/>
              </w:rPr>
            </w:r>
            <w:r w:rsidRPr="00AB3AF7">
              <w:rPr>
                <w:rStyle w:val="Odkazintenzivn"/>
              </w:rPr>
              <w:fldChar w:fldCharType="separate"/>
            </w:r>
            <w:ins w:id="201" w:author="Jiří Vojtěšek" w:date="2018-11-26T14:08:00Z">
              <w:r w:rsidR="00926202" w:rsidRPr="00926202">
                <w:rPr>
                  <w:rStyle w:val="Odkazintenzivn"/>
                  <w:rPrChange w:id="202" w:author="Jiří Vojtěšek" w:date="2018-11-26T14:08:00Z">
                    <w:rPr/>
                  </w:rPrChange>
                </w:rPr>
                <w:t>Facility management</w:t>
              </w:r>
            </w:ins>
            <w:del w:id="203" w:author="Jiří Vojtěšek" w:date="2018-11-26T14:08:00Z">
              <w:r w:rsidRPr="00AB3AF7" w:rsidDel="00926202">
                <w:rPr>
                  <w:rStyle w:val="Odkazintenzivn"/>
                </w:rPr>
                <w:delText>Facility management</w:delText>
              </w:r>
            </w:del>
            <w:r w:rsidRPr="00AB3AF7">
              <w:rPr>
                <w:rStyle w:val="Odkazintenzivn"/>
              </w:rPr>
              <w:fldChar w:fldCharType="end"/>
            </w:r>
          </w:p>
        </w:tc>
        <w:tc>
          <w:tcPr>
            <w:tcW w:w="850" w:type="dxa"/>
            <w:shd w:val="clear" w:color="auto" w:fill="auto"/>
            <w:vAlign w:val="bottom"/>
            <w:tcPrChange w:id="204" w:author="Jiří Vojtěšek" w:date="2018-11-26T13:13:00Z">
              <w:tcPr>
                <w:tcW w:w="850" w:type="dxa"/>
                <w:gridSpan w:val="2"/>
                <w:shd w:val="clear" w:color="auto" w:fill="auto"/>
                <w:vAlign w:val="bottom"/>
              </w:tcPr>
            </w:tcPrChange>
          </w:tcPr>
          <w:p w14:paraId="340ABB55" w14:textId="77777777" w:rsidR="00D77ED2" w:rsidRPr="003028AA" w:rsidRDefault="00D77ED2" w:rsidP="00D77ED2">
            <w:r w:rsidRPr="003028AA">
              <w:t>2/ZS</w:t>
            </w:r>
          </w:p>
        </w:tc>
        <w:tc>
          <w:tcPr>
            <w:tcW w:w="2127" w:type="dxa"/>
            <w:shd w:val="clear" w:color="auto" w:fill="D6E3BC" w:themeFill="accent3" w:themeFillTint="66"/>
            <w:tcPrChange w:id="205" w:author="Jiří Vojtěšek" w:date="2018-11-26T13:13:00Z">
              <w:tcPr>
                <w:tcW w:w="2127" w:type="dxa"/>
                <w:gridSpan w:val="2"/>
                <w:shd w:val="clear" w:color="auto" w:fill="D9D9D9" w:themeFill="background1" w:themeFillShade="D9"/>
                <w:vAlign w:val="center"/>
              </w:tcPr>
            </w:tcPrChange>
          </w:tcPr>
          <w:p w14:paraId="1AC17A55" w14:textId="5E2A2E6D" w:rsidR="00D77ED2" w:rsidRPr="003F3B71" w:rsidRDefault="00D77ED2" w:rsidP="00D77ED2">
            <w:pPr>
              <w:spacing w:before="40" w:after="40"/>
              <w:jc w:val="center"/>
              <w:rPr>
                <w:b/>
              </w:rPr>
            </w:pPr>
            <w:r w:rsidRPr="00A520C2">
              <w:rPr>
                <w:i/>
              </w:rPr>
              <w:t>Předmět specializace</w:t>
            </w:r>
          </w:p>
        </w:tc>
        <w:tc>
          <w:tcPr>
            <w:tcW w:w="2268" w:type="dxa"/>
            <w:shd w:val="clear" w:color="auto" w:fill="auto"/>
            <w:vAlign w:val="center"/>
            <w:tcPrChange w:id="206" w:author="Jiří Vojtěšek" w:date="2018-11-26T13:13:00Z">
              <w:tcPr>
                <w:tcW w:w="2268" w:type="dxa"/>
                <w:gridSpan w:val="2"/>
                <w:shd w:val="clear" w:color="auto" w:fill="auto"/>
                <w:vAlign w:val="center"/>
              </w:tcPr>
            </w:tcPrChange>
          </w:tcPr>
          <w:p w14:paraId="0B7EC92D" w14:textId="77777777" w:rsidR="00D77ED2" w:rsidRPr="003F3B71" w:rsidRDefault="00D77ED2" w:rsidP="00D77ED2">
            <w:pPr>
              <w:spacing w:before="40" w:after="40"/>
              <w:jc w:val="center"/>
              <w:rPr>
                <w:b/>
              </w:rPr>
            </w:pPr>
          </w:p>
        </w:tc>
      </w:tr>
      <w:tr w:rsidR="00D77ED2" w14:paraId="750BAB1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7"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8" w:author="Jiří Vojtěšek" w:date="2018-11-26T13:13:00Z">
            <w:trPr>
              <w:gridBefore w:val="1"/>
            </w:trPr>
          </w:trPrChange>
        </w:trPr>
        <w:tc>
          <w:tcPr>
            <w:tcW w:w="4853" w:type="dxa"/>
            <w:shd w:val="clear" w:color="auto" w:fill="auto"/>
            <w:vAlign w:val="bottom"/>
            <w:tcPrChange w:id="209" w:author="Jiří Vojtěšek" w:date="2018-11-26T13:13:00Z">
              <w:tcPr>
                <w:tcW w:w="4853" w:type="dxa"/>
                <w:gridSpan w:val="2"/>
                <w:shd w:val="clear" w:color="auto" w:fill="auto"/>
                <w:vAlign w:val="bottom"/>
              </w:tcPr>
            </w:tcPrChange>
          </w:tcPr>
          <w:p w14:paraId="6DC4F95F" w14:textId="0E94BF01"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FireProtection \h </w:instrText>
            </w:r>
            <w:r>
              <w:rPr>
                <w:rStyle w:val="Odkazintenzivn"/>
              </w:rPr>
              <w:instrText xml:space="preserve"> \* MERGEFORMAT </w:instrText>
            </w:r>
            <w:r w:rsidRPr="00AB3AF7">
              <w:rPr>
                <w:rStyle w:val="Odkazintenzivn"/>
              </w:rPr>
            </w:r>
            <w:r w:rsidRPr="00AB3AF7">
              <w:rPr>
                <w:rStyle w:val="Odkazintenzivn"/>
              </w:rPr>
              <w:fldChar w:fldCharType="separate"/>
            </w:r>
            <w:ins w:id="210" w:author="Jiří Vojtěšek" w:date="2018-11-26T14:08:00Z">
              <w:r w:rsidR="00926202" w:rsidRPr="00926202">
                <w:rPr>
                  <w:rStyle w:val="Odkazintenzivn"/>
                  <w:rPrChange w:id="211" w:author="Jiří Vojtěšek" w:date="2018-11-26T14:08:00Z">
                    <w:rPr/>
                  </w:rPrChange>
                </w:rPr>
                <w:t>Fire Protection</w:t>
              </w:r>
            </w:ins>
            <w:del w:id="212" w:author="Jiří Vojtěšek" w:date="2018-11-26T14:08:00Z">
              <w:r w:rsidRPr="00AB3AF7" w:rsidDel="00926202">
                <w:rPr>
                  <w:rStyle w:val="Odkazintenzivn"/>
                </w:rPr>
                <w:delText>Fire Protection</w:delText>
              </w:r>
            </w:del>
            <w:r w:rsidRPr="00AB3AF7">
              <w:rPr>
                <w:rStyle w:val="Odkazintenzivn"/>
              </w:rPr>
              <w:fldChar w:fldCharType="end"/>
            </w:r>
          </w:p>
        </w:tc>
        <w:tc>
          <w:tcPr>
            <w:tcW w:w="850" w:type="dxa"/>
            <w:shd w:val="clear" w:color="auto" w:fill="auto"/>
            <w:vAlign w:val="bottom"/>
            <w:tcPrChange w:id="213" w:author="Jiří Vojtěšek" w:date="2018-11-26T13:13:00Z">
              <w:tcPr>
                <w:tcW w:w="850" w:type="dxa"/>
                <w:gridSpan w:val="2"/>
                <w:shd w:val="clear" w:color="auto" w:fill="auto"/>
                <w:vAlign w:val="bottom"/>
              </w:tcPr>
            </w:tcPrChange>
          </w:tcPr>
          <w:p w14:paraId="389FA1D4" w14:textId="77777777" w:rsidR="00D77ED2" w:rsidRPr="003028AA" w:rsidRDefault="00D77ED2" w:rsidP="00D77ED2">
            <w:r w:rsidRPr="003028AA">
              <w:t>1/ZS</w:t>
            </w:r>
          </w:p>
        </w:tc>
        <w:tc>
          <w:tcPr>
            <w:tcW w:w="2127" w:type="dxa"/>
            <w:shd w:val="clear" w:color="auto" w:fill="D6E3BC" w:themeFill="accent3" w:themeFillTint="66"/>
            <w:tcPrChange w:id="214" w:author="Jiří Vojtěšek" w:date="2018-11-26T13:13:00Z">
              <w:tcPr>
                <w:tcW w:w="2127" w:type="dxa"/>
                <w:gridSpan w:val="2"/>
                <w:shd w:val="clear" w:color="auto" w:fill="D9D9D9" w:themeFill="background1" w:themeFillShade="D9"/>
              </w:tcPr>
            </w:tcPrChange>
          </w:tcPr>
          <w:p w14:paraId="5F1026A5" w14:textId="2EC2EB7D" w:rsidR="00D77ED2" w:rsidRPr="003F3B71" w:rsidRDefault="00D77ED2" w:rsidP="00D77ED2">
            <w:pPr>
              <w:spacing w:before="40" w:after="40"/>
              <w:jc w:val="center"/>
              <w:rPr>
                <w:b/>
              </w:rPr>
            </w:pPr>
            <w:r w:rsidRPr="00A520C2">
              <w:rPr>
                <w:i/>
              </w:rPr>
              <w:t>Předmět specializace</w:t>
            </w:r>
          </w:p>
        </w:tc>
        <w:tc>
          <w:tcPr>
            <w:tcW w:w="2268" w:type="dxa"/>
            <w:shd w:val="clear" w:color="auto" w:fill="auto"/>
            <w:tcPrChange w:id="215" w:author="Jiří Vojtěšek" w:date="2018-11-26T13:13:00Z">
              <w:tcPr>
                <w:tcW w:w="2268" w:type="dxa"/>
                <w:gridSpan w:val="2"/>
                <w:shd w:val="clear" w:color="auto" w:fill="D9D9D9" w:themeFill="background1" w:themeFillShade="D9"/>
              </w:tcPr>
            </w:tcPrChange>
          </w:tcPr>
          <w:p w14:paraId="09A75F9C" w14:textId="5BB56500" w:rsidR="00D77ED2" w:rsidRPr="003F3B71" w:rsidRDefault="00D77ED2" w:rsidP="00D77ED2">
            <w:pPr>
              <w:spacing w:before="40" w:after="40"/>
              <w:jc w:val="center"/>
              <w:rPr>
                <w:b/>
              </w:rPr>
            </w:pPr>
          </w:p>
        </w:tc>
      </w:tr>
      <w:tr w:rsidR="00D77ED2" w14:paraId="582C505F"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6"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7" w:author="Jiří Vojtěšek" w:date="2018-11-26T13:13:00Z">
            <w:trPr>
              <w:gridBefore w:val="1"/>
            </w:trPr>
          </w:trPrChange>
        </w:trPr>
        <w:tc>
          <w:tcPr>
            <w:tcW w:w="4853" w:type="dxa"/>
            <w:shd w:val="clear" w:color="auto" w:fill="auto"/>
            <w:vAlign w:val="bottom"/>
            <w:tcPrChange w:id="218" w:author="Jiří Vojtěšek" w:date="2018-11-26T13:13:00Z">
              <w:tcPr>
                <w:tcW w:w="4853" w:type="dxa"/>
                <w:gridSpan w:val="2"/>
                <w:shd w:val="clear" w:color="auto" w:fill="auto"/>
                <w:vAlign w:val="bottom"/>
              </w:tcPr>
            </w:tcPrChange>
          </w:tcPr>
          <w:p w14:paraId="5BAEFC13" w14:textId="04EC0899"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ForensicSciences \h </w:instrText>
            </w:r>
            <w:r>
              <w:rPr>
                <w:rStyle w:val="Odkazintenzivn"/>
              </w:rPr>
              <w:instrText xml:space="preserve"> \* MERGEFORMAT </w:instrText>
            </w:r>
            <w:r w:rsidRPr="00AB3AF7">
              <w:rPr>
                <w:rStyle w:val="Odkazintenzivn"/>
              </w:rPr>
            </w:r>
            <w:r w:rsidRPr="00AB3AF7">
              <w:rPr>
                <w:rStyle w:val="Odkazintenzivn"/>
              </w:rPr>
              <w:fldChar w:fldCharType="separate"/>
            </w:r>
            <w:ins w:id="219" w:author="Jiří Vojtěšek" w:date="2018-11-26T14:08:00Z">
              <w:r w:rsidR="00926202" w:rsidRPr="00926202">
                <w:rPr>
                  <w:rStyle w:val="Odkazintenzivn"/>
                  <w:rPrChange w:id="220" w:author="Jiří Vojtěšek" w:date="2018-11-26T14:08:00Z">
                    <w:rPr/>
                  </w:rPrChange>
                </w:rPr>
                <w:t>Forensic Sciences</w:t>
              </w:r>
            </w:ins>
            <w:del w:id="221" w:author="Jiří Vojtěšek" w:date="2018-11-26T14:08:00Z">
              <w:r w:rsidRPr="00AB3AF7" w:rsidDel="00926202">
                <w:rPr>
                  <w:rStyle w:val="Odkazintenzivn"/>
                </w:rPr>
                <w:delText>Forensic Sciences</w:delText>
              </w:r>
            </w:del>
            <w:r w:rsidRPr="00AB3AF7">
              <w:rPr>
                <w:rStyle w:val="Odkazintenzivn"/>
              </w:rPr>
              <w:fldChar w:fldCharType="end"/>
            </w:r>
          </w:p>
        </w:tc>
        <w:tc>
          <w:tcPr>
            <w:tcW w:w="850" w:type="dxa"/>
            <w:shd w:val="clear" w:color="auto" w:fill="auto"/>
            <w:vAlign w:val="bottom"/>
            <w:tcPrChange w:id="222" w:author="Jiří Vojtěšek" w:date="2018-11-26T13:13:00Z">
              <w:tcPr>
                <w:tcW w:w="850" w:type="dxa"/>
                <w:gridSpan w:val="2"/>
                <w:shd w:val="clear" w:color="auto" w:fill="auto"/>
                <w:vAlign w:val="bottom"/>
              </w:tcPr>
            </w:tcPrChange>
          </w:tcPr>
          <w:p w14:paraId="63094EA0" w14:textId="77777777" w:rsidR="00D77ED2" w:rsidRPr="003028AA" w:rsidRDefault="00D77ED2" w:rsidP="00D77ED2">
            <w:r w:rsidRPr="003028AA">
              <w:t>1/ZS</w:t>
            </w:r>
          </w:p>
        </w:tc>
        <w:tc>
          <w:tcPr>
            <w:tcW w:w="2127" w:type="dxa"/>
            <w:shd w:val="clear" w:color="auto" w:fill="DBE5F1" w:themeFill="accent1" w:themeFillTint="33"/>
            <w:tcPrChange w:id="223" w:author="Jiří Vojtěšek" w:date="2018-11-26T13:13:00Z">
              <w:tcPr>
                <w:tcW w:w="2127" w:type="dxa"/>
                <w:gridSpan w:val="2"/>
                <w:shd w:val="clear" w:color="auto" w:fill="D9D9D9" w:themeFill="background1" w:themeFillShade="D9"/>
                <w:vAlign w:val="center"/>
              </w:tcPr>
            </w:tcPrChange>
          </w:tcPr>
          <w:p w14:paraId="771A3546" w14:textId="01C4CBD7" w:rsidR="00D77ED2" w:rsidRPr="003F3B71" w:rsidRDefault="00D77ED2" w:rsidP="00D77ED2">
            <w:pPr>
              <w:spacing w:before="40" w:after="40"/>
              <w:jc w:val="center"/>
              <w:rPr>
                <w:b/>
              </w:rPr>
            </w:pPr>
            <w:r w:rsidRPr="00A948A9">
              <w:rPr>
                <w:i/>
              </w:rPr>
              <w:t>Předmět spol. základu</w:t>
            </w:r>
          </w:p>
        </w:tc>
        <w:tc>
          <w:tcPr>
            <w:tcW w:w="2268" w:type="dxa"/>
            <w:shd w:val="clear" w:color="auto" w:fill="DBE5F1" w:themeFill="accent1" w:themeFillTint="33"/>
            <w:tcPrChange w:id="224" w:author="Jiří Vojtěšek" w:date="2018-11-26T13:13:00Z">
              <w:tcPr>
                <w:tcW w:w="2268" w:type="dxa"/>
                <w:gridSpan w:val="2"/>
                <w:shd w:val="clear" w:color="auto" w:fill="auto"/>
                <w:vAlign w:val="center"/>
              </w:tcPr>
            </w:tcPrChange>
          </w:tcPr>
          <w:p w14:paraId="437AC6E0" w14:textId="673574E1" w:rsidR="00D77ED2" w:rsidRPr="003F3B71" w:rsidRDefault="00D77ED2" w:rsidP="00D77ED2">
            <w:pPr>
              <w:spacing w:before="40" w:after="40"/>
              <w:jc w:val="center"/>
              <w:rPr>
                <w:b/>
              </w:rPr>
            </w:pPr>
            <w:r w:rsidRPr="00A948A9">
              <w:rPr>
                <w:i/>
              </w:rPr>
              <w:t>Předmět spol. základu</w:t>
            </w:r>
          </w:p>
        </w:tc>
      </w:tr>
      <w:tr w:rsidR="00D77ED2" w14:paraId="4B2E19F6"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5"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6" w:author="Jiří Vojtěšek" w:date="2018-11-26T13:13:00Z">
            <w:trPr>
              <w:gridBefore w:val="1"/>
            </w:trPr>
          </w:trPrChange>
        </w:trPr>
        <w:tc>
          <w:tcPr>
            <w:tcW w:w="4853" w:type="dxa"/>
            <w:shd w:val="clear" w:color="auto" w:fill="auto"/>
            <w:vAlign w:val="bottom"/>
            <w:tcPrChange w:id="227" w:author="Jiří Vojtěšek" w:date="2018-11-26T13:13:00Z">
              <w:tcPr>
                <w:tcW w:w="4853" w:type="dxa"/>
                <w:gridSpan w:val="2"/>
                <w:shd w:val="clear" w:color="auto" w:fill="auto"/>
                <w:vAlign w:val="bottom"/>
              </w:tcPr>
            </w:tcPrChange>
          </w:tcPr>
          <w:p w14:paraId="371433EA" w14:textId="46CD13E1"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FundamentalsofEmergencyHealthAid \h </w:instrText>
            </w:r>
            <w:r>
              <w:rPr>
                <w:rStyle w:val="Odkazintenzivn"/>
              </w:rPr>
              <w:instrText xml:space="preserve"> \* MERGEFORMAT </w:instrText>
            </w:r>
            <w:r w:rsidRPr="00AB3AF7">
              <w:rPr>
                <w:rStyle w:val="Odkazintenzivn"/>
              </w:rPr>
            </w:r>
            <w:r w:rsidRPr="00AB3AF7">
              <w:rPr>
                <w:rStyle w:val="Odkazintenzivn"/>
              </w:rPr>
              <w:fldChar w:fldCharType="separate"/>
            </w:r>
            <w:ins w:id="228" w:author="Jiří Vojtěšek" w:date="2018-11-26T14:08:00Z">
              <w:r w:rsidR="00926202" w:rsidRPr="00926202">
                <w:rPr>
                  <w:rStyle w:val="Odkazintenzivn"/>
                  <w:rPrChange w:id="229" w:author="Jiří Vojtěšek" w:date="2018-11-26T14:08:00Z">
                    <w:rPr/>
                  </w:rPrChange>
                </w:rPr>
                <w:t>Fundamentals of Emergency Health Aid</w:t>
              </w:r>
            </w:ins>
            <w:del w:id="230" w:author="Jiří Vojtěšek" w:date="2018-11-26T14:08:00Z">
              <w:r w:rsidRPr="00AB3AF7" w:rsidDel="00926202">
                <w:rPr>
                  <w:rStyle w:val="Odkazintenzivn"/>
                </w:rPr>
                <w:delText>Fundamentals of Emergency Health Aid</w:delText>
              </w:r>
            </w:del>
            <w:r w:rsidRPr="00AB3AF7">
              <w:rPr>
                <w:rStyle w:val="Odkazintenzivn"/>
              </w:rPr>
              <w:fldChar w:fldCharType="end"/>
            </w:r>
          </w:p>
        </w:tc>
        <w:tc>
          <w:tcPr>
            <w:tcW w:w="850" w:type="dxa"/>
            <w:shd w:val="clear" w:color="auto" w:fill="auto"/>
            <w:vAlign w:val="bottom"/>
            <w:tcPrChange w:id="231" w:author="Jiří Vojtěšek" w:date="2018-11-26T13:13:00Z">
              <w:tcPr>
                <w:tcW w:w="850" w:type="dxa"/>
                <w:gridSpan w:val="2"/>
                <w:shd w:val="clear" w:color="auto" w:fill="auto"/>
                <w:vAlign w:val="bottom"/>
              </w:tcPr>
            </w:tcPrChange>
          </w:tcPr>
          <w:p w14:paraId="1D1864F6" w14:textId="77777777" w:rsidR="00D77ED2" w:rsidRPr="003028AA" w:rsidRDefault="00D77ED2" w:rsidP="00D77ED2">
            <w:r w:rsidRPr="003028AA">
              <w:t>2/LS</w:t>
            </w:r>
          </w:p>
        </w:tc>
        <w:tc>
          <w:tcPr>
            <w:tcW w:w="2127" w:type="dxa"/>
            <w:shd w:val="clear" w:color="auto" w:fill="DBE5F1" w:themeFill="accent1" w:themeFillTint="33"/>
            <w:tcPrChange w:id="232" w:author="Jiří Vojtěšek" w:date="2018-11-26T13:13:00Z">
              <w:tcPr>
                <w:tcW w:w="2127" w:type="dxa"/>
                <w:gridSpan w:val="2"/>
                <w:shd w:val="clear" w:color="auto" w:fill="D9D9D9" w:themeFill="background1" w:themeFillShade="D9"/>
              </w:tcPr>
            </w:tcPrChange>
          </w:tcPr>
          <w:p w14:paraId="4BE5F9BF" w14:textId="75CCB1FF" w:rsidR="00D77ED2" w:rsidRPr="003F3B71" w:rsidRDefault="00D77ED2" w:rsidP="00D77ED2">
            <w:pPr>
              <w:spacing w:before="40" w:after="40"/>
              <w:jc w:val="center"/>
              <w:rPr>
                <w:b/>
              </w:rPr>
            </w:pPr>
            <w:r w:rsidRPr="00A948A9">
              <w:rPr>
                <w:i/>
              </w:rPr>
              <w:t>Předmět spol. základu</w:t>
            </w:r>
          </w:p>
        </w:tc>
        <w:tc>
          <w:tcPr>
            <w:tcW w:w="2268" w:type="dxa"/>
            <w:shd w:val="clear" w:color="auto" w:fill="DBE5F1" w:themeFill="accent1" w:themeFillTint="33"/>
            <w:tcPrChange w:id="233" w:author="Jiří Vojtěšek" w:date="2018-11-26T13:13:00Z">
              <w:tcPr>
                <w:tcW w:w="2268" w:type="dxa"/>
                <w:gridSpan w:val="2"/>
                <w:shd w:val="clear" w:color="auto" w:fill="D9D9D9" w:themeFill="background1" w:themeFillShade="D9"/>
              </w:tcPr>
            </w:tcPrChange>
          </w:tcPr>
          <w:p w14:paraId="50AB000F" w14:textId="08D1CB4F" w:rsidR="00D77ED2" w:rsidRPr="003F3B71" w:rsidRDefault="00D77ED2" w:rsidP="00D77ED2">
            <w:pPr>
              <w:spacing w:before="40" w:after="40"/>
              <w:jc w:val="center"/>
              <w:rPr>
                <w:b/>
              </w:rPr>
            </w:pPr>
            <w:r w:rsidRPr="00A948A9">
              <w:rPr>
                <w:i/>
              </w:rPr>
              <w:t>Předmět spol. základu</w:t>
            </w:r>
          </w:p>
        </w:tc>
      </w:tr>
      <w:tr w:rsidR="00D77ED2" w14:paraId="578010AB"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4"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5" w:author="Jiří Vojtěšek" w:date="2018-11-26T13:13:00Z">
            <w:trPr>
              <w:gridBefore w:val="1"/>
            </w:trPr>
          </w:trPrChange>
        </w:trPr>
        <w:tc>
          <w:tcPr>
            <w:tcW w:w="4853" w:type="dxa"/>
            <w:shd w:val="clear" w:color="auto" w:fill="auto"/>
            <w:vAlign w:val="bottom"/>
            <w:tcPrChange w:id="236" w:author="Jiří Vojtěšek" w:date="2018-11-26T13:13:00Z">
              <w:tcPr>
                <w:tcW w:w="4853" w:type="dxa"/>
                <w:gridSpan w:val="2"/>
                <w:shd w:val="clear" w:color="auto" w:fill="auto"/>
                <w:vAlign w:val="bottom"/>
              </w:tcPr>
            </w:tcPrChange>
          </w:tcPr>
          <w:p w14:paraId="42A6DC64" w14:textId="70A917B4"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InformationSupport \h </w:instrText>
            </w:r>
            <w:r>
              <w:rPr>
                <w:rStyle w:val="Odkazintenzivn"/>
              </w:rPr>
              <w:instrText xml:space="preserve"> \* MERGEFORMAT </w:instrText>
            </w:r>
            <w:r w:rsidRPr="00AB3AF7">
              <w:rPr>
                <w:rStyle w:val="Odkazintenzivn"/>
              </w:rPr>
            </w:r>
            <w:r w:rsidRPr="00AB3AF7">
              <w:rPr>
                <w:rStyle w:val="Odkazintenzivn"/>
              </w:rPr>
              <w:fldChar w:fldCharType="separate"/>
            </w:r>
            <w:ins w:id="237" w:author="Jiří Vojtěšek" w:date="2018-11-26T14:08:00Z">
              <w:r w:rsidR="00926202" w:rsidRPr="00926202">
                <w:rPr>
                  <w:rStyle w:val="Odkazintenzivn"/>
                  <w:rPrChange w:id="238" w:author="Jiří Vojtěšek" w:date="2018-11-26T14:08:00Z">
                    <w:rPr/>
                  </w:rPrChange>
                </w:rPr>
                <w:t>Information Support for Security Systems</w:t>
              </w:r>
            </w:ins>
            <w:del w:id="239" w:author="Jiří Vojtěšek" w:date="2018-11-26T14:08:00Z">
              <w:r w:rsidRPr="00AB3AF7" w:rsidDel="00926202">
                <w:rPr>
                  <w:rStyle w:val="Odkazintenzivn"/>
                </w:rPr>
                <w:delText>Information Support for Security Systems</w:delText>
              </w:r>
            </w:del>
            <w:r w:rsidRPr="00AB3AF7">
              <w:rPr>
                <w:rStyle w:val="Odkazintenzivn"/>
              </w:rPr>
              <w:fldChar w:fldCharType="end"/>
            </w:r>
          </w:p>
        </w:tc>
        <w:tc>
          <w:tcPr>
            <w:tcW w:w="850" w:type="dxa"/>
            <w:shd w:val="clear" w:color="auto" w:fill="auto"/>
            <w:vAlign w:val="bottom"/>
            <w:tcPrChange w:id="240" w:author="Jiří Vojtěšek" w:date="2018-11-26T13:13:00Z">
              <w:tcPr>
                <w:tcW w:w="850" w:type="dxa"/>
                <w:gridSpan w:val="2"/>
                <w:shd w:val="clear" w:color="auto" w:fill="auto"/>
                <w:vAlign w:val="bottom"/>
              </w:tcPr>
            </w:tcPrChange>
          </w:tcPr>
          <w:p w14:paraId="1661C2FF" w14:textId="77777777" w:rsidR="00D77ED2" w:rsidRPr="003028AA" w:rsidRDefault="00D77ED2" w:rsidP="00D77ED2">
            <w:r w:rsidRPr="003028AA">
              <w:t>1/LS</w:t>
            </w:r>
          </w:p>
        </w:tc>
        <w:tc>
          <w:tcPr>
            <w:tcW w:w="2127" w:type="dxa"/>
            <w:shd w:val="clear" w:color="auto" w:fill="DBE5F1" w:themeFill="accent1" w:themeFillTint="33"/>
            <w:tcPrChange w:id="241" w:author="Jiří Vojtěšek" w:date="2018-11-26T13:13:00Z">
              <w:tcPr>
                <w:tcW w:w="2127" w:type="dxa"/>
                <w:gridSpan w:val="2"/>
                <w:shd w:val="clear" w:color="auto" w:fill="D9D9D9" w:themeFill="background1" w:themeFillShade="D9"/>
              </w:tcPr>
            </w:tcPrChange>
          </w:tcPr>
          <w:p w14:paraId="3F825BDF" w14:textId="48D57B00" w:rsidR="00D77ED2" w:rsidRPr="003F3B71" w:rsidRDefault="00D77ED2" w:rsidP="00D77ED2">
            <w:pPr>
              <w:spacing w:before="40" w:after="40"/>
              <w:jc w:val="center"/>
              <w:rPr>
                <w:b/>
              </w:rPr>
            </w:pPr>
            <w:r w:rsidRPr="00A948A9">
              <w:rPr>
                <w:i/>
              </w:rPr>
              <w:t>Předmět spol. základu</w:t>
            </w:r>
          </w:p>
        </w:tc>
        <w:tc>
          <w:tcPr>
            <w:tcW w:w="2268" w:type="dxa"/>
            <w:shd w:val="clear" w:color="auto" w:fill="DBE5F1" w:themeFill="accent1" w:themeFillTint="33"/>
            <w:tcPrChange w:id="242" w:author="Jiří Vojtěšek" w:date="2018-11-26T13:13:00Z">
              <w:tcPr>
                <w:tcW w:w="2268" w:type="dxa"/>
                <w:gridSpan w:val="2"/>
                <w:shd w:val="clear" w:color="auto" w:fill="D9D9D9" w:themeFill="background1" w:themeFillShade="D9"/>
              </w:tcPr>
            </w:tcPrChange>
          </w:tcPr>
          <w:p w14:paraId="070B4C70" w14:textId="73715AEE" w:rsidR="00D77ED2" w:rsidRPr="003F3B71" w:rsidRDefault="00D77ED2" w:rsidP="00D77ED2">
            <w:pPr>
              <w:spacing w:before="40" w:after="40"/>
              <w:jc w:val="center"/>
              <w:rPr>
                <w:b/>
              </w:rPr>
            </w:pPr>
            <w:r w:rsidRPr="00A948A9">
              <w:rPr>
                <w:i/>
              </w:rPr>
              <w:t>Předmět spol. základu</w:t>
            </w:r>
          </w:p>
        </w:tc>
      </w:tr>
      <w:tr w:rsidR="00D77ED2" w14:paraId="3F4B093E"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3"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4" w:author="Jiří Vojtěšek" w:date="2018-11-26T13:13:00Z">
            <w:trPr>
              <w:gridBefore w:val="1"/>
            </w:trPr>
          </w:trPrChange>
        </w:trPr>
        <w:tc>
          <w:tcPr>
            <w:tcW w:w="4853" w:type="dxa"/>
            <w:shd w:val="clear" w:color="auto" w:fill="auto"/>
            <w:vAlign w:val="bottom"/>
            <w:tcPrChange w:id="245" w:author="Jiří Vojtěšek" w:date="2018-11-26T13:13:00Z">
              <w:tcPr>
                <w:tcW w:w="4853" w:type="dxa"/>
                <w:gridSpan w:val="2"/>
                <w:shd w:val="clear" w:color="auto" w:fill="auto"/>
                <w:vAlign w:val="bottom"/>
              </w:tcPr>
            </w:tcPrChange>
          </w:tcPr>
          <w:p w14:paraId="670C61DC" w14:textId="4C5434FA"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ProfessionalPlacement \h </w:instrText>
            </w:r>
            <w:r>
              <w:rPr>
                <w:rStyle w:val="Odkazintenzivn"/>
              </w:rPr>
              <w:instrText xml:space="preserve"> \* MERGEFORMAT </w:instrText>
            </w:r>
            <w:r w:rsidRPr="00AB3AF7">
              <w:rPr>
                <w:rStyle w:val="Odkazintenzivn"/>
              </w:rPr>
            </w:r>
            <w:r w:rsidRPr="00AB3AF7">
              <w:rPr>
                <w:rStyle w:val="Odkazintenzivn"/>
              </w:rPr>
              <w:fldChar w:fldCharType="separate"/>
            </w:r>
            <w:ins w:id="246" w:author="Jiří Vojtěšek" w:date="2018-11-26T14:08:00Z">
              <w:r w:rsidR="00926202" w:rsidRPr="00926202">
                <w:rPr>
                  <w:rStyle w:val="Odkazintenzivn"/>
                  <w:rPrChange w:id="247" w:author="Jiří Vojtěšek" w:date="2018-11-26T14:08:00Z">
                    <w:rPr/>
                  </w:rPrChange>
                </w:rPr>
                <w:t>Professional Placement</w:t>
              </w:r>
            </w:ins>
            <w:del w:id="248" w:author="Jiří Vojtěšek" w:date="2018-11-26T14:08:00Z">
              <w:r w:rsidRPr="00AB3AF7" w:rsidDel="00926202">
                <w:rPr>
                  <w:rStyle w:val="Odkazintenzivn"/>
                </w:rPr>
                <w:delText>Professional Placement</w:delText>
              </w:r>
            </w:del>
            <w:r w:rsidRPr="00AB3AF7">
              <w:rPr>
                <w:rStyle w:val="Odkazintenzivn"/>
              </w:rPr>
              <w:fldChar w:fldCharType="end"/>
            </w:r>
          </w:p>
        </w:tc>
        <w:tc>
          <w:tcPr>
            <w:tcW w:w="850" w:type="dxa"/>
            <w:shd w:val="clear" w:color="auto" w:fill="auto"/>
            <w:vAlign w:val="bottom"/>
            <w:tcPrChange w:id="249" w:author="Jiří Vojtěšek" w:date="2018-11-26T13:13:00Z">
              <w:tcPr>
                <w:tcW w:w="850" w:type="dxa"/>
                <w:gridSpan w:val="2"/>
                <w:shd w:val="clear" w:color="auto" w:fill="auto"/>
                <w:vAlign w:val="bottom"/>
              </w:tcPr>
            </w:tcPrChange>
          </w:tcPr>
          <w:p w14:paraId="61132AC8" w14:textId="77777777" w:rsidR="00D77ED2" w:rsidRPr="003028AA" w:rsidRDefault="00D77ED2" w:rsidP="00D77ED2">
            <w:r>
              <w:t>průb.</w:t>
            </w:r>
          </w:p>
        </w:tc>
        <w:tc>
          <w:tcPr>
            <w:tcW w:w="2127" w:type="dxa"/>
            <w:shd w:val="clear" w:color="auto" w:fill="DBE5F1" w:themeFill="accent1" w:themeFillTint="33"/>
            <w:tcPrChange w:id="250" w:author="Jiří Vojtěšek" w:date="2018-11-26T13:13:00Z">
              <w:tcPr>
                <w:tcW w:w="2127" w:type="dxa"/>
                <w:gridSpan w:val="2"/>
                <w:shd w:val="clear" w:color="auto" w:fill="D9D9D9" w:themeFill="background1" w:themeFillShade="D9"/>
              </w:tcPr>
            </w:tcPrChange>
          </w:tcPr>
          <w:p w14:paraId="375D3025" w14:textId="40DC870B" w:rsidR="00D77ED2" w:rsidRPr="003F3B71" w:rsidRDefault="00D77ED2" w:rsidP="00D77ED2">
            <w:pPr>
              <w:spacing w:before="40" w:after="40"/>
              <w:jc w:val="center"/>
              <w:rPr>
                <w:b/>
              </w:rPr>
            </w:pPr>
            <w:r w:rsidRPr="00A948A9">
              <w:rPr>
                <w:i/>
              </w:rPr>
              <w:t>Předmět spol. základu</w:t>
            </w:r>
          </w:p>
        </w:tc>
        <w:tc>
          <w:tcPr>
            <w:tcW w:w="2268" w:type="dxa"/>
            <w:shd w:val="clear" w:color="auto" w:fill="DBE5F1" w:themeFill="accent1" w:themeFillTint="33"/>
            <w:tcPrChange w:id="251" w:author="Jiří Vojtěšek" w:date="2018-11-26T13:13:00Z">
              <w:tcPr>
                <w:tcW w:w="2268" w:type="dxa"/>
                <w:gridSpan w:val="2"/>
                <w:shd w:val="clear" w:color="auto" w:fill="D9D9D9" w:themeFill="background1" w:themeFillShade="D9"/>
              </w:tcPr>
            </w:tcPrChange>
          </w:tcPr>
          <w:p w14:paraId="0D0CCE17" w14:textId="5EBA565E" w:rsidR="00D77ED2" w:rsidRPr="003F3B71" w:rsidRDefault="00D77ED2" w:rsidP="00D77ED2">
            <w:pPr>
              <w:spacing w:before="40" w:after="40"/>
              <w:jc w:val="center"/>
              <w:rPr>
                <w:b/>
              </w:rPr>
            </w:pPr>
            <w:r w:rsidRPr="00A948A9">
              <w:rPr>
                <w:i/>
              </w:rPr>
              <w:t>Předmět spol. základu</w:t>
            </w:r>
          </w:p>
        </w:tc>
      </w:tr>
      <w:tr w:rsidR="00EC5046" w14:paraId="65FE4D7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2"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53" w:author="Jiří Vojtěšek" w:date="2018-11-26T13:13:00Z">
            <w:trPr>
              <w:gridBefore w:val="1"/>
            </w:trPr>
          </w:trPrChange>
        </w:trPr>
        <w:tc>
          <w:tcPr>
            <w:tcW w:w="4853" w:type="dxa"/>
            <w:shd w:val="clear" w:color="auto" w:fill="auto"/>
            <w:vAlign w:val="bottom"/>
            <w:tcPrChange w:id="254" w:author="Jiří Vojtěšek" w:date="2018-11-26T13:13:00Z">
              <w:tcPr>
                <w:tcW w:w="4853" w:type="dxa"/>
                <w:gridSpan w:val="2"/>
                <w:shd w:val="clear" w:color="auto" w:fill="auto"/>
                <w:vAlign w:val="bottom"/>
              </w:tcPr>
            </w:tcPrChange>
          </w:tcPr>
          <w:p w14:paraId="3CAE74E7" w14:textId="5EA424CC"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ProjectManagement \h </w:instrText>
            </w:r>
            <w:r>
              <w:rPr>
                <w:rStyle w:val="Odkazintenzivn"/>
              </w:rPr>
              <w:instrText xml:space="preserve"> \* MERGEFORMAT </w:instrText>
            </w:r>
            <w:r w:rsidRPr="00AB3AF7">
              <w:rPr>
                <w:rStyle w:val="Odkazintenzivn"/>
              </w:rPr>
            </w:r>
            <w:r w:rsidRPr="00AB3AF7">
              <w:rPr>
                <w:rStyle w:val="Odkazintenzivn"/>
              </w:rPr>
              <w:fldChar w:fldCharType="separate"/>
            </w:r>
            <w:ins w:id="255" w:author="Jiří Vojtěšek" w:date="2018-11-26T14:08:00Z">
              <w:r w:rsidR="00926202" w:rsidRPr="00926202">
                <w:rPr>
                  <w:rStyle w:val="Odkazintenzivn"/>
                  <w:rPrChange w:id="256" w:author="Jiří Vojtěšek" w:date="2018-11-26T14:08:00Z">
                    <w:rPr/>
                  </w:rPrChange>
                </w:rPr>
                <w:t>Project Management</w:t>
              </w:r>
            </w:ins>
            <w:del w:id="257" w:author="Jiří Vojtěšek" w:date="2018-11-26T14:08:00Z">
              <w:r w:rsidRPr="00AB3AF7" w:rsidDel="00926202">
                <w:rPr>
                  <w:rStyle w:val="Odkazintenzivn"/>
                </w:rPr>
                <w:delText>Project Management</w:delText>
              </w:r>
            </w:del>
            <w:r w:rsidRPr="00AB3AF7">
              <w:rPr>
                <w:rStyle w:val="Odkazintenzivn"/>
              </w:rPr>
              <w:fldChar w:fldCharType="end"/>
            </w:r>
          </w:p>
        </w:tc>
        <w:tc>
          <w:tcPr>
            <w:tcW w:w="850" w:type="dxa"/>
            <w:shd w:val="clear" w:color="auto" w:fill="auto"/>
            <w:vAlign w:val="bottom"/>
            <w:tcPrChange w:id="258" w:author="Jiří Vojtěšek" w:date="2018-11-26T13:13:00Z">
              <w:tcPr>
                <w:tcW w:w="850" w:type="dxa"/>
                <w:gridSpan w:val="2"/>
                <w:shd w:val="clear" w:color="auto" w:fill="auto"/>
                <w:vAlign w:val="bottom"/>
              </w:tcPr>
            </w:tcPrChange>
          </w:tcPr>
          <w:p w14:paraId="0BC7928B" w14:textId="77777777" w:rsidR="00EC5046" w:rsidRPr="003028AA" w:rsidRDefault="00EC5046" w:rsidP="00566D26">
            <w:r w:rsidRPr="003028AA">
              <w:t>1/ZS</w:t>
            </w:r>
          </w:p>
        </w:tc>
        <w:tc>
          <w:tcPr>
            <w:tcW w:w="2127" w:type="dxa"/>
            <w:shd w:val="clear" w:color="auto" w:fill="auto"/>
            <w:vAlign w:val="center"/>
            <w:tcPrChange w:id="259" w:author="Jiří Vojtěšek" w:date="2018-11-26T13:13:00Z">
              <w:tcPr>
                <w:tcW w:w="2127" w:type="dxa"/>
                <w:gridSpan w:val="2"/>
                <w:shd w:val="clear" w:color="auto" w:fill="auto"/>
                <w:vAlign w:val="center"/>
              </w:tcPr>
            </w:tcPrChange>
          </w:tcPr>
          <w:p w14:paraId="024DA30F"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260" w:author="Jiří Vojtěšek" w:date="2018-11-26T13:13:00Z">
              <w:tcPr>
                <w:tcW w:w="2268" w:type="dxa"/>
                <w:gridSpan w:val="2"/>
                <w:shd w:val="clear" w:color="auto" w:fill="D9D9D9" w:themeFill="background1" w:themeFillShade="D9"/>
                <w:vAlign w:val="center"/>
              </w:tcPr>
            </w:tcPrChange>
          </w:tcPr>
          <w:p w14:paraId="777531A4" w14:textId="7B6DF614" w:rsidR="00EC5046" w:rsidRPr="003F3B71" w:rsidRDefault="00D77ED2" w:rsidP="00D77ED2">
            <w:pPr>
              <w:spacing w:before="40" w:after="40"/>
              <w:jc w:val="center"/>
              <w:rPr>
                <w:b/>
              </w:rPr>
            </w:pPr>
            <w:r w:rsidRPr="00AF0AC6">
              <w:rPr>
                <w:i/>
              </w:rPr>
              <w:t>Předmět specializace</w:t>
            </w:r>
          </w:p>
        </w:tc>
      </w:tr>
      <w:tr w:rsidR="00D77ED2" w14:paraId="24B14695"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1"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62" w:author="Jiří Vojtěšek" w:date="2018-11-26T13:13:00Z">
            <w:trPr>
              <w:gridBefore w:val="1"/>
            </w:trPr>
          </w:trPrChange>
        </w:trPr>
        <w:tc>
          <w:tcPr>
            <w:tcW w:w="4853" w:type="dxa"/>
            <w:shd w:val="clear" w:color="auto" w:fill="auto"/>
            <w:vAlign w:val="bottom"/>
            <w:tcPrChange w:id="263" w:author="Jiří Vojtěšek" w:date="2018-11-26T13:13:00Z">
              <w:tcPr>
                <w:tcW w:w="4853" w:type="dxa"/>
                <w:gridSpan w:val="2"/>
                <w:shd w:val="clear" w:color="auto" w:fill="auto"/>
                <w:vAlign w:val="bottom"/>
              </w:tcPr>
            </w:tcPrChange>
          </w:tcPr>
          <w:p w14:paraId="67EE22B2" w14:textId="2FE955DB"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ProtectionofthePopulation \h </w:instrText>
            </w:r>
            <w:r>
              <w:rPr>
                <w:rStyle w:val="Odkazintenzivn"/>
              </w:rPr>
              <w:instrText xml:space="preserve"> \* MERGEFORMAT </w:instrText>
            </w:r>
            <w:r w:rsidRPr="00AB3AF7">
              <w:rPr>
                <w:rStyle w:val="Odkazintenzivn"/>
              </w:rPr>
            </w:r>
            <w:r w:rsidRPr="00AB3AF7">
              <w:rPr>
                <w:rStyle w:val="Odkazintenzivn"/>
              </w:rPr>
              <w:fldChar w:fldCharType="separate"/>
            </w:r>
            <w:ins w:id="264" w:author="Jiří Vojtěšek" w:date="2018-11-26T14:08:00Z">
              <w:r w:rsidR="00926202" w:rsidRPr="00926202">
                <w:rPr>
                  <w:rStyle w:val="Odkazintenzivn"/>
                  <w:rPrChange w:id="265" w:author="Jiří Vojtěšek" w:date="2018-11-26T14:08:00Z">
                    <w:rPr/>
                  </w:rPrChange>
                </w:rPr>
                <w:t>Protection of the Population</w:t>
              </w:r>
            </w:ins>
            <w:del w:id="266" w:author="Jiří Vojtěšek" w:date="2018-11-26T14:08:00Z">
              <w:r w:rsidRPr="00AB3AF7" w:rsidDel="00926202">
                <w:rPr>
                  <w:rStyle w:val="Odkazintenzivn"/>
                </w:rPr>
                <w:delText>Protection of the Population</w:delText>
              </w:r>
            </w:del>
            <w:r w:rsidRPr="00AB3AF7">
              <w:rPr>
                <w:rStyle w:val="Odkazintenzivn"/>
              </w:rPr>
              <w:fldChar w:fldCharType="end"/>
            </w:r>
          </w:p>
        </w:tc>
        <w:tc>
          <w:tcPr>
            <w:tcW w:w="850" w:type="dxa"/>
            <w:shd w:val="clear" w:color="auto" w:fill="auto"/>
            <w:vAlign w:val="bottom"/>
            <w:tcPrChange w:id="267" w:author="Jiří Vojtěšek" w:date="2018-11-26T13:13:00Z">
              <w:tcPr>
                <w:tcW w:w="850" w:type="dxa"/>
                <w:gridSpan w:val="2"/>
                <w:shd w:val="clear" w:color="auto" w:fill="auto"/>
                <w:vAlign w:val="bottom"/>
              </w:tcPr>
            </w:tcPrChange>
          </w:tcPr>
          <w:p w14:paraId="35B5F269" w14:textId="77777777" w:rsidR="00D77ED2" w:rsidRPr="003028AA" w:rsidRDefault="00D77ED2" w:rsidP="00D77ED2">
            <w:r w:rsidRPr="003028AA">
              <w:t>2/ZS</w:t>
            </w:r>
          </w:p>
        </w:tc>
        <w:tc>
          <w:tcPr>
            <w:tcW w:w="2127" w:type="dxa"/>
            <w:shd w:val="clear" w:color="auto" w:fill="DBE5F1" w:themeFill="accent1" w:themeFillTint="33"/>
            <w:tcPrChange w:id="268" w:author="Jiří Vojtěšek" w:date="2018-11-26T13:13:00Z">
              <w:tcPr>
                <w:tcW w:w="2127" w:type="dxa"/>
                <w:gridSpan w:val="2"/>
                <w:shd w:val="clear" w:color="auto" w:fill="D9D9D9" w:themeFill="background1" w:themeFillShade="D9"/>
              </w:tcPr>
            </w:tcPrChange>
          </w:tcPr>
          <w:p w14:paraId="202187A1" w14:textId="663B2752" w:rsidR="00D77ED2" w:rsidRPr="003F3B71" w:rsidRDefault="00D77ED2" w:rsidP="00D77ED2">
            <w:pPr>
              <w:spacing w:before="40" w:after="40"/>
              <w:jc w:val="center"/>
              <w:rPr>
                <w:b/>
              </w:rPr>
            </w:pPr>
            <w:r w:rsidRPr="00E11F58">
              <w:rPr>
                <w:i/>
              </w:rPr>
              <w:t>Předmět spol. základu</w:t>
            </w:r>
          </w:p>
        </w:tc>
        <w:tc>
          <w:tcPr>
            <w:tcW w:w="2268" w:type="dxa"/>
            <w:shd w:val="clear" w:color="auto" w:fill="DBE5F1" w:themeFill="accent1" w:themeFillTint="33"/>
            <w:tcPrChange w:id="269" w:author="Jiří Vojtěšek" w:date="2018-11-26T13:13:00Z">
              <w:tcPr>
                <w:tcW w:w="2268" w:type="dxa"/>
                <w:gridSpan w:val="2"/>
                <w:shd w:val="clear" w:color="auto" w:fill="D9D9D9" w:themeFill="background1" w:themeFillShade="D9"/>
              </w:tcPr>
            </w:tcPrChange>
          </w:tcPr>
          <w:p w14:paraId="415CEB07" w14:textId="06606722" w:rsidR="00D77ED2" w:rsidRPr="003F3B71" w:rsidRDefault="00D77ED2" w:rsidP="00D77ED2">
            <w:pPr>
              <w:spacing w:before="40" w:after="40"/>
              <w:jc w:val="center"/>
              <w:rPr>
                <w:b/>
              </w:rPr>
            </w:pPr>
            <w:r w:rsidRPr="00E11F58">
              <w:rPr>
                <w:i/>
              </w:rPr>
              <w:t>Předmět spol. základu</w:t>
            </w:r>
          </w:p>
        </w:tc>
      </w:tr>
      <w:tr w:rsidR="00EC5046" w14:paraId="156D573D"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0"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71" w:author="Jiří Vojtěšek" w:date="2018-11-26T13:13:00Z">
            <w:trPr>
              <w:gridBefore w:val="1"/>
            </w:trPr>
          </w:trPrChange>
        </w:trPr>
        <w:tc>
          <w:tcPr>
            <w:tcW w:w="4853" w:type="dxa"/>
            <w:shd w:val="clear" w:color="auto" w:fill="auto"/>
            <w:vAlign w:val="bottom"/>
            <w:tcPrChange w:id="272" w:author="Jiří Vojtěšek" w:date="2018-11-26T13:13:00Z">
              <w:tcPr>
                <w:tcW w:w="4853" w:type="dxa"/>
                <w:gridSpan w:val="2"/>
                <w:shd w:val="clear" w:color="auto" w:fill="auto"/>
                <w:vAlign w:val="bottom"/>
              </w:tcPr>
            </w:tcPrChange>
          </w:tcPr>
          <w:p w14:paraId="3FED9034" w14:textId="1300381F"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SafetyandHealthatWork \h </w:instrText>
            </w:r>
            <w:r>
              <w:rPr>
                <w:rStyle w:val="Odkazintenzivn"/>
              </w:rPr>
              <w:instrText xml:space="preserve"> \* MERGEFORMAT </w:instrText>
            </w:r>
            <w:r w:rsidRPr="00AB3AF7">
              <w:rPr>
                <w:rStyle w:val="Odkazintenzivn"/>
              </w:rPr>
            </w:r>
            <w:r w:rsidRPr="00AB3AF7">
              <w:rPr>
                <w:rStyle w:val="Odkazintenzivn"/>
              </w:rPr>
              <w:fldChar w:fldCharType="separate"/>
            </w:r>
            <w:ins w:id="273" w:author="Jiří Vojtěšek" w:date="2018-11-26T14:08:00Z">
              <w:r w:rsidR="00926202" w:rsidRPr="00926202">
                <w:rPr>
                  <w:rStyle w:val="Odkazintenzivn"/>
                  <w:rPrChange w:id="274" w:author="Jiří Vojtěšek" w:date="2018-11-26T14:08:00Z">
                    <w:rPr/>
                  </w:rPrChange>
                </w:rPr>
                <w:t>Safety and Health at Work</w:t>
              </w:r>
            </w:ins>
            <w:del w:id="275" w:author="Jiří Vojtěšek" w:date="2018-11-26T14:08:00Z">
              <w:r w:rsidRPr="00AB3AF7" w:rsidDel="00926202">
                <w:rPr>
                  <w:rStyle w:val="Odkazintenzivn"/>
                </w:rPr>
                <w:delText>Safety and Health at Work</w:delText>
              </w:r>
            </w:del>
            <w:r w:rsidRPr="00AB3AF7">
              <w:rPr>
                <w:rStyle w:val="Odkazintenzivn"/>
              </w:rPr>
              <w:fldChar w:fldCharType="end"/>
            </w:r>
          </w:p>
        </w:tc>
        <w:tc>
          <w:tcPr>
            <w:tcW w:w="850" w:type="dxa"/>
            <w:shd w:val="clear" w:color="auto" w:fill="auto"/>
            <w:vAlign w:val="bottom"/>
            <w:tcPrChange w:id="276" w:author="Jiří Vojtěšek" w:date="2018-11-26T13:13:00Z">
              <w:tcPr>
                <w:tcW w:w="850" w:type="dxa"/>
                <w:gridSpan w:val="2"/>
                <w:shd w:val="clear" w:color="auto" w:fill="auto"/>
                <w:vAlign w:val="bottom"/>
              </w:tcPr>
            </w:tcPrChange>
          </w:tcPr>
          <w:p w14:paraId="17C1FF13" w14:textId="77777777" w:rsidR="00EC5046" w:rsidRPr="003028AA" w:rsidRDefault="00EC5046" w:rsidP="00566D26">
            <w:r w:rsidRPr="003028AA">
              <w:t>1/ZS</w:t>
            </w:r>
          </w:p>
        </w:tc>
        <w:tc>
          <w:tcPr>
            <w:tcW w:w="2127" w:type="dxa"/>
            <w:shd w:val="clear" w:color="auto" w:fill="auto"/>
            <w:vAlign w:val="center"/>
            <w:tcPrChange w:id="277" w:author="Jiří Vojtěšek" w:date="2018-11-26T13:13:00Z">
              <w:tcPr>
                <w:tcW w:w="2127" w:type="dxa"/>
                <w:gridSpan w:val="2"/>
                <w:shd w:val="clear" w:color="auto" w:fill="auto"/>
                <w:vAlign w:val="center"/>
              </w:tcPr>
            </w:tcPrChange>
          </w:tcPr>
          <w:p w14:paraId="086329C3"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278" w:author="Jiří Vojtěšek" w:date="2018-11-26T13:13:00Z">
              <w:tcPr>
                <w:tcW w:w="2268" w:type="dxa"/>
                <w:gridSpan w:val="2"/>
                <w:shd w:val="clear" w:color="auto" w:fill="D9D9D9" w:themeFill="background1" w:themeFillShade="D9"/>
                <w:vAlign w:val="center"/>
              </w:tcPr>
            </w:tcPrChange>
          </w:tcPr>
          <w:p w14:paraId="5F45D79C" w14:textId="47FD26C3" w:rsidR="00EC5046" w:rsidRPr="003F3B71" w:rsidRDefault="00D77ED2" w:rsidP="00D77ED2">
            <w:pPr>
              <w:spacing w:before="40" w:after="40"/>
              <w:jc w:val="center"/>
              <w:rPr>
                <w:b/>
              </w:rPr>
            </w:pPr>
            <w:r w:rsidRPr="00AF0AC6">
              <w:rPr>
                <w:i/>
              </w:rPr>
              <w:t>Předmět specializace</w:t>
            </w:r>
          </w:p>
        </w:tc>
      </w:tr>
      <w:tr w:rsidR="00D77ED2" w14:paraId="619A5621"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9"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80" w:author="Jiří Vojtěšek" w:date="2018-11-26T13:13:00Z">
            <w:trPr>
              <w:gridBefore w:val="1"/>
            </w:trPr>
          </w:trPrChange>
        </w:trPr>
        <w:tc>
          <w:tcPr>
            <w:tcW w:w="4853" w:type="dxa"/>
            <w:shd w:val="clear" w:color="auto" w:fill="auto"/>
            <w:vAlign w:val="bottom"/>
            <w:tcPrChange w:id="281" w:author="Jiří Vojtěšek" w:date="2018-11-26T13:13:00Z">
              <w:tcPr>
                <w:tcW w:w="4853" w:type="dxa"/>
                <w:gridSpan w:val="2"/>
                <w:shd w:val="clear" w:color="auto" w:fill="auto"/>
                <w:vAlign w:val="bottom"/>
              </w:tcPr>
            </w:tcPrChange>
          </w:tcPr>
          <w:p w14:paraId="1EB8714A" w14:textId="39195A89"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SecurityEngineeringManagement \h </w:instrText>
            </w:r>
            <w:r>
              <w:rPr>
                <w:rStyle w:val="Odkazintenzivn"/>
              </w:rPr>
              <w:instrText xml:space="preserve"> \* MERGEFORMAT </w:instrText>
            </w:r>
            <w:r w:rsidRPr="00AB3AF7">
              <w:rPr>
                <w:rStyle w:val="Odkazintenzivn"/>
              </w:rPr>
            </w:r>
            <w:r w:rsidRPr="00AB3AF7">
              <w:rPr>
                <w:rStyle w:val="Odkazintenzivn"/>
              </w:rPr>
              <w:fldChar w:fldCharType="separate"/>
            </w:r>
            <w:ins w:id="282" w:author="Jiří Vojtěšek" w:date="2018-11-26T14:08:00Z">
              <w:r w:rsidR="00926202" w:rsidRPr="00926202">
                <w:rPr>
                  <w:rStyle w:val="Odkazintenzivn"/>
                  <w:rPrChange w:id="283" w:author="Jiří Vojtěšek" w:date="2018-11-26T14:08:00Z">
                    <w:rPr/>
                  </w:rPrChange>
                </w:rPr>
                <w:t>Security Engineering Management</w:t>
              </w:r>
            </w:ins>
            <w:del w:id="284" w:author="Jiří Vojtěšek" w:date="2018-11-26T14:08:00Z">
              <w:r w:rsidRPr="00AB3AF7" w:rsidDel="00926202">
                <w:rPr>
                  <w:rStyle w:val="Odkazintenzivn"/>
                </w:rPr>
                <w:delText>Security Engineering Management</w:delText>
              </w:r>
            </w:del>
            <w:r w:rsidRPr="00AB3AF7">
              <w:rPr>
                <w:rStyle w:val="Odkazintenzivn"/>
              </w:rPr>
              <w:fldChar w:fldCharType="end"/>
            </w:r>
          </w:p>
        </w:tc>
        <w:tc>
          <w:tcPr>
            <w:tcW w:w="850" w:type="dxa"/>
            <w:shd w:val="clear" w:color="auto" w:fill="auto"/>
            <w:vAlign w:val="bottom"/>
            <w:tcPrChange w:id="285" w:author="Jiří Vojtěšek" w:date="2018-11-26T13:13:00Z">
              <w:tcPr>
                <w:tcW w:w="850" w:type="dxa"/>
                <w:gridSpan w:val="2"/>
                <w:shd w:val="clear" w:color="auto" w:fill="auto"/>
                <w:vAlign w:val="bottom"/>
              </w:tcPr>
            </w:tcPrChange>
          </w:tcPr>
          <w:p w14:paraId="24DEEB37" w14:textId="77777777" w:rsidR="00D77ED2" w:rsidRPr="003028AA" w:rsidRDefault="00D77ED2" w:rsidP="00D77ED2">
            <w:r w:rsidRPr="003028AA">
              <w:t>2/LS</w:t>
            </w:r>
          </w:p>
        </w:tc>
        <w:tc>
          <w:tcPr>
            <w:tcW w:w="2127" w:type="dxa"/>
            <w:shd w:val="clear" w:color="auto" w:fill="DBE5F1" w:themeFill="accent1" w:themeFillTint="33"/>
            <w:tcPrChange w:id="286" w:author="Jiří Vojtěšek" w:date="2018-11-26T13:13:00Z">
              <w:tcPr>
                <w:tcW w:w="2127" w:type="dxa"/>
                <w:gridSpan w:val="2"/>
                <w:shd w:val="clear" w:color="auto" w:fill="D9D9D9" w:themeFill="background1" w:themeFillShade="D9"/>
              </w:tcPr>
            </w:tcPrChange>
          </w:tcPr>
          <w:p w14:paraId="16F273D3" w14:textId="1348CF99" w:rsidR="00D77ED2" w:rsidRPr="003F3B71" w:rsidRDefault="00D77ED2" w:rsidP="00D77ED2">
            <w:pPr>
              <w:spacing w:before="40" w:after="40"/>
              <w:jc w:val="center"/>
              <w:rPr>
                <w:b/>
              </w:rPr>
            </w:pPr>
            <w:r w:rsidRPr="00AE2AE6">
              <w:rPr>
                <w:i/>
              </w:rPr>
              <w:t>Předmět spol. základu</w:t>
            </w:r>
          </w:p>
        </w:tc>
        <w:tc>
          <w:tcPr>
            <w:tcW w:w="2268" w:type="dxa"/>
            <w:shd w:val="clear" w:color="auto" w:fill="DBE5F1" w:themeFill="accent1" w:themeFillTint="33"/>
            <w:tcPrChange w:id="287" w:author="Jiří Vojtěšek" w:date="2018-11-26T13:13:00Z">
              <w:tcPr>
                <w:tcW w:w="2268" w:type="dxa"/>
                <w:gridSpan w:val="2"/>
                <w:shd w:val="clear" w:color="auto" w:fill="D9D9D9" w:themeFill="background1" w:themeFillShade="D9"/>
              </w:tcPr>
            </w:tcPrChange>
          </w:tcPr>
          <w:p w14:paraId="6E522D22" w14:textId="6B50CCCA" w:rsidR="00D77ED2" w:rsidRPr="003F3B71" w:rsidRDefault="00D77ED2" w:rsidP="00D77ED2">
            <w:pPr>
              <w:spacing w:before="40" w:after="40"/>
              <w:jc w:val="center"/>
              <w:rPr>
                <w:b/>
              </w:rPr>
            </w:pPr>
            <w:r w:rsidRPr="00AE2AE6">
              <w:rPr>
                <w:i/>
              </w:rPr>
              <w:t>Předmět spol. základu</w:t>
            </w:r>
          </w:p>
        </w:tc>
      </w:tr>
      <w:tr w:rsidR="00EC5046" w14:paraId="65AC8D1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8"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89" w:author="Jiří Vojtěšek" w:date="2018-11-26T13:13:00Z">
            <w:trPr>
              <w:gridBefore w:val="1"/>
            </w:trPr>
          </w:trPrChange>
        </w:trPr>
        <w:tc>
          <w:tcPr>
            <w:tcW w:w="4853" w:type="dxa"/>
            <w:shd w:val="clear" w:color="auto" w:fill="auto"/>
            <w:vAlign w:val="bottom"/>
            <w:tcPrChange w:id="290" w:author="Jiří Vojtěšek" w:date="2018-11-26T13:13:00Z">
              <w:tcPr>
                <w:tcW w:w="4853" w:type="dxa"/>
                <w:gridSpan w:val="2"/>
                <w:shd w:val="clear" w:color="auto" w:fill="auto"/>
                <w:vAlign w:val="bottom"/>
              </w:tcPr>
            </w:tcPrChange>
          </w:tcPr>
          <w:p w14:paraId="78E715AA" w14:textId="5B9CCEAE"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SecurityFuturology \h </w:instrText>
            </w:r>
            <w:r>
              <w:rPr>
                <w:rStyle w:val="Odkazintenzivn"/>
              </w:rPr>
              <w:instrText xml:space="preserve"> \* MERGEFORMAT </w:instrText>
            </w:r>
            <w:r w:rsidRPr="00AB3AF7">
              <w:rPr>
                <w:rStyle w:val="Odkazintenzivn"/>
              </w:rPr>
            </w:r>
            <w:r w:rsidRPr="00AB3AF7">
              <w:rPr>
                <w:rStyle w:val="Odkazintenzivn"/>
              </w:rPr>
              <w:fldChar w:fldCharType="separate"/>
            </w:r>
            <w:ins w:id="291" w:author="Jiří Vojtěšek" w:date="2018-11-26T14:08:00Z">
              <w:r w:rsidR="00926202" w:rsidRPr="00926202">
                <w:rPr>
                  <w:rStyle w:val="Odkazintenzivn"/>
                  <w:rPrChange w:id="292" w:author="Jiří Vojtěšek" w:date="2018-11-26T14:08:00Z">
                    <w:rPr/>
                  </w:rPrChange>
                </w:rPr>
                <w:t>Security Futurology</w:t>
              </w:r>
            </w:ins>
            <w:del w:id="293" w:author="Jiří Vojtěšek" w:date="2018-11-26T14:08:00Z">
              <w:r w:rsidRPr="00AB3AF7" w:rsidDel="00926202">
                <w:rPr>
                  <w:rStyle w:val="Odkazintenzivn"/>
                </w:rPr>
                <w:delText>Security Futurology</w:delText>
              </w:r>
            </w:del>
            <w:r w:rsidRPr="00AB3AF7">
              <w:rPr>
                <w:rStyle w:val="Odkazintenzivn"/>
              </w:rPr>
              <w:fldChar w:fldCharType="end"/>
            </w:r>
          </w:p>
        </w:tc>
        <w:tc>
          <w:tcPr>
            <w:tcW w:w="850" w:type="dxa"/>
            <w:shd w:val="clear" w:color="auto" w:fill="auto"/>
            <w:vAlign w:val="bottom"/>
            <w:tcPrChange w:id="294" w:author="Jiří Vojtěšek" w:date="2018-11-26T13:13:00Z">
              <w:tcPr>
                <w:tcW w:w="850" w:type="dxa"/>
                <w:gridSpan w:val="2"/>
                <w:shd w:val="clear" w:color="auto" w:fill="auto"/>
                <w:vAlign w:val="bottom"/>
              </w:tcPr>
            </w:tcPrChange>
          </w:tcPr>
          <w:p w14:paraId="54370741" w14:textId="77777777" w:rsidR="00EC5046" w:rsidRPr="003028AA" w:rsidRDefault="00EC5046" w:rsidP="00566D26">
            <w:r w:rsidRPr="003028AA">
              <w:t>2/ZS</w:t>
            </w:r>
          </w:p>
        </w:tc>
        <w:tc>
          <w:tcPr>
            <w:tcW w:w="2127" w:type="dxa"/>
            <w:shd w:val="clear" w:color="auto" w:fill="auto"/>
            <w:vAlign w:val="center"/>
            <w:tcPrChange w:id="295" w:author="Jiří Vojtěšek" w:date="2018-11-26T13:13:00Z">
              <w:tcPr>
                <w:tcW w:w="2127" w:type="dxa"/>
                <w:gridSpan w:val="2"/>
                <w:shd w:val="clear" w:color="auto" w:fill="auto"/>
                <w:vAlign w:val="center"/>
              </w:tcPr>
            </w:tcPrChange>
          </w:tcPr>
          <w:p w14:paraId="5E1E230D"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296" w:author="Jiří Vojtěšek" w:date="2018-11-26T13:13:00Z">
              <w:tcPr>
                <w:tcW w:w="2268" w:type="dxa"/>
                <w:gridSpan w:val="2"/>
                <w:shd w:val="clear" w:color="auto" w:fill="D9D9D9" w:themeFill="background1" w:themeFillShade="D9"/>
                <w:vAlign w:val="center"/>
              </w:tcPr>
            </w:tcPrChange>
          </w:tcPr>
          <w:p w14:paraId="45338CC7" w14:textId="11AA2875" w:rsidR="00EC5046" w:rsidRPr="003F3B71" w:rsidRDefault="00D77ED2" w:rsidP="00D77ED2">
            <w:pPr>
              <w:spacing w:before="40" w:after="40"/>
              <w:jc w:val="center"/>
              <w:rPr>
                <w:b/>
              </w:rPr>
            </w:pPr>
            <w:r w:rsidRPr="00AF0AC6">
              <w:rPr>
                <w:i/>
              </w:rPr>
              <w:t>Předmět specializace</w:t>
            </w:r>
          </w:p>
        </w:tc>
      </w:tr>
      <w:tr w:rsidR="00D77ED2" w14:paraId="0588344F"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7"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98" w:author="Jiří Vojtěšek" w:date="2018-11-26T13:13:00Z">
            <w:trPr>
              <w:gridBefore w:val="1"/>
            </w:trPr>
          </w:trPrChange>
        </w:trPr>
        <w:tc>
          <w:tcPr>
            <w:tcW w:w="4853" w:type="dxa"/>
            <w:shd w:val="clear" w:color="auto" w:fill="auto"/>
            <w:vAlign w:val="bottom"/>
            <w:tcPrChange w:id="299" w:author="Jiří Vojtěšek" w:date="2018-11-26T13:13:00Z">
              <w:tcPr>
                <w:tcW w:w="4853" w:type="dxa"/>
                <w:gridSpan w:val="2"/>
                <w:shd w:val="clear" w:color="auto" w:fill="auto"/>
                <w:vAlign w:val="bottom"/>
              </w:tcPr>
            </w:tcPrChange>
          </w:tcPr>
          <w:p w14:paraId="27AD097D" w14:textId="62D2AABE"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SecurityofinformationSystems \h </w:instrText>
            </w:r>
            <w:r>
              <w:rPr>
                <w:rStyle w:val="Odkazintenzivn"/>
              </w:rPr>
              <w:instrText xml:space="preserve"> \* MERGEFORMAT </w:instrText>
            </w:r>
            <w:r w:rsidRPr="00AB3AF7">
              <w:rPr>
                <w:rStyle w:val="Odkazintenzivn"/>
              </w:rPr>
            </w:r>
            <w:r w:rsidRPr="00AB3AF7">
              <w:rPr>
                <w:rStyle w:val="Odkazintenzivn"/>
              </w:rPr>
              <w:fldChar w:fldCharType="separate"/>
            </w:r>
            <w:ins w:id="300" w:author="Jiří Vojtěšek" w:date="2018-11-26T14:08:00Z">
              <w:r w:rsidR="00926202" w:rsidRPr="00926202">
                <w:rPr>
                  <w:rStyle w:val="Odkazintenzivn"/>
                  <w:rPrChange w:id="301" w:author="Jiří Vojtěšek" w:date="2018-11-26T14:08:00Z">
                    <w:rPr/>
                  </w:rPrChange>
                </w:rPr>
                <w:t>Security of Information Systems</w:t>
              </w:r>
            </w:ins>
            <w:del w:id="302" w:author="Jiří Vojtěšek" w:date="2018-11-26T14:08:00Z">
              <w:r w:rsidRPr="00AB3AF7" w:rsidDel="00926202">
                <w:rPr>
                  <w:rStyle w:val="Odkazintenzivn"/>
                </w:rPr>
                <w:delText>Security of Information Systems</w:delText>
              </w:r>
            </w:del>
            <w:r w:rsidRPr="00AB3AF7">
              <w:rPr>
                <w:rStyle w:val="Odkazintenzivn"/>
              </w:rPr>
              <w:fldChar w:fldCharType="end"/>
            </w:r>
          </w:p>
        </w:tc>
        <w:tc>
          <w:tcPr>
            <w:tcW w:w="850" w:type="dxa"/>
            <w:shd w:val="clear" w:color="auto" w:fill="auto"/>
            <w:vAlign w:val="bottom"/>
            <w:tcPrChange w:id="303" w:author="Jiří Vojtěšek" w:date="2018-11-26T13:13:00Z">
              <w:tcPr>
                <w:tcW w:w="850" w:type="dxa"/>
                <w:gridSpan w:val="2"/>
                <w:shd w:val="clear" w:color="auto" w:fill="auto"/>
                <w:vAlign w:val="bottom"/>
              </w:tcPr>
            </w:tcPrChange>
          </w:tcPr>
          <w:p w14:paraId="3451D65B" w14:textId="77777777" w:rsidR="00D77ED2" w:rsidRPr="003028AA" w:rsidRDefault="00D77ED2" w:rsidP="00D77ED2">
            <w:r w:rsidRPr="003028AA">
              <w:t>2/ZS</w:t>
            </w:r>
          </w:p>
        </w:tc>
        <w:tc>
          <w:tcPr>
            <w:tcW w:w="2127" w:type="dxa"/>
            <w:shd w:val="clear" w:color="auto" w:fill="DBE5F1" w:themeFill="accent1" w:themeFillTint="33"/>
            <w:tcPrChange w:id="304" w:author="Jiří Vojtěšek" w:date="2018-11-26T13:13:00Z">
              <w:tcPr>
                <w:tcW w:w="2127" w:type="dxa"/>
                <w:gridSpan w:val="2"/>
                <w:shd w:val="clear" w:color="auto" w:fill="D9D9D9" w:themeFill="background1" w:themeFillShade="D9"/>
              </w:tcPr>
            </w:tcPrChange>
          </w:tcPr>
          <w:p w14:paraId="429921A6" w14:textId="782085E9" w:rsidR="00D77ED2" w:rsidRPr="003F3B71" w:rsidRDefault="00D77ED2" w:rsidP="00D77ED2">
            <w:pPr>
              <w:spacing w:before="40" w:after="40"/>
              <w:jc w:val="center"/>
              <w:rPr>
                <w:b/>
              </w:rPr>
            </w:pPr>
            <w:r w:rsidRPr="000B4678">
              <w:rPr>
                <w:i/>
              </w:rPr>
              <w:t>Předmět spol. základu</w:t>
            </w:r>
          </w:p>
        </w:tc>
        <w:tc>
          <w:tcPr>
            <w:tcW w:w="2268" w:type="dxa"/>
            <w:shd w:val="clear" w:color="auto" w:fill="DBE5F1" w:themeFill="accent1" w:themeFillTint="33"/>
            <w:tcPrChange w:id="305" w:author="Jiří Vojtěšek" w:date="2018-11-26T13:13:00Z">
              <w:tcPr>
                <w:tcW w:w="2268" w:type="dxa"/>
                <w:gridSpan w:val="2"/>
                <w:shd w:val="clear" w:color="auto" w:fill="D9D9D9" w:themeFill="background1" w:themeFillShade="D9"/>
              </w:tcPr>
            </w:tcPrChange>
          </w:tcPr>
          <w:p w14:paraId="07ACA6D0" w14:textId="243C25EA" w:rsidR="00D77ED2" w:rsidRPr="003F3B71" w:rsidRDefault="00D77ED2" w:rsidP="00D77ED2">
            <w:pPr>
              <w:spacing w:before="40" w:after="40"/>
              <w:jc w:val="center"/>
              <w:rPr>
                <w:b/>
              </w:rPr>
            </w:pPr>
            <w:r w:rsidRPr="000B4678">
              <w:rPr>
                <w:i/>
              </w:rPr>
              <w:t>Předmět spol. základu</w:t>
            </w:r>
          </w:p>
        </w:tc>
      </w:tr>
      <w:tr w:rsidR="00D77ED2" w14:paraId="130C5931"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6"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07" w:author="Jiří Vojtěšek" w:date="2018-11-26T13:13:00Z">
            <w:trPr>
              <w:gridBefore w:val="1"/>
            </w:trPr>
          </w:trPrChange>
        </w:trPr>
        <w:tc>
          <w:tcPr>
            <w:tcW w:w="4853" w:type="dxa"/>
            <w:shd w:val="clear" w:color="auto" w:fill="auto"/>
            <w:vAlign w:val="bottom"/>
            <w:tcPrChange w:id="308" w:author="Jiří Vojtěšek" w:date="2018-11-26T13:13:00Z">
              <w:tcPr>
                <w:tcW w:w="4853" w:type="dxa"/>
                <w:gridSpan w:val="2"/>
                <w:shd w:val="clear" w:color="auto" w:fill="auto"/>
                <w:vAlign w:val="bottom"/>
              </w:tcPr>
            </w:tcPrChange>
          </w:tcPr>
          <w:p w14:paraId="554B7DC2" w14:textId="01C32B8D"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SecurityofPublicEvents \h </w:instrText>
            </w:r>
            <w:r>
              <w:rPr>
                <w:rStyle w:val="Odkazintenzivn"/>
              </w:rPr>
              <w:instrText xml:space="preserve"> \* MERGEFORMAT </w:instrText>
            </w:r>
            <w:r w:rsidRPr="00AB3AF7">
              <w:rPr>
                <w:rStyle w:val="Odkazintenzivn"/>
              </w:rPr>
            </w:r>
            <w:r w:rsidRPr="00AB3AF7">
              <w:rPr>
                <w:rStyle w:val="Odkazintenzivn"/>
              </w:rPr>
              <w:fldChar w:fldCharType="separate"/>
            </w:r>
            <w:ins w:id="309" w:author="Jiří Vojtěšek" w:date="2018-11-26T14:08:00Z">
              <w:r w:rsidR="00926202" w:rsidRPr="00926202">
                <w:rPr>
                  <w:rStyle w:val="Odkazintenzivn"/>
                  <w:rPrChange w:id="310" w:author="Jiří Vojtěšek" w:date="2018-11-26T14:08:00Z">
                    <w:rPr/>
                  </w:rPrChange>
                </w:rPr>
                <w:t>Security of Public Events</w:t>
              </w:r>
            </w:ins>
            <w:del w:id="311" w:author="Jiří Vojtěšek" w:date="2018-11-26T14:08:00Z">
              <w:r w:rsidRPr="00AB3AF7" w:rsidDel="00926202">
                <w:rPr>
                  <w:rStyle w:val="Odkazintenzivn"/>
                </w:rPr>
                <w:delText>Security of Public Events</w:delText>
              </w:r>
            </w:del>
            <w:r w:rsidRPr="00AB3AF7">
              <w:rPr>
                <w:rStyle w:val="Odkazintenzivn"/>
              </w:rPr>
              <w:fldChar w:fldCharType="end"/>
            </w:r>
          </w:p>
        </w:tc>
        <w:tc>
          <w:tcPr>
            <w:tcW w:w="850" w:type="dxa"/>
            <w:shd w:val="clear" w:color="auto" w:fill="auto"/>
            <w:vAlign w:val="bottom"/>
            <w:tcPrChange w:id="312" w:author="Jiří Vojtěšek" w:date="2018-11-26T13:13:00Z">
              <w:tcPr>
                <w:tcW w:w="850" w:type="dxa"/>
                <w:gridSpan w:val="2"/>
                <w:shd w:val="clear" w:color="auto" w:fill="auto"/>
                <w:vAlign w:val="bottom"/>
              </w:tcPr>
            </w:tcPrChange>
          </w:tcPr>
          <w:p w14:paraId="4C246B1F" w14:textId="77777777" w:rsidR="00D77ED2" w:rsidRPr="003028AA" w:rsidRDefault="00D77ED2" w:rsidP="00D77ED2">
            <w:r w:rsidRPr="003028AA">
              <w:t>1/ZS</w:t>
            </w:r>
          </w:p>
        </w:tc>
        <w:tc>
          <w:tcPr>
            <w:tcW w:w="2127" w:type="dxa"/>
            <w:shd w:val="clear" w:color="auto" w:fill="DBE5F1" w:themeFill="accent1" w:themeFillTint="33"/>
            <w:tcPrChange w:id="313" w:author="Jiří Vojtěšek" w:date="2018-11-26T13:13:00Z">
              <w:tcPr>
                <w:tcW w:w="2127" w:type="dxa"/>
                <w:gridSpan w:val="2"/>
                <w:shd w:val="clear" w:color="auto" w:fill="D9D9D9" w:themeFill="background1" w:themeFillShade="D9"/>
              </w:tcPr>
            </w:tcPrChange>
          </w:tcPr>
          <w:p w14:paraId="2C2E5077" w14:textId="12BE291E" w:rsidR="00D77ED2" w:rsidRPr="003F3B71" w:rsidRDefault="00D77ED2" w:rsidP="00D77ED2">
            <w:pPr>
              <w:spacing w:before="40" w:after="40"/>
              <w:jc w:val="center"/>
              <w:rPr>
                <w:b/>
              </w:rPr>
            </w:pPr>
            <w:r w:rsidRPr="000B4678">
              <w:rPr>
                <w:i/>
              </w:rPr>
              <w:t>Předmět spol. základu</w:t>
            </w:r>
          </w:p>
        </w:tc>
        <w:tc>
          <w:tcPr>
            <w:tcW w:w="2268" w:type="dxa"/>
            <w:shd w:val="clear" w:color="auto" w:fill="DBE5F1" w:themeFill="accent1" w:themeFillTint="33"/>
            <w:tcPrChange w:id="314" w:author="Jiří Vojtěšek" w:date="2018-11-26T13:13:00Z">
              <w:tcPr>
                <w:tcW w:w="2268" w:type="dxa"/>
                <w:gridSpan w:val="2"/>
                <w:shd w:val="clear" w:color="auto" w:fill="D9D9D9" w:themeFill="background1" w:themeFillShade="D9"/>
              </w:tcPr>
            </w:tcPrChange>
          </w:tcPr>
          <w:p w14:paraId="07D1B4A9" w14:textId="32873675" w:rsidR="00D77ED2" w:rsidRPr="003F3B71" w:rsidRDefault="00D77ED2" w:rsidP="00D77ED2">
            <w:pPr>
              <w:spacing w:before="40" w:after="40"/>
              <w:jc w:val="center"/>
              <w:rPr>
                <w:b/>
              </w:rPr>
            </w:pPr>
            <w:r w:rsidRPr="000B4678">
              <w:rPr>
                <w:i/>
              </w:rPr>
              <w:t>Předmět spol. základu</w:t>
            </w:r>
          </w:p>
        </w:tc>
      </w:tr>
      <w:tr w:rsidR="00EC5046" w14:paraId="22A2FB89"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5"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16" w:author="Jiří Vojtěšek" w:date="2018-11-26T13:13:00Z">
            <w:trPr>
              <w:gridBefore w:val="1"/>
            </w:trPr>
          </w:trPrChange>
        </w:trPr>
        <w:tc>
          <w:tcPr>
            <w:tcW w:w="4853" w:type="dxa"/>
            <w:shd w:val="clear" w:color="auto" w:fill="auto"/>
            <w:vAlign w:val="bottom"/>
            <w:tcPrChange w:id="317" w:author="Jiří Vojtěšek" w:date="2018-11-26T13:13:00Z">
              <w:tcPr>
                <w:tcW w:w="4853" w:type="dxa"/>
                <w:gridSpan w:val="2"/>
                <w:shd w:val="clear" w:color="auto" w:fill="auto"/>
                <w:vAlign w:val="bottom"/>
              </w:tcPr>
            </w:tcPrChange>
          </w:tcPr>
          <w:p w14:paraId="5BC65D34" w14:textId="6952EED5" w:rsidR="00EC5046" w:rsidRPr="00AB3AF7" w:rsidRDefault="00EC5046" w:rsidP="00566D26">
            <w:pPr>
              <w:rPr>
                <w:rStyle w:val="Odkazintenzivn"/>
              </w:rPr>
            </w:pPr>
            <w:r w:rsidRPr="00AB3AF7">
              <w:rPr>
                <w:rStyle w:val="Odkazintenzivn"/>
                <w:highlight w:val="yellow"/>
              </w:rPr>
              <w:fldChar w:fldCharType="begin"/>
            </w:r>
            <w:r w:rsidRPr="00AB3AF7">
              <w:rPr>
                <w:rStyle w:val="Odkazintenzivn"/>
              </w:rPr>
              <w:instrText xml:space="preserve"> REF SecuritySystemandPublicAdministratio \h </w:instrText>
            </w:r>
            <w:r>
              <w:rPr>
                <w:rStyle w:val="Odkazintenzivn"/>
                <w:highlight w:val="yellow"/>
              </w:rPr>
              <w:instrText xml:space="preserve"> \* MERGEFORMAT </w:instrText>
            </w:r>
            <w:r w:rsidRPr="00AB3AF7">
              <w:rPr>
                <w:rStyle w:val="Odkazintenzivn"/>
                <w:highlight w:val="yellow"/>
              </w:rPr>
            </w:r>
            <w:r w:rsidRPr="00AB3AF7">
              <w:rPr>
                <w:rStyle w:val="Odkazintenzivn"/>
                <w:highlight w:val="yellow"/>
              </w:rPr>
              <w:fldChar w:fldCharType="separate"/>
            </w:r>
            <w:ins w:id="318" w:author="Jiří Vojtěšek" w:date="2018-11-26T14:08:00Z">
              <w:r w:rsidR="00926202" w:rsidRPr="00926202">
                <w:rPr>
                  <w:rStyle w:val="Odkazintenzivn"/>
                  <w:rPrChange w:id="319" w:author="Jiří Vojtěšek" w:date="2018-11-26T14:08:00Z">
                    <w:rPr/>
                  </w:rPrChange>
                </w:rPr>
                <w:t>Security System and Public Administration</w:t>
              </w:r>
            </w:ins>
            <w:del w:id="320" w:author="Jiří Vojtěšek" w:date="2018-11-26T14:08:00Z">
              <w:r w:rsidRPr="00AB3AF7" w:rsidDel="00926202">
                <w:rPr>
                  <w:rStyle w:val="Odkazintenzivn"/>
                </w:rPr>
                <w:delText>Security System and Public Administration</w:delText>
              </w:r>
            </w:del>
            <w:r w:rsidRPr="00AB3AF7">
              <w:rPr>
                <w:rStyle w:val="Odkazintenzivn"/>
                <w:highlight w:val="yellow"/>
              </w:rPr>
              <w:fldChar w:fldCharType="end"/>
            </w:r>
          </w:p>
        </w:tc>
        <w:tc>
          <w:tcPr>
            <w:tcW w:w="850" w:type="dxa"/>
            <w:shd w:val="clear" w:color="auto" w:fill="auto"/>
            <w:vAlign w:val="bottom"/>
            <w:tcPrChange w:id="321" w:author="Jiří Vojtěšek" w:date="2018-11-26T13:13:00Z">
              <w:tcPr>
                <w:tcW w:w="850" w:type="dxa"/>
                <w:gridSpan w:val="2"/>
                <w:shd w:val="clear" w:color="auto" w:fill="auto"/>
                <w:vAlign w:val="bottom"/>
              </w:tcPr>
            </w:tcPrChange>
          </w:tcPr>
          <w:p w14:paraId="63F27AC4" w14:textId="77777777" w:rsidR="00EC5046" w:rsidRPr="003028AA" w:rsidRDefault="00EC5046" w:rsidP="00566D26">
            <w:r w:rsidRPr="003028AA">
              <w:t>1/LS</w:t>
            </w:r>
          </w:p>
        </w:tc>
        <w:tc>
          <w:tcPr>
            <w:tcW w:w="2127" w:type="dxa"/>
            <w:shd w:val="clear" w:color="auto" w:fill="auto"/>
            <w:vAlign w:val="center"/>
            <w:tcPrChange w:id="322" w:author="Jiří Vojtěšek" w:date="2018-11-26T13:13:00Z">
              <w:tcPr>
                <w:tcW w:w="2127" w:type="dxa"/>
                <w:gridSpan w:val="2"/>
                <w:shd w:val="clear" w:color="auto" w:fill="auto"/>
                <w:vAlign w:val="center"/>
              </w:tcPr>
            </w:tcPrChange>
          </w:tcPr>
          <w:p w14:paraId="685C9A1A"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323" w:author="Jiří Vojtěšek" w:date="2018-11-26T13:13:00Z">
              <w:tcPr>
                <w:tcW w:w="2268" w:type="dxa"/>
                <w:gridSpan w:val="2"/>
                <w:shd w:val="clear" w:color="auto" w:fill="D9D9D9" w:themeFill="background1" w:themeFillShade="D9"/>
                <w:vAlign w:val="center"/>
              </w:tcPr>
            </w:tcPrChange>
          </w:tcPr>
          <w:p w14:paraId="4390BCAC" w14:textId="25F8C14F" w:rsidR="00EC5046" w:rsidRPr="003F3B71" w:rsidRDefault="00D77ED2" w:rsidP="00D77ED2">
            <w:pPr>
              <w:spacing w:before="40" w:after="40"/>
              <w:jc w:val="center"/>
              <w:rPr>
                <w:b/>
              </w:rPr>
            </w:pPr>
            <w:r w:rsidRPr="00AF0AC6">
              <w:rPr>
                <w:i/>
              </w:rPr>
              <w:t>Předmět specializace</w:t>
            </w:r>
          </w:p>
        </w:tc>
      </w:tr>
      <w:tr w:rsidR="00EC5046" w14:paraId="303EBFDA"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4"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5" w:author="Jiří Vojtěšek" w:date="2018-11-26T13:13:00Z">
            <w:trPr>
              <w:gridBefore w:val="1"/>
            </w:trPr>
          </w:trPrChange>
        </w:trPr>
        <w:tc>
          <w:tcPr>
            <w:tcW w:w="4853" w:type="dxa"/>
            <w:shd w:val="clear" w:color="auto" w:fill="auto"/>
            <w:vAlign w:val="bottom"/>
            <w:tcPrChange w:id="326" w:author="Jiří Vojtěšek" w:date="2018-11-26T13:13:00Z">
              <w:tcPr>
                <w:tcW w:w="4853" w:type="dxa"/>
                <w:gridSpan w:val="2"/>
                <w:shd w:val="clear" w:color="auto" w:fill="auto"/>
                <w:vAlign w:val="bottom"/>
              </w:tcPr>
            </w:tcPrChange>
          </w:tcPr>
          <w:p w14:paraId="61988392" w14:textId="12E7951C"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SecurityTechnologies \h </w:instrText>
            </w:r>
            <w:r>
              <w:rPr>
                <w:rStyle w:val="Odkazintenzivn"/>
              </w:rPr>
              <w:instrText xml:space="preserve"> \* MERGEFORMAT </w:instrText>
            </w:r>
            <w:r w:rsidRPr="00AB3AF7">
              <w:rPr>
                <w:rStyle w:val="Odkazintenzivn"/>
              </w:rPr>
            </w:r>
            <w:r w:rsidRPr="00AB3AF7">
              <w:rPr>
                <w:rStyle w:val="Odkazintenzivn"/>
              </w:rPr>
              <w:fldChar w:fldCharType="separate"/>
            </w:r>
            <w:ins w:id="327" w:author="Jiří Vojtěšek" w:date="2018-11-26T14:08:00Z">
              <w:r w:rsidR="00926202" w:rsidRPr="00926202">
                <w:rPr>
                  <w:rStyle w:val="Odkazintenzivn"/>
                  <w:rPrChange w:id="328" w:author="Jiří Vojtěšek" w:date="2018-11-26T14:08:00Z">
                    <w:rPr/>
                  </w:rPrChange>
                </w:rPr>
                <w:t>Security Technologies for Protection of Information Systems</w:t>
              </w:r>
            </w:ins>
            <w:del w:id="329" w:author="Jiří Vojtěšek" w:date="2018-11-26T14:08:00Z">
              <w:r w:rsidRPr="00AB3AF7" w:rsidDel="00926202">
                <w:rPr>
                  <w:rStyle w:val="Odkazintenzivn"/>
                </w:rPr>
                <w:delText>Security Technologies for Protection of Information Systems</w:delText>
              </w:r>
            </w:del>
            <w:r w:rsidRPr="00AB3AF7">
              <w:rPr>
                <w:rStyle w:val="Odkazintenzivn"/>
              </w:rPr>
              <w:fldChar w:fldCharType="end"/>
            </w:r>
          </w:p>
        </w:tc>
        <w:tc>
          <w:tcPr>
            <w:tcW w:w="850" w:type="dxa"/>
            <w:shd w:val="clear" w:color="auto" w:fill="auto"/>
            <w:vAlign w:val="bottom"/>
            <w:tcPrChange w:id="330" w:author="Jiří Vojtěšek" w:date="2018-11-26T13:13:00Z">
              <w:tcPr>
                <w:tcW w:w="850" w:type="dxa"/>
                <w:gridSpan w:val="2"/>
                <w:shd w:val="clear" w:color="auto" w:fill="auto"/>
                <w:vAlign w:val="bottom"/>
              </w:tcPr>
            </w:tcPrChange>
          </w:tcPr>
          <w:p w14:paraId="32FC58D9" w14:textId="77777777" w:rsidR="00EC5046" w:rsidRPr="003028AA" w:rsidRDefault="00EC5046" w:rsidP="00566D26">
            <w:r w:rsidRPr="003028AA">
              <w:t>1/LS</w:t>
            </w:r>
          </w:p>
        </w:tc>
        <w:tc>
          <w:tcPr>
            <w:tcW w:w="2127" w:type="dxa"/>
            <w:shd w:val="clear" w:color="auto" w:fill="D6E3BC" w:themeFill="accent3" w:themeFillTint="66"/>
            <w:vAlign w:val="center"/>
            <w:tcPrChange w:id="331" w:author="Jiří Vojtěšek" w:date="2018-11-26T13:13:00Z">
              <w:tcPr>
                <w:tcW w:w="2127" w:type="dxa"/>
                <w:gridSpan w:val="2"/>
                <w:shd w:val="clear" w:color="auto" w:fill="D9D9D9" w:themeFill="background1" w:themeFillShade="D9"/>
                <w:vAlign w:val="center"/>
              </w:tcPr>
            </w:tcPrChange>
          </w:tcPr>
          <w:p w14:paraId="15E94A63" w14:textId="77C7F53B" w:rsidR="00EC5046" w:rsidRPr="003F3B71" w:rsidRDefault="00D77ED2" w:rsidP="00D77ED2">
            <w:pPr>
              <w:spacing w:before="40" w:after="40"/>
              <w:jc w:val="center"/>
              <w:rPr>
                <w:b/>
              </w:rPr>
            </w:pPr>
            <w:r w:rsidRPr="00AF0AC6">
              <w:rPr>
                <w:i/>
              </w:rPr>
              <w:t>Předmět specializace</w:t>
            </w:r>
          </w:p>
        </w:tc>
        <w:tc>
          <w:tcPr>
            <w:tcW w:w="2268" w:type="dxa"/>
            <w:shd w:val="clear" w:color="auto" w:fill="auto"/>
            <w:vAlign w:val="center"/>
            <w:tcPrChange w:id="332" w:author="Jiří Vojtěšek" w:date="2018-11-26T13:13:00Z">
              <w:tcPr>
                <w:tcW w:w="2268" w:type="dxa"/>
                <w:gridSpan w:val="2"/>
                <w:shd w:val="clear" w:color="auto" w:fill="auto"/>
                <w:vAlign w:val="center"/>
              </w:tcPr>
            </w:tcPrChange>
          </w:tcPr>
          <w:p w14:paraId="31D76B5E" w14:textId="77777777" w:rsidR="00EC5046" w:rsidRPr="003F3B71" w:rsidRDefault="00EC5046" w:rsidP="00566D26">
            <w:pPr>
              <w:spacing w:before="40" w:after="40"/>
              <w:jc w:val="center"/>
              <w:rPr>
                <w:b/>
              </w:rPr>
            </w:pPr>
          </w:p>
        </w:tc>
      </w:tr>
      <w:tr w:rsidR="00EC5046" w14:paraId="6211DFE3"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3"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34" w:author="Jiří Vojtěšek" w:date="2018-11-26T13:13:00Z">
            <w:trPr>
              <w:gridBefore w:val="1"/>
            </w:trPr>
          </w:trPrChange>
        </w:trPr>
        <w:tc>
          <w:tcPr>
            <w:tcW w:w="4853" w:type="dxa"/>
            <w:shd w:val="clear" w:color="auto" w:fill="auto"/>
            <w:vAlign w:val="bottom"/>
            <w:tcPrChange w:id="335" w:author="Jiří Vojtěšek" w:date="2018-11-26T13:13:00Z">
              <w:tcPr>
                <w:tcW w:w="4853" w:type="dxa"/>
                <w:gridSpan w:val="2"/>
                <w:shd w:val="clear" w:color="auto" w:fill="auto"/>
                <w:vAlign w:val="bottom"/>
              </w:tcPr>
            </w:tcPrChange>
          </w:tcPr>
          <w:p w14:paraId="7252EBB4" w14:textId="13F9310A"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SoftSkills \h </w:instrText>
            </w:r>
            <w:r>
              <w:rPr>
                <w:rStyle w:val="Odkazintenzivn"/>
              </w:rPr>
              <w:instrText xml:space="preserve"> \* MERGEFORMAT </w:instrText>
            </w:r>
            <w:r w:rsidRPr="00AB3AF7">
              <w:rPr>
                <w:rStyle w:val="Odkazintenzivn"/>
              </w:rPr>
            </w:r>
            <w:r w:rsidRPr="00AB3AF7">
              <w:rPr>
                <w:rStyle w:val="Odkazintenzivn"/>
              </w:rPr>
              <w:fldChar w:fldCharType="separate"/>
            </w:r>
            <w:ins w:id="336" w:author="Jiří Vojtěšek" w:date="2018-11-26T14:08:00Z">
              <w:r w:rsidR="00926202" w:rsidRPr="00926202">
                <w:rPr>
                  <w:rStyle w:val="Odkazintenzivn"/>
                  <w:rPrChange w:id="337" w:author="Jiří Vojtěšek" w:date="2018-11-26T14:08:00Z">
                    <w:rPr/>
                  </w:rPrChange>
                </w:rPr>
                <w:t>Soft Skills</w:t>
              </w:r>
            </w:ins>
            <w:del w:id="338" w:author="Jiří Vojtěšek" w:date="2018-11-26T14:08:00Z">
              <w:r w:rsidRPr="00AB3AF7" w:rsidDel="00926202">
                <w:rPr>
                  <w:rStyle w:val="Odkazintenzivn"/>
                </w:rPr>
                <w:delText>Soft Skills</w:delText>
              </w:r>
            </w:del>
            <w:r w:rsidRPr="00AB3AF7">
              <w:rPr>
                <w:rStyle w:val="Odkazintenzivn"/>
              </w:rPr>
              <w:fldChar w:fldCharType="end"/>
            </w:r>
          </w:p>
        </w:tc>
        <w:tc>
          <w:tcPr>
            <w:tcW w:w="850" w:type="dxa"/>
            <w:shd w:val="clear" w:color="auto" w:fill="auto"/>
            <w:vAlign w:val="bottom"/>
            <w:tcPrChange w:id="339" w:author="Jiří Vojtěšek" w:date="2018-11-26T13:13:00Z">
              <w:tcPr>
                <w:tcW w:w="850" w:type="dxa"/>
                <w:gridSpan w:val="2"/>
                <w:shd w:val="clear" w:color="auto" w:fill="auto"/>
                <w:vAlign w:val="bottom"/>
              </w:tcPr>
            </w:tcPrChange>
          </w:tcPr>
          <w:p w14:paraId="72294C9A" w14:textId="77777777" w:rsidR="00EC5046" w:rsidRPr="003028AA" w:rsidRDefault="00EC5046" w:rsidP="00566D26">
            <w:r w:rsidRPr="003028AA">
              <w:t>2/ZS</w:t>
            </w:r>
          </w:p>
        </w:tc>
        <w:tc>
          <w:tcPr>
            <w:tcW w:w="2127" w:type="dxa"/>
            <w:shd w:val="clear" w:color="auto" w:fill="auto"/>
            <w:vAlign w:val="center"/>
            <w:tcPrChange w:id="340" w:author="Jiří Vojtěšek" w:date="2018-11-26T13:13:00Z">
              <w:tcPr>
                <w:tcW w:w="2127" w:type="dxa"/>
                <w:gridSpan w:val="2"/>
                <w:shd w:val="clear" w:color="auto" w:fill="auto"/>
                <w:vAlign w:val="center"/>
              </w:tcPr>
            </w:tcPrChange>
          </w:tcPr>
          <w:p w14:paraId="356CA5A9"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341" w:author="Jiří Vojtěšek" w:date="2018-11-26T13:13:00Z">
              <w:tcPr>
                <w:tcW w:w="2268" w:type="dxa"/>
                <w:gridSpan w:val="2"/>
                <w:shd w:val="clear" w:color="auto" w:fill="D9D9D9" w:themeFill="background1" w:themeFillShade="D9"/>
                <w:vAlign w:val="center"/>
              </w:tcPr>
            </w:tcPrChange>
          </w:tcPr>
          <w:p w14:paraId="241C05A9" w14:textId="773616BA" w:rsidR="00EC5046" w:rsidRPr="003F3B71" w:rsidRDefault="00D77ED2" w:rsidP="00D77ED2">
            <w:pPr>
              <w:spacing w:before="40" w:after="40"/>
              <w:jc w:val="center"/>
              <w:rPr>
                <w:b/>
              </w:rPr>
            </w:pPr>
            <w:r w:rsidRPr="00AF0AC6">
              <w:rPr>
                <w:i/>
              </w:rPr>
              <w:t>Předmět specializace</w:t>
            </w:r>
          </w:p>
        </w:tc>
      </w:tr>
      <w:tr w:rsidR="00D77ED2" w14:paraId="5DB88997"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2"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43" w:author="Jiří Vojtěšek" w:date="2018-11-26T13:13:00Z">
            <w:trPr>
              <w:gridBefore w:val="1"/>
            </w:trPr>
          </w:trPrChange>
        </w:trPr>
        <w:tc>
          <w:tcPr>
            <w:tcW w:w="4853" w:type="dxa"/>
            <w:shd w:val="clear" w:color="auto" w:fill="auto"/>
            <w:vAlign w:val="bottom"/>
            <w:tcPrChange w:id="344" w:author="Jiří Vojtěšek" w:date="2018-11-26T13:13:00Z">
              <w:tcPr>
                <w:tcW w:w="4853" w:type="dxa"/>
                <w:gridSpan w:val="2"/>
                <w:shd w:val="clear" w:color="auto" w:fill="auto"/>
                <w:vAlign w:val="bottom"/>
              </w:tcPr>
            </w:tcPrChange>
          </w:tcPr>
          <w:p w14:paraId="62C6E9D8" w14:textId="6E02D769"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SpecialSecurityTechnologies \h </w:instrText>
            </w:r>
            <w:r>
              <w:rPr>
                <w:rStyle w:val="Odkazintenzivn"/>
              </w:rPr>
              <w:instrText xml:space="preserve"> \* MERGEFORMAT </w:instrText>
            </w:r>
            <w:r w:rsidRPr="00AB3AF7">
              <w:rPr>
                <w:rStyle w:val="Odkazintenzivn"/>
              </w:rPr>
            </w:r>
            <w:r w:rsidRPr="00AB3AF7">
              <w:rPr>
                <w:rStyle w:val="Odkazintenzivn"/>
              </w:rPr>
              <w:fldChar w:fldCharType="separate"/>
            </w:r>
            <w:ins w:id="345" w:author="Jiří Vojtěšek" w:date="2018-11-26T14:08:00Z">
              <w:r w:rsidR="00926202" w:rsidRPr="00926202">
                <w:rPr>
                  <w:rStyle w:val="Odkazintenzivn"/>
                  <w:rPrChange w:id="346" w:author="Jiří Vojtěšek" w:date="2018-11-26T14:08:00Z">
                    <w:rPr/>
                  </w:rPrChange>
                </w:rPr>
                <w:t>Special Security Technologies</w:t>
              </w:r>
            </w:ins>
            <w:del w:id="347" w:author="Jiří Vojtěšek" w:date="2018-11-26T14:08:00Z">
              <w:r w:rsidRPr="00AB3AF7" w:rsidDel="00926202">
                <w:rPr>
                  <w:rStyle w:val="Odkazintenzivn"/>
                </w:rPr>
                <w:delText>Special Security Technologies</w:delText>
              </w:r>
            </w:del>
            <w:r w:rsidRPr="00AB3AF7">
              <w:rPr>
                <w:rStyle w:val="Odkazintenzivn"/>
              </w:rPr>
              <w:fldChar w:fldCharType="end"/>
            </w:r>
          </w:p>
        </w:tc>
        <w:tc>
          <w:tcPr>
            <w:tcW w:w="850" w:type="dxa"/>
            <w:shd w:val="clear" w:color="auto" w:fill="auto"/>
            <w:vAlign w:val="bottom"/>
            <w:tcPrChange w:id="348" w:author="Jiří Vojtěšek" w:date="2018-11-26T13:13:00Z">
              <w:tcPr>
                <w:tcW w:w="850" w:type="dxa"/>
                <w:gridSpan w:val="2"/>
                <w:shd w:val="clear" w:color="auto" w:fill="auto"/>
                <w:vAlign w:val="bottom"/>
              </w:tcPr>
            </w:tcPrChange>
          </w:tcPr>
          <w:p w14:paraId="0405F045" w14:textId="77777777" w:rsidR="00D77ED2" w:rsidRPr="003028AA" w:rsidRDefault="00D77ED2" w:rsidP="00D77ED2">
            <w:r w:rsidRPr="003028AA">
              <w:t>1/LS</w:t>
            </w:r>
          </w:p>
        </w:tc>
        <w:tc>
          <w:tcPr>
            <w:tcW w:w="2127" w:type="dxa"/>
            <w:shd w:val="clear" w:color="auto" w:fill="DBE5F1" w:themeFill="accent1" w:themeFillTint="33"/>
            <w:tcPrChange w:id="349" w:author="Jiří Vojtěšek" w:date="2018-11-26T13:13:00Z">
              <w:tcPr>
                <w:tcW w:w="2127" w:type="dxa"/>
                <w:gridSpan w:val="2"/>
                <w:shd w:val="clear" w:color="auto" w:fill="D9D9D9" w:themeFill="background1" w:themeFillShade="D9"/>
              </w:tcPr>
            </w:tcPrChange>
          </w:tcPr>
          <w:p w14:paraId="72DF30A6" w14:textId="46243046" w:rsidR="00D77ED2" w:rsidRPr="003F3B71" w:rsidRDefault="00D77ED2" w:rsidP="00D77ED2">
            <w:pPr>
              <w:spacing w:before="40" w:after="40"/>
              <w:jc w:val="center"/>
              <w:rPr>
                <w:b/>
              </w:rPr>
            </w:pPr>
            <w:r w:rsidRPr="00E92D0F">
              <w:rPr>
                <w:i/>
              </w:rPr>
              <w:t>Předmět spol. základu</w:t>
            </w:r>
          </w:p>
        </w:tc>
        <w:tc>
          <w:tcPr>
            <w:tcW w:w="2268" w:type="dxa"/>
            <w:shd w:val="clear" w:color="auto" w:fill="DBE5F1" w:themeFill="accent1" w:themeFillTint="33"/>
            <w:tcPrChange w:id="350" w:author="Jiří Vojtěšek" w:date="2018-11-26T13:13:00Z">
              <w:tcPr>
                <w:tcW w:w="2268" w:type="dxa"/>
                <w:gridSpan w:val="2"/>
                <w:shd w:val="clear" w:color="auto" w:fill="D9D9D9" w:themeFill="background1" w:themeFillShade="D9"/>
              </w:tcPr>
            </w:tcPrChange>
          </w:tcPr>
          <w:p w14:paraId="775A493C" w14:textId="786636E0" w:rsidR="00D77ED2" w:rsidRPr="003F3B71" w:rsidRDefault="00D77ED2" w:rsidP="00D77ED2">
            <w:pPr>
              <w:spacing w:before="40" w:after="40"/>
              <w:jc w:val="center"/>
              <w:rPr>
                <w:b/>
              </w:rPr>
            </w:pPr>
            <w:r w:rsidRPr="00E92D0F">
              <w:rPr>
                <w:i/>
              </w:rPr>
              <w:t>Předmět spol. základu</w:t>
            </w:r>
          </w:p>
        </w:tc>
      </w:tr>
      <w:tr w:rsidR="00D77ED2" w14:paraId="15291325"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1"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52" w:author="Jiří Vojtěšek" w:date="2018-11-26T13:13:00Z">
            <w:trPr>
              <w:gridBefore w:val="1"/>
            </w:trPr>
          </w:trPrChange>
        </w:trPr>
        <w:tc>
          <w:tcPr>
            <w:tcW w:w="4853" w:type="dxa"/>
            <w:shd w:val="clear" w:color="auto" w:fill="auto"/>
            <w:vAlign w:val="bottom"/>
            <w:tcPrChange w:id="353" w:author="Jiří Vojtěšek" w:date="2018-11-26T13:13:00Z">
              <w:tcPr>
                <w:tcW w:w="4853" w:type="dxa"/>
                <w:gridSpan w:val="2"/>
                <w:shd w:val="clear" w:color="auto" w:fill="auto"/>
                <w:vAlign w:val="bottom"/>
              </w:tcPr>
            </w:tcPrChange>
          </w:tcPr>
          <w:p w14:paraId="0B835D5F" w14:textId="27EF8E28"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TechnicalEnglishI \h </w:instrText>
            </w:r>
            <w:r>
              <w:rPr>
                <w:rStyle w:val="Odkazintenzivn"/>
              </w:rPr>
              <w:instrText xml:space="preserve"> \* MERGEFORMAT </w:instrText>
            </w:r>
            <w:r w:rsidRPr="00AB3AF7">
              <w:rPr>
                <w:rStyle w:val="Odkazintenzivn"/>
              </w:rPr>
            </w:r>
            <w:r w:rsidRPr="00AB3AF7">
              <w:rPr>
                <w:rStyle w:val="Odkazintenzivn"/>
              </w:rPr>
              <w:fldChar w:fldCharType="separate"/>
            </w:r>
            <w:ins w:id="354" w:author="Jiří Vojtěšek" w:date="2018-11-26T14:08:00Z">
              <w:r w:rsidR="00926202" w:rsidRPr="00926202">
                <w:rPr>
                  <w:rStyle w:val="Odkazintenzivn"/>
                  <w:rPrChange w:id="355" w:author="Jiří Vojtěšek" w:date="2018-11-26T14:08:00Z">
                    <w:rPr/>
                  </w:rPrChange>
                </w:rPr>
                <w:t>Technical English I</w:t>
              </w:r>
            </w:ins>
            <w:del w:id="356" w:author="Jiří Vojtěšek" w:date="2018-11-26T14:08:00Z">
              <w:r w:rsidRPr="00AB3AF7" w:rsidDel="00926202">
                <w:rPr>
                  <w:rStyle w:val="Odkazintenzivn"/>
                </w:rPr>
                <w:delText>Technical English I</w:delText>
              </w:r>
            </w:del>
            <w:r w:rsidRPr="00AB3AF7">
              <w:rPr>
                <w:rStyle w:val="Odkazintenzivn"/>
              </w:rPr>
              <w:fldChar w:fldCharType="end"/>
            </w:r>
          </w:p>
        </w:tc>
        <w:tc>
          <w:tcPr>
            <w:tcW w:w="850" w:type="dxa"/>
            <w:shd w:val="clear" w:color="auto" w:fill="auto"/>
            <w:vAlign w:val="bottom"/>
            <w:tcPrChange w:id="357" w:author="Jiří Vojtěšek" w:date="2018-11-26T13:13:00Z">
              <w:tcPr>
                <w:tcW w:w="850" w:type="dxa"/>
                <w:gridSpan w:val="2"/>
                <w:shd w:val="clear" w:color="auto" w:fill="auto"/>
                <w:vAlign w:val="bottom"/>
              </w:tcPr>
            </w:tcPrChange>
          </w:tcPr>
          <w:p w14:paraId="49A1AE1F" w14:textId="77777777" w:rsidR="00D77ED2" w:rsidRPr="003028AA" w:rsidRDefault="00D77ED2" w:rsidP="00D77ED2">
            <w:r w:rsidRPr="003028AA">
              <w:t>1/ZS</w:t>
            </w:r>
          </w:p>
        </w:tc>
        <w:tc>
          <w:tcPr>
            <w:tcW w:w="2127" w:type="dxa"/>
            <w:shd w:val="clear" w:color="auto" w:fill="DBE5F1" w:themeFill="accent1" w:themeFillTint="33"/>
            <w:tcPrChange w:id="358" w:author="Jiří Vojtěšek" w:date="2018-11-26T13:13:00Z">
              <w:tcPr>
                <w:tcW w:w="2127" w:type="dxa"/>
                <w:gridSpan w:val="2"/>
                <w:shd w:val="clear" w:color="auto" w:fill="D9D9D9" w:themeFill="background1" w:themeFillShade="D9"/>
              </w:tcPr>
            </w:tcPrChange>
          </w:tcPr>
          <w:p w14:paraId="5AA1C655" w14:textId="755CB522" w:rsidR="00D77ED2" w:rsidRPr="003F3B71" w:rsidRDefault="00D77ED2" w:rsidP="00D77ED2">
            <w:pPr>
              <w:spacing w:before="40" w:after="40"/>
              <w:jc w:val="center"/>
              <w:rPr>
                <w:b/>
              </w:rPr>
            </w:pPr>
            <w:r w:rsidRPr="00E92D0F">
              <w:rPr>
                <w:i/>
              </w:rPr>
              <w:t>Předmět spol. základu</w:t>
            </w:r>
          </w:p>
        </w:tc>
        <w:tc>
          <w:tcPr>
            <w:tcW w:w="2268" w:type="dxa"/>
            <w:shd w:val="clear" w:color="auto" w:fill="DBE5F1" w:themeFill="accent1" w:themeFillTint="33"/>
            <w:tcPrChange w:id="359" w:author="Jiří Vojtěšek" w:date="2018-11-26T13:13:00Z">
              <w:tcPr>
                <w:tcW w:w="2268" w:type="dxa"/>
                <w:gridSpan w:val="2"/>
                <w:shd w:val="clear" w:color="auto" w:fill="D9D9D9" w:themeFill="background1" w:themeFillShade="D9"/>
              </w:tcPr>
            </w:tcPrChange>
          </w:tcPr>
          <w:p w14:paraId="0B429A60" w14:textId="04543533" w:rsidR="00D77ED2" w:rsidRPr="003F3B71" w:rsidRDefault="00D77ED2" w:rsidP="00D77ED2">
            <w:pPr>
              <w:spacing w:before="40" w:after="40"/>
              <w:jc w:val="center"/>
              <w:rPr>
                <w:b/>
              </w:rPr>
            </w:pPr>
            <w:r w:rsidRPr="00E92D0F">
              <w:rPr>
                <w:i/>
              </w:rPr>
              <w:t>Předmět spol. základu</w:t>
            </w:r>
          </w:p>
        </w:tc>
      </w:tr>
      <w:tr w:rsidR="00D77ED2" w14:paraId="572C6ADA"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0"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61" w:author="Jiří Vojtěšek" w:date="2018-11-26T13:13:00Z">
            <w:trPr>
              <w:gridBefore w:val="1"/>
            </w:trPr>
          </w:trPrChange>
        </w:trPr>
        <w:tc>
          <w:tcPr>
            <w:tcW w:w="4853" w:type="dxa"/>
            <w:shd w:val="clear" w:color="auto" w:fill="auto"/>
            <w:vAlign w:val="bottom"/>
            <w:tcPrChange w:id="362" w:author="Jiří Vojtěšek" w:date="2018-11-26T13:13:00Z">
              <w:tcPr>
                <w:tcW w:w="4853" w:type="dxa"/>
                <w:gridSpan w:val="2"/>
                <w:shd w:val="clear" w:color="auto" w:fill="auto"/>
                <w:vAlign w:val="bottom"/>
              </w:tcPr>
            </w:tcPrChange>
          </w:tcPr>
          <w:p w14:paraId="63D023BE" w14:textId="133DAB9B" w:rsidR="00D77ED2" w:rsidRPr="00AB3AF7" w:rsidRDefault="00D77ED2" w:rsidP="00D77ED2">
            <w:pPr>
              <w:rPr>
                <w:rStyle w:val="Odkazintenzivn"/>
              </w:rPr>
            </w:pPr>
            <w:r w:rsidRPr="00AB3AF7">
              <w:rPr>
                <w:rStyle w:val="Odkazintenzivn"/>
              </w:rPr>
              <w:fldChar w:fldCharType="begin"/>
            </w:r>
            <w:r w:rsidRPr="00AB3AF7">
              <w:rPr>
                <w:rStyle w:val="Odkazintenzivn"/>
              </w:rPr>
              <w:instrText xml:space="preserve"> REF TechnicalEnglishII \h </w:instrText>
            </w:r>
            <w:r>
              <w:rPr>
                <w:rStyle w:val="Odkazintenzivn"/>
              </w:rPr>
              <w:instrText xml:space="preserve"> \* MERGEFORMAT </w:instrText>
            </w:r>
            <w:r w:rsidRPr="00AB3AF7">
              <w:rPr>
                <w:rStyle w:val="Odkazintenzivn"/>
              </w:rPr>
            </w:r>
            <w:r w:rsidRPr="00AB3AF7">
              <w:rPr>
                <w:rStyle w:val="Odkazintenzivn"/>
              </w:rPr>
              <w:fldChar w:fldCharType="separate"/>
            </w:r>
            <w:ins w:id="363" w:author="Jiří Vojtěšek" w:date="2018-11-26T14:08:00Z">
              <w:r w:rsidR="00926202" w:rsidRPr="00926202">
                <w:rPr>
                  <w:rStyle w:val="Odkazintenzivn"/>
                  <w:rPrChange w:id="364" w:author="Jiří Vojtěšek" w:date="2018-11-26T14:08:00Z">
                    <w:rPr/>
                  </w:rPrChange>
                </w:rPr>
                <w:t>Technical English II</w:t>
              </w:r>
            </w:ins>
            <w:del w:id="365" w:author="Jiří Vojtěšek" w:date="2018-11-26T14:08:00Z">
              <w:r w:rsidRPr="00AB3AF7" w:rsidDel="00926202">
                <w:rPr>
                  <w:rStyle w:val="Odkazintenzivn"/>
                </w:rPr>
                <w:delText>Technical English II</w:delText>
              </w:r>
            </w:del>
            <w:r w:rsidRPr="00AB3AF7">
              <w:rPr>
                <w:rStyle w:val="Odkazintenzivn"/>
              </w:rPr>
              <w:fldChar w:fldCharType="end"/>
            </w:r>
          </w:p>
        </w:tc>
        <w:tc>
          <w:tcPr>
            <w:tcW w:w="850" w:type="dxa"/>
            <w:shd w:val="clear" w:color="auto" w:fill="auto"/>
            <w:vAlign w:val="bottom"/>
            <w:tcPrChange w:id="366" w:author="Jiří Vojtěšek" w:date="2018-11-26T13:13:00Z">
              <w:tcPr>
                <w:tcW w:w="850" w:type="dxa"/>
                <w:gridSpan w:val="2"/>
                <w:shd w:val="clear" w:color="auto" w:fill="auto"/>
                <w:vAlign w:val="bottom"/>
              </w:tcPr>
            </w:tcPrChange>
          </w:tcPr>
          <w:p w14:paraId="42F81DCB" w14:textId="77777777" w:rsidR="00D77ED2" w:rsidRPr="003028AA" w:rsidRDefault="00D77ED2" w:rsidP="00D77ED2">
            <w:r w:rsidRPr="003028AA">
              <w:t>1/LS</w:t>
            </w:r>
          </w:p>
        </w:tc>
        <w:tc>
          <w:tcPr>
            <w:tcW w:w="2127" w:type="dxa"/>
            <w:shd w:val="clear" w:color="auto" w:fill="DBE5F1" w:themeFill="accent1" w:themeFillTint="33"/>
            <w:tcPrChange w:id="367" w:author="Jiří Vojtěšek" w:date="2018-11-26T13:13:00Z">
              <w:tcPr>
                <w:tcW w:w="2127" w:type="dxa"/>
                <w:gridSpan w:val="2"/>
                <w:shd w:val="clear" w:color="auto" w:fill="D9D9D9" w:themeFill="background1" w:themeFillShade="D9"/>
              </w:tcPr>
            </w:tcPrChange>
          </w:tcPr>
          <w:p w14:paraId="439BD28E" w14:textId="009DD30A" w:rsidR="00D77ED2" w:rsidRPr="003F3B71" w:rsidRDefault="00D77ED2" w:rsidP="00D77ED2">
            <w:pPr>
              <w:spacing w:before="40" w:after="40"/>
              <w:jc w:val="center"/>
              <w:rPr>
                <w:b/>
              </w:rPr>
            </w:pPr>
            <w:r w:rsidRPr="00E92D0F">
              <w:rPr>
                <w:i/>
              </w:rPr>
              <w:t>Předmět spol. základu</w:t>
            </w:r>
          </w:p>
        </w:tc>
        <w:tc>
          <w:tcPr>
            <w:tcW w:w="2268" w:type="dxa"/>
            <w:shd w:val="clear" w:color="auto" w:fill="DBE5F1" w:themeFill="accent1" w:themeFillTint="33"/>
            <w:tcPrChange w:id="368" w:author="Jiří Vojtěšek" w:date="2018-11-26T13:13:00Z">
              <w:tcPr>
                <w:tcW w:w="2268" w:type="dxa"/>
                <w:gridSpan w:val="2"/>
                <w:shd w:val="clear" w:color="auto" w:fill="D9D9D9" w:themeFill="background1" w:themeFillShade="D9"/>
              </w:tcPr>
            </w:tcPrChange>
          </w:tcPr>
          <w:p w14:paraId="4BE97B4F" w14:textId="2D89A8E4" w:rsidR="00D77ED2" w:rsidRPr="003F3B71" w:rsidRDefault="00D77ED2" w:rsidP="00D77ED2">
            <w:pPr>
              <w:spacing w:before="40" w:after="40"/>
              <w:jc w:val="center"/>
              <w:rPr>
                <w:b/>
              </w:rPr>
            </w:pPr>
            <w:r w:rsidRPr="00E92D0F">
              <w:rPr>
                <w:i/>
              </w:rPr>
              <w:t>Předmět spol. základu</w:t>
            </w:r>
          </w:p>
        </w:tc>
      </w:tr>
      <w:tr w:rsidR="00D77ED2" w14:paraId="55B736A2"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9"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70" w:author="Jiří Vojtěšek" w:date="2018-11-26T13:13:00Z">
            <w:trPr>
              <w:gridBefore w:val="1"/>
            </w:trPr>
          </w:trPrChange>
        </w:trPr>
        <w:tc>
          <w:tcPr>
            <w:tcW w:w="4853" w:type="dxa"/>
            <w:shd w:val="clear" w:color="auto" w:fill="auto"/>
            <w:vAlign w:val="bottom"/>
            <w:tcPrChange w:id="371" w:author="Jiří Vojtěšek" w:date="2018-11-26T13:13:00Z">
              <w:tcPr>
                <w:tcW w:w="4853" w:type="dxa"/>
                <w:gridSpan w:val="2"/>
                <w:shd w:val="clear" w:color="auto" w:fill="auto"/>
                <w:vAlign w:val="bottom"/>
              </w:tcPr>
            </w:tcPrChange>
          </w:tcPr>
          <w:p w14:paraId="5E0C0F46" w14:textId="76207DE1" w:rsidR="00D77ED2" w:rsidRPr="00AB3AF7" w:rsidRDefault="00D77ED2" w:rsidP="00D77ED2">
            <w:pPr>
              <w:rPr>
                <w:rStyle w:val="Odkazintenzivn"/>
              </w:rPr>
            </w:pPr>
            <w:r w:rsidRPr="00AB3AF7">
              <w:rPr>
                <w:rStyle w:val="Odkazintenzivn"/>
              </w:rPr>
              <w:lastRenderedPageBreak/>
              <w:fldChar w:fldCharType="begin"/>
            </w:r>
            <w:r w:rsidRPr="00AB3AF7">
              <w:rPr>
                <w:rStyle w:val="Odkazintenzivn"/>
              </w:rPr>
              <w:instrText xml:space="preserve"> REF TechnologyofIndustrialInformationSys \h </w:instrText>
            </w:r>
            <w:r>
              <w:rPr>
                <w:rStyle w:val="Odkazintenzivn"/>
              </w:rPr>
              <w:instrText xml:space="preserve"> \* MERGEFORMAT </w:instrText>
            </w:r>
            <w:r w:rsidRPr="00AB3AF7">
              <w:rPr>
                <w:rStyle w:val="Odkazintenzivn"/>
              </w:rPr>
            </w:r>
            <w:r w:rsidRPr="00AB3AF7">
              <w:rPr>
                <w:rStyle w:val="Odkazintenzivn"/>
              </w:rPr>
              <w:fldChar w:fldCharType="separate"/>
            </w:r>
            <w:ins w:id="372" w:author="Jiří Vojtěšek" w:date="2018-11-26T14:08:00Z">
              <w:r w:rsidR="00926202" w:rsidRPr="00926202">
                <w:rPr>
                  <w:rStyle w:val="Odkazintenzivn"/>
                  <w:rPrChange w:id="373" w:author="Jiří Vojtěšek" w:date="2018-11-26T14:08:00Z">
                    <w:rPr/>
                  </w:rPrChange>
                </w:rPr>
                <w:t>Technology of Industrial Information Systems</w:t>
              </w:r>
            </w:ins>
            <w:del w:id="374" w:author="Jiří Vojtěšek" w:date="2018-11-26T14:08:00Z">
              <w:r w:rsidRPr="00AB3AF7" w:rsidDel="00926202">
                <w:rPr>
                  <w:rStyle w:val="Odkazintenzivn"/>
                </w:rPr>
                <w:delText>Technology of Industrial Information Systems</w:delText>
              </w:r>
            </w:del>
            <w:r w:rsidRPr="00AB3AF7">
              <w:rPr>
                <w:rStyle w:val="Odkazintenzivn"/>
              </w:rPr>
              <w:fldChar w:fldCharType="end"/>
            </w:r>
          </w:p>
        </w:tc>
        <w:tc>
          <w:tcPr>
            <w:tcW w:w="850" w:type="dxa"/>
            <w:shd w:val="clear" w:color="auto" w:fill="auto"/>
            <w:vAlign w:val="bottom"/>
            <w:tcPrChange w:id="375" w:author="Jiří Vojtěšek" w:date="2018-11-26T13:13:00Z">
              <w:tcPr>
                <w:tcW w:w="850" w:type="dxa"/>
                <w:gridSpan w:val="2"/>
                <w:shd w:val="clear" w:color="auto" w:fill="auto"/>
                <w:vAlign w:val="bottom"/>
              </w:tcPr>
            </w:tcPrChange>
          </w:tcPr>
          <w:p w14:paraId="0FB2E7B8" w14:textId="77777777" w:rsidR="00D77ED2" w:rsidRPr="003028AA" w:rsidRDefault="00D77ED2" w:rsidP="00D77ED2">
            <w:r w:rsidRPr="003028AA">
              <w:t>1/LS</w:t>
            </w:r>
          </w:p>
        </w:tc>
        <w:tc>
          <w:tcPr>
            <w:tcW w:w="2127" w:type="dxa"/>
            <w:shd w:val="clear" w:color="auto" w:fill="DBE5F1" w:themeFill="accent1" w:themeFillTint="33"/>
            <w:tcPrChange w:id="376" w:author="Jiří Vojtěšek" w:date="2018-11-26T13:13:00Z">
              <w:tcPr>
                <w:tcW w:w="2127" w:type="dxa"/>
                <w:gridSpan w:val="2"/>
                <w:shd w:val="clear" w:color="auto" w:fill="D9D9D9" w:themeFill="background1" w:themeFillShade="D9"/>
              </w:tcPr>
            </w:tcPrChange>
          </w:tcPr>
          <w:p w14:paraId="5D7037E9" w14:textId="41B5D982" w:rsidR="00D77ED2" w:rsidRPr="003F3B71" w:rsidRDefault="00D77ED2" w:rsidP="00D77ED2">
            <w:pPr>
              <w:spacing w:before="40" w:after="40"/>
              <w:jc w:val="center"/>
              <w:rPr>
                <w:b/>
              </w:rPr>
            </w:pPr>
            <w:r w:rsidRPr="00E92D0F">
              <w:rPr>
                <w:i/>
              </w:rPr>
              <w:t>Předmět spol. základu</w:t>
            </w:r>
          </w:p>
        </w:tc>
        <w:tc>
          <w:tcPr>
            <w:tcW w:w="2268" w:type="dxa"/>
            <w:shd w:val="clear" w:color="auto" w:fill="DBE5F1" w:themeFill="accent1" w:themeFillTint="33"/>
            <w:tcPrChange w:id="377" w:author="Jiří Vojtěšek" w:date="2018-11-26T13:13:00Z">
              <w:tcPr>
                <w:tcW w:w="2268" w:type="dxa"/>
                <w:gridSpan w:val="2"/>
                <w:shd w:val="clear" w:color="auto" w:fill="D9D9D9" w:themeFill="background1" w:themeFillShade="D9"/>
              </w:tcPr>
            </w:tcPrChange>
          </w:tcPr>
          <w:p w14:paraId="351DDD15" w14:textId="1520F19F" w:rsidR="00D77ED2" w:rsidRPr="003F3B71" w:rsidRDefault="00D77ED2" w:rsidP="00D77ED2">
            <w:pPr>
              <w:spacing w:before="40" w:after="40"/>
              <w:jc w:val="center"/>
              <w:rPr>
                <w:b/>
              </w:rPr>
            </w:pPr>
            <w:r w:rsidRPr="00E92D0F">
              <w:rPr>
                <w:i/>
              </w:rPr>
              <w:t>Předmět spol. základu</w:t>
            </w:r>
          </w:p>
        </w:tc>
      </w:tr>
      <w:tr w:rsidR="00EC5046" w14:paraId="2A066268"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8"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79" w:author="Jiří Vojtěšek" w:date="2018-11-26T13:13:00Z">
            <w:trPr>
              <w:gridBefore w:val="1"/>
            </w:trPr>
          </w:trPrChange>
        </w:trPr>
        <w:tc>
          <w:tcPr>
            <w:tcW w:w="4853" w:type="dxa"/>
            <w:shd w:val="clear" w:color="auto" w:fill="auto"/>
            <w:vAlign w:val="bottom"/>
            <w:tcPrChange w:id="380" w:author="Jiří Vojtěšek" w:date="2018-11-26T13:13:00Z">
              <w:tcPr>
                <w:tcW w:w="4853" w:type="dxa"/>
                <w:gridSpan w:val="2"/>
                <w:shd w:val="clear" w:color="auto" w:fill="auto"/>
                <w:vAlign w:val="bottom"/>
              </w:tcPr>
            </w:tcPrChange>
          </w:tcPr>
          <w:p w14:paraId="70B7D40B" w14:textId="417FABE3" w:rsidR="00EC5046" w:rsidRPr="00AB3AF7" w:rsidRDefault="00EC5046" w:rsidP="00566D26">
            <w:pPr>
              <w:rPr>
                <w:rStyle w:val="Odkazintenzivn"/>
              </w:rPr>
            </w:pPr>
            <w:r w:rsidRPr="00AB3AF7">
              <w:rPr>
                <w:rStyle w:val="Odkazintenzivn"/>
              </w:rPr>
              <w:fldChar w:fldCharType="begin"/>
            </w:r>
            <w:r w:rsidRPr="00AB3AF7">
              <w:rPr>
                <w:rStyle w:val="Odkazintenzivn"/>
              </w:rPr>
              <w:instrText xml:space="preserve"> REF TheErgonomics \h </w:instrText>
            </w:r>
            <w:r>
              <w:rPr>
                <w:rStyle w:val="Odkazintenzivn"/>
              </w:rPr>
              <w:instrText xml:space="preserve"> \* MERGEFORMAT </w:instrText>
            </w:r>
            <w:r w:rsidRPr="00AB3AF7">
              <w:rPr>
                <w:rStyle w:val="Odkazintenzivn"/>
              </w:rPr>
            </w:r>
            <w:r w:rsidRPr="00AB3AF7">
              <w:rPr>
                <w:rStyle w:val="Odkazintenzivn"/>
              </w:rPr>
              <w:fldChar w:fldCharType="separate"/>
            </w:r>
            <w:ins w:id="381" w:author="Jiří Vojtěšek" w:date="2018-11-26T14:08:00Z">
              <w:r w:rsidR="00926202" w:rsidRPr="00926202">
                <w:rPr>
                  <w:rStyle w:val="Odkazintenzivn"/>
                  <w:rPrChange w:id="382" w:author="Jiří Vojtěšek" w:date="2018-11-26T14:08:00Z">
                    <w:rPr/>
                  </w:rPrChange>
                </w:rPr>
                <w:t>The Ergonomics and Psychology of Security</w:t>
              </w:r>
            </w:ins>
            <w:del w:id="383" w:author="Jiří Vojtěšek" w:date="2018-11-26T14:08:00Z">
              <w:r w:rsidRPr="00AB3AF7" w:rsidDel="00926202">
                <w:rPr>
                  <w:rStyle w:val="Odkazintenzivn"/>
                </w:rPr>
                <w:delText>The Ergonomics and Psychology of Security</w:delText>
              </w:r>
            </w:del>
            <w:r w:rsidRPr="00AB3AF7">
              <w:rPr>
                <w:rStyle w:val="Odkazintenzivn"/>
              </w:rPr>
              <w:fldChar w:fldCharType="end"/>
            </w:r>
          </w:p>
        </w:tc>
        <w:tc>
          <w:tcPr>
            <w:tcW w:w="850" w:type="dxa"/>
            <w:shd w:val="clear" w:color="auto" w:fill="auto"/>
            <w:vAlign w:val="bottom"/>
            <w:tcPrChange w:id="384" w:author="Jiří Vojtěšek" w:date="2018-11-26T13:13:00Z">
              <w:tcPr>
                <w:tcW w:w="850" w:type="dxa"/>
                <w:gridSpan w:val="2"/>
                <w:shd w:val="clear" w:color="auto" w:fill="auto"/>
                <w:vAlign w:val="bottom"/>
              </w:tcPr>
            </w:tcPrChange>
          </w:tcPr>
          <w:p w14:paraId="574E991D" w14:textId="77777777" w:rsidR="00EC5046" w:rsidRPr="003028AA" w:rsidRDefault="00EC5046" w:rsidP="00566D26">
            <w:r w:rsidRPr="003028AA">
              <w:t>1/LS</w:t>
            </w:r>
          </w:p>
        </w:tc>
        <w:tc>
          <w:tcPr>
            <w:tcW w:w="2127" w:type="dxa"/>
            <w:shd w:val="clear" w:color="auto" w:fill="auto"/>
            <w:vAlign w:val="center"/>
            <w:tcPrChange w:id="385" w:author="Jiří Vojtěšek" w:date="2018-11-26T13:13:00Z">
              <w:tcPr>
                <w:tcW w:w="2127" w:type="dxa"/>
                <w:gridSpan w:val="2"/>
                <w:shd w:val="clear" w:color="auto" w:fill="auto"/>
                <w:vAlign w:val="center"/>
              </w:tcPr>
            </w:tcPrChange>
          </w:tcPr>
          <w:p w14:paraId="7D54D5C2" w14:textId="77777777" w:rsidR="00EC5046" w:rsidRPr="003F3B71" w:rsidRDefault="00EC5046" w:rsidP="00566D26">
            <w:pPr>
              <w:spacing w:before="40" w:after="40"/>
              <w:jc w:val="center"/>
              <w:rPr>
                <w:b/>
              </w:rPr>
            </w:pPr>
          </w:p>
        </w:tc>
        <w:tc>
          <w:tcPr>
            <w:tcW w:w="2268" w:type="dxa"/>
            <w:shd w:val="clear" w:color="auto" w:fill="D6E3BC" w:themeFill="accent3" w:themeFillTint="66"/>
            <w:vAlign w:val="center"/>
            <w:tcPrChange w:id="386" w:author="Jiří Vojtěšek" w:date="2018-11-26T13:13:00Z">
              <w:tcPr>
                <w:tcW w:w="2268" w:type="dxa"/>
                <w:gridSpan w:val="2"/>
                <w:shd w:val="clear" w:color="auto" w:fill="D9D9D9" w:themeFill="background1" w:themeFillShade="D9"/>
                <w:vAlign w:val="center"/>
              </w:tcPr>
            </w:tcPrChange>
          </w:tcPr>
          <w:p w14:paraId="3A9966B8" w14:textId="67B5C4D4" w:rsidR="00EC5046" w:rsidRPr="003F3B71" w:rsidRDefault="00D77ED2" w:rsidP="00D77ED2">
            <w:pPr>
              <w:spacing w:before="40" w:after="40"/>
              <w:jc w:val="center"/>
              <w:rPr>
                <w:b/>
              </w:rPr>
            </w:pPr>
            <w:r w:rsidRPr="00AF0AC6">
              <w:rPr>
                <w:i/>
              </w:rPr>
              <w:t>Předmět specializace</w:t>
            </w:r>
          </w:p>
        </w:tc>
      </w:tr>
      <w:tr w:rsidR="00D77ED2" w14:paraId="37F95F55" w14:textId="77777777" w:rsidTr="00D77ED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7" w:author="Jiří Vojtěšek" w:date="2018-11-26T13:13: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8" w:author="Jiří Vojtěšek" w:date="2018-11-26T13:13:00Z">
            <w:trPr>
              <w:gridBefore w:val="1"/>
            </w:trPr>
          </w:trPrChange>
        </w:trPr>
        <w:tc>
          <w:tcPr>
            <w:tcW w:w="4853" w:type="dxa"/>
            <w:shd w:val="clear" w:color="auto" w:fill="auto"/>
            <w:vAlign w:val="bottom"/>
            <w:tcPrChange w:id="389" w:author="Jiří Vojtěšek" w:date="2018-11-26T13:13:00Z">
              <w:tcPr>
                <w:tcW w:w="4853" w:type="dxa"/>
                <w:gridSpan w:val="2"/>
                <w:shd w:val="clear" w:color="auto" w:fill="auto"/>
                <w:vAlign w:val="bottom"/>
              </w:tcPr>
            </w:tcPrChange>
          </w:tcPr>
          <w:p w14:paraId="51FA0726" w14:textId="6509138F" w:rsidR="00D77ED2" w:rsidRPr="00AB3AF7" w:rsidRDefault="00D77ED2" w:rsidP="00566D26">
            <w:pPr>
              <w:rPr>
                <w:rStyle w:val="Odkazintenzivn"/>
              </w:rPr>
            </w:pPr>
            <w:r w:rsidRPr="00AB3AF7">
              <w:rPr>
                <w:rStyle w:val="Odkazintenzivn"/>
              </w:rPr>
              <w:fldChar w:fldCharType="begin"/>
            </w:r>
            <w:r w:rsidRPr="00AB3AF7">
              <w:rPr>
                <w:rStyle w:val="Odkazintenzivn"/>
              </w:rPr>
              <w:instrText xml:space="preserve"> REF TheoryofSecurity \h </w:instrText>
            </w:r>
            <w:r>
              <w:rPr>
                <w:rStyle w:val="Odkazintenzivn"/>
              </w:rPr>
              <w:instrText xml:space="preserve"> \* MERGEFORMAT </w:instrText>
            </w:r>
            <w:r w:rsidRPr="00AB3AF7">
              <w:rPr>
                <w:rStyle w:val="Odkazintenzivn"/>
              </w:rPr>
            </w:r>
            <w:r w:rsidRPr="00AB3AF7">
              <w:rPr>
                <w:rStyle w:val="Odkazintenzivn"/>
              </w:rPr>
              <w:fldChar w:fldCharType="separate"/>
            </w:r>
            <w:ins w:id="390" w:author="Jiří Vojtěšek" w:date="2018-11-26T14:08:00Z">
              <w:r w:rsidR="00926202" w:rsidRPr="00926202">
                <w:rPr>
                  <w:rStyle w:val="Odkazintenzivn"/>
                  <w:rPrChange w:id="391" w:author="Jiří Vojtěšek" w:date="2018-11-26T14:08:00Z">
                    <w:rPr/>
                  </w:rPrChange>
                </w:rPr>
                <w:t>Theory of Security</w:t>
              </w:r>
            </w:ins>
            <w:del w:id="392" w:author="Jiří Vojtěšek" w:date="2018-11-26T14:08:00Z">
              <w:r w:rsidRPr="00AB3AF7" w:rsidDel="00926202">
                <w:rPr>
                  <w:rStyle w:val="Odkazintenzivn"/>
                </w:rPr>
                <w:delText>Theory of Security</w:delText>
              </w:r>
            </w:del>
            <w:r w:rsidRPr="00AB3AF7">
              <w:rPr>
                <w:rStyle w:val="Odkazintenzivn"/>
              </w:rPr>
              <w:fldChar w:fldCharType="end"/>
            </w:r>
          </w:p>
        </w:tc>
        <w:tc>
          <w:tcPr>
            <w:tcW w:w="850" w:type="dxa"/>
            <w:shd w:val="clear" w:color="auto" w:fill="auto"/>
            <w:vAlign w:val="bottom"/>
            <w:tcPrChange w:id="393" w:author="Jiří Vojtěšek" w:date="2018-11-26T13:13:00Z">
              <w:tcPr>
                <w:tcW w:w="850" w:type="dxa"/>
                <w:gridSpan w:val="2"/>
                <w:shd w:val="clear" w:color="auto" w:fill="auto"/>
                <w:vAlign w:val="bottom"/>
              </w:tcPr>
            </w:tcPrChange>
          </w:tcPr>
          <w:p w14:paraId="7FF10EB3" w14:textId="77777777" w:rsidR="00D77ED2" w:rsidRPr="003028AA" w:rsidRDefault="00D77ED2" w:rsidP="00566D26">
            <w:r w:rsidRPr="003028AA">
              <w:t>1/ZS</w:t>
            </w:r>
          </w:p>
        </w:tc>
        <w:tc>
          <w:tcPr>
            <w:tcW w:w="2127" w:type="dxa"/>
            <w:shd w:val="clear" w:color="auto" w:fill="DBE5F1" w:themeFill="accent1" w:themeFillTint="33"/>
            <w:tcPrChange w:id="394" w:author="Jiří Vojtěšek" w:date="2018-11-26T13:13:00Z">
              <w:tcPr>
                <w:tcW w:w="2127" w:type="dxa"/>
                <w:gridSpan w:val="2"/>
                <w:shd w:val="clear" w:color="auto" w:fill="D9D9D9" w:themeFill="background1" w:themeFillShade="D9"/>
              </w:tcPr>
            </w:tcPrChange>
          </w:tcPr>
          <w:p w14:paraId="5DCDD752" w14:textId="1B4529F9" w:rsidR="00D77ED2" w:rsidRPr="003F3B71" w:rsidRDefault="00D77ED2" w:rsidP="00566D26">
            <w:pPr>
              <w:spacing w:before="40" w:after="40"/>
              <w:jc w:val="center"/>
              <w:rPr>
                <w:b/>
              </w:rPr>
            </w:pPr>
            <w:r w:rsidRPr="00F4342D">
              <w:rPr>
                <w:i/>
              </w:rPr>
              <w:t>Předmět spol. základu</w:t>
            </w:r>
          </w:p>
        </w:tc>
        <w:tc>
          <w:tcPr>
            <w:tcW w:w="2268" w:type="dxa"/>
            <w:shd w:val="clear" w:color="auto" w:fill="DBE5F1" w:themeFill="accent1" w:themeFillTint="33"/>
            <w:tcPrChange w:id="395" w:author="Jiří Vojtěšek" w:date="2018-11-26T13:13:00Z">
              <w:tcPr>
                <w:tcW w:w="2268" w:type="dxa"/>
                <w:gridSpan w:val="2"/>
                <w:shd w:val="clear" w:color="auto" w:fill="D9D9D9" w:themeFill="background1" w:themeFillShade="D9"/>
              </w:tcPr>
            </w:tcPrChange>
          </w:tcPr>
          <w:p w14:paraId="3CCA4D04" w14:textId="4767E75C" w:rsidR="00D77ED2" w:rsidRPr="003F3B71" w:rsidRDefault="00D77ED2" w:rsidP="00566D26">
            <w:pPr>
              <w:spacing w:before="40" w:after="40"/>
              <w:jc w:val="center"/>
              <w:rPr>
                <w:b/>
              </w:rPr>
            </w:pPr>
            <w:r w:rsidRPr="00F4342D">
              <w:rPr>
                <w:i/>
              </w:rPr>
              <w:t>Předmět spol. základu</w:t>
            </w:r>
          </w:p>
        </w:tc>
      </w:tr>
    </w:tbl>
    <w:p w14:paraId="74CB014A" w14:textId="77777777" w:rsidR="00EC5046" w:rsidRDefault="00EC5046" w:rsidP="00D77ED2"/>
    <w:p w14:paraId="2AFD63AD" w14:textId="77777777" w:rsidR="00EC5046" w:rsidRDefault="00EC5046" w:rsidP="00EC5046"/>
    <w:p w14:paraId="2045AC6E"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9B65A17" w14:textId="77777777" w:rsidTr="00566D26">
        <w:tc>
          <w:tcPr>
            <w:tcW w:w="9855" w:type="dxa"/>
            <w:gridSpan w:val="8"/>
            <w:tcBorders>
              <w:bottom w:val="double" w:sz="4" w:space="0" w:color="auto"/>
            </w:tcBorders>
            <w:shd w:val="clear" w:color="auto" w:fill="BDD6EE"/>
          </w:tcPr>
          <w:p w14:paraId="55E5BDFC" w14:textId="23EF89E1" w:rsidR="00EC5046" w:rsidRDefault="00EC5046" w:rsidP="00566D26">
            <w:pPr>
              <w:tabs>
                <w:tab w:val="right" w:pos="9487"/>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396" w:author="Jiří Vojtěšek" w:date="2018-11-26T14:08:00Z">
              <w:r w:rsidR="00926202" w:rsidRPr="00926202">
                <w:rPr>
                  <w:rStyle w:val="Odkazintenzivn"/>
                  <w:rPrChange w:id="397" w:author="Jiří Vojtěšek" w:date="2018-11-26T14:08:00Z">
                    <w:rPr>
                      <w:b/>
                    </w:rPr>
                  </w:rPrChange>
                </w:rPr>
                <w:t>Abecední seznam</w:t>
              </w:r>
            </w:ins>
            <w:del w:id="398"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58B958DC" w14:textId="77777777" w:rsidTr="00566D26">
        <w:tc>
          <w:tcPr>
            <w:tcW w:w="3086" w:type="dxa"/>
            <w:tcBorders>
              <w:top w:val="double" w:sz="4" w:space="0" w:color="auto"/>
            </w:tcBorders>
            <w:shd w:val="clear" w:color="auto" w:fill="F7CAAC"/>
          </w:tcPr>
          <w:p w14:paraId="13AB13A1"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51CB0DA" w14:textId="77777777" w:rsidR="00EC5046" w:rsidRDefault="00EC5046" w:rsidP="00566D26">
            <w:bookmarkStart w:id="399" w:name="BuildingTechnologies"/>
            <w:r>
              <w:t>Building Technologies</w:t>
            </w:r>
            <w:bookmarkEnd w:id="399"/>
          </w:p>
        </w:tc>
      </w:tr>
      <w:tr w:rsidR="00EC5046" w14:paraId="383C6BFF" w14:textId="77777777" w:rsidTr="00566D26">
        <w:tc>
          <w:tcPr>
            <w:tcW w:w="3086" w:type="dxa"/>
            <w:shd w:val="clear" w:color="auto" w:fill="F7CAAC"/>
          </w:tcPr>
          <w:p w14:paraId="5992DC91" w14:textId="77777777" w:rsidR="00EC5046" w:rsidRDefault="00EC5046" w:rsidP="00566D26">
            <w:pPr>
              <w:rPr>
                <w:b/>
              </w:rPr>
            </w:pPr>
            <w:r>
              <w:rPr>
                <w:b/>
              </w:rPr>
              <w:t>Typ předmětu</w:t>
            </w:r>
          </w:p>
        </w:tc>
        <w:tc>
          <w:tcPr>
            <w:tcW w:w="3406" w:type="dxa"/>
            <w:gridSpan w:val="4"/>
          </w:tcPr>
          <w:p w14:paraId="72248F0C" w14:textId="77777777" w:rsidR="00EC5046" w:rsidRDefault="00EC5046" w:rsidP="00566D26">
            <w:r>
              <w:t>Povinný „PZ“ pro specializaci:</w:t>
            </w:r>
          </w:p>
          <w:p w14:paraId="7F90C088" w14:textId="77777777" w:rsidR="00EC5046" w:rsidRDefault="00EC5046" w:rsidP="00566D26">
            <w:r>
              <w:t>Bezpečnostní technologie</w:t>
            </w:r>
          </w:p>
        </w:tc>
        <w:tc>
          <w:tcPr>
            <w:tcW w:w="2695" w:type="dxa"/>
            <w:gridSpan w:val="2"/>
            <w:shd w:val="clear" w:color="auto" w:fill="F7CAAC"/>
          </w:tcPr>
          <w:p w14:paraId="6F37274D" w14:textId="77777777" w:rsidR="00EC5046" w:rsidRDefault="00EC5046" w:rsidP="00566D26">
            <w:r>
              <w:rPr>
                <w:b/>
              </w:rPr>
              <w:t>doporučený ročník / semestr</w:t>
            </w:r>
          </w:p>
        </w:tc>
        <w:tc>
          <w:tcPr>
            <w:tcW w:w="668" w:type="dxa"/>
          </w:tcPr>
          <w:p w14:paraId="31EBA597" w14:textId="77777777" w:rsidR="00EC5046" w:rsidRDefault="00EC5046" w:rsidP="00566D26">
            <w:r>
              <w:t>1/L</w:t>
            </w:r>
          </w:p>
        </w:tc>
      </w:tr>
      <w:tr w:rsidR="00EC5046" w14:paraId="14CAB084" w14:textId="77777777" w:rsidTr="00566D26">
        <w:tc>
          <w:tcPr>
            <w:tcW w:w="3086" w:type="dxa"/>
            <w:shd w:val="clear" w:color="auto" w:fill="F7CAAC"/>
          </w:tcPr>
          <w:p w14:paraId="0107DCD3" w14:textId="77777777" w:rsidR="00EC5046" w:rsidRDefault="00EC5046" w:rsidP="00566D26">
            <w:pPr>
              <w:rPr>
                <w:b/>
              </w:rPr>
            </w:pPr>
            <w:r>
              <w:rPr>
                <w:b/>
              </w:rPr>
              <w:t>Rozsah studijního předmětu</w:t>
            </w:r>
          </w:p>
        </w:tc>
        <w:tc>
          <w:tcPr>
            <w:tcW w:w="1701" w:type="dxa"/>
            <w:gridSpan w:val="2"/>
          </w:tcPr>
          <w:p w14:paraId="25AF2D32" w14:textId="77777777" w:rsidR="00EC5046" w:rsidRDefault="00EC5046" w:rsidP="00566D26">
            <w:r w:rsidRPr="00E27C4D">
              <w:t>28p + 28c</w:t>
            </w:r>
          </w:p>
        </w:tc>
        <w:tc>
          <w:tcPr>
            <w:tcW w:w="889" w:type="dxa"/>
            <w:shd w:val="clear" w:color="auto" w:fill="F7CAAC"/>
          </w:tcPr>
          <w:p w14:paraId="4C65A6E3" w14:textId="77777777" w:rsidR="00EC5046" w:rsidRDefault="00EC5046" w:rsidP="00566D26">
            <w:pPr>
              <w:rPr>
                <w:b/>
              </w:rPr>
            </w:pPr>
            <w:r>
              <w:rPr>
                <w:b/>
              </w:rPr>
              <w:t xml:space="preserve">hod. </w:t>
            </w:r>
          </w:p>
        </w:tc>
        <w:tc>
          <w:tcPr>
            <w:tcW w:w="816" w:type="dxa"/>
          </w:tcPr>
          <w:p w14:paraId="72C041FE" w14:textId="77777777" w:rsidR="00EC5046" w:rsidRDefault="00EC5046" w:rsidP="00566D26"/>
        </w:tc>
        <w:tc>
          <w:tcPr>
            <w:tcW w:w="2156" w:type="dxa"/>
            <w:shd w:val="clear" w:color="auto" w:fill="F7CAAC"/>
          </w:tcPr>
          <w:p w14:paraId="54B0A89B" w14:textId="77777777" w:rsidR="00EC5046" w:rsidRDefault="00EC5046" w:rsidP="00566D26">
            <w:pPr>
              <w:rPr>
                <w:b/>
              </w:rPr>
            </w:pPr>
            <w:r>
              <w:rPr>
                <w:b/>
              </w:rPr>
              <w:t>kreditů</w:t>
            </w:r>
          </w:p>
        </w:tc>
        <w:tc>
          <w:tcPr>
            <w:tcW w:w="1207" w:type="dxa"/>
            <w:gridSpan w:val="2"/>
          </w:tcPr>
          <w:p w14:paraId="18411B8D" w14:textId="77777777" w:rsidR="00EC5046" w:rsidRDefault="00EC5046" w:rsidP="00566D26">
            <w:r>
              <w:t>4</w:t>
            </w:r>
          </w:p>
        </w:tc>
      </w:tr>
      <w:tr w:rsidR="00EC5046" w14:paraId="1288D8C6" w14:textId="77777777" w:rsidTr="00566D26">
        <w:tc>
          <w:tcPr>
            <w:tcW w:w="3086" w:type="dxa"/>
            <w:shd w:val="clear" w:color="auto" w:fill="F7CAAC"/>
          </w:tcPr>
          <w:p w14:paraId="3EE26596" w14:textId="77777777" w:rsidR="00EC5046" w:rsidRDefault="00EC5046" w:rsidP="00566D26">
            <w:pPr>
              <w:rPr>
                <w:b/>
                <w:sz w:val="22"/>
              </w:rPr>
            </w:pPr>
            <w:r>
              <w:rPr>
                <w:b/>
              </w:rPr>
              <w:t>Prerekvizity, korekvizity, ekvivalence</w:t>
            </w:r>
          </w:p>
        </w:tc>
        <w:tc>
          <w:tcPr>
            <w:tcW w:w="6769" w:type="dxa"/>
            <w:gridSpan w:val="7"/>
          </w:tcPr>
          <w:p w14:paraId="0E5FF6B9" w14:textId="77777777" w:rsidR="00EC5046" w:rsidRDefault="00EC5046" w:rsidP="00566D26">
            <w:r>
              <w:t>nejsou</w:t>
            </w:r>
          </w:p>
        </w:tc>
      </w:tr>
      <w:tr w:rsidR="00EC5046" w14:paraId="57E34DD0" w14:textId="77777777" w:rsidTr="00566D26">
        <w:tc>
          <w:tcPr>
            <w:tcW w:w="3086" w:type="dxa"/>
            <w:shd w:val="clear" w:color="auto" w:fill="F7CAAC"/>
          </w:tcPr>
          <w:p w14:paraId="26F0D4EF" w14:textId="77777777" w:rsidR="00EC5046" w:rsidRDefault="00EC5046" w:rsidP="00566D26">
            <w:pPr>
              <w:rPr>
                <w:b/>
              </w:rPr>
            </w:pPr>
            <w:r>
              <w:rPr>
                <w:b/>
              </w:rPr>
              <w:t>Způsob ověření studijních výsledků</w:t>
            </w:r>
          </w:p>
        </w:tc>
        <w:tc>
          <w:tcPr>
            <w:tcW w:w="3406" w:type="dxa"/>
            <w:gridSpan w:val="4"/>
          </w:tcPr>
          <w:p w14:paraId="0025A6BA" w14:textId="77777777" w:rsidR="00EC5046" w:rsidRDefault="00EC5046" w:rsidP="00566D26">
            <w:r>
              <w:t>Zápočet, zkouška</w:t>
            </w:r>
          </w:p>
        </w:tc>
        <w:tc>
          <w:tcPr>
            <w:tcW w:w="2156" w:type="dxa"/>
            <w:shd w:val="clear" w:color="auto" w:fill="F7CAAC"/>
          </w:tcPr>
          <w:p w14:paraId="3F79CF23" w14:textId="77777777" w:rsidR="00EC5046" w:rsidRDefault="00EC5046" w:rsidP="00566D26">
            <w:pPr>
              <w:rPr>
                <w:b/>
              </w:rPr>
            </w:pPr>
            <w:r>
              <w:rPr>
                <w:b/>
              </w:rPr>
              <w:t>Forma výuky</w:t>
            </w:r>
          </w:p>
        </w:tc>
        <w:tc>
          <w:tcPr>
            <w:tcW w:w="1207" w:type="dxa"/>
            <w:gridSpan w:val="2"/>
          </w:tcPr>
          <w:p w14:paraId="3F0C59F1" w14:textId="77777777" w:rsidR="00EC5046" w:rsidRDefault="00EC5046" w:rsidP="00566D26">
            <w:r>
              <w:t>přednáška</w:t>
            </w:r>
          </w:p>
        </w:tc>
      </w:tr>
      <w:tr w:rsidR="00EC5046" w14:paraId="7C550304" w14:textId="77777777" w:rsidTr="00566D26">
        <w:tc>
          <w:tcPr>
            <w:tcW w:w="3086" w:type="dxa"/>
            <w:shd w:val="clear" w:color="auto" w:fill="F7CAAC"/>
          </w:tcPr>
          <w:p w14:paraId="462D078B"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8873750" w14:textId="77777777" w:rsidR="00EC5046" w:rsidRDefault="00EC5046" w:rsidP="00566D26">
            <w:r>
              <w:t>Písemná  i ústní forma</w:t>
            </w:r>
          </w:p>
          <w:p w14:paraId="0661CD69" w14:textId="77777777" w:rsidR="00EC5046" w:rsidRDefault="00EC5046" w:rsidP="00566D26">
            <w:r>
              <w:t xml:space="preserve">1. Zápočet </w:t>
            </w:r>
          </w:p>
          <w:p w14:paraId="7111E459" w14:textId="77777777" w:rsidR="00EC5046" w:rsidRDefault="00EC5046" w:rsidP="00566D26">
            <w:r>
              <w:t xml:space="preserve">2. Teoretické a praktické zvládnutí základní problematiky a jednotlivých témat. </w:t>
            </w:r>
          </w:p>
          <w:p w14:paraId="567214CE" w14:textId="77777777" w:rsidR="00EC5046" w:rsidRDefault="00EC5046" w:rsidP="00566D26">
            <w:r>
              <w:t xml:space="preserve">3. Písemná část zkoušky. </w:t>
            </w:r>
          </w:p>
          <w:p w14:paraId="71950105" w14:textId="77777777" w:rsidR="00EC5046" w:rsidRDefault="00EC5046" w:rsidP="00566D26">
            <w:r>
              <w:t>4. Ústní část zkoušky.</w:t>
            </w:r>
          </w:p>
        </w:tc>
      </w:tr>
      <w:tr w:rsidR="00EC5046" w14:paraId="115E7ED1" w14:textId="77777777" w:rsidTr="00566D26">
        <w:trPr>
          <w:trHeight w:val="58"/>
        </w:trPr>
        <w:tc>
          <w:tcPr>
            <w:tcW w:w="9855" w:type="dxa"/>
            <w:gridSpan w:val="8"/>
            <w:tcBorders>
              <w:top w:val="nil"/>
            </w:tcBorders>
          </w:tcPr>
          <w:p w14:paraId="6461A75D" w14:textId="77777777" w:rsidR="00EC5046" w:rsidRDefault="00EC5046" w:rsidP="00566D26"/>
        </w:tc>
      </w:tr>
      <w:tr w:rsidR="00EC5046" w14:paraId="588D1E60" w14:textId="77777777" w:rsidTr="00566D26">
        <w:trPr>
          <w:trHeight w:val="197"/>
        </w:trPr>
        <w:tc>
          <w:tcPr>
            <w:tcW w:w="3086" w:type="dxa"/>
            <w:tcBorders>
              <w:top w:val="nil"/>
            </w:tcBorders>
            <w:shd w:val="clear" w:color="auto" w:fill="F7CAAC"/>
          </w:tcPr>
          <w:p w14:paraId="7133DE35" w14:textId="77777777" w:rsidR="00EC5046" w:rsidRDefault="00EC5046" w:rsidP="00566D26">
            <w:pPr>
              <w:rPr>
                <w:b/>
              </w:rPr>
            </w:pPr>
            <w:r>
              <w:rPr>
                <w:b/>
              </w:rPr>
              <w:t>Garant předmětu</w:t>
            </w:r>
          </w:p>
        </w:tc>
        <w:tc>
          <w:tcPr>
            <w:tcW w:w="6769" w:type="dxa"/>
            <w:gridSpan w:val="7"/>
            <w:tcBorders>
              <w:top w:val="nil"/>
            </w:tcBorders>
          </w:tcPr>
          <w:p w14:paraId="6DE07FA0" w14:textId="77777777" w:rsidR="00EC5046" w:rsidRDefault="00EC5046" w:rsidP="00566D26">
            <w:r>
              <w:t>Ing. Martin Zálešák, CSc.</w:t>
            </w:r>
          </w:p>
        </w:tc>
      </w:tr>
      <w:tr w:rsidR="00EC5046" w14:paraId="08873AF9" w14:textId="77777777" w:rsidTr="00566D26">
        <w:trPr>
          <w:trHeight w:val="243"/>
        </w:trPr>
        <w:tc>
          <w:tcPr>
            <w:tcW w:w="3086" w:type="dxa"/>
            <w:tcBorders>
              <w:top w:val="nil"/>
            </w:tcBorders>
            <w:shd w:val="clear" w:color="auto" w:fill="F7CAAC"/>
          </w:tcPr>
          <w:p w14:paraId="38D32F74" w14:textId="77777777" w:rsidR="00EC5046" w:rsidRDefault="00EC5046" w:rsidP="00566D26">
            <w:pPr>
              <w:rPr>
                <w:b/>
              </w:rPr>
            </w:pPr>
            <w:r>
              <w:rPr>
                <w:b/>
              </w:rPr>
              <w:t>Zapojení garanta do výuky předmětu</w:t>
            </w:r>
          </w:p>
        </w:tc>
        <w:tc>
          <w:tcPr>
            <w:tcW w:w="6769" w:type="dxa"/>
            <w:gridSpan w:val="7"/>
            <w:tcBorders>
              <w:top w:val="nil"/>
            </w:tcBorders>
          </w:tcPr>
          <w:p w14:paraId="18D0422B" w14:textId="77777777" w:rsidR="00EC5046" w:rsidRDefault="00EC5046" w:rsidP="00566D26">
            <w:r>
              <w:t>Metodicky, přednáší i vede cvičení</w:t>
            </w:r>
          </w:p>
        </w:tc>
      </w:tr>
      <w:tr w:rsidR="00EC5046" w14:paraId="299BEA85" w14:textId="77777777" w:rsidTr="00566D26">
        <w:tc>
          <w:tcPr>
            <w:tcW w:w="3086" w:type="dxa"/>
            <w:shd w:val="clear" w:color="auto" w:fill="F7CAAC"/>
          </w:tcPr>
          <w:p w14:paraId="46EE23A5" w14:textId="77777777" w:rsidR="00EC5046" w:rsidRDefault="00EC5046" w:rsidP="00566D26">
            <w:pPr>
              <w:rPr>
                <w:b/>
              </w:rPr>
            </w:pPr>
            <w:r>
              <w:rPr>
                <w:b/>
              </w:rPr>
              <w:t>Vyučující</w:t>
            </w:r>
          </w:p>
        </w:tc>
        <w:tc>
          <w:tcPr>
            <w:tcW w:w="6769" w:type="dxa"/>
            <w:gridSpan w:val="7"/>
            <w:tcBorders>
              <w:bottom w:val="nil"/>
            </w:tcBorders>
          </w:tcPr>
          <w:p w14:paraId="38DA4BD5" w14:textId="77777777" w:rsidR="00EC5046" w:rsidRDefault="00EC5046" w:rsidP="00566D26">
            <w:r>
              <w:t>Ing. Martin Zálešák, CSc., přednášky (100 %)</w:t>
            </w:r>
          </w:p>
        </w:tc>
      </w:tr>
      <w:tr w:rsidR="00EC5046" w14:paraId="2DE15459" w14:textId="77777777" w:rsidTr="00566D26">
        <w:trPr>
          <w:trHeight w:val="178"/>
        </w:trPr>
        <w:tc>
          <w:tcPr>
            <w:tcW w:w="9855" w:type="dxa"/>
            <w:gridSpan w:val="8"/>
            <w:tcBorders>
              <w:top w:val="nil"/>
            </w:tcBorders>
          </w:tcPr>
          <w:p w14:paraId="5D80B65F" w14:textId="77777777" w:rsidR="00EC5046" w:rsidRDefault="00EC5046" w:rsidP="00566D26"/>
        </w:tc>
      </w:tr>
      <w:tr w:rsidR="00EC5046" w14:paraId="0AF157F1" w14:textId="77777777" w:rsidTr="00566D26">
        <w:tc>
          <w:tcPr>
            <w:tcW w:w="3086" w:type="dxa"/>
            <w:shd w:val="clear" w:color="auto" w:fill="F7CAAC"/>
          </w:tcPr>
          <w:p w14:paraId="386D9B25" w14:textId="77777777" w:rsidR="00EC5046" w:rsidRDefault="00EC5046" w:rsidP="00566D26">
            <w:pPr>
              <w:rPr>
                <w:b/>
              </w:rPr>
            </w:pPr>
            <w:r>
              <w:rPr>
                <w:b/>
              </w:rPr>
              <w:t>Stručná anotace předmětu</w:t>
            </w:r>
          </w:p>
        </w:tc>
        <w:tc>
          <w:tcPr>
            <w:tcW w:w="6769" w:type="dxa"/>
            <w:gridSpan w:val="7"/>
            <w:tcBorders>
              <w:bottom w:val="nil"/>
            </w:tcBorders>
          </w:tcPr>
          <w:p w14:paraId="5FE5B8D9" w14:textId="77777777" w:rsidR="00EC5046" w:rsidRDefault="00EC5046" w:rsidP="00566D26"/>
        </w:tc>
      </w:tr>
      <w:tr w:rsidR="00EC5046" w14:paraId="7ECBEB97" w14:textId="77777777" w:rsidTr="00566D26">
        <w:trPr>
          <w:trHeight w:val="3938"/>
        </w:trPr>
        <w:tc>
          <w:tcPr>
            <w:tcW w:w="9855" w:type="dxa"/>
            <w:gridSpan w:val="8"/>
            <w:tcBorders>
              <w:top w:val="nil"/>
              <w:bottom w:val="single" w:sz="12" w:space="0" w:color="auto"/>
            </w:tcBorders>
          </w:tcPr>
          <w:p w14:paraId="67C77CBC" w14:textId="77777777" w:rsidR="00EC5046" w:rsidRPr="00E16BF7" w:rsidRDefault="00EC5046" w:rsidP="00566D26">
            <w:r w:rsidRPr="002B49CB">
              <w:rPr>
                <w:szCs w:val="22"/>
              </w:rPr>
              <w:t>Cílem předmětu je získání poznatků a znalostí z oblasti</w:t>
            </w:r>
            <w:r w:rsidRPr="00E16BF7" w:rsidDel="008C06FE">
              <w:t xml:space="preserve"> </w:t>
            </w:r>
            <w:r w:rsidRPr="00E16BF7">
              <w:t>moderního přístupu k zabezpečení provozu budov a jeho optimalizace. Předmět je zaměřen na  integrované systémy budov. Pozornost bude věnována všem systémům, subsystémům a zařízením řešícím požadované funkční parametry budov se zřetelem na jejich integraci, řízení a správu.</w:t>
            </w:r>
          </w:p>
          <w:p w14:paraId="6B091D5F" w14:textId="77777777" w:rsidR="00EC5046" w:rsidRPr="00E16BF7" w:rsidRDefault="00EC5046" w:rsidP="00566D26">
            <w:r w:rsidRPr="00E16BF7">
              <w:t>Posluchači si vědomosti získané v rámci výuky předmětu prakticky ověří a osvojí v navazujícím předmětu Projektování integrovaných systémů budov.</w:t>
            </w:r>
          </w:p>
          <w:p w14:paraId="57B8C6FD" w14:textId="77777777" w:rsidR="00EC5046" w:rsidRDefault="00EC5046" w:rsidP="00566D26">
            <w:r w:rsidRPr="005F2206">
              <w:t>Témata:</w:t>
            </w:r>
          </w:p>
          <w:p w14:paraId="66B6ACF4" w14:textId="77777777" w:rsidR="00EC5046" w:rsidRPr="00E16BF7" w:rsidRDefault="00EC5046" w:rsidP="00EC5046">
            <w:pPr>
              <w:pStyle w:val="Odstavecseseznamem"/>
              <w:numPr>
                <w:ilvl w:val="0"/>
                <w:numId w:val="25"/>
              </w:numPr>
            </w:pPr>
            <w:r w:rsidRPr="00E16BF7">
              <w:t>Vnitřní a vně</w:t>
            </w:r>
            <w:r>
              <w:t>jší prostředí budov,  parametry</w:t>
            </w:r>
            <w:r w:rsidRPr="00E16BF7">
              <w:t>, měření a hodnocení</w:t>
            </w:r>
          </w:p>
          <w:p w14:paraId="0915ECB4" w14:textId="77777777" w:rsidR="00EC5046" w:rsidRPr="00E16BF7" w:rsidRDefault="00EC5046" w:rsidP="00EC5046">
            <w:pPr>
              <w:pStyle w:val="Odstavecseseznamem"/>
              <w:numPr>
                <w:ilvl w:val="0"/>
                <w:numId w:val="25"/>
              </w:numPr>
            </w:pPr>
            <w:r w:rsidRPr="00E16BF7">
              <w:t>Vlhký vzduch</w:t>
            </w:r>
          </w:p>
          <w:p w14:paraId="292663A0" w14:textId="77777777" w:rsidR="00EC5046" w:rsidRPr="00E16BF7" w:rsidRDefault="00EC5046" w:rsidP="00EC5046">
            <w:pPr>
              <w:pStyle w:val="Odstavecseseznamem"/>
              <w:numPr>
                <w:ilvl w:val="0"/>
                <w:numId w:val="25"/>
              </w:numPr>
            </w:pPr>
            <w:r w:rsidRPr="00E16BF7">
              <w:t>Základy akustiky a světelné techniky</w:t>
            </w:r>
          </w:p>
          <w:p w14:paraId="40C8A760" w14:textId="77777777" w:rsidR="00EC5046" w:rsidRPr="00E16BF7" w:rsidRDefault="00EC5046" w:rsidP="00EC5046">
            <w:pPr>
              <w:pStyle w:val="Odstavecseseznamem"/>
              <w:numPr>
                <w:ilvl w:val="0"/>
                <w:numId w:val="25"/>
              </w:numPr>
            </w:pPr>
            <w:r w:rsidRPr="00E16BF7">
              <w:t>Přenos tepla</w:t>
            </w:r>
          </w:p>
          <w:p w14:paraId="6CC9D4D4" w14:textId="77777777" w:rsidR="00EC5046" w:rsidRPr="00E16BF7" w:rsidRDefault="00EC5046" w:rsidP="00EC5046">
            <w:pPr>
              <w:pStyle w:val="Odstavecseseznamem"/>
              <w:numPr>
                <w:ilvl w:val="0"/>
                <w:numId w:val="25"/>
              </w:numPr>
            </w:pPr>
            <w:r w:rsidRPr="00E16BF7">
              <w:t>Hydraulika systémů techniky prostředí a výměníky tepla</w:t>
            </w:r>
          </w:p>
          <w:p w14:paraId="15F6C9BF" w14:textId="77777777" w:rsidR="00EC5046" w:rsidRPr="00E16BF7" w:rsidRDefault="00EC5046" w:rsidP="00EC5046">
            <w:pPr>
              <w:pStyle w:val="Odstavecseseznamem"/>
              <w:numPr>
                <w:ilvl w:val="0"/>
                <w:numId w:val="25"/>
              </w:numPr>
            </w:pPr>
            <w:r w:rsidRPr="00E16BF7">
              <w:t>Požadavky na vnitřní prostředí</w:t>
            </w:r>
          </w:p>
          <w:p w14:paraId="37A65A43" w14:textId="77777777" w:rsidR="00EC5046" w:rsidRPr="00E16BF7" w:rsidRDefault="00EC5046" w:rsidP="00EC5046">
            <w:pPr>
              <w:pStyle w:val="Odstavecseseznamem"/>
              <w:numPr>
                <w:ilvl w:val="0"/>
                <w:numId w:val="25"/>
              </w:numPr>
            </w:pPr>
            <w:r w:rsidRPr="00E16BF7">
              <w:t>Vlastnosti a parametry budov</w:t>
            </w:r>
          </w:p>
          <w:p w14:paraId="03E186D3" w14:textId="77777777" w:rsidR="00EC5046" w:rsidRPr="00E16BF7" w:rsidRDefault="00EC5046" w:rsidP="00EC5046">
            <w:pPr>
              <w:pStyle w:val="Odstavecseseznamem"/>
              <w:numPr>
                <w:ilvl w:val="0"/>
                <w:numId w:val="25"/>
              </w:numPr>
            </w:pPr>
            <w:r w:rsidRPr="00E16BF7">
              <w:t>Vlastnosti a parametry budov</w:t>
            </w:r>
          </w:p>
          <w:p w14:paraId="7DFDEEE4" w14:textId="77777777" w:rsidR="00EC5046" w:rsidRPr="00E16BF7" w:rsidRDefault="00EC5046" w:rsidP="00EC5046">
            <w:pPr>
              <w:pStyle w:val="Odstavecseseznamem"/>
              <w:numPr>
                <w:ilvl w:val="0"/>
                <w:numId w:val="25"/>
              </w:numPr>
            </w:pPr>
            <w:r w:rsidRPr="00E16BF7">
              <w:t>Energetické systémy v budovách a jejich prvky</w:t>
            </w:r>
          </w:p>
          <w:p w14:paraId="11C2A169" w14:textId="77777777" w:rsidR="00EC5046" w:rsidRPr="00E16BF7" w:rsidRDefault="00EC5046" w:rsidP="00EC5046">
            <w:pPr>
              <w:pStyle w:val="Odstavecseseznamem"/>
              <w:numPr>
                <w:ilvl w:val="0"/>
                <w:numId w:val="25"/>
              </w:numPr>
            </w:pPr>
            <w:r w:rsidRPr="00E16BF7">
              <w:t>Vytápěcí systémy</w:t>
            </w:r>
          </w:p>
          <w:p w14:paraId="72B6E0EE" w14:textId="77777777" w:rsidR="00EC5046" w:rsidRPr="00E16BF7" w:rsidRDefault="00EC5046" w:rsidP="00EC5046">
            <w:pPr>
              <w:pStyle w:val="Odstavecseseznamem"/>
              <w:numPr>
                <w:ilvl w:val="0"/>
                <w:numId w:val="25"/>
              </w:numPr>
            </w:pPr>
            <w:r w:rsidRPr="00E16BF7">
              <w:t>Větrací a klimatizační systémy</w:t>
            </w:r>
          </w:p>
          <w:p w14:paraId="6CDFF59B" w14:textId="77777777" w:rsidR="00EC5046" w:rsidRPr="00E16BF7" w:rsidRDefault="00EC5046" w:rsidP="00EC5046">
            <w:pPr>
              <w:pStyle w:val="Odstavecseseznamem"/>
              <w:numPr>
                <w:ilvl w:val="0"/>
                <w:numId w:val="25"/>
              </w:numPr>
            </w:pPr>
            <w:r w:rsidRPr="00E16BF7">
              <w:t>Větrací a klimatizační systémy</w:t>
            </w:r>
          </w:p>
          <w:p w14:paraId="66DE31EB" w14:textId="77777777" w:rsidR="00EC5046" w:rsidRPr="00E16BF7" w:rsidRDefault="00EC5046" w:rsidP="00EC5046">
            <w:pPr>
              <w:pStyle w:val="Odstavecseseznamem"/>
              <w:numPr>
                <w:ilvl w:val="0"/>
                <w:numId w:val="25"/>
              </w:numPr>
            </w:pPr>
            <w:r w:rsidRPr="00E16BF7">
              <w:t>Obnovitelné a alternativní zdroje energie</w:t>
            </w:r>
          </w:p>
          <w:p w14:paraId="752DF2E3" w14:textId="77777777" w:rsidR="00EC5046" w:rsidRDefault="00EC5046" w:rsidP="00EC5046">
            <w:pPr>
              <w:pStyle w:val="Odstavecseseznamem"/>
              <w:numPr>
                <w:ilvl w:val="0"/>
                <w:numId w:val="25"/>
              </w:numPr>
            </w:pPr>
            <w:r w:rsidRPr="00E16BF7">
              <w:t>Komunikace a Integrace systémů</w:t>
            </w:r>
          </w:p>
        </w:tc>
      </w:tr>
      <w:tr w:rsidR="00EC5046" w14:paraId="32E6585B" w14:textId="77777777" w:rsidTr="00566D26">
        <w:trPr>
          <w:trHeight w:val="265"/>
        </w:trPr>
        <w:tc>
          <w:tcPr>
            <w:tcW w:w="3653" w:type="dxa"/>
            <w:gridSpan w:val="2"/>
            <w:tcBorders>
              <w:top w:val="nil"/>
            </w:tcBorders>
            <w:shd w:val="clear" w:color="auto" w:fill="F7CAAC"/>
          </w:tcPr>
          <w:p w14:paraId="701A0D3E" w14:textId="77777777" w:rsidR="00EC5046" w:rsidRDefault="00EC5046" w:rsidP="00566D26">
            <w:r>
              <w:rPr>
                <w:b/>
              </w:rPr>
              <w:t>Studijní literatura a studijní pomůcky</w:t>
            </w:r>
          </w:p>
        </w:tc>
        <w:tc>
          <w:tcPr>
            <w:tcW w:w="6202" w:type="dxa"/>
            <w:gridSpan w:val="6"/>
            <w:tcBorders>
              <w:top w:val="nil"/>
              <w:bottom w:val="nil"/>
            </w:tcBorders>
          </w:tcPr>
          <w:p w14:paraId="327AFA70" w14:textId="77777777" w:rsidR="00EC5046" w:rsidRDefault="00EC5046" w:rsidP="00566D26"/>
        </w:tc>
      </w:tr>
      <w:tr w:rsidR="00EC5046" w14:paraId="1B82810D" w14:textId="77777777" w:rsidTr="00566D26">
        <w:trPr>
          <w:trHeight w:val="1497"/>
        </w:trPr>
        <w:tc>
          <w:tcPr>
            <w:tcW w:w="9855" w:type="dxa"/>
            <w:gridSpan w:val="8"/>
            <w:tcBorders>
              <w:top w:val="nil"/>
            </w:tcBorders>
          </w:tcPr>
          <w:p w14:paraId="49D86157" w14:textId="77777777" w:rsidR="00EC5046" w:rsidRPr="00344923" w:rsidRDefault="00EC5046" w:rsidP="00566D26">
            <w:pPr>
              <w:rPr>
                <w:b/>
              </w:rPr>
            </w:pPr>
            <w:r w:rsidRPr="00344923">
              <w:rPr>
                <w:b/>
              </w:rPr>
              <w:t>Povinná literatura:</w:t>
            </w:r>
          </w:p>
          <w:p w14:paraId="0D1B2EFC" w14:textId="77777777" w:rsidR="00EC5046" w:rsidRPr="00271C17" w:rsidRDefault="00EC5046" w:rsidP="00566D26">
            <w:r w:rsidRPr="00271C17">
              <w:t xml:space="preserve">OZISIK, M. N. </w:t>
            </w:r>
            <w:r w:rsidRPr="00271C17">
              <w:rPr>
                <w:i/>
              </w:rPr>
              <w:t>Heat Transfer</w:t>
            </w:r>
            <w:r w:rsidRPr="00271C17">
              <w:t>. Mc Graw-Hill.1985 ISBN 0-07-047982-8</w:t>
            </w:r>
          </w:p>
          <w:p w14:paraId="66E62DFF" w14:textId="77777777" w:rsidR="00EC5046" w:rsidRPr="00271C17" w:rsidRDefault="00EC5046" w:rsidP="00566D26">
            <w:r w:rsidRPr="00271C17">
              <w:t xml:space="preserve">ASHRAE HANDBOOK . Díl 1 – 4 . </w:t>
            </w:r>
            <w:r w:rsidRPr="00137727">
              <w:rPr>
                <w:i/>
              </w:rPr>
              <w:t>American Society of Heating</w:t>
            </w:r>
            <w:r w:rsidRPr="00271C17">
              <w:t>, Refrigeration and Air-Conditioning Engineers, Inc. 1791 Tutlie Circle, N.E., Atlanta, GA 30 329. ISBN 1-931862-73-7. ISSN 1549-2370</w:t>
            </w:r>
          </w:p>
          <w:p w14:paraId="277F6F2C" w14:textId="77777777" w:rsidR="00EC5046" w:rsidRPr="00344923" w:rsidRDefault="00EC5046" w:rsidP="00566D26">
            <w:pPr>
              <w:rPr>
                <w:b/>
              </w:rPr>
            </w:pPr>
            <w:r w:rsidRPr="00344923">
              <w:rPr>
                <w:b/>
              </w:rPr>
              <w:t>Doporučená literatura:</w:t>
            </w:r>
          </w:p>
          <w:p w14:paraId="5ED8B529" w14:textId="77777777" w:rsidR="00EC5046" w:rsidRPr="00271C17" w:rsidRDefault="00EC5046" w:rsidP="00566D26">
            <w:pPr>
              <w:jc w:val="left"/>
              <w:rPr>
                <w:shd w:val="clear" w:color="auto" w:fill="FFFFFF"/>
              </w:rPr>
            </w:pPr>
            <w:r w:rsidRPr="00137727">
              <w:rPr>
                <w:shd w:val="clear" w:color="auto" w:fill="FFFFFF"/>
              </w:rPr>
              <w:t>CASINI, M. </w:t>
            </w:r>
            <w:r w:rsidRPr="00137727">
              <w:rPr>
                <w:i/>
                <w:iCs/>
                <w:shd w:val="clear" w:color="auto" w:fill="FFFFFF"/>
              </w:rPr>
              <w:t>Smart buildings: advanced materials and nanotechnology to improve energy-efficiency and environmental performance</w:t>
            </w:r>
            <w:r w:rsidRPr="00137727">
              <w:rPr>
                <w:shd w:val="clear" w:color="auto" w:fill="FFFFFF"/>
              </w:rPr>
              <w:t>. Amsterdam: Elsevier, [2016]. Woodhead Publishing series in civil and structural engineering. ISBN 978-0-08-100972-7.</w:t>
            </w:r>
          </w:p>
          <w:p w14:paraId="3AAADF5B" w14:textId="77777777" w:rsidR="00EC5046" w:rsidRPr="00137727" w:rsidRDefault="00EC5046" w:rsidP="00566D26">
            <w:pPr>
              <w:jc w:val="left"/>
              <w:rPr>
                <w:shd w:val="clear" w:color="auto" w:fill="FFFFFF"/>
              </w:rPr>
            </w:pPr>
            <w:r w:rsidRPr="00137727">
              <w:rPr>
                <w:caps/>
                <w:shd w:val="clear" w:color="auto" w:fill="FFFFFF"/>
              </w:rPr>
              <w:t>Sinopoli</w:t>
            </w:r>
            <w:r w:rsidRPr="00137727">
              <w:rPr>
                <w:shd w:val="clear" w:color="auto" w:fill="FFFFFF"/>
              </w:rPr>
              <w:t>, J.</w:t>
            </w:r>
            <w:r w:rsidRPr="00137727">
              <w:rPr>
                <w:rFonts w:hint="eastAsia"/>
                <w:shd w:val="clear" w:color="auto" w:fill="FFFFFF"/>
              </w:rPr>
              <w:t> </w:t>
            </w:r>
            <w:r w:rsidRPr="00137727">
              <w:rPr>
                <w:rStyle w:val="Zdraznn"/>
                <w:bdr w:val="none" w:sz="0" w:space="0" w:color="auto" w:frame="1"/>
                <w:shd w:val="clear" w:color="auto" w:fill="FFFFFF"/>
              </w:rPr>
              <w:t>Advanced technology for smart buildings</w:t>
            </w:r>
            <w:r w:rsidRPr="00137727">
              <w:rPr>
                <w:shd w:val="clear" w:color="auto" w:fill="FFFFFF"/>
              </w:rPr>
              <w:t>. Boston: Artech House, 2016.</w:t>
            </w:r>
            <w:r w:rsidRPr="00137727">
              <w:rPr>
                <w:rFonts w:hint="eastAsia"/>
                <w:shd w:val="clear" w:color="auto" w:fill="FFFFFF"/>
              </w:rPr>
              <w:t> </w:t>
            </w:r>
            <w:r w:rsidRPr="00137727">
              <w:rPr>
                <w:shd w:val="clear" w:color="auto" w:fill="FFFFFF"/>
              </w:rPr>
              <w:t>ISBN 978-1608078653</w:t>
            </w:r>
          </w:p>
          <w:p w14:paraId="48476A65" w14:textId="77777777" w:rsidR="00EC5046" w:rsidRPr="00271C17" w:rsidRDefault="00EC5046" w:rsidP="00566D26">
            <w:pPr>
              <w:jc w:val="left"/>
            </w:pPr>
            <w:r w:rsidRPr="00137727">
              <w:t>COFFIN</w:t>
            </w:r>
            <w:r w:rsidRPr="00271C17">
              <w:t xml:space="preserve">, J. M.: </w:t>
            </w:r>
            <w:r w:rsidRPr="00271C17">
              <w:rPr>
                <w:i/>
                <w:iCs/>
              </w:rPr>
              <w:t xml:space="preserve">Direct Digital Control for Building HVAC Systems. </w:t>
            </w:r>
            <w:r w:rsidRPr="00271C17">
              <w:t>Kluwer Academic Publishers, 2003. ISBN 0-412-14531-6</w:t>
            </w:r>
          </w:p>
          <w:p w14:paraId="76C97157" w14:textId="77777777" w:rsidR="00EC5046" w:rsidRPr="00271C17" w:rsidRDefault="00EC5046" w:rsidP="00566D26">
            <w:pPr>
              <w:jc w:val="left"/>
            </w:pPr>
            <w:r w:rsidRPr="00137727">
              <w:t>NEWMAN</w:t>
            </w:r>
            <w:r w:rsidRPr="00271C17">
              <w:t xml:space="preserve">, M. H. </w:t>
            </w:r>
            <w:r w:rsidRPr="00271C17">
              <w:rPr>
                <w:i/>
                <w:iCs/>
              </w:rPr>
              <w:t xml:space="preserve">Direct Digital Control of Building Systém. </w:t>
            </w:r>
            <w:r w:rsidRPr="00271C17">
              <w:t>John Wiley and Sons, Inc.  ISBN 0-471-51696-1</w:t>
            </w:r>
          </w:p>
          <w:p w14:paraId="290E0FD7" w14:textId="77777777" w:rsidR="00EC5046" w:rsidRPr="00AE53B6" w:rsidRDefault="00EC5046" w:rsidP="00566D26"/>
        </w:tc>
      </w:tr>
      <w:tr w:rsidR="00EC5046" w14:paraId="4FB61691"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9D904F" w14:textId="77777777" w:rsidR="00EC5046" w:rsidRDefault="00EC5046" w:rsidP="00566D26">
            <w:pPr>
              <w:jc w:val="center"/>
              <w:rPr>
                <w:b/>
              </w:rPr>
            </w:pPr>
            <w:r>
              <w:rPr>
                <w:b/>
              </w:rPr>
              <w:t>Informace ke kombinované nebo distanční formě</w:t>
            </w:r>
          </w:p>
        </w:tc>
      </w:tr>
      <w:tr w:rsidR="00EC5046" w14:paraId="5465EC0C" w14:textId="77777777" w:rsidTr="00566D26">
        <w:tc>
          <w:tcPr>
            <w:tcW w:w="4787" w:type="dxa"/>
            <w:gridSpan w:val="3"/>
            <w:tcBorders>
              <w:top w:val="single" w:sz="2" w:space="0" w:color="auto"/>
            </w:tcBorders>
            <w:shd w:val="clear" w:color="auto" w:fill="F7CAAC"/>
          </w:tcPr>
          <w:p w14:paraId="178C99DC" w14:textId="77777777" w:rsidR="00EC5046" w:rsidRDefault="00EC5046" w:rsidP="00566D26">
            <w:r>
              <w:rPr>
                <w:b/>
              </w:rPr>
              <w:t>Rozsah konzultací (soustředění)</w:t>
            </w:r>
          </w:p>
        </w:tc>
        <w:tc>
          <w:tcPr>
            <w:tcW w:w="889" w:type="dxa"/>
            <w:tcBorders>
              <w:top w:val="single" w:sz="2" w:space="0" w:color="auto"/>
            </w:tcBorders>
          </w:tcPr>
          <w:p w14:paraId="07F756F4" w14:textId="77777777" w:rsidR="00EC5046" w:rsidRDefault="00EC5046" w:rsidP="00566D26">
            <w:r>
              <w:t>15</w:t>
            </w:r>
          </w:p>
        </w:tc>
        <w:tc>
          <w:tcPr>
            <w:tcW w:w="4179" w:type="dxa"/>
            <w:gridSpan w:val="4"/>
            <w:tcBorders>
              <w:top w:val="single" w:sz="2" w:space="0" w:color="auto"/>
            </w:tcBorders>
            <w:shd w:val="clear" w:color="auto" w:fill="F7CAAC"/>
          </w:tcPr>
          <w:p w14:paraId="36CF93CD" w14:textId="77777777" w:rsidR="00EC5046" w:rsidRDefault="00EC5046" w:rsidP="00566D26">
            <w:pPr>
              <w:rPr>
                <w:b/>
              </w:rPr>
            </w:pPr>
            <w:r>
              <w:rPr>
                <w:b/>
              </w:rPr>
              <w:t xml:space="preserve">hodin </w:t>
            </w:r>
          </w:p>
        </w:tc>
      </w:tr>
      <w:tr w:rsidR="00EC5046" w14:paraId="36F6260A" w14:textId="77777777" w:rsidTr="00566D26">
        <w:tc>
          <w:tcPr>
            <w:tcW w:w="9855" w:type="dxa"/>
            <w:gridSpan w:val="8"/>
            <w:shd w:val="clear" w:color="auto" w:fill="F7CAAC"/>
          </w:tcPr>
          <w:p w14:paraId="651D7AA0" w14:textId="77777777" w:rsidR="00EC5046" w:rsidRDefault="00EC5046" w:rsidP="00566D26">
            <w:pPr>
              <w:rPr>
                <w:b/>
              </w:rPr>
            </w:pPr>
            <w:r>
              <w:rPr>
                <w:b/>
              </w:rPr>
              <w:t>Informace o způsobu kontaktu s vyučujícím</w:t>
            </w:r>
          </w:p>
        </w:tc>
      </w:tr>
      <w:tr w:rsidR="00EC5046" w14:paraId="4BAF20B3" w14:textId="77777777" w:rsidTr="00566D26">
        <w:trPr>
          <w:trHeight w:val="593"/>
        </w:trPr>
        <w:tc>
          <w:tcPr>
            <w:tcW w:w="9855" w:type="dxa"/>
            <w:gridSpan w:val="8"/>
          </w:tcPr>
          <w:p w14:paraId="1C1E2647" w14:textId="77777777" w:rsidR="00EC5046" w:rsidRDefault="00EC5046" w:rsidP="00566D26">
            <w:r w:rsidRPr="00BA2B21">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BA2B21">
              <w:rPr>
                <w:sz w:val="18"/>
              </w:rPr>
              <w:t xml:space="preserve"> </w:t>
            </w:r>
          </w:p>
        </w:tc>
      </w:tr>
    </w:tbl>
    <w:p w14:paraId="188641A1" w14:textId="77777777" w:rsidR="00EC5046" w:rsidRDefault="00EC5046" w:rsidP="00EC5046"/>
    <w:p w14:paraId="719085B7" w14:textId="77777777" w:rsidR="00EC5046" w:rsidRDefault="00EC5046" w:rsidP="00EC5046"/>
    <w:p w14:paraId="5066C194"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276B1077" w14:textId="77777777" w:rsidTr="00566D26">
        <w:tc>
          <w:tcPr>
            <w:tcW w:w="9855" w:type="dxa"/>
            <w:gridSpan w:val="8"/>
            <w:tcBorders>
              <w:bottom w:val="double" w:sz="4" w:space="0" w:color="auto"/>
            </w:tcBorders>
            <w:shd w:val="clear" w:color="auto" w:fill="BDD6EE"/>
          </w:tcPr>
          <w:p w14:paraId="111D2D99" w14:textId="0446FD11" w:rsidR="00EC5046" w:rsidRDefault="00EC5046" w:rsidP="00566D26">
            <w:pPr>
              <w:tabs>
                <w:tab w:val="right" w:pos="9487"/>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00" w:author="Jiří Vojtěšek" w:date="2018-11-26T14:08:00Z">
              <w:r w:rsidR="00926202" w:rsidRPr="00926202">
                <w:rPr>
                  <w:rStyle w:val="Odkazintenzivn"/>
                  <w:rPrChange w:id="401" w:author="Jiří Vojtěšek" w:date="2018-11-26T14:08:00Z">
                    <w:rPr>
                      <w:b/>
                    </w:rPr>
                  </w:rPrChange>
                </w:rPr>
                <w:t>Abecední seznam</w:t>
              </w:r>
            </w:ins>
            <w:del w:id="402"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571E8285" w14:textId="77777777" w:rsidTr="00566D26">
        <w:tc>
          <w:tcPr>
            <w:tcW w:w="3086" w:type="dxa"/>
            <w:tcBorders>
              <w:top w:val="double" w:sz="4" w:space="0" w:color="auto"/>
            </w:tcBorders>
            <w:shd w:val="clear" w:color="auto" w:fill="F7CAAC"/>
          </w:tcPr>
          <w:p w14:paraId="51635C74"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6BDEA2F5" w14:textId="77777777" w:rsidR="00EC5046" w:rsidRDefault="00EC5046" w:rsidP="00566D26">
            <w:bookmarkStart w:id="403" w:name="BusinessBasics"/>
            <w:r w:rsidRPr="006C0478">
              <w:t>Business Basics</w:t>
            </w:r>
            <w:bookmarkEnd w:id="403"/>
          </w:p>
        </w:tc>
      </w:tr>
      <w:tr w:rsidR="00EC5046" w14:paraId="08D5CCFC" w14:textId="77777777" w:rsidTr="00566D26">
        <w:tc>
          <w:tcPr>
            <w:tcW w:w="3086" w:type="dxa"/>
            <w:shd w:val="clear" w:color="auto" w:fill="F7CAAC"/>
          </w:tcPr>
          <w:p w14:paraId="48820959" w14:textId="77777777" w:rsidR="00EC5046" w:rsidRDefault="00EC5046" w:rsidP="00566D26">
            <w:pPr>
              <w:rPr>
                <w:b/>
              </w:rPr>
            </w:pPr>
            <w:r>
              <w:rPr>
                <w:b/>
              </w:rPr>
              <w:t>Typ předmětu</w:t>
            </w:r>
          </w:p>
        </w:tc>
        <w:tc>
          <w:tcPr>
            <w:tcW w:w="3406" w:type="dxa"/>
            <w:gridSpan w:val="4"/>
          </w:tcPr>
          <w:p w14:paraId="3FAD7DCA" w14:textId="77777777" w:rsidR="00EC5046" w:rsidRDefault="00EC5046" w:rsidP="00566D26">
            <w:r>
              <w:t>Povinný pro specializace:</w:t>
            </w:r>
          </w:p>
          <w:p w14:paraId="7DBF7BC8" w14:textId="77777777" w:rsidR="00EC5046" w:rsidRDefault="00EC5046" w:rsidP="00566D26">
            <w:r>
              <w:t>Bezpečnostní technologie</w:t>
            </w:r>
          </w:p>
          <w:p w14:paraId="35FC99D9" w14:textId="77777777" w:rsidR="00EC5046" w:rsidRDefault="00EC5046" w:rsidP="00566D26">
            <w:r>
              <w:t>Bezpečnostní management</w:t>
            </w:r>
          </w:p>
        </w:tc>
        <w:tc>
          <w:tcPr>
            <w:tcW w:w="2695" w:type="dxa"/>
            <w:gridSpan w:val="2"/>
            <w:shd w:val="clear" w:color="auto" w:fill="F7CAAC"/>
          </w:tcPr>
          <w:p w14:paraId="36A6ECC7" w14:textId="77777777" w:rsidR="00EC5046" w:rsidRDefault="00EC5046" w:rsidP="00566D26">
            <w:r>
              <w:rPr>
                <w:b/>
              </w:rPr>
              <w:t>doporučený ročník / semestr</w:t>
            </w:r>
          </w:p>
        </w:tc>
        <w:tc>
          <w:tcPr>
            <w:tcW w:w="668" w:type="dxa"/>
          </w:tcPr>
          <w:p w14:paraId="3CD66B0E" w14:textId="77777777" w:rsidR="00EC5046" w:rsidRDefault="00EC5046" w:rsidP="00566D26">
            <w:r>
              <w:t>2/L</w:t>
            </w:r>
          </w:p>
        </w:tc>
      </w:tr>
      <w:tr w:rsidR="00EC5046" w14:paraId="27509454" w14:textId="77777777" w:rsidTr="00566D26">
        <w:tc>
          <w:tcPr>
            <w:tcW w:w="3086" w:type="dxa"/>
            <w:shd w:val="clear" w:color="auto" w:fill="F7CAAC"/>
          </w:tcPr>
          <w:p w14:paraId="0D258B4F" w14:textId="77777777" w:rsidR="00EC5046" w:rsidRDefault="00EC5046" w:rsidP="00566D26">
            <w:pPr>
              <w:rPr>
                <w:b/>
              </w:rPr>
            </w:pPr>
            <w:r>
              <w:rPr>
                <w:b/>
              </w:rPr>
              <w:t>Rozsah studijního předmětu</w:t>
            </w:r>
          </w:p>
        </w:tc>
        <w:tc>
          <w:tcPr>
            <w:tcW w:w="1701" w:type="dxa"/>
            <w:gridSpan w:val="2"/>
          </w:tcPr>
          <w:p w14:paraId="745E0C2B" w14:textId="77777777" w:rsidR="00EC5046" w:rsidRDefault="00EC5046" w:rsidP="00566D26">
            <w:r>
              <w:t>24p + 12s</w:t>
            </w:r>
          </w:p>
        </w:tc>
        <w:tc>
          <w:tcPr>
            <w:tcW w:w="889" w:type="dxa"/>
            <w:shd w:val="clear" w:color="auto" w:fill="F7CAAC"/>
          </w:tcPr>
          <w:p w14:paraId="5705CFD8" w14:textId="77777777" w:rsidR="00EC5046" w:rsidRDefault="00EC5046" w:rsidP="00566D26">
            <w:pPr>
              <w:rPr>
                <w:b/>
              </w:rPr>
            </w:pPr>
            <w:r>
              <w:rPr>
                <w:b/>
              </w:rPr>
              <w:t xml:space="preserve">hod. </w:t>
            </w:r>
          </w:p>
        </w:tc>
        <w:tc>
          <w:tcPr>
            <w:tcW w:w="816" w:type="dxa"/>
          </w:tcPr>
          <w:p w14:paraId="150385FC" w14:textId="77777777" w:rsidR="00EC5046" w:rsidRDefault="00EC5046" w:rsidP="00566D26">
            <w:r>
              <w:t>42</w:t>
            </w:r>
          </w:p>
        </w:tc>
        <w:tc>
          <w:tcPr>
            <w:tcW w:w="2156" w:type="dxa"/>
            <w:shd w:val="clear" w:color="auto" w:fill="F7CAAC"/>
          </w:tcPr>
          <w:p w14:paraId="4337D955" w14:textId="77777777" w:rsidR="00EC5046" w:rsidRDefault="00EC5046" w:rsidP="00566D26">
            <w:pPr>
              <w:rPr>
                <w:b/>
              </w:rPr>
            </w:pPr>
            <w:r>
              <w:rPr>
                <w:b/>
              </w:rPr>
              <w:t>kreditů</w:t>
            </w:r>
          </w:p>
        </w:tc>
        <w:tc>
          <w:tcPr>
            <w:tcW w:w="1207" w:type="dxa"/>
            <w:gridSpan w:val="2"/>
          </w:tcPr>
          <w:p w14:paraId="509961FA" w14:textId="77777777" w:rsidR="00EC5046" w:rsidRDefault="00EC5046" w:rsidP="00566D26">
            <w:r>
              <w:t>2</w:t>
            </w:r>
          </w:p>
        </w:tc>
      </w:tr>
      <w:tr w:rsidR="00EC5046" w14:paraId="5D3EE9F2" w14:textId="77777777" w:rsidTr="00566D26">
        <w:tc>
          <w:tcPr>
            <w:tcW w:w="3086" w:type="dxa"/>
            <w:shd w:val="clear" w:color="auto" w:fill="F7CAAC"/>
          </w:tcPr>
          <w:p w14:paraId="5957328E" w14:textId="77777777" w:rsidR="00EC5046" w:rsidRDefault="00EC5046" w:rsidP="00566D26">
            <w:pPr>
              <w:rPr>
                <w:b/>
                <w:sz w:val="22"/>
              </w:rPr>
            </w:pPr>
            <w:r>
              <w:rPr>
                <w:b/>
              </w:rPr>
              <w:t>Prerekvizity, korekvizity, ekvivalence</w:t>
            </w:r>
          </w:p>
        </w:tc>
        <w:tc>
          <w:tcPr>
            <w:tcW w:w="6769" w:type="dxa"/>
            <w:gridSpan w:val="7"/>
          </w:tcPr>
          <w:p w14:paraId="013B5BD7" w14:textId="77777777" w:rsidR="00EC5046" w:rsidRDefault="00EC5046" w:rsidP="00566D26">
            <w:r>
              <w:t>nejsou</w:t>
            </w:r>
          </w:p>
        </w:tc>
      </w:tr>
      <w:tr w:rsidR="00EC5046" w14:paraId="46E346BD" w14:textId="77777777" w:rsidTr="00566D26">
        <w:tc>
          <w:tcPr>
            <w:tcW w:w="3086" w:type="dxa"/>
            <w:shd w:val="clear" w:color="auto" w:fill="F7CAAC"/>
          </w:tcPr>
          <w:p w14:paraId="51A1D483" w14:textId="77777777" w:rsidR="00EC5046" w:rsidRDefault="00EC5046" w:rsidP="00566D26">
            <w:pPr>
              <w:rPr>
                <w:b/>
              </w:rPr>
            </w:pPr>
            <w:r>
              <w:rPr>
                <w:b/>
              </w:rPr>
              <w:t>Způsob ověření studijních výsledků</w:t>
            </w:r>
          </w:p>
        </w:tc>
        <w:tc>
          <w:tcPr>
            <w:tcW w:w="3406" w:type="dxa"/>
            <w:gridSpan w:val="4"/>
          </w:tcPr>
          <w:p w14:paraId="48628499" w14:textId="77777777" w:rsidR="00EC5046" w:rsidRDefault="00EC5046" w:rsidP="00566D26">
            <w:r>
              <w:t>Klasifikovaný zápočet</w:t>
            </w:r>
          </w:p>
        </w:tc>
        <w:tc>
          <w:tcPr>
            <w:tcW w:w="2156" w:type="dxa"/>
            <w:shd w:val="clear" w:color="auto" w:fill="F7CAAC"/>
          </w:tcPr>
          <w:p w14:paraId="0685C7B7" w14:textId="77777777" w:rsidR="00EC5046" w:rsidRDefault="00EC5046" w:rsidP="00566D26">
            <w:pPr>
              <w:rPr>
                <w:b/>
              </w:rPr>
            </w:pPr>
            <w:r>
              <w:rPr>
                <w:b/>
              </w:rPr>
              <w:t>Forma výuky</w:t>
            </w:r>
          </w:p>
        </w:tc>
        <w:tc>
          <w:tcPr>
            <w:tcW w:w="1207" w:type="dxa"/>
            <w:gridSpan w:val="2"/>
          </w:tcPr>
          <w:p w14:paraId="554B5AB2" w14:textId="77777777" w:rsidR="00EC5046" w:rsidRDefault="00EC5046" w:rsidP="00566D26">
            <w:r>
              <w:t>přednáška</w:t>
            </w:r>
          </w:p>
        </w:tc>
      </w:tr>
      <w:tr w:rsidR="00EC5046" w14:paraId="6825F660" w14:textId="77777777" w:rsidTr="00566D26">
        <w:tc>
          <w:tcPr>
            <w:tcW w:w="3086" w:type="dxa"/>
            <w:shd w:val="clear" w:color="auto" w:fill="F7CAAC"/>
          </w:tcPr>
          <w:p w14:paraId="181DA5F7"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474BE63" w14:textId="77777777" w:rsidR="00EC5046" w:rsidRDefault="00EC5046" w:rsidP="00566D26">
            <w:r>
              <w:t>Písemná  i ústní forma</w:t>
            </w:r>
          </w:p>
          <w:p w14:paraId="4DB8A4A5" w14:textId="77777777" w:rsidR="00EC5046" w:rsidRDefault="00EC5046" w:rsidP="00566D26">
            <w:r>
              <w:t xml:space="preserve">1. Povinná a aktivní účast na jednotlivých cvičeních (80% účast na cvičení). </w:t>
            </w:r>
          </w:p>
          <w:p w14:paraId="3F912F20" w14:textId="77777777" w:rsidR="00EC5046" w:rsidRDefault="00EC5046" w:rsidP="00566D26">
            <w:r>
              <w:t xml:space="preserve">2. Teoretické a praktické zvládnutí základní problematiky a jednotlivých témat. </w:t>
            </w:r>
          </w:p>
          <w:p w14:paraId="3FC9A8A8" w14:textId="77777777" w:rsidR="00EC5046" w:rsidRDefault="00EC5046" w:rsidP="00566D26">
            <w:r>
              <w:t xml:space="preserve">3. Úspěšné a samostatné vypracování všech zadaných úloh v průběhu semestru. </w:t>
            </w:r>
          </w:p>
          <w:p w14:paraId="3657FA31" w14:textId="77777777" w:rsidR="00EC5046" w:rsidRDefault="00EC5046" w:rsidP="00566D26">
            <w:r>
              <w:t>4. Prokázání úspěšného zvládnutí probírané tématiky při ústním pohovoru s vyučujícím.</w:t>
            </w:r>
          </w:p>
        </w:tc>
      </w:tr>
      <w:tr w:rsidR="00EC5046" w14:paraId="590A45FE" w14:textId="77777777" w:rsidTr="00566D26">
        <w:trPr>
          <w:trHeight w:val="58"/>
        </w:trPr>
        <w:tc>
          <w:tcPr>
            <w:tcW w:w="9855" w:type="dxa"/>
            <w:gridSpan w:val="8"/>
            <w:tcBorders>
              <w:top w:val="nil"/>
            </w:tcBorders>
          </w:tcPr>
          <w:p w14:paraId="1369B325" w14:textId="77777777" w:rsidR="00EC5046" w:rsidRDefault="00EC5046" w:rsidP="00566D26"/>
        </w:tc>
      </w:tr>
      <w:tr w:rsidR="00EC5046" w14:paraId="41FD818B" w14:textId="77777777" w:rsidTr="00566D26">
        <w:trPr>
          <w:trHeight w:val="197"/>
        </w:trPr>
        <w:tc>
          <w:tcPr>
            <w:tcW w:w="3086" w:type="dxa"/>
            <w:tcBorders>
              <w:top w:val="nil"/>
            </w:tcBorders>
            <w:shd w:val="clear" w:color="auto" w:fill="F7CAAC"/>
          </w:tcPr>
          <w:p w14:paraId="7A2BF9E9" w14:textId="77777777" w:rsidR="00EC5046" w:rsidRDefault="00EC5046" w:rsidP="00566D26">
            <w:pPr>
              <w:rPr>
                <w:b/>
              </w:rPr>
            </w:pPr>
            <w:r>
              <w:rPr>
                <w:b/>
              </w:rPr>
              <w:t>Garant předmětu</w:t>
            </w:r>
          </w:p>
        </w:tc>
        <w:tc>
          <w:tcPr>
            <w:tcW w:w="6769" w:type="dxa"/>
            <w:gridSpan w:val="7"/>
            <w:tcBorders>
              <w:top w:val="nil"/>
            </w:tcBorders>
          </w:tcPr>
          <w:p w14:paraId="041F5B48" w14:textId="77777777" w:rsidR="00EC5046" w:rsidRDefault="00EC5046" w:rsidP="00566D26">
            <w:r>
              <w:t>Ing. Petr Novák, Ph.D.</w:t>
            </w:r>
          </w:p>
        </w:tc>
      </w:tr>
      <w:tr w:rsidR="00EC5046" w14:paraId="4F672CC1" w14:textId="77777777" w:rsidTr="00566D26">
        <w:trPr>
          <w:trHeight w:val="243"/>
        </w:trPr>
        <w:tc>
          <w:tcPr>
            <w:tcW w:w="3086" w:type="dxa"/>
            <w:tcBorders>
              <w:top w:val="nil"/>
            </w:tcBorders>
            <w:shd w:val="clear" w:color="auto" w:fill="F7CAAC"/>
          </w:tcPr>
          <w:p w14:paraId="355F87AA" w14:textId="77777777" w:rsidR="00EC5046" w:rsidRDefault="00EC5046" w:rsidP="00566D26">
            <w:pPr>
              <w:rPr>
                <w:b/>
              </w:rPr>
            </w:pPr>
            <w:r>
              <w:rPr>
                <w:b/>
              </w:rPr>
              <w:t>Zapojení garanta do výuky předmětu</w:t>
            </w:r>
          </w:p>
        </w:tc>
        <w:tc>
          <w:tcPr>
            <w:tcW w:w="6769" w:type="dxa"/>
            <w:gridSpan w:val="7"/>
            <w:tcBorders>
              <w:top w:val="nil"/>
            </w:tcBorders>
          </w:tcPr>
          <w:p w14:paraId="2CE45A41" w14:textId="77777777" w:rsidR="00EC5046" w:rsidRDefault="00EC5046" w:rsidP="00566D26">
            <w:r w:rsidRPr="00DB3747">
              <w:t>Garant</w:t>
            </w:r>
            <w:r>
              <w:t>, přednáší</w:t>
            </w:r>
            <w:r w:rsidRPr="00DB3747">
              <w:t>.</w:t>
            </w:r>
          </w:p>
        </w:tc>
      </w:tr>
      <w:tr w:rsidR="00EC5046" w14:paraId="6012BC13" w14:textId="77777777" w:rsidTr="00566D26">
        <w:tc>
          <w:tcPr>
            <w:tcW w:w="3086" w:type="dxa"/>
            <w:shd w:val="clear" w:color="auto" w:fill="F7CAAC"/>
          </w:tcPr>
          <w:p w14:paraId="442CCA58" w14:textId="77777777" w:rsidR="00EC5046" w:rsidRDefault="00EC5046" w:rsidP="00566D26">
            <w:pPr>
              <w:rPr>
                <w:b/>
              </w:rPr>
            </w:pPr>
            <w:r>
              <w:rPr>
                <w:b/>
              </w:rPr>
              <w:t>Vyučující</w:t>
            </w:r>
          </w:p>
        </w:tc>
        <w:tc>
          <w:tcPr>
            <w:tcW w:w="6769" w:type="dxa"/>
            <w:gridSpan w:val="7"/>
            <w:tcBorders>
              <w:bottom w:val="nil"/>
            </w:tcBorders>
          </w:tcPr>
          <w:p w14:paraId="055B70D5" w14:textId="77777777" w:rsidR="00EC5046" w:rsidRDefault="00EC5046" w:rsidP="00566D26">
            <w:r w:rsidRPr="009273CC">
              <w:t>Ing. Petr Novák, Ph.D.</w:t>
            </w:r>
            <w:r>
              <w:t>, přednášky (100 %),</w:t>
            </w:r>
          </w:p>
          <w:p w14:paraId="20044D35" w14:textId="77777777" w:rsidR="00EC5046" w:rsidRDefault="00EC5046" w:rsidP="00566D26">
            <w:r>
              <w:t>Ing. Kozubíková, Ph.D., cvičení (10</w:t>
            </w:r>
            <w:r w:rsidRPr="009273CC">
              <w:t>0 %)</w:t>
            </w:r>
          </w:p>
        </w:tc>
      </w:tr>
      <w:tr w:rsidR="00EC5046" w14:paraId="4DCFF96B" w14:textId="77777777" w:rsidTr="00566D26">
        <w:trPr>
          <w:trHeight w:val="178"/>
        </w:trPr>
        <w:tc>
          <w:tcPr>
            <w:tcW w:w="9855" w:type="dxa"/>
            <w:gridSpan w:val="8"/>
            <w:tcBorders>
              <w:top w:val="nil"/>
            </w:tcBorders>
          </w:tcPr>
          <w:p w14:paraId="49C60C3A" w14:textId="77777777" w:rsidR="00EC5046" w:rsidRDefault="00EC5046" w:rsidP="00566D26"/>
        </w:tc>
      </w:tr>
      <w:tr w:rsidR="00EC5046" w14:paraId="344F283C" w14:textId="77777777" w:rsidTr="00566D26">
        <w:tc>
          <w:tcPr>
            <w:tcW w:w="3086" w:type="dxa"/>
            <w:shd w:val="clear" w:color="auto" w:fill="F7CAAC"/>
          </w:tcPr>
          <w:p w14:paraId="3EA04A60" w14:textId="77777777" w:rsidR="00EC5046" w:rsidRDefault="00EC5046" w:rsidP="00566D26">
            <w:pPr>
              <w:rPr>
                <w:b/>
              </w:rPr>
            </w:pPr>
            <w:r>
              <w:rPr>
                <w:b/>
              </w:rPr>
              <w:t>Stručná anotace předmětu</w:t>
            </w:r>
          </w:p>
        </w:tc>
        <w:tc>
          <w:tcPr>
            <w:tcW w:w="6769" w:type="dxa"/>
            <w:gridSpan w:val="7"/>
            <w:tcBorders>
              <w:bottom w:val="nil"/>
            </w:tcBorders>
          </w:tcPr>
          <w:p w14:paraId="265209D0" w14:textId="77777777" w:rsidR="00EC5046" w:rsidRDefault="00EC5046" w:rsidP="00566D26"/>
        </w:tc>
      </w:tr>
      <w:tr w:rsidR="00EC5046" w14:paraId="49230648" w14:textId="77777777" w:rsidTr="00566D26">
        <w:trPr>
          <w:trHeight w:val="3938"/>
        </w:trPr>
        <w:tc>
          <w:tcPr>
            <w:tcW w:w="9855" w:type="dxa"/>
            <w:gridSpan w:val="8"/>
            <w:tcBorders>
              <w:top w:val="nil"/>
              <w:bottom w:val="single" w:sz="12" w:space="0" w:color="auto"/>
            </w:tcBorders>
          </w:tcPr>
          <w:p w14:paraId="5BC75E10" w14:textId="77777777" w:rsidR="00EC5046" w:rsidRDefault="00EC5046" w:rsidP="00566D26">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0A70649B" w14:textId="77777777" w:rsidR="00EC5046" w:rsidRPr="00D82981" w:rsidRDefault="00EC5046" w:rsidP="00566D26"/>
          <w:p w14:paraId="14D04B27" w14:textId="77777777" w:rsidR="00EC5046" w:rsidRPr="0022617D" w:rsidRDefault="00EC5046" w:rsidP="00566D26">
            <w:r w:rsidRPr="0022617D">
              <w:t>Obsah předmětu</w:t>
            </w:r>
          </w:p>
          <w:p w14:paraId="15DFDD87" w14:textId="77777777" w:rsidR="00EC5046" w:rsidRDefault="00EC5046" w:rsidP="00EC5046">
            <w:pPr>
              <w:pStyle w:val="Odstavecseseznamem"/>
              <w:numPr>
                <w:ilvl w:val="0"/>
                <w:numId w:val="43"/>
              </w:numPr>
            </w:pPr>
            <w:r>
              <w:t>Úvod do podnikání, podnikatelské prostředí</w:t>
            </w:r>
          </w:p>
          <w:p w14:paraId="48424D06" w14:textId="77777777" w:rsidR="00EC5046" w:rsidRDefault="00EC5046" w:rsidP="00EC5046">
            <w:pPr>
              <w:pStyle w:val="Odstavecseseznamem"/>
              <w:numPr>
                <w:ilvl w:val="0"/>
                <w:numId w:val="43"/>
              </w:numPr>
            </w:pPr>
            <w:r>
              <w:t>Právní aspekty podnikání a právní formy podnikání v ČR</w:t>
            </w:r>
          </w:p>
          <w:p w14:paraId="3291B5DF" w14:textId="77777777" w:rsidR="00EC5046" w:rsidRDefault="00EC5046" w:rsidP="00EC5046">
            <w:pPr>
              <w:pStyle w:val="Odstavecseseznamem"/>
              <w:numPr>
                <w:ilvl w:val="0"/>
                <w:numId w:val="43"/>
              </w:numPr>
            </w:pPr>
            <w:r>
              <w:t>Živnostenské právo</w:t>
            </w:r>
          </w:p>
          <w:p w14:paraId="1AFB0BEC" w14:textId="77777777" w:rsidR="00EC5046" w:rsidRDefault="00EC5046" w:rsidP="00EC5046">
            <w:pPr>
              <w:pStyle w:val="Odstavecseseznamem"/>
              <w:numPr>
                <w:ilvl w:val="0"/>
                <w:numId w:val="43"/>
              </w:numPr>
            </w:pPr>
            <w:r>
              <w:t>Životní cyklus podniku, vznik a zánik podniku</w:t>
            </w:r>
          </w:p>
          <w:p w14:paraId="2C052365" w14:textId="77777777" w:rsidR="00EC5046" w:rsidRDefault="00EC5046" w:rsidP="00EC5046">
            <w:pPr>
              <w:pStyle w:val="Odstavecseseznamem"/>
              <w:numPr>
                <w:ilvl w:val="0"/>
                <w:numId w:val="43"/>
              </w:numPr>
            </w:pPr>
            <w:r>
              <w:t>Založení fyzické a právnické osoby.</w:t>
            </w:r>
          </w:p>
          <w:p w14:paraId="5C2B982E" w14:textId="77777777" w:rsidR="00EC5046" w:rsidRDefault="00EC5046" w:rsidP="00EC5046">
            <w:pPr>
              <w:pStyle w:val="Odstavecseseznamem"/>
              <w:numPr>
                <w:ilvl w:val="0"/>
                <w:numId w:val="43"/>
              </w:numPr>
            </w:pPr>
            <w:r>
              <w:t>Základy ekonomiky podniku.</w:t>
            </w:r>
          </w:p>
          <w:p w14:paraId="0F7A0949" w14:textId="77777777" w:rsidR="00EC5046" w:rsidRDefault="00EC5046" w:rsidP="00EC5046">
            <w:pPr>
              <w:pStyle w:val="Odstavecseseznamem"/>
              <w:numPr>
                <w:ilvl w:val="0"/>
                <w:numId w:val="43"/>
              </w:numPr>
            </w:pPr>
            <w:r>
              <w:t>Řízení nákladů, výnosů  a výsledku hospodaření</w:t>
            </w:r>
          </w:p>
          <w:p w14:paraId="57C2F090" w14:textId="77777777" w:rsidR="00EC5046" w:rsidRDefault="00EC5046" w:rsidP="00EC5046">
            <w:pPr>
              <w:pStyle w:val="Odstavecseseznamem"/>
              <w:numPr>
                <w:ilvl w:val="0"/>
                <w:numId w:val="43"/>
              </w:numPr>
            </w:pPr>
            <w:r>
              <w:t>Majetková a kapitálová struktura podniku</w:t>
            </w:r>
          </w:p>
          <w:p w14:paraId="6C93A33F" w14:textId="77777777" w:rsidR="00EC5046" w:rsidRDefault="00EC5046" w:rsidP="00EC5046">
            <w:pPr>
              <w:pStyle w:val="Odstavecseseznamem"/>
              <w:numPr>
                <w:ilvl w:val="0"/>
                <w:numId w:val="43"/>
              </w:numPr>
            </w:pPr>
            <w:r>
              <w:t xml:space="preserve">Základy financí a finančního řízení v podniku </w:t>
            </w:r>
          </w:p>
          <w:p w14:paraId="76EA870B" w14:textId="77777777" w:rsidR="00EC5046" w:rsidRDefault="00EC5046" w:rsidP="00EC5046">
            <w:pPr>
              <w:pStyle w:val="Odstavecseseznamem"/>
              <w:numPr>
                <w:ilvl w:val="0"/>
                <w:numId w:val="43"/>
              </w:numPr>
            </w:pPr>
            <w:r>
              <w:t>Daňové aspekty v podnikání</w:t>
            </w:r>
          </w:p>
          <w:p w14:paraId="1E4BA536" w14:textId="77777777" w:rsidR="00EC5046" w:rsidRDefault="00EC5046" w:rsidP="00EC5046">
            <w:pPr>
              <w:pStyle w:val="Odstavecseseznamem"/>
              <w:numPr>
                <w:ilvl w:val="0"/>
                <w:numId w:val="43"/>
              </w:numPr>
            </w:pPr>
            <w:r>
              <w:t>Tvorba podnikatelského plánu</w:t>
            </w:r>
          </w:p>
          <w:p w14:paraId="570DD7F7" w14:textId="77777777" w:rsidR="00EC5046" w:rsidRDefault="00EC5046" w:rsidP="00EC5046">
            <w:pPr>
              <w:pStyle w:val="Odstavecseseznamem"/>
              <w:numPr>
                <w:ilvl w:val="0"/>
                <w:numId w:val="43"/>
              </w:numPr>
            </w:pPr>
            <w:r w:rsidRPr="00F20929">
              <w:t>Bankovní soustava a pojišťovny v České republice</w:t>
            </w:r>
          </w:p>
        </w:tc>
      </w:tr>
      <w:tr w:rsidR="00EC5046" w14:paraId="29F17B8F" w14:textId="77777777" w:rsidTr="00566D26">
        <w:trPr>
          <w:trHeight w:val="265"/>
        </w:trPr>
        <w:tc>
          <w:tcPr>
            <w:tcW w:w="3653" w:type="dxa"/>
            <w:gridSpan w:val="2"/>
            <w:tcBorders>
              <w:top w:val="nil"/>
            </w:tcBorders>
            <w:shd w:val="clear" w:color="auto" w:fill="F7CAAC"/>
          </w:tcPr>
          <w:p w14:paraId="5FB4D30B" w14:textId="77777777" w:rsidR="00EC5046" w:rsidRDefault="00EC5046" w:rsidP="00566D26">
            <w:r>
              <w:rPr>
                <w:b/>
              </w:rPr>
              <w:t>Studijní literatura a studijní pomůcky</w:t>
            </w:r>
          </w:p>
        </w:tc>
        <w:tc>
          <w:tcPr>
            <w:tcW w:w="6202" w:type="dxa"/>
            <w:gridSpan w:val="6"/>
            <w:tcBorders>
              <w:top w:val="nil"/>
              <w:bottom w:val="nil"/>
            </w:tcBorders>
          </w:tcPr>
          <w:p w14:paraId="37113380" w14:textId="77777777" w:rsidR="00EC5046" w:rsidRDefault="00EC5046" w:rsidP="00566D26"/>
        </w:tc>
      </w:tr>
      <w:tr w:rsidR="00EC5046" w14:paraId="195E26F2" w14:textId="77777777" w:rsidTr="00566D26">
        <w:trPr>
          <w:trHeight w:val="1497"/>
        </w:trPr>
        <w:tc>
          <w:tcPr>
            <w:tcW w:w="9855" w:type="dxa"/>
            <w:gridSpan w:val="8"/>
            <w:tcBorders>
              <w:top w:val="nil"/>
            </w:tcBorders>
          </w:tcPr>
          <w:p w14:paraId="301DF06C" w14:textId="77777777" w:rsidR="00EC5046" w:rsidRPr="00137727" w:rsidRDefault="00EC5046" w:rsidP="00566D26">
            <w:pPr>
              <w:rPr>
                <w:b/>
              </w:rPr>
            </w:pPr>
            <w:r w:rsidRPr="00137727">
              <w:rPr>
                <w:b/>
              </w:rPr>
              <w:t>Povinná literatura</w:t>
            </w:r>
          </w:p>
          <w:p w14:paraId="079D200D" w14:textId="77777777" w:rsidR="00EC5046" w:rsidRPr="00A7534C" w:rsidRDefault="00EC5046" w:rsidP="00566D26">
            <w:r w:rsidRPr="00A7534C">
              <w:t>JOHN, V.</w:t>
            </w:r>
            <w:r w:rsidRPr="00A7534C">
              <w:rPr>
                <w:rStyle w:val="apple-converted-space"/>
              </w:rPr>
              <w:t> </w:t>
            </w:r>
            <w:r w:rsidRPr="00A7534C">
              <w:rPr>
                <w:i/>
                <w:iCs/>
              </w:rPr>
              <w:t>How to run a business without risk: the truth revealed about business risk : ten interviews with experienced entrepreneurs and advisors</w:t>
            </w:r>
            <w:r w:rsidRPr="00A7534C">
              <w:t>. London: Meriglobe Business Academy, 2017, 247 s. ISBN 978-1-911511-14-4.</w:t>
            </w:r>
          </w:p>
          <w:p w14:paraId="31E34AC5" w14:textId="77777777" w:rsidR="00EC5046" w:rsidRPr="00A7534C" w:rsidRDefault="00EC5046" w:rsidP="00566D26">
            <w:r w:rsidRPr="00A7534C">
              <w:t xml:space="preserve">ABRAMS, R. </w:t>
            </w:r>
            <w:r w:rsidRPr="00137727">
              <w:rPr>
                <w:i/>
              </w:rPr>
              <w:t>Successful business plan secrets &amp; strategies: America's best-selling business plan guide!</w:t>
            </w:r>
            <w:r w:rsidRPr="00A7534C">
              <w:t>. Palo Alto: PlanningShop, 2014. ISBN 978-1-933895-46-8.</w:t>
            </w:r>
          </w:p>
          <w:p w14:paraId="77B83C4F" w14:textId="77777777" w:rsidR="00EC5046" w:rsidRPr="00137727" w:rsidRDefault="00EC5046" w:rsidP="00566D26">
            <w:pPr>
              <w:rPr>
                <w:b/>
              </w:rPr>
            </w:pPr>
            <w:r w:rsidRPr="00137727">
              <w:rPr>
                <w:b/>
              </w:rPr>
              <w:t>Doporučená literatura</w:t>
            </w:r>
          </w:p>
          <w:p w14:paraId="71EE8D3F" w14:textId="77777777" w:rsidR="00EC5046" w:rsidRPr="00A7534C" w:rsidRDefault="00EC5046" w:rsidP="00566D26">
            <w:r w:rsidRPr="00A7534C">
              <w:t>OSTERWALDER, A</w:t>
            </w:r>
            <w:r>
              <w:t>.</w:t>
            </w:r>
            <w:r w:rsidRPr="00A7534C">
              <w:t xml:space="preserve"> a Y</w:t>
            </w:r>
            <w:r>
              <w:t>.</w:t>
            </w:r>
            <w:r w:rsidRPr="00A7534C">
              <w:t xml:space="preserve"> PIGNEUR.</w:t>
            </w:r>
            <w:r w:rsidRPr="00A7534C">
              <w:rPr>
                <w:rStyle w:val="apple-converted-space"/>
              </w:rPr>
              <w:t> </w:t>
            </w:r>
            <w:r w:rsidRPr="00A7534C">
              <w:rPr>
                <w:i/>
                <w:iCs/>
              </w:rPr>
              <w:t>Business Model Generation: A Handbook For Visionaries, Game Changers, And Challengers</w:t>
            </w:r>
            <w:r w:rsidRPr="00A7534C">
              <w:t>. Hoboken, NJ: John Wiley, c2010, 278 s. ISBN 978-0-470-87641-1.</w:t>
            </w:r>
          </w:p>
          <w:p w14:paraId="67AD8F1D" w14:textId="77777777" w:rsidR="00EC5046" w:rsidRPr="00A7534C" w:rsidRDefault="00EC5046" w:rsidP="00566D26">
            <w:r w:rsidRPr="00A7534C">
              <w:t>CLARK, T</w:t>
            </w:r>
            <w:r>
              <w:t>.</w:t>
            </w:r>
            <w:r w:rsidRPr="00A7534C">
              <w:t xml:space="preserve"> a M</w:t>
            </w:r>
            <w:r>
              <w:t>.</w:t>
            </w:r>
            <w:r w:rsidRPr="00A7534C">
              <w:t xml:space="preserve"> LACEY.</w:t>
            </w:r>
            <w:r w:rsidRPr="00A7534C">
              <w:rPr>
                <w:rStyle w:val="apple-converted-space"/>
              </w:rPr>
              <w:t> </w:t>
            </w:r>
            <w:r w:rsidRPr="00A7534C">
              <w:rPr>
                <w:i/>
                <w:iCs/>
              </w:rPr>
              <w:t>Business Model You: A One-Page Method For Reinventing Your Career</w:t>
            </w:r>
            <w:r w:rsidRPr="00A7534C">
              <w:t>. Hoboken: John Wiley, c2012, 257 s. ISBN 978-1-118-15631-5.</w:t>
            </w:r>
          </w:p>
          <w:p w14:paraId="085834AA" w14:textId="77777777" w:rsidR="00EC5046" w:rsidRPr="00A7534C" w:rsidRDefault="00EC5046" w:rsidP="00566D26">
            <w:r w:rsidRPr="00A7534C">
              <w:t>OSTERWALDER, A.</w:t>
            </w:r>
            <w:r w:rsidRPr="00A7534C">
              <w:rPr>
                <w:rStyle w:val="apple-converted-space"/>
              </w:rPr>
              <w:t> </w:t>
            </w:r>
            <w:r w:rsidRPr="00A7534C">
              <w:rPr>
                <w:i/>
                <w:iCs/>
              </w:rPr>
              <w:t>Value Proposition Design</w:t>
            </w:r>
            <w:r w:rsidRPr="00A7534C">
              <w:t>. Hoboken: Wiley, 2014, xxv, 290 s. ISBN 978-1-118-96805-5.</w:t>
            </w:r>
          </w:p>
          <w:p w14:paraId="3AE90B2A" w14:textId="77777777" w:rsidR="00EC5046" w:rsidRPr="00AE53B6" w:rsidRDefault="00EC5046" w:rsidP="00566D26">
            <w:r w:rsidRPr="00A7534C">
              <w:t>MAURYA, A.</w:t>
            </w:r>
            <w:r w:rsidRPr="00A7534C">
              <w:rPr>
                <w:rStyle w:val="apple-converted-space"/>
              </w:rPr>
              <w:t> </w:t>
            </w:r>
            <w:r w:rsidRPr="00A7534C">
              <w:rPr>
                <w:i/>
                <w:iCs/>
              </w:rPr>
              <w:t>Running Lean: Iterate From Plan A To A Plan That Works</w:t>
            </w:r>
            <w:r w:rsidRPr="00A7534C">
              <w:t>. Second edition. Beijing: O'Reilly, [2012], xxviii, 207. The lean series. ISBN 978-1-4493-0517-8.</w:t>
            </w:r>
          </w:p>
        </w:tc>
      </w:tr>
      <w:tr w:rsidR="00EC5046" w14:paraId="0B80115A"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08DFD7" w14:textId="77777777" w:rsidR="00EC5046" w:rsidRDefault="00EC5046" w:rsidP="00566D26">
            <w:pPr>
              <w:jc w:val="center"/>
              <w:rPr>
                <w:b/>
              </w:rPr>
            </w:pPr>
            <w:r>
              <w:rPr>
                <w:b/>
              </w:rPr>
              <w:t>Informace ke kombinované nebo distanční formě</w:t>
            </w:r>
          </w:p>
        </w:tc>
      </w:tr>
      <w:tr w:rsidR="00EC5046" w14:paraId="156A648F" w14:textId="77777777" w:rsidTr="00566D26">
        <w:tc>
          <w:tcPr>
            <w:tcW w:w="4787" w:type="dxa"/>
            <w:gridSpan w:val="3"/>
            <w:tcBorders>
              <w:top w:val="single" w:sz="2" w:space="0" w:color="auto"/>
            </w:tcBorders>
            <w:shd w:val="clear" w:color="auto" w:fill="F7CAAC"/>
          </w:tcPr>
          <w:p w14:paraId="4B265FCB" w14:textId="77777777" w:rsidR="00EC5046" w:rsidRDefault="00EC5046" w:rsidP="00566D26">
            <w:r>
              <w:rPr>
                <w:b/>
              </w:rPr>
              <w:t>Rozsah konzultací (soustředění)</w:t>
            </w:r>
          </w:p>
        </w:tc>
        <w:tc>
          <w:tcPr>
            <w:tcW w:w="889" w:type="dxa"/>
            <w:tcBorders>
              <w:top w:val="single" w:sz="2" w:space="0" w:color="auto"/>
            </w:tcBorders>
          </w:tcPr>
          <w:p w14:paraId="1A35CE22" w14:textId="77777777" w:rsidR="00EC5046" w:rsidRDefault="00EC5046" w:rsidP="00566D26">
            <w:r>
              <w:t>12</w:t>
            </w:r>
          </w:p>
        </w:tc>
        <w:tc>
          <w:tcPr>
            <w:tcW w:w="4179" w:type="dxa"/>
            <w:gridSpan w:val="4"/>
            <w:tcBorders>
              <w:top w:val="single" w:sz="2" w:space="0" w:color="auto"/>
            </w:tcBorders>
            <w:shd w:val="clear" w:color="auto" w:fill="F7CAAC"/>
          </w:tcPr>
          <w:p w14:paraId="1D31AA99" w14:textId="77777777" w:rsidR="00EC5046" w:rsidRDefault="00EC5046" w:rsidP="00566D26">
            <w:pPr>
              <w:rPr>
                <w:b/>
              </w:rPr>
            </w:pPr>
            <w:r>
              <w:rPr>
                <w:b/>
              </w:rPr>
              <w:t xml:space="preserve">hodin </w:t>
            </w:r>
          </w:p>
        </w:tc>
      </w:tr>
      <w:tr w:rsidR="00EC5046" w14:paraId="022FAC78" w14:textId="77777777" w:rsidTr="00566D26">
        <w:tc>
          <w:tcPr>
            <w:tcW w:w="9855" w:type="dxa"/>
            <w:gridSpan w:val="8"/>
            <w:shd w:val="clear" w:color="auto" w:fill="F7CAAC"/>
          </w:tcPr>
          <w:p w14:paraId="2DA08589" w14:textId="77777777" w:rsidR="00EC5046" w:rsidRDefault="00EC5046" w:rsidP="00566D26">
            <w:pPr>
              <w:rPr>
                <w:b/>
              </w:rPr>
            </w:pPr>
            <w:r>
              <w:rPr>
                <w:b/>
              </w:rPr>
              <w:t>Informace o způsobu kontaktu s vyučujícím</w:t>
            </w:r>
          </w:p>
        </w:tc>
      </w:tr>
      <w:tr w:rsidR="00EC5046" w14:paraId="3FFB0A54" w14:textId="77777777" w:rsidTr="00566D26">
        <w:trPr>
          <w:trHeight w:val="593"/>
        </w:trPr>
        <w:tc>
          <w:tcPr>
            <w:tcW w:w="9855" w:type="dxa"/>
            <w:gridSpan w:val="8"/>
          </w:tcPr>
          <w:p w14:paraId="79F826F2" w14:textId="77777777" w:rsidR="00EC5046" w:rsidRDefault="00EC5046" w:rsidP="00566D26">
            <w:r w:rsidRPr="00713BDF">
              <w:rPr>
                <w:szCs w:val="22"/>
              </w:rPr>
              <w:t>Vyučující mají trvale vypsány a zveřejněny konzultace minimálně 2h/týden v rámci kterých mají možnosti konzultovat podrobněji probíranou látku. Dále mohou studenti komunikovat s vyučujícím pomocí e-mailu a LMS Moodle.</w:t>
            </w:r>
          </w:p>
        </w:tc>
      </w:tr>
    </w:tbl>
    <w:p w14:paraId="1CC7FF07"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7A666D87" w14:textId="77777777" w:rsidTr="00566D26">
        <w:tc>
          <w:tcPr>
            <w:tcW w:w="9855" w:type="dxa"/>
            <w:gridSpan w:val="8"/>
            <w:tcBorders>
              <w:bottom w:val="double" w:sz="4" w:space="0" w:color="auto"/>
            </w:tcBorders>
            <w:shd w:val="clear" w:color="auto" w:fill="BDD6EE"/>
          </w:tcPr>
          <w:p w14:paraId="3F8F6019" w14:textId="556E4077" w:rsidR="00EC5046" w:rsidRDefault="00EC5046" w:rsidP="00566D26">
            <w:pPr>
              <w:tabs>
                <w:tab w:val="right" w:pos="945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04" w:author="Jiří Vojtěšek" w:date="2018-11-26T14:08:00Z">
              <w:r w:rsidR="00926202" w:rsidRPr="00926202">
                <w:rPr>
                  <w:rStyle w:val="Odkazintenzivn"/>
                  <w:rPrChange w:id="405" w:author="Jiří Vojtěšek" w:date="2018-11-26T14:08:00Z">
                    <w:rPr>
                      <w:b/>
                    </w:rPr>
                  </w:rPrChange>
                </w:rPr>
                <w:t>Abecední seznam</w:t>
              </w:r>
            </w:ins>
            <w:del w:id="406"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0DE01922" w14:textId="77777777" w:rsidTr="00566D26">
        <w:tc>
          <w:tcPr>
            <w:tcW w:w="3086" w:type="dxa"/>
            <w:tcBorders>
              <w:top w:val="double" w:sz="4" w:space="0" w:color="auto"/>
            </w:tcBorders>
            <w:shd w:val="clear" w:color="auto" w:fill="F7CAAC"/>
          </w:tcPr>
          <w:p w14:paraId="4684DB10"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71D4DAF0" w14:textId="77777777" w:rsidR="00EC5046" w:rsidRDefault="00EC5046" w:rsidP="00566D26">
            <w:bookmarkStart w:id="407" w:name="CameraSystems"/>
            <w:r>
              <w:t>Camera Systems</w:t>
            </w:r>
            <w:bookmarkEnd w:id="407"/>
          </w:p>
        </w:tc>
      </w:tr>
      <w:tr w:rsidR="00EC5046" w14:paraId="35F95A9B" w14:textId="77777777" w:rsidTr="00566D26">
        <w:tc>
          <w:tcPr>
            <w:tcW w:w="3086" w:type="dxa"/>
            <w:shd w:val="clear" w:color="auto" w:fill="F7CAAC"/>
          </w:tcPr>
          <w:p w14:paraId="6930EF36" w14:textId="77777777" w:rsidR="00EC5046" w:rsidRDefault="00EC5046" w:rsidP="00566D26">
            <w:pPr>
              <w:rPr>
                <w:b/>
              </w:rPr>
            </w:pPr>
            <w:r>
              <w:rPr>
                <w:b/>
              </w:rPr>
              <w:t>Typ předmětu</w:t>
            </w:r>
          </w:p>
        </w:tc>
        <w:tc>
          <w:tcPr>
            <w:tcW w:w="3406" w:type="dxa"/>
            <w:gridSpan w:val="4"/>
          </w:tcPr>
          <w:p w14:paraId="1555DDDC" w14:textId="77777777" w:rsidR="00EC5046" w:rsidRDefault="00EC5046" w:rsidP="00566D26">
            <w:r>
              <w:t>Povinný „PZ“ pro specializace:</w:t>
            </w:r>
          </w:p>
          <w:p w14:paraId="1A2D0256" w14:textId="77777777" w:rsidR="00EC5046" w:rsidRDefault="00EC5046" w:rsidP="00566D26">
            <w:r>
              <w:t>Bezpečnostní technologie</w:t>
            </w:r>
          </w:p>
          <w:p w14:paraId="4BBF66AC" w14:textId="77777777" w:rsidR="00EC5046" w:rsidRDefault="00EC5046" w:rsidP="00566D26">
            <w:r>
              <w:t>Bezpečnostní management</w:t>
            </w:r>
          </w:p>
        </w:tc>
        <w:tc>
          <w:tcPr>
            <w:tcW w:w="2695" w:type="dxa"/>
            <w:gridSpan w:val="2"/>
            <w:shd w:val="clear" w:color="auto" w:fill="F7CAAC"/>
          </w:tcPr>
          <w:p w14:paraId="08D2AEA0" w14:textId="77777777" w:rsidR="00EC5046" w:rsidRDefault="00EC5046" w:rsidP="00566D26">
            <w:r>
              <w:rPr>
                <w:b/>
              </w:rPr>
              <w:t>doporučený ročník / semestr</w:t>
            </w:r>
          </w:p>
        </w:tc>
        <w:tc>
          <w:tcPr>
            <w:tcW w:w="668" w:type="dxa"/>
          </w:tcPr>
          <w:p w14:paraId="1581F74F" w14:textId="77777777" w:rsidR="00EC5046" w:rsidRDefault="00EC5046" w:rsidP="00566D26">
            <w:r>
              <w:t>2/Z</w:t>
            </w:r>
          </w:p>
        </w:tc>
      </w:tr>
      <w:tr w:rsidR="00EC5046" w14:paraId="4F9DF766" w14:textId="77777777" w:rsidTr="00566D26">
        <w:tc>
          <w:tcPr>
            <w:tcW w:w="3086" w:type="dxa"/>
            <w:shd w:val="clear" w:color="auto" w:fill="F7CAAC"/>
          </w:tcPr>
          <w:p w14:paraId="3A15BC08" w14:textId="77777777" w:rsidR="00EC5046" w:rsidRDefault="00EC5046" w:rsidP="00566D26">
            <w:pPr>
              <w:rPr>
                <w:b/>
              </w:rPr>
            </w:pPr>
            <w:r>
              <w:rPr>
                <w:b/>
              </w:rPr>
              <w:t>Rozsah studijního předmětu</w:t>
            </w:r>
          </w:p>
        </w:tc>
        <w:tc>
          <w:tcPr>
            <w:tcW w:w="1701" w:type="dxa"/>
            <w:gridSpan w:val="2"/>
          </w:tcPr>
          <w:p w14:paraId="6EDB62EF" w14:textId="77777777" w:rsidR="00EC5046" w:rsidRDefault="00EC5046" w:rsidP="00566D26">
            <w:r>
              <w:t>28p+28c</w:t>
            </w:r>
          </w:p>
        </w:tc>
        <w:tc>
          <w:tcPr>
            <w:tcW w:w="889" w:type="dxa"/>
            <w:shd w:val="clear" w:color="auto" w:fill="F7CAAC"/>
          </w:tcPr>
          <w:p w14:paraId="716F5778" w14:textId="77777777" w:rsidR="00EC5046" w:rsidRDefault="00EC5046" w:rsidP="00566D26">
            <w:pPr>
              <w:rPr>
                <w:b/>
              </w:rPr>
            </w:pPr>
            <w:r>
              <w:rPr>
                <w:b/>
              </w:rPr>
              <w:t xml:space="preserve">hod. </w:t>
            </w:r>
          </w:p>
        </w:tc>
        <w:tc>
          <w:tcPr>
            <w:tcW w:w="816" w:type="dxa"/>
          </w:tcPr>
          <w:p w14:paraId="577B7F1E" w14:textId="77777777" w:rsidR="00EC5046" w:rsidRDefault="00EC5046" w:rsidP="00566D26"/>
        </w:tc>
        <w:tc>
          <w:tcPr>
            <w:tcW w:w="2156" w:type="dxa"/>
            <w:shd w:val="clear" w:color="auto" w:fill="F7CAAC"/>
          </w:tcPr>
          <w:p w14:paraId="37C88AB9" w14:textId="77777777" w:rsidR="00EC5046" w:rsidRDefault="00EC5046" w:rsidP="00566D26">
            <w:pPr>
              <w:rPr>
                <w:b/>
              </w:rPr>
            </w:pPr>
            <w:r>
              <w:rPr>
                <w:b/>
              </w:rPr>
              <w:t>kreditů</w:t>
            </w:r>
          </w:p>
        </w:tc>
        <w:tc>
          <w:tcPr>
            <w:tcW w:w="1207" w:type="dxa"/>
            <w:gridSpan w:val="2"/>
          </w:tcPr>
          <w:p w14:paraId="237EB978" w14:textId="77777777" w:rsidR="00EC5046" w:rsidRDefault="00EC5046" w:rsidP="00566D26">
            <w:r>
              <w:t>4</w:t>
            </w:r>
          </w:p>
        </w:tc>
      </w:tr>
      <w:tr w:rsidR="00EC5046" w14:paraId="642F9457" w14:textId="77777777" w:rsidTr="00566D26">
        <w:tc>
          <w:tcPr>
            <w:tcW w:w="3086" w:type="dxa"/>
            <w:shd w:val="clear" w:color="auto" w:fill="F7CAAC"/>
          </w:tcPr>
          <w:p w14:paraId="7A28F6D7" w14:textId="77777777" w:rsidR="00EC5046" w:rsidRDefault="00EC5046" w:rsidP="00566D26">
            <w:pPr>
              <w:rPr>
                <w:b/>
                <w:sz w:val="22"/>
              </w:rPr>
            </w:pPr>
            <w:r>
              <w:rPr>
                <w:b/>
              </w:rPr>
              <w:t>Prerekvizity, korekvizity, ekvivalence</w:t>
            </w:r>
          </w:p>
        </w:tc>
        <w:tc>
          <w:tcPr>
            <w:tcW w:w="6769" w:type="dxa"/>
            <w:gridSpan w:val="7"/>
          </w:tcPr>
          <w:p w14:paraId="1092A0CD" w14:textId="77777777" w:rsidR="00EC5046" w:rsidRDefault="00EC5046" w:rsidP="00566D26">
            <w:r>
              <w:t>nejsou</w:t>
            </w:r>
          </w:p>
        </w:tc>
      </w:tr>
      <w:tr w:rsidR="00EC5046" w14:paraId="4A39706C" w14:textId="77777777" w:rsidTr="00566D26">
        <w:tc>
          <w:tcPr>
            <w:tcW w:w="3086" w:type="dxa"/>
            <w:shd w:val="clear" w:color="auto" w:fill="F7CAAC"/>
          </w:tcPr>
          <w:p w14:paraId="105AAC78" w14:textId="77777777" w:rsidR="00EC5046" w:rsidRDefault="00EC5046" w:rsidP="00566D26">
            <w:pPr>
              <w:rPr>
                <w:b/>
              </w:rPr>
            </w:pPr>
            <w:r>
              <w:rPr>
                <w:b/>
              </w:rPr>
              <w:t>Způsob ověření studijních výsledků</w:t>
            </w:r>
          </w:p>
        </w:tc>
        <w:tc>
          <w:tcPr>
            <w:tcW w:w="3406" w:type="dxa"/>
            <w:gridSpan w:val="4"/>
          </w:tcPr>
          <w:p w14:paraId="0197296D" w14:textId="77777777" w:rsidR="00EC5046" w:rsidRDefault="00EC5046" w:rsidP="00566D26">
            <w:r>
              <w:t>klasifikovaný zápočet</w:t>
            </w:r>
          </w:p>
        </w:tc>
        <w:tc>
          <w:tcPr>
            <w:tcW w:w="2156" w:type="dxa"/>
            <w:shd w:val="clear" w:color="auto" w:fill="F7CAAC"/>
          </w:tcPr>
          <w:p w14:paraId="1F1CE60F" w14:textId="77777777" w:rsidR="00EC5046" w:rsidRDefault="00EC5046" w:rsidP="00566D26">
            <w:pPr>
              <w:rPr>
                <w:b/>
              </w:rPr>
            </w:pPr>
            <w:r>
              <w:rPr>
                <w:b/>
              </w:rPr>
              <w:t>Forma výuky</w:t>
            </w:r>
          </w:p>
        </w:tc>
        <w:tc>
          <w:tcPr>
            <w:tcW w:w="1207" w:type="dxa"/>
            <w:gridSpan w:val="2"/>
          </w:tcPr>
          <w:p w14:paraId="32B28E6A" w14:textId="77777777" w:rsidR="00EC5046" w:rsidRDefault="00EC5046" w:rsidP="00566D26">
            <w:r>
              <w:t xml:space="preserve">přednáška, </w:t>
            </w:r>
          </w:p>
          <w:p w14:paraId="070E49FF" w14:textId="77777777" w:rsidR="00EC5046" w:rsidRDefault="00EC5046" w:rsidP="00566D26">
            <w:r>
              <w:t>cvičení</w:t>
            </w:r>
          </w:p>
        </w:tc>
      </w:tr>
      <w:tr w:rsidR="00EC5046" w14:paraId="1ACF6E7D" w14:textId="77777777" w:rsidTr="00566D26">
        <w:tc>
          <w:tcPr>
            <w:tcW w:w="3086" w:type="dxa"/>
            <w:shd w:val="clear" w:color="auto" w:fill="F7CAAC"/>
          </w:tcPr>
          <w:p w14:paraId="189ACAF2"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056870B2" w14:textId="77777777" w:rsidR="00EC5046" w:rsidRDefault="00EC5046" w:rsidP="00566D26">
            <w:r>
              <w:t>Písemná i ústní forma</w:t>
            </w:r>
          </w:p>
          <w:p w14:paraId="12B81AC8" w14:textId="77777777" w:rsidR="00EC5046" w:rsidRDefault="00EC5046" w:rsidP="00566D26">
            <w:r>
              <w:t xml:space="preserve">1. Povinná a aktivní účast na jednotlivých cvičeních (80% účast na cvičeních). </w:t>
            </w:r>
          </w:p>
          <w:p w14:paraId="3BE83463" w14:textId="77777777" w:rsidR="00EC5046" w:rsidRDefault="00EC5046" w:rsidP="00566D26">
            <w:r>
              <w:t xml:space="preserve">2. Teoretické a praktické zvládnutí probíraných témat. </w:t>
            </w:r>
          </w:p>
          <w:p w14:paraId="562E899D" w14:textId="77777777" w:rsidR="00EC5046" w:rsidRDefault="00EC5046" w:rsidP="00566D26">
            <w:r>
              <w:t xml:space="preserve">3. Samostatné vypracování všech laboratorních protokolů v průběhu semestru. </w:t>
            </w:r>
          </w:p>
          <w:p w14:paraId="52622918" w14:textId="77777777" w:rsidR="00EC5046" w:rsidRDefault="00EC5046" w:rsidP="00566D26">
            <w:r>
              <w:t>4. Prokázání úspěšného zvládnutí probírané tématiky při písemné i ústní části klasifikovaného zápočtu.</w:t>
            </w:r>
          </w:p>
        </w:tc>
      </w:tr>
      <w:tr w:rsidR="00EC5046" w14:paraId="652071B1" w14:textId="77777777" w:rsidTr="00566D26">
        <w:trPr>
          <w:trHeight w:val="106"/>
        </w:trPr>
        <w:tc>
          <w:tcPr>
            <w:tcW w:w="9855" w:type="dxa"/>
            <w:gridSpan w:val="8"/>
            <w:tcBorders>
              <w:top w:val="nil"/>
            </w:tcBorders>
          </w:tcPr>
          <w:p w14:paraId="22CE730D" w14:textId="77777777" w:rsidR="00EC5046" w:rsidRDefault="00EC5046" w:rsidP="00566D26"/>
        </w:tc>
      </w:tr>
      <w:tr w:rsidR="00EC5046" w14:paraId="500B01C3" w14:textId="77777777" w:rsidTr="00566D26">
        <w:trPr>
          <w:trHeight w:val="197"/>
        </w:trPr>
        <w:tc>
          <w:tcPr>
            <w:tcW w:w="3086" w:type="dxa"/>
            <w:tcBorders>
              <w:top w:val="nil"/>
            </w:tcBorders>
            <w:shd w:val="clear" w:color="auto" w:fill="F7CAAC"/>
          </w:tcPr>
          <w:p w14:paraId="28B68771" w14:textId="77777777" w:rsidR="00EC5046" w:rsidRDefault="00EC5046" w:rsidP="00566D26">
            <w:pPr>
              <w:rPr>
                <w:b/>
              </w:rPr>
            </w:pPr>
            <w:r>
              <w:rPr>
                <w:b/>
              </w:rPr>
              <w:t>Garant předmětu</w:t>
            </w:r>
          </w:p>
        </w:tc>
        <w:tc>
          <w:tcPr>
            <w:tcW w:w="6769" w:type="dxa"/>
            <w:gridSpan w:val="7"/>
            <w:tcBorders>
              <w:top w:val="nil"/>
            </w:tcBorders>
          </w:tcPr>
          <w:p w14:paraId="7D76C25A" w14:textId="77777777" w:rsidR="00EC5046" w:rsidRDefault="00EC5046" w:rsidP="00566D26">
            <w:r>
              <w:t>doc. Mgr. Milan Adámek, Ph.D.</w:t>
            </w:r>
          </w:p>
        </w:tc>
      </w:tr>
      <w:tr w:rsidR="00EC5046" w14:paraId="1D132B7F" w14:textId="77777777" w:rsidTr="00566D26">
        <w:trPr>
          <w:trHeight w:val="243"/>
        </w:trPr>
        <w:tc>
          <w:tcPr>
            <w:tcW w:w="3086" w:type="dxa"/>
            <w:tcBorders>
              <w:top w:val="nil"/>
            </w:tcBorders>
            <w:shd w:val="clear" w:color="auto" w:fill="F7CAAC"/>
          </w:tcPr>
          <w:p w14:paraId="514F7479" w14:textId="77777777" w:rsidR="00EC5046" w:rsidRDefault="00EC5046" w:rsidP="00566D26">
            <w:pPr>
              <w:rPr>
                <w:b/>
              </w:rPr>
            </w:pPr>
            <w:r>
              <w:rPr>
                <w:b/>
              </w:rPr>
              <w:t>Zapojení garanta do výuky předmětu</w:t>
            </w:r>
          </w:p>
        </w:tc>
        <w:tc>
          <w:tcPr>
            <w:tcW w:w="6769" w:type="dxa"/>
            <w:gridSpan w:val="7"/>
            <w:tcBorders>
              <w:top w:val="nil"/>
            </w:tcBorders>
          </w:tcPr>
          <w:p w14:paraId="70342F9A" w14:textId="77777777" w:rsidR="00EC5046" w:rsidRDefault="00EC5046" w:rsidP="00566D26">
            <w:r>
              <w:t>Metodicky, vede přednášky</w:t>
            </w:r>
          </w:p>
        </w:tc>
      </w:tr>
      <w:tr w:rsidR="00EC5046" w14:paraId="08771B21" w14:textId="77777777" w:rsidTr="00566D26">
        <w:tc>
          <w:tcPr>
            <w:tcW w:w="3086" w:type="dxa"/>
            <w:shd w:val="clear" w:color="auto" w:fill="F7CAAC"/>
          </w:tcPr>
          <w:p w14:paraId="0378670E" w14:textId="77777777" w:rsidR="00EC5046" w:rsidRDefault="00EC5046" w:rsidP="00566D26">
            <w:pPr>
              <w:rPr>
                <w:b/>
              </w:rPr>
            </w:pPr>
            <w:r>
              <w:rPr>
                <w:b/>
              </w:rPr>
              <w:t>Vyučující</w:t>
            </w:r>
          </w:p>
        </w:tc>
        <w:tc>
          <w:tcPr>
            <w:tcW w:w="6769" w:type="dxa"/>
            <w:gridSpan w:val="7"/>
            <w:tcBorders>
              <w:bottom w:val="nil"/>
            </w:tcBorders>
          </w:tcPr>
          <w:p w14:paraId="3D16353D" w14:textId="77777777" w:rsidR="00EC5046" w:rsidRDefault="00EC5046" w:rsidP="00566D26">
            <w:r>
              <w:t>doc. Mgr. Milan Adámek, Ph.D., přednášky (100 %)</w:t>
            </w:r>
          </w:p>
          <w:p w14:paraId="180544FF" w14:textId="77777777" w:rsidR="00EC5046" w:rsidRDefault="00EC5046" w:rsidP="00566D26">
            <w:r>
              <w:t xml:space="preserve">Ing. Rudolf Drga, Ph.D., cvičení (50 %) </w:t>
            </w:r>
          </w:p>
          <w:p w14:paraId="1D34AA54" w14:textId="77777777" w:rsidR="00EC5046" w:rsidRDefault="00EC5046" w:rsidP="00566D26">
            <w:r>
              <w:t>Ing. Stanislav Kovář, Ph.D., cvičení (50 %)</w:t>
            </w:r>
          </w:p>
        </w:tc>
      </w:tr>
      <w:tr w:rsidR="00EC5046" w14:paraId="4B390B38" w14:textId="77777777" w:rsidTr="00566D26">
        <w:trPr>
          <w:trHeight w:val="119"/>
        </w:trPr>
        <w:tc>
          <w:tcPr>
            <w:tcW w:w="9855" w:type="dxa"/>
            <w:gridSpan w:val="8"/>
            <w:tcBorders>
              <w:top w:val="nil"/>
            </w:tcBorders>
          </w:tcPr>
          <w:p w14:paraId="5C5886D2" w14:textId="77777777" w:rsidR="00EC5046" w:rsidRDefault="00EC5046" w:rsidP="00566D26"/>
        </w:tc>
      </w:tr>
      <w:tr w:rsidR="00EC5046" w14:paraId="65B56241" w14:textId="77777777" w:rsidTr="00566D26">
        <w:tc>
          <w:tcPr>
            <w:tcW w:w="3086" w:type="dxa"/>
            <w:shd w:val="clear" w:color="auto" w:fill="F7CAAC"/>
          </w:tcPr>
          <w:p w14:paraId="66703085" w14:textId="77777777" w:rsidR="00EC5046" w:rsidRDefault="00EC5046" w:rsidP="00566D26">
            <w:pPr>
              <w:rPr>
                <w:b/>
              </w:rPr>
            </w:pPr>
            <w:r>
              <w:rPr>
                <w:b/>
              </w:rPr>
              <w:t>Stručná anotace předmětu</w:t>
            </w:r>
          </w:p>
        </w:tc>
        <w:tc>
          <w:tcPr>
            <w:tcW w:w="6769" w:type="dxa"/>
            <w:gridSpan w:val="7"/>
            <w:tcBorders>
              <w:bottom w:val="nil"/>
            </w:tcBorders>
          </w:tcPr>
          <w:p w14:paraId="79023B99" w14:textId="77777777" w:rsidR="00EC5046" w:rsidRDefault="00EC5046" w:rsidP="00566D26"/>
        </w:tc>
      </w:tr>
      <w:tr w:rsidR="00EC5046" w14:paraId="19FB5B90" w14:textId="77777777" w:rsidTr="00566D26">
        <w:trPr>
          <w:trHeight w:val="694"/>
        </w:trPr>
        <w:tc>
          <w:tcPr>
            <w:tcW w:w="9855" w:type="dxa"/>
            <w:gridSpan w:val="8"/>
            <w:tcBorders>
              <w:top w:val="nil"/>
              <w:bottom w:val="single" w:sz="12" w:space="0" w:color="auto"/>
            </w:tcBorders>
          </w:tcPr>
          <w:p w14:paraId="7A87333F" w14:textId="77777777" w:rsidR="00EC5046" w:rsidRPr="00D01332" w:rsidRDefault="00EC5046" w:rsidP="00566D26">
            <w:r w:rsidRPr="00D01332">
              <w:t>Cílem předmětu je poskytnout studentům znalosti z oblasti kamerových systémů, včetně legislativních podmínek pro jejich provozování. Jsou prob</w:t>
            </w:r>
            <w:r>
              <w:t>rány</w:t>
            </w:r>
            <w:r w:rsidRPr="00D01332">
              <w:t xml:space="preserve"> nejen principy kamer, ale i jednotlivých komponent kamerových systémů. </w:t>
            </w:r>
            <w:r w:rsidRPr="00920A9F">
              <w:t xml:space="preserve">Po absolvování předmětu je student seznámen </w:t>
            </w:r>
            <w:r>
              <w:t>s principy záznamu obrazu a s konstrukcí kamery.</w:t>
            </w:r>
          </w:p>
          <w:p w14:paraId="2FC5FDB6" w14:textId="77777777" w:rsidR="00EC5046" w:rsidRPr="00AB670F" w:rsidRDefault="00EC5046" w:rsidP="00566D26">
            <w:pPr>
              <w:rPr>
                <w:sz w:val="22"/>
                <w:szCs w:val="22"/>
              </w:rPr>
            </w:pPr>
            <w:r w:rsidRPr="00AB670F">
              <w:rPr>
                <w:sz w:val="22"/>
                <w:szCs w:val="22"/>
              </w:rPr>
              <w:t>Témata:</w:t>
            </w:r>
          </w:p>
          <w:p w14:paraId="59A2F27A" w14:textId="77777777" w:rsidR="00EC5046" w:rsidRPr="00EB2E64" w:rsidRDefault="00EC5046" w:rsidP="00EC5046">
            <w:pPr>
              <w:numPr>
                <w:ilvl w:val="0"/>
                <w:numId w:val="13"/>
              </w:numPr>
              <w:tabs>
                <w:tab w:val="left" w:pos="322"/>
              </w:tabs>
            </w:pPr>
            <w:r w:rsidRPr="00EB2E64">
              <w:t>Úvod do problematiky kamerových systémů</w:t>
            </w:r>
          </w:p>
          <w:p w14:paraId="5B3D1779" w14:textId="77777777" w:rsidR="00EC5046" w:rsidRPr="00EB2E64" w:rsidRDefault="00EC5046" w:rsidP="00EC5046">
            <w:pPr>
              <w:numPr>
                <w:ilvl w:val="0"/>
                <w:numId w:val="13"/>
              </w:numPr>
              <w:tabs>
                <w:tab w:val="left" w:pos="322"/>
              </w:tabs>
            </w:pPr>
            <w:r w:rsidRPr="00EB2E64">
              <w:t>Legislativní požadavky kladené na provoz kamerových systémů a záznam obrazu</w:t>
            </w:r>
          </w:p>
          <w:p w14:paraId="51BA5F0A" w14:textId="77777777" w:rsidR="00EC5046" w:rsidRPr="00EB2E64" w:rsidRDefault="00EC5046" w:rsidP="00EC5046">
            <w:pPr>
              <w:numPr>
                <w:ilvl w:val="0"/>
                <w:numId w:val="13"/>
              </w:numPr>
              <w:tabs>
                <w:tab w:val="left" w:pos="322"/>
              </w:tabs>
            </w:pPr>
            <w:r w:rsidRPr="00EB2E64">
              <w:t>Hlavní komponenty kamery; optická soustava, digitální signálový procesor, komunikační rozhraní, příslušenství kamer</w:t>
            </w:r>
          </w:p>
          <w:p w14:paraId="75DCD38D" w14:textId="77777777" w:rsidR="00EC5046" w:rsidRPr="00EB2E64" w:rsidRDefault="00EC5046" w:rsidP="00EC5046">
            <w:pPr>
              <w:numPr>
                <w:ilvl w:val="0"/>
                <w:numId w:val="13"/>
              </w:numPr>
              <w:tabs>
                <w:tab w:val="left" w:pos="322"/>
              </w:tabs>
            </w:pPr>
            <w:r w:rsidRPr="00EB2E64">
              <w:t>Analogové a digitální kamery</w:t>
            </w:r>
          </w:p>
          <w:p w14:paraId="33ACCF05" w14:textId="77777777" w:rsidR="00EC5046" w:rsidRPr="00EB2E64" w:rsidRDefault="00EC5046" w:rsidP="00EC5046">
            <w:pPr>
              <w:numPr>
                <w:ilvl w:val="0"/>
                <w:numId w:val="13"/>
              </w:numPr>
              <w:tabs>
                <w:tab w:val="left" w:pos="322"/>
              </w:tabs>
            </w:pPr>
            <w:r w:rsidRPr="00EB2E64">
              <w:t>Videoprostředí; principy snímání obrazu, úrovně rozpoznávání objektu, vnitřní a vnější kalibrace kamery, expozice</w:t>
            </w:r>
          </w:p>
          <w:p w14:paraId="078EC3F8" w14:textId="77777777" w:rsidR="00EC5046" w:rsidRPr="00EB2E64" w:rsidRDefault="00EC5046" w:rsidP="00EC5046">
            <w:pPr>
              <w:numPr>
                <w:ilvl w:val="0"/>
                <w:numId w:val="13"/>
              </w:numPr>
              <w:tabs>
                <w:tab w:val="left" w:pos="322"/>
              </w:tabs>
            </w:pPr>
            <w:r w:rsidRPr="00EB2E64">
              <w:t>Zpracování obrazu; principy zpracování obrazu, aplikace pro zpracování obrazu, bezpečnostní video-analytické funkce, metada a jejich význam, big data.</w:t>
            </w:r>
          </w:p>
          <w:p w14:paraId="0B00A9B5" w14:textId="77777777" w:rsidR="00EC5046" w:rsidRPr="00EB2E64" w:rsidRDefault="00EC5046" w:rsidP="00EC5046">
            <w:pPr>
              <w:numPr>
                <w:ilvl w:val="0"/>
                <w:numId w:val="13"/>
              </w:numPr>
              <w:tabs>
                <w:tab w:val="left" w:pos="322"/>
              </w:tabs>
            </w:pPr>
            <w:r w:rsidRPr="00EB2E64">
              <w:t>Kamerový systém; analogový a digitální systém, struktura kamerového systému</w:t>
            </w:r>
          </w:p>
          <w:p w14:paraId="337B4977" w14:textId="77777777" w:rsidR="00EC5046" w:rsidRPr="00EB2E64" w:rsidRDefault="00EC5046" w:rsidP="00EC5046">
            <w:pPr>
              <w:numPr>
                <w:ilvl w:val="0"/>
                <w:numId w:val="13"/>
              </w:numPr>
              <w:tabs>
                <w:tab w:val="left" w:pos="322"/>
              </w:tabs>
            </w:pPr>
            <w:r w:rsidRPr="00EB2E64">
              <w:t>Servery v kamerových systémech; DVR, NVR, aplikační výkon, disková pole, propustnost.</w:t>
            </w:r>
          </w:p>
          <w:p w14:paraId="1BBE235D" w14:textId="77777777" w:rsidR="00EC5046" w:rsidRPr="00EB2E64" w:rsidRDefault="00EC5046" w:rsidP="00EC5046">
            <w:pPr>
              <w:numPr>
                <w:ilvl w:val="0"/>
                <w:numId w:val="13"/>
              </w:numPr>
              <w:tabs>
                <w:tab w:val="left" w:pos="322"/>
              </w:tabs>
            </w:pPr>
            <w:r w:rsidRPr="00EB2E64">
              <w:t>Zobrazovací zařízení kamerových systémů; monitory, videostěny, pracoviště operátora.</w:t>
            </w:r>
          </w:p>
          <w:p w14:paraId="685F650C" w14:textId="77777777" w:rsidR="00EC5046" w:rsidRPr="00EB2E64" w:rsidRDefault="00EC5046" w:rsidP="00EC5046">
            <w:pPr>
              <w:numPr>
                <w:ilvl w:val="0"/>
                <w:numId w:val="13"/>
              </w:numPr>
              <w:tabs>
                <w:tab w:val="left" w:pos="322"/>
              </w:tabs>
            </w:pPr>
            <w:r w:rsidRPr="00EB2E64">
              <w:t>Softwarové nástroje kamerových systémů; webové rozhraní kamery, virtualizační nástroje, softwarové rozhraní NVR</w:t>
            </w:r>
          </w:p>
          <w:p w14:paraId="2EB47B64" w14:textId="77777777" w:rsidR="00EC5046" w:rsidRPr="00EB2E64" w:rsidRDefault="00EC5046" w:rsidP="00EC5046">
            <w:pPr>
              <w:numPr>
                <w:ilvl w:val="0"/>
                <w:numId w:val="13"/>
              </w:numPr>
              <w:tabs>
                <w:tab w:val="left" w:pos="322"/>
              </w:tabs>
            </w:pPr>
            <w:r w:rsidRPr="00EB2E64">
              <w:t>Video management software</w:t>
            </w:r>
          </w:p>
          <w:p w14:paraId="5CEE72BC" w14:textId="77777777" w:rsidR="00EC5046" w:rsidRPr="00EB2E64" w:rsidRDefault="00EC5046" w:rsidP="00EC5046">
            <w:pPr>
              <w:numPr>
                <w:ilvl w:val="0"/>
                <w:numId w:val="13"/>
              </w:numPr>
              <w:tabs>
                <w:tab w:val="left" w:pos="322"/>
              </w:tabs>
            </w:pPr>
            <w:r w:rsidRPr="00EB2E64">
              <w:t>Integrita dat a obrazu; identifikace dat, autentizace dat, ochrana dat proti manipulaci</w:t>
            </w:r>
          </w:p>
          <w:p w14:paraId="42B4741B" w14:textId="77777777" w:rsidR="00EC5046" w:rsidRPr="00EB2E64" w:rsidRDefault="00EC5046" w:rsidP="00EC5046">
            <w:pPr>
              <w:numPr>
                <w:ilvl w:val="0"/>
                <w:numId w:val="13"/>
              </w:numPr>
              <w:tabs>
                <w:tab w:val="left" w:pos="322"/>
              </w:tabs>
            </w:pPr>
            <w:r w:rsidRPr="00EB2E64">
              <w:t xml:space="preserve">Projektování kamerových systémů; softwarové nástroje pro návrh kamerových systémů                           </w:t>
            </w:r>
          </w:p>
          <w:p w14:paraId="1FD71989" w14:textId="77777777" w:rsidR="00EC5046" w:rsidRPr="00F05D6A" w:rsidRDefault="00EC5046" w:rsidP="00EC5046">
            <w:pPr>
              <w:numPr>
                <w:ilvl w:val="0"/>
                <w:numId w:val="13"/>
              </w:numPr>
              <w:tabs>
                <w:tab w:val="left" w:pos="322"/>
              </w:tabs>
              <w:rPr>
                <w:sz w:val="22"/>
                <w:szCs w:val="22"/>
              </w:rPr>
            </w:pPr>
            <w:r w:rsidRPr="00EB2E64">
              <w:t>Provoz kamerových systémů; bezpečnost systému, integrita systému, detekce selhání</w:t>
            </w:r>
          </w:p>
        </w:tc>
      </w:tr>
      <w:tr w:rsidR="00EC5046" w14:paraId="38B75373" w14:textId="77777777" w:rsidTr="00566D26">
        <w:trPr>
          <w:trHeight w:val="265"/>
        </w:trPr>
        <w:tc>
          <w:tcPr>
            <w:tcW w:w="3653" w:type="dxa"/>
            <w:gridSpan w:val="2"/>
            <w:tcBorders>
              <w:top w:val="nil"/>
            </w:tcBorders>
            <w:shd w:val="clear" w:color="auto" w:fill="F7CAAC"/>
          </w:tcPr>
          <w:p w14:paraId="5AF45F07" w14:textId="77777777" w:rsidR="00EC5046" w:rsidRDefault="00EC5046" w:rsidP="00566D26">
            <w:r>
              <w:rPr>
                <w:b/>
              </w:rPr>
              <w:t>Studijní literatura a studijní pomůcky</w:t>
            </w:r>
          </w:p>
        </w:tc>
        <w:tc>
          <w:tcPr>
            <w:tcW w:w="6202" w:type="dxa"/>
            <w:gridSpan w:val="6"/>
            <w:tcBorders>
              <w:top w:val="nil"/>
              <w:bottom w:val="nil"/>
            </w:tcBorders>
          </w:tcPr>
          <w:p w14:paraId="6BEE86D4" w14:textId="77777777" w:rsidR="00EC5046" w:rsidRDefault="00EC5046" w:rsidP="00566D26"/>
        </w:tc>
      </w:tr>
      <w:tr w:rsidR="00EC5046" w14:paraId="4BFE938D" w14:textId="77777777" w:rsidTr="00566D26">
        <w:trPr>
          <w:trHeight w:val="557"/>
        </w:trPr>
        <w:tc>
          <w:tcPr>
            <w:tcW w:w="9855" w:type="dxa"/>
            <w:gridSpan w:val="8"/>
            <w:tcBorders>
              <w:top w:val="nil"/>
            </w:tcBorders>
          </w:tcPr>
          <w:p w14:paraId="6C0933EC" w14:textId="77777777" w:rsidR="00EC5046" w:rsidRPr="001C0137" w:rsidRDefault="00EC5046" w:rsidP="00566D26">
            <w:pPr>
              <w:rPr>
                <w:b/>
                <w:bCs/>
              </w:rPr>
            </w:pPr>
            <w:r w:rsidRPr="001C0137">
              <w:rPr>
                <w:b/>
                <w:bCs/>
              </w:rPr>
              <w:t>Povinná literatura:</w:t>
            </w:r>
          </w:p>
          <w:p w14:paraId="3819DA13" w14:textId="77777777" w:rsidR="00EC5046" w:rsidRDefault="00EC5046" w:rsidP="00566D26">
            <w:pPr>
              <w:rPr>
                <w:rStyle w:val="a-size-base"/>
              </w:rPr>
            </w:pPr>
            <w:r>
              <w:t xml:space="preserve">HOLST, G. </w:t>
            </w:r>
            <w:r w:rsidRPr="00137727">
              <w:rPr>
                <w:rStyle w:val="a-size-extra-large"/>
                <w:i/>
              </w:rPr>
              <w:t>CMOS/CCD Sensors and Camera Systems</w:t>
            </w:r>
            <w:r>
              <w:rPr>
                <w:rStyle w:val="a-size-extra-large"/>
              </w:rPr>
              <w:t>.</w:t>
            </w:r>
            <w:r>
              <w:t xml:space="preserve"> 2011. </w:t>
            </w:r>
            <w:r>
              <w:rPr>
                <w:rStyle w:val="a-size-base"/>
              </w:rPr>
              <w:t>ISBN-13:</w:t>
            </w:r>
            <w:r>
              <w:t xml:space="preserve"> </w:t>
            </w:r>
            <w:r>
              <w:rPr>
                <w:rStyle w:val="a-size-base"/>
              </w:rPr>
              <w:t>978-0819486530</w:t>
            </w:r>
          </w:p>
          <w:p w14:paraId="52CFCFC3" w14:textId="77777777" w:rsidR="00EC5046" w:rsidRDefault="00316A01" w:rsidP="00566D26">
            <w:pPr>
              <w:rPr>
                <w:highlight w:val="yellow"/>
              </w:rPr>
            </w:pPr>
            <w:hyperlink r:id="rId12" w:history="1">
              <w:r w:rsidR="00EC5046" w:rsidRPr="00B15BB0">
                <w:t>YUNQIAN, M</w:t>
              </w:r>
            </w:hyperlink>
            <w:r w:rsidR="00EC5046" w:rsidRPr="00B15BB0">
              <w:t xml:space="preserve">. </w:t>
            </w:r>
            <w:r w:rsidR="00EC5046" w:rsidRPr="00137727">
              <w:rPr>
                <w:i/>
              </w:rPr>
              <w:t>Intelligent Video Surveillance: Systems and Technology</w:t>
            </w:r>
            <w:r w:rsidR="00EC5046">
              <w:t xml:space="preserve">. </w:t>
            </w:r>
            <w:r w:rsidR="00EC5046" w:rsidRPr="00B15BB0">
              <w:t>ISBN-13: 978-1439813287</w:t>
            </w:r>
            <w:r w:rsidR="00EC5046">
              <w:rPr>
                <w:lang w:val="en-US"/>
              </w:rPr>
              <w:t xml:space="preserve"> </w:t>
            </w:r>
          </w:p>
          <w:p w14:paraId="096242E9" w14:textId="77777777" w:rsidR="00EC5046" w:rsidRPr="00E05968" w:rsidRDefault="00EC5046" w:rsidP="00566D26">
            <w:pPr>
              <w:rPr>
                <w:b/>
              </w:rPr>
            </w:pPr>
            <w:r>
              <w:rPr>
                <w:b/>
              </w:rPr>
              <w:t>Do</w:t>
            </w:r>
            <w:r w:rsidRPr="00E05968">
              <w:rPr>
                <w:b/>
              </w:rPr>
              <w:t>poručená literatura:</w:t>
            </w:r>
          </w:p>
          <w:p w14:paraId="19AD9AAC" w14:textId="77777777" w:rsidR="00EC5046" w:rsidRDefault="00EC5046" w:rsidP="00566D26">
            <w:r>
              <w:t xml:space="preserve">KREUGLE, H. </w:t>
            </w:r>
            <w:r w:rsidRPr="00137727">
              <w:rPr>
                <w:i/>
              </w:rPr>
              <w:t>CCTV Surveillance: Video Practices and Technology</w:t>
            </w:r>
            <w:r>
              <w:t xml:space="preserve">. USA: Butterworth-Heinemann 2007. ISBN 978-0750677684. </w:t>
            </w:r>
          </w:p>
          <w:p w14:paraId="34136A8A" w14:textId="77777777" w:rsidR="00EC5046" w:rsidRDefault="00EC5046" w:rsidP="00566D26">
            <w:pPr>
              <w:shd w:val="clear" w:color="auto" w:fill="FFFFFF"/>
              <w:rPr>
                <w:rStyle w:val="a-size-base"/>
                <w:lang w:val="en-US"/>
              </w:rPr>
            </w:pPr>
            <w:r>
              <w:t xml:space="preserve">NORMAN, T. </w:t>
            </w:r>
            <w:hyperlink r:id="rId13" w:tooltip="Go to &quot;Integrated Security Systems Design: Concepts, Specifications, and Implementation&quot; page" w:history="1">
              <w:r w:rsidRPr="00137727">
                <w:rPr>
                  <w:i/>
                </w:rPr>
                <w:t>Integrated Security Systems Design</w:t>
              </w:r>
            </w:hyperlink>
            <w:r w:rsidRPr="00137727">
              <w:rPr>
                <w:i/>
              </w:rPr>
              <w:t>.</w:t>
            </w:r>
            <w:r>
              <w:t xml:space="preserve"> Elsevier. 2007. ISBN </w:t>
            </w:r>
            <w:r>
              <w:rPr>
                <w:rStyle w:val="a-size-base"/>
                <w:lang w:val="en-US"/>
              </w:rPr>
              <w:t>-13:</w:t>
            </w:r>
            <w:r>
              <w:rPr>
                <w:lang w:val="en-US"/>
              </w:rPr>
              <w:t xml:space="preserve"> </w:t>
            </w:r>
            <w:r>
              <w:rPr>
                <w:rStyle w:val="a-size-base"/>
                <w:lang w:val="en-US"/>
              </w:rPr>
              <w:t>978-0750679091.</w:t>
            </w:r>
          </w:p>
          <w:p w14:paraId="67EAF07E" w14:textId="77777777" w:rsidR="00EC5046" w:rsidRDefault="00EC5046" w:rsidP="00566D26">
            <w:pPr>
              <w:shd w:val="clear" w:color="auto" w:fill="FFFFFF"/>
              <w:rPr>
                <w:rFonts w:ascii="Verdana" w:hAnsi="Verdana"/>
                <w:sz w:val="19"/>
                <w:szCs w:val="19"/>
                <w:lang w:val="en-US"/>
              </w:rPr>
            </w:pPr>
            <w:r>
              <w:rPr>
                <w:rStyle w:val="a-size-base"/>
                <w:lang w:val="en-US"/>
              </w:rPr>
              <w:t xml:space="preserve">ELKINSON, D. </w:t>
            </w:r>
            <w:r w:rsidRPr="00137727">
              <w:rPr>
                <w:rStyle w:val="a-size-extra-large"/>
                <w:i/>
                <w:lang w:val="en-US"/>
              </w:rPr>
              <w:t>The Camera Assistant's Manual</w:t>
            </w:r>
            <w:r>
              <w:rPr>
                <w:rStyle w:val="a-size-extra-large"/>
                <w:lang w:val="en-US"/>
              </w:rPr>
              <w:t xml:space="preserve">. Focal Press. 2013. </w:t>
            </w:r>
            <w:r>
              <w:rPr>
                <w:rStyle w:val="a-size-base"/>
                <w:lang w:val="en-US"/>
              </w:rPr>
              <w:t>ISBN-13:</w:t>
            </w:r>
            <w:r>
              <w:rPr>
                <w:lang w:val="en-US"/>
              </w:rPr>
              <w:t xml:space="preserve"> </w:t>
            </w:r>
            <w:r>
              <w:rPr>
                <w:rStyle w:val="a-size-base"/>
                <w:lang w:val="en-US"/>
              </w:rPr>
              <w:t>978-0240818689</w:t>
            </w:r>
          </w:p>
          <w:p w14:paraId="3B19131A" w14:textId="77777777" w:rsidR="00EC5046" w:rsidRPr="00137727" w:rsidRDefault="00EC5046" w:rsidP="00566D26">
            <w:pPr>
              <w:rPr>
                <w:highlight w:val="yellow"/>
              </w:rPr>
            </w:pPr>
          </w:p>
        </w:tc>
      </w:tr>
      <w:tr w:rsidR="00EC5046" w14:paraId="4E3C9886"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6F7087" w14:textId="77777777" w:rsidR="00EC5046" w:rsidRDefault="00EC5046" w:rsidP="00566D26">
            <w:pPr>
              <w:jc w:val="center"/>
              <w:rPr>
                <w:b/>
              </w:rPr>
            </w:pPr>
            <w:r>
              <w:rPr>
                <w:b/>
              </w:rPr>
              <w:t>Informace ke kombinované nebo distanční formě</w:t>
            </w:r>
          </w:p>
        </w:tc>
      </w:tr>
      <w:tr w:rsidR="00EC5046" w14:paraId="448B381B" w14:textId="77777777" w:rsidTr="00566D26">
        <w:tc>
          <w:tcPr>
            <w:tcW w:w="4787" w:type="dxa"/>
            <w:gridSpan w:val="3"/>
            <w:tcBorders>
              <w:top w:val="single" w:sz="2" w:space="0" w:color="auto"/>
            </w:tcBorders>
            <w:shd w:val="clear" w:color="auto" w:fill="F7CAAC"/>
          </w:tcPr>
          <w:p w14:paraId="05B43057" w14:textId="77777777" w:rsidR="00EC5046" w:rsidRDefault="00EC5046" w:rsidP="00566D26">
            <w:r>
              <w:rPr>
                <w:b/>
              </w:rPr>
              <w:t>Rozsah konzultací (soustředění)</w:t>
            </w:r>
          </w:p>
        </w:tc>
        <w:tc>
          <w:tcPr>
            <w:tcW w:w="889" w:type="dxa"/>
            <w:tcBorders>
              <w:top w:val="single" w:sz="2" w:space="0" w:color="auto"/>
            </w:tcBorders>
          </w:tcPr>
          <w:p w14:paraId="6CAF2882" w14:textId="77777777" w:rsidR="00EC5046" w:rsidRDefault="00EC5046" w:rsidP="00566D26">
            <w:r>
              <w:t>16</w:t>
            </w:r>
          </w:p>
        </w:tc>
        <w:tc>
          <w:tcPr>
            <w:tcW w:w="4179" w:type="dxa"/>
            <w:gridSpan w:val="4"/>
            <w:tcBorders>
              <w:top w:val="single" w:sz="2" w:space="0" w:color="auto"/>
            </w:tcBorders>
            <w:shd w:val="clear" w:color="auto" w:fill="F7CAAC"/>
          </w:tcPr>
          <w:p w14:paraId="16B1F831" w14:textId="77777777" w:rsidR="00EC5046" w:rsidRDefault="00EC5046" w:rsidP="00566D26">
            <w:pPr>
              <w:rPr>
                <w:b/>
              </w:rPr>
            </w:pPr>
            <w:r>
              <w:rPr>
                <w:b/>
              </w:rPr>
              <w:t xml:space="preserve">hodin </w:t>
            </w:r>
          </w:p>
        </w:tc>
      </w:tr>
      <w:tr w:rsidR="00EC5046" w14:paraId="558EA839" w14:textId="77777777" w:rsidTr="00566D26">
        <w:tc>
          <w:tcPr>
            <w:tcW w:w="9855" w:type="dxa"/>
            <w:gridSpan w:val="8"/>
            <w:shd w:val="clear" w:color="auto" w:fill="F7CAAC"/>
          </w:tcPr>
          <w:p w14:paraId="2BF44884" w14:textId="77777777" w:rsidR="00EC5046" w:rsidRDefault="00EC5046" w:rsidP="00566D26">
            <w:pPr>
              <w:rPr>
                <w:b/>
              </w:rPr>
            </w:pPr>
            <w:r>
              <w:rPr>
                <w:b/>
              </w:rPr>
              <w:t>Informace o způsobu kontaktu s vyučujícím</w:t>
            </w:r>
          </w:p>
        </w:tc>
      </w:tr>
      <w:tr w:rsidR="00EC5046" w14:paraId="78278D3E" w14:textId="77777777" w:rsidTr="00566D26">
        <w:trPr>
          <w:trHeight w:val="420"/>
        </w:trPr>
        <w:tc>
          <w:tcPr>
            <w:tcW w:w="9855" w:type="dxa"/>
            <w:gridSpan w:val="8"/>
          </w:tcPr>
          <w:p w14:paraId="5CD87C5B" w14:textId="77777777" w:rsidR="00EC5046" w:rsidRPr="00EB2E64" w:rsidRDefault="00EC5046" w:rsidP="00566D26">
            <w:r w:rsidRPr="00EB2E6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206269BA"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rsidRPr="00FF51B3" w14:paraId="6EC2C3DA" w14:textId="77777777" w:rsidTr="00566D26">
        <w:tc>
          <w:tcPr>
            <w:tcW w:w="9855" w:type="dxa"/>
            <w:gridSpan w:val="8"/>
            <w:tcBorders>
              <w:bottom w:val="double" w:sz="4" w:space="0" w:color="auto"/>
            </w:tcBorders>
            <w:shd w:val="clear" w:color="auto" w:fill="BDD6EE"/>
          </w:tcPr>
          <w:p w14:paraId="7A7ED51D" w14:textId="13192D92" w:rsidR="00EC5046" w:rsidRPr="00FF51B3" w:rsidRDefault="00EC5046" w:rsidP="00566D26">
            <w:pPr>
              <w:tabs>
                <w:tab w:val="right" w:pos="9453"/>
              </w:tabs>
              <w:rPr>
                <w:b/>
                <w:color w:val="000000" w:themeColor="text1"/>
                <w:sz w:val="28"/>
              </w:rPr>
            </w:pPr>
            <w:r w:rsidRPr="00FF51B3">
              <w:rPr>
                <w:color w:val="000000" w:themeColor="text1"/>
              </w:rPr>
              <w:lastRenderedPageBreak/>
              <w:br w:type="page"/>
            </w:r>
            <w:r w:rsidRPr="00FF51B3">
              <w:rPr>
                <w:b/>
                <w:color w:val="000000" w:themeColor="text1"/>
                <w:sz w:val="28"/>
              </w:rPr>
              <w:t>B-III – Charakteristika studijního předmětu</w:t>
            </w:r>
            <w:r>
              <w:rPr>
                <w:b/>
                <w:color w:val="000000" w:themeColor="text1"/>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08" w:author="Jiří Vojtěšek" w:date="2018-11-26T14:08:00Z">
              <w:r w:rsidR="00926202" w:rsidRPr="00926202">
                <w:rPr>
                  <w:rStyle w:val="Odkazintenzivn"/>
                  <w:rPrChange w:id="409" w:author="Jiří Vojtěšek" w:date="2018-11-26T14:08:00Z">
                    <w:rPr>
                      <w:b/>
                    </w:rPr>
                  </w:rPrChange>
                </w:rPr>
                <w:t>Abecední seznam</w:t>
              </w:r>
            </w:ins>
            <w:del w:id="410" w:author="Jiří Vojtěšek" w:date="2018-11-26T14:08:00Z">
              <w:r w:rsidRPr="00137727" w:rsidDel="00926202">
                <w:rPr>
                  <w:rStyle w:val="Odkazintenzivn"/>
                </w:rPr>
                <w:delText>Abecední seznam</w:delText>
              </w:r>
            </w:del>
            <w:r w:rsidRPr="00192247">
              <w:rPr>
                <w:rStyle w:val="Odkazintenzivn"/>
              </w:rPr>
              <w:fldChar w:fldCharType="end"/>
            </w:r>
          </w:p>
        </w:tc>
      </w:tr>
      <w:tr w:rsidR="00EC5046" w:rsidRPr="00FF51B3" w14:paraId="2DAB8352" w14:textId="77777777" w:rsidTr="00566D26">
        <w:tc>
          <w:tcPr>
            <w:tcW w:w="3086" w:type="dxa"/>
            <w:tcBorders>
              <w:top w:val="double" w:sz="4" w:space="0" w:color="auto"/>
            </w:tcBorders>
            <w:shd w:val="clear" w:color="auto" w:fill="F7CAAC"/>
          </w:tcPr>
          <w:p w14:paraId="40E06806" w14:textId="77777777" w:rsidR="00EC5046" w:rsidRPr="00FF51B3" w:rsidRDefault="00EC5046" w:rsidP="00566D26">
            <w:pPr>
              <w:rPr>
                <w:b/>
                <w:color w:val="000000" w:themeColor="text1"/>
              </w:rPr>
            </w:pPr>
            <w:r w:rsidRPr="00FF51B3">
              <w:rPr>
                <w:b/>
                <w:color w:val="000000" w:themeColor="text1"/>
              </w:rPr>
              <w:t>Název studijního předmětu</w:t>
            </w:r>
          </w:p>
        </w:tc>
        <w:tc>
          <w:tcPr>
            <w:tcW w:w="6769" w:type="dxa"/>
            <w:gridSpan w:val="7"/>
            <w:tcBorders>
              <w:top w:val="double" w:sz="4" w:space="0" w:color="auto"/>
            </w:tcBorders>
          </w:tcPr>
          <w:p w14:paraId="7C038252" w14:textId="77777777" w:rsidR="00EC5046" w:rsidRPr="00FF51B3" w:rsidRDefault="00EC5046" w:rsidP="00566D26">
            <w:pPr>
              <w:rPr>
                <w:color w:val="000000" w:themeColor="text1"/>
              </w:rPr>
            </w:pPr>
            <w:bookmarkStart w:id="411" w:name="CommunicationSystems"/>
            <w:r>
              <w:t>Communication Systems</w:t>
            </w:r>
            <w:bookmarkEnd w:id="411"/>
          </w:p>
        </w:tc>
      </w:tr>
      <w:tr w:rsidR="00EC5046" w:rsidRPr="00FF51B3" w14:paraId="0659CF3F" w14:textId="77777777" w:rsidTr="00566D26">
        <w:tc>
          <w:tcPr>
            <w:tcW w:w="3086" w:type="dxa"/>
            <w:shd w:val="clear" w:color="auto" w:fill="F7CAAC"/>
          </w:tcPr>
          <w:p w14:paraId="27D99A43" w14:textId="77777777" w:rsidR="00EC5046" w:rsidRPr="00FF51B3" w:rsidRDefault="00EC5046" w:rsidP="00566D26">
            <w:pPr>
              <w:rPr>
                <w:b/>
                <w:color w:val="000000" w:themeColor="text1"/>
              </w:rPr>
            </w:pPr>
            <w:r w:rsidRPr="00FF51B3">
              <w:rPr>
                <w:b/>
                <w:color w:val="000000" w:themeColor="text1"/>
              </w:rPr>
              <w:t>Typ předmětu</w:t>
            </w:r>
          </w:p>
        </w:tc>
        <w:tc>
          <w:tcPr>
            <w:tcW w:w="3406" w:type="dxa"/>
            <w:gridSpan w:val="4"/>
          </w:tcPr>
          <w:p w14:paraId="61FFBC07" w14:textId="77777777" w:rsidR="00EC5046" w:rsidRDefault="00EC5046" w:rsidP="00566D26">
            <w:pPr>
              <w:rPr>
                <w:color w:val="000000" w:themeColor="text1"/>
              </w:rPr>
            </w:pPr>
            <w:r w:rsidRPr="00FF51B3">
              <w:rPr>
                <w:color w:val="000000" w:themeColor="text1"/>
              </w:rPr>
              <w:t>Povinný</w:t>
            </w:r>
            <w:r>
              <w:rPr>
                <w:color w:val="000000" w:themeColor="text1"/>
              </w:rPr>
              <w:t xml:space="preserve"> „ZT“ pro specializace:</w:t>
            </w:r>
          </w:p>
          <w:p w14:paraId="2ADD4185" w14:textId="77777777" w:rsidR="00EC5046" w:rsidRDefault="00EC5046" w:rsidP="00566D26">
            <w:pPr>
              <w:rPr>
                <w:color w:val="000000" w:themeColor="text1"/>
              </w:rPr>
            </w:pPr>
            <w:r>
              <w:rPr>
                <w:color w:val="000000" w:themeColor="text1"/>
              </w:rPr>
              <w:t>Bezpečnostní technologie</w:t>
            </w:r>
          </w:p>
          <w:p w14:paraId="05275127" w14:textId="77777777" w:rsidR="00EC5046" w:rsidRPr="00FF51B3" w:rsidRDefault="00EC5046" w:rsidP="00566D26">
            <w:pPr>
              <w:rPr>
                <w:color w:val="000000" w:themeColor="text1"/>
              </w:rPr>
            </w:pPr>
            <w:r>
              <w:rPr>
                <w:color w:val="000000" w:themeColor="text1"/>
              </w:rPr>
              <w:t>Bezpečnostní management</w:t>
            </w:r>
          </w:p>
        </w:tc>
        <w:tc>
          <w:tcPr>
            <w:tcW w:w="2695" w:type="dxa"/>
            <w:gridSpan w:val="2"/>
            <w:shd w:val="clear" w:color="auto" w:fill="F7CAAC"/>
          </w:tcPr>
          <w:p w14:paraId="506103BB" w14:textId="77777777" w:rsidR="00EC5046" w:rsidRPr="00FF51B3" w:rsidRDefault="00EC5046" w:rsidP="00566D26">
            <w:pPr>
              <w:rPr>
                <w:color w:val="000000" w:themeColor="text1"/>
              </w:rPr>
            </w:pPr>
            <w:r w:rsidRPr="00FF51B3">
              <w:rPr>
                <w:b/>
                <w:color w:val="000000" w:themeColor="text1"/>
              </w:rPr>
              <w:t>doporučený ročník / semestr</w:t>
            </w:r>
          </w:p>
        </w:tc>
        <w:tc>
          <w:tcPr>
            <w:tcW w:w="668" w:type="dxa"/>
          </w:tcPr>
          <w:p w14:paraId="34D91079" w14:textId="77777777" w:rsidR="00EC5046" w:rsidRPr="00FF51B3" w:rsidRDefault="00EC5046" w:rsidP="00566D26">
            <w:pPr>
              <w:rPr>
                <w:color w:val="000000" w:themeColor="text1"/>
              </w:rPr>
            </w:pPr>
            <w:r w:rsidRPr="00FF51B3">
              <w:rPr>
                <w:color w:val="000000" w:themeColor="text1"/>
              </w:rPr>
              <w:t>1/Z</w:t>
            </w:r>
          </w:p>
        </w:tc>
      </w:tr>
      <w:tr w:rsidR="00EC5046" w:rsidRPr="00FF51B3" w14:paraId="2A9B8C03" w14:textId="77777777" w:rsidTr="00566D26">
        <w:tc>
          <w:tcPr>
            <w:tcW w:w="3086" w:type="dxa"/>
            <w:shd w:val="clear" w:color="auto" w:fill="F7CAAC"/>
          </w:tcPr>
          <w:p w14:paraId="3E705CD5" w14:textId="77777777" w:rsidR="00EC5046" w:rsidRPr="00FF51B3" w:rsidRDefault="00EC5046" w:rsidP="00566D26">
            <w:pPr>
              <w:rPr>
                <w:b/>
                <w:color w:val="000000" w:themeColor="text1"/>
              </w:rPr>
            </w:pPr>
            <w:r w:rsidRPr="00FF51B3">
              <w:rPr>
                <w:b/>
                <w:color w:val="000000" w:themeColor="text1"/>
              </w:rPr>
              <w:t>Rozsah studijního předmětu</w:t>
            </w:r>
          </w:p>
        </w:tc>
        <w:tc>
          <w:tcPr>
            <w:tcW w:w="1701" w:type="dxa"/>
            <w:gridSpan w:val="2"/>
          </w:tcPr>
          <w:p w14:paraId="77A63303" w14:textId="77777777" w:rsidR="00EC5046" w:rsidRPr="00FF51B3" w:rsidRDefault="00EC5046" w:rsidP="00566D26">
            <w:pPr>
              <w:rPr>
                <w:color w:val="000000" w:themeColor="text1"/>
              </w:rPr>
            </w:pPr>
            <w:r w:rsidRPr="00FF51B3">
              <w:rPr>
                <w:color w:val="000000" w:themeColor="text1"/>
              </w:rPr>
              <w:t>28p + 28c</w:t>
            </w:r>
          </w:p>
        </w:tc>
        <w:tc>
          <w:tcPr>
            <w:tcW w:w="889" w:type="dxa"/>
            <w:shd w:val="clear" w:color="auto" w:fill="F7CAAC"/>
          </w:tcPr>
          <w:p w14:paraId="3DFFFFEA" w14:textId="77777777" w:rsidR="00EC5046" w:rsidRPr="00FF51B3" w:rsidRDefault="00EC5046" w:rsidP="00566D26">
            <w:pPr>
              <w:rPr>
                <w:b/>
                <w:color w:val="000000" w:themeColor="text1"/>
              </w:rPr>
            </w:pPr>
            <w:r w:rsidRPr="00FF51B3">
              <w:rPr>
                <w:b/>
                <w:color w:val="000000" w:themeColor="text1"/>
              </w:rPr>
              <w:t xml:space="preserve">hod. </w:t>
            </w:r>
          </w:p>
        </w:tc>
        <w:tc>
          <w:tcPr>
            <w:tcW w:w="816" w:type="dxa"/>
          </w:tcPr>
          <w:p w14:paraId="2109775F" w14:textId="77777777" w:rsidR="00EC5046" w:rsidRPr="00FF51B3" w:rsidRDefault="00EC5046" w:rsidP="00566D26">
            <w:pPr>
              <w:rPr>
                <w:color w:val="000000" w:themeColor="text1"/>
              </w:rPr>
            </w:pPr>
          </w:p>
        </w:tc>
        <w:tc>
          <w:tcPr>
            <w:tcW w:w="2156" w:type="dxa"/>
            <w:shd w:val="clear" w:color="auto" w:fill="F7CAAC"/>
          </w:tcPr>
          <w:p w14:paraId="0335364E" w14:textId="77777777" w:rsidR="00EC5046" w:rsidRPr="00FF51B3" w:rsidRDefault="00EC5046" w:rsidP="00566D26">
            <w:pPr>
              <w:rPr>
                <w:b/>
                <w:color w:val="000000" w:themeColor="text1"/>
              </w:rPr>
            </w:pPr>
            <w:r w:rsidRPr="00FF51B3">
              <w:rPr>
                <w:b/>
                <w:color w:val="000000" w:themeColor="text1"/>
              </w:rPr>
              <w:t>kreditů</w:t>
            </w:r>
          </w:p>
        </w:tc>
        <w:tc>
          <w:tcPr>
            <w:tcW w:w="1207" w:type="dxa"/>
            <w:gridSpan w:val="2"/>
          </w:tcPr>
          <w:p w14:paraId="2B710A0E" w14:textId="77777777" w:rsidR="00EC5046" w:rsidRPr="00FF51B3" w:rsidRDefault="00EC5046" w:rsidP="00566D26">
            <w:pPr>
              <w:rPr>
                <w:color w:val="000000" w:themeColor="text1"/>
              </w:rPr>
            </w:pPr>
            <w:r w:rsidRPr="00FF51B3">
              <w:rPr>
                <w:color w:val="000000" w:themeColor="text1"/>
              </w:rPr>
              <w:t>4</w:t>
            </w:r>
          </w:p>
        </w:tc>
      </w:tr>
      <w:tr w:rsidR="00EC5046" w:rsidRPr="00FF51B3" w14:paraId="48DF0089" w14:textId="77777777" w:rsidTr="00566D26">
        <w:tc>
          <w:tcPr>
            <w:tcW w:w="3086" w:type="dxa"/>
            <w:shd w:val="clear" w:color="auto" w:fill="F7CAAC"/>
          </w:tcPr>
          <w:p w14:paraId="2C57202A" w14:textId="77777777" w:rsidR="00EC5046" w:rsidRPr="00FF51B3" w:rsidRDefault="00EC5046" w:rsidP="00566D26">
            <w:pPr>
              <w:rPr>
                <w:b/>
                <w:color w:val="000000" w:themeColor="text1"/>
                <w:sz w:val="22"/>
              </w:rPr>
            </w:pPr>
            <w:r w:rsidRPr="00FF51B3">
              <w:rPr>
                <w:b/>
                <w:color w:val="000000" w:themeColor="text1"/>
              </w:rPr>
              <w:t>Prerekvizity, korekvizity, ekvivalence</w:t>
            </w:r>
          </w:p>
        </w:tc>
        <w:tc>
          <w:tcPr>
            <w:tcW w:w="6769" w:type="dxa"/>
            <w:gridSpan w:val="7"/>
          </w:tcPr>
          <w:p w14:paraId="2579B344" w14:textId="77777777" w:rsidR="00EC5046" w:rsidRPr="00FF51B3" w:rsidRDefault="00EC5046" w:rsidP="00566D26">
            <w:pPr>
              <w:rPr>
                <w:color w:val="000000" w:themeColor="text1"/>
              </w:rPr>
            </w:pPr>
            <w:r w:rsidRPr="00FF51B3">
              <w:rPr>
                <w:color w:val="000000" w:themeColor="text1"/>
              </w:rPr>
              <w:t>nejsou</w:t>
            </w:r>
          </w:p>
        </w:tc>
      </w:tr>
      <w:tr w:rsidR="00EC5046" w:rsidRPr="00FF51B3" w14:paraId="298DF2EE" w14:textId="77777777" w:rsidTr="00566D26">
        <w:tc>
          <w:tcPr>
            <w:tcW w:w="3086" w:type="dxa"/>
            <w:shd w:val="clear" w:color="auto" w:fill="F7CAAC"/>
          </w:tcPr>
          <w:p w14:paraId="2E245087" w14:textId="77777777" w:rsidR="00EC5046" w:rsidRPr="00FF51B3" w:rsidRDefault="00EC5046" w:rsidP="00566D26">
            <w:pPr>
              <w:rPr>
                <w:b/>
                <w:color w:val="000000" w:themeColor="text1"/>
              </w:rPr>
            </w:pPr>
            <w:r w:rsidRPr="00FF51B3">
              <w:rPr>
                <w:b/>
                <w:color w:val="000000" w:themeColor="text1"/>
              </w:rPr>
              <w:t>Způsob ověření studijních výsledků</w:t>
            </w:r>
          </w:p>
        </w:tc>
        <w:tc>
          <w:tcPr>
            <w:tcW w:w="3406" w:type="dxa"/>
            <w:gridSpan w:val="4"/>
          </w:tcPr>
          <w:p w14:paraId="42320CD5" w14:textId="77777777" w:rsidR="00EC5046" w:rsidRPr="00FF51B3" w:rsidRDefault="00EC5046" w:rsidP="00566D26">
            <w:pPr>
              <w:rPr>
                <w:color w:val="000000" w:themeColor="text1"/>
              </w:rPr>
            </w:pPr>
            <w:r w:rsidRPr="00FF51B3">
              <w:rPr>
                <w:color w:val="000000" w:themeColor="text1"/>
              </w:rPr>
              <w:t>Zápočet, zkouška</w:t>
            </w:r>
          </w:p>
        </w:tc>
        <w:tc>
          <w:tcPr>
            <w:tcW w:w="2156" w:type="dxa"/>
            <w:shd w:val="clear" w:color="auto" w:fill="F7CAAC"/>
          </w:tcPr>
          <w:p w14:paraId="15230D4A" w14:textId="77777777" w:rsidR="00EC5046" w:rsidRPr="00FF51B3" w:rsidRDefault="00EC5046" w:rsidP="00566D26">
            <w:pPr>
              <w:rPr>
                <w:b/>
                <w:color w:val="000000" w:themeColor="text1"/>
              </w:rPr>
            </w:pPr>
            <w:r w:rsidRPr="00FF51B3">
              <w:rPr>
                <w:b/>
                <w:color w:val="000000" w:themeColor="text1"/>
              </w:rPr>
              <w:t>Forma výuky</w:t>
            </w:r>
          </w:p>
        </w:tc>
        <w:tc>
          <w:tcPr>
            <w:tcW w:w="1207" w:type="dxa"/>
            <w:gridSpan w:val="2"/>
          </w:tcPr>
          <w:p w14:paraId="7CC1956A" w14:textId="77777777" w:rsidR="00EC5046" w:rsidRPr="00FF51B3" w:rsidRDefault="00EC5046" w:rsidP="00566D26">
            <w:pPr>
              <w:rPr>
                <w:color w:val="000000" w:themeColor="text1"/>
              </w:rPr>
            </w:pPr>
            <w:r w:rsidRPr="00FF51B3">
              <w:rPr>
                <w:color w:val="000000" w:themeColor="text1"/>
              </w:rPr>
              <w:t>Přednáška, cvičení</w:t>
            </w:r>
          </w:p>
        </w:tc>
      </w:tr>
      <w:tr w:rsidR="00EC5046" w:rsidRPr="00FF51B3" w14:paraId="641916B7" w14:textId="77777777" w:rsidTr="00566D26">
        <w:tc>
          <w:tcPr>
            <w:tcW w:w="3086" w:type="dxa"/>
            <w:shd w:val="clear" w:color="auto" w:fill="F7CAAC"/>
          </w:tcPr>
          <w:p w14:paraId="45AD4BD5" w14:textId="77777777" w:rsidR="00EC5046" w:rsidRPr="00FF51B3" w:rsidRDefault="00EC5046" w:rsidP="00566D26">
            <w:pPr>
              <w:rPr>
                <w:b/>
                <w:color w:val="000000" w:themeColor="text1"/>
              </w:rPr>
            </w:pPr>
            <w:r w:rsidRPr="00FF51B3">
              <w:rPr>
                <w:b/>
                <w:color w:val="000000" w:themeColor="text1"/>
              </w:rPr>
              <w:t>Forma způsobu ověření studijních výsledků a další požadavky na studenta</w:t>
            </w:r>
          </w:p>
        </w:tc>
        <w:tc>
          <w:tcPr>
            <w:tcW w:w="6769" w:type="dxa"/>
            <w:gridSpan w:val="7"/>
            <w:tcBorders>
              <w:bottom w:val="nil"/>
            </w:tcBorders>
          </w:tcPr>
          <w:p w14:paraId="24430D23" w14:textId="77777777" w:rsidR="00EC5046" w:rsidRPr="00FF51B3" w:rsidRDefault="00EC5046" w:rsidP="00566D26">
            <w:pPr>
              <w:rPr>
                <w:color w:val="000000" w:themeColor="text1"/>
              </w:rPr>
            </w:pPr>
            <w:r>
              <w:rPr>
                <w:color w:val="000000" w:themeColor="text1"/>
              </w:rPr>
              <w:t xml:space="preserve">Písemná </w:t>
            </w:r>
            <w:r w:rsidRPr="00FF51B3">
              <w:rPr>
                <w:color w:val="000000" w:themeColor="text1"/>
              </w:rPr>
              <w:t xml:space="preserve"> i ústní forma</w:t>
            </w:r>
          </w:p>
          <w:p w14:paraId="3B5BBAA0" w14:textId="77777777" w:rsidR="00EC5046" w:rsidRPr="00FF51B3" w:rsidRDefault="00EC5046" w:rsidP="00566D26">
            <w:pPr>
              <w:rPr>
                <w:color w:val="000000" w:themeColor="text1"/>
              </w:rPr>
            </w:pPr>
            <w:r w:rsidRPr="00FF51B3">
              <w:rPr>
                <w:color w:val="000000" w:themeColor="text1"/>
              </w:rPr>
              <w:t xml:space="preserve">1. Povinná a aktivní účast na jednotlivých cvičeních (80% účast na cvičení). </w:t>
            </w:r>
          </w:p>
          <w:p w14:paraId="49136DD5" w14:textId="77777777" w:rsidR="00EC5046" w:rsidRPr="00FF51B3" w:rsidRDefault="00EC5046" w:rsidP="00566D26">
            <w:pPr>
              <w:rPr>
                <w:color w:val="000000" w:themeColor="text1"/>
              </w:rPr>
            </w:pPr>
            <w:r w:rsidRPr="00FF51B3">
              <w:rPr>
                <w:color w:val="000000" w:themeColor="text1"/>
              </w:rPr>
              <w:t xml:space="preserve">2. Teoretické a praktické zvládnutí základní problematiky a jednotlivých témat. </w:t>
            </w:r>
          </w:p>
          <w:p w14:paraId="096958D4" w14:textId="77777777" w:rsidR="00EC5046" w:rsidRPr="00FF51B3" w:rsidRDefault="00EC5046" w:rsidP="00566D26">
            <w:pPr>
              <w:rPr>
                <w:color w:val="000000" w:themeColor="text1"/>
              </w:rPr>
            </w:pPr>
            <w:r w:rsidRPr="00FF51B3">
              <w:rPr>
                <w:color w:val="000000" w:themeColor="text1"/>
              </w:rPr>
              <w:t>3. Zápočet - zpracování samostatného úkolu + písemný test.</w:t>
            </w:r>
          </w:p>
          <w:p w14:paraId="29816554" w14:textId="77777777" w:rsidR="00EC5046" w:rsidRPr="00FF51B3" w:rsidRDefault="00EC5046" w:rsidP="00566D26">
            <w:pPr>
              <w:rPr>
                <w:color w:val="000000" w:themeColor="text1"/>
              </w:rPr>
            </w:pPr>
            <w:r w:rsidRPr="00FF51B3">
              <w:rPr>
                <w:color w:val="000000" w:themeColor="text1"/>
              </w:rPr>
              <w:t>4. Zkouška - písemná forma, prokázání znalostí látky z probíraných tematických okruhů.</w:t>
            </w:r>
          </w:p>
        </w:tc>
      </w:tr>
      <w:tr w:rsidR="00EC5046" w:rsidRPr="00FF51B3" w14:paraId="7A062FD8" w14:textId="77777777" w:rsidTr="00566D26">
        <w:trPr>
          <w:trHeight w:val="64"/>
        </w:trPr>
        <w:tc>
          <w:tcPr>
            <w:tcW w:w="9855" w:type="dxa"/>
            <w:gridSpan w:val="8"/>
            <w:tcBorders>
              <w:top w:val="nil"/>
            </w:tcBorders>
          </w:tcPr>
          <w:p w14:paraId="31894419" w14:textId="77777777" w:rsidR="00EC5046" w:rsidRPr="00FF51B3" w:rsidRDefault="00EC5046" w:rsidP="00566D26">
            <w:pPr>
              <w:rPr>
                <w:color w:val="000000" w:themeColor="text1"/>
              </w:rPr>
            </w:pPr>
          </w:p>
        </w:tc>
      </w:tr>
      <w:tr w:rsidR="00EC5046" w:rsidRPr="00FF51B3" w14:paraId="1B454D48" w14:textId="77777777" w:rsidTr="00566D26">
        <w:trPr>
          <w:trHeight w:val="197"/>
        </w:trPr>
        <w:tc>
          <w:tcPr>
            <w:tcW w:w="3086" w:type="dxa"/>
            <w:tcBorders>
              <w:top w:val="nil"/>
            </w:tcBorders>
            <w:shd w:val="clear" w:color="auto" w:fill="F7CAAC"/>
          </w:tcPr>
          <w:p w14:paraId="5A667D95" w14:textId="77777777" w:rsidR="00EC5046" w:rsidRPr="00FF51B3" w:rsidRDefault="00EC5046" w:rsidP="00566D26">
            <w:pPr>
              <w:rPr>
                <w:b/>
                <w:color w:val="000000" w:themeColor="text1"/>
              </w:rPr>
            </w:pPr>
            <w:r w:rsidRPr="00FF51B3">
              <w:rPr>
                <w:b/>
                <w:color w:val="000000" w:themeColor="text1"/>
              </w:rPr>
              <w:t>Garant předmětu</w:t>
            </w:r>
          </w:p>
        </w:tc>
        <w:tc>
          <w:tcPr>
            <w:tcW w:w="6769" w:type="dxa"/>
            <w:gridSpan w:val="7"/>
            <w:tcBorders>
              <w:top w:val="nil"/>
            </w:tcBorders>
          </w:tcPr>
          <w:p w14:paraId="28ECB0BF" w14:textId="77777777" w:rsidR="00EC5046" w:rsidRPr="00FF51B3" w:rsidRDefault="00EC5046" w:rsidP="00566D26">
            <w:pPr>
              <w:rPr>
                <w:color w:val="000000" w:themeColor="text1"/>
              </w:rPr>
            </w:pPr>
            <w:r w:rsidRPr="00FF51B3">
              <w:rPr>
                <w:color w:val="000000" w:themeColor="text1"/>
              </w:rPr>
              <w:t>prof. Ing. Karel Vlček, CSc.</w:t>
            </w:r>
          </w:p>
        </w:tc>
      </w:tr>
      <w:tr w:rsidR="00EC5046" w:rsidRPr="00FF51B3" w14:paraId="3D5ABE1A" w14:textId="77777777" w:rsidTr="00566D26">
        <w:trPr>
          <w:trHeight w:val="243"/>
        </w:trPr>
        <w:tc>
          <w:tcPr>
            <w:tcW w:w="3086" w:type="dxa"/>
            <w:tcBorders>
              <w:top w:val="nil"/>
            </w:tcBorders>
            <w:shd w:val="clear" w:color="auto" w:fill="F7CAAC"/>
          </w:tcPr>
          <w:p w14:paraId="4CB277FB" w14:textId="77777777" w:rsidR="00EC5046" w:rsidRPr="00FF51B3" w:rsidRDefault="00EC5046" w:rsidP="00566D26">
            <w:pPr>
              <w:rPr>
                <w:b/>
                <w:color w:val="000000" w:themeColor="text1"/>
              </w:rPr>
            </w:pPr>
            <w:r w:rsidRPr="00FF51B3">
              <w:rPr>
                <w:b/>
                <w:color w:val="000000" w:themeColor="text1"/>
              </w:rPr>
              <w:t>Zapojení garanta do výuky předmětu</w:t>
            </w:r>
          </w:p>
        </w:tc>
        <w:tc>
          <w:tcPr>
            <w:tcW w:w="6769" w:type="dxa"/>
            <w:gridSpan w:val="7"/>
            <w:tcBorders>
              <w:top w:val="nil"/>
            </w:tcBorders>
          </w:tcPr>
          <w:p w14:paraId="75B1B431" w14:textId="77777777" w:rsidR="00EC5046" w:rsidRPr="00FF51B3" w:rsidRDefault="00EC5046" w:rsidP="00566D26">
            <w:pPr>
              <w:rPr>
                <w:color w:val="000000" w:themeColor="text1"/>
              </w:rPr>
            </w:pPr>
            <w:r w:rsidRPr="00FF51B3">
              <w:rPr>
                <w:color w:val="000000" w:themeColor="text1"/>
              </w:rPr>
              <w:t>Metodicky, přednáší</w:t>
            </w:r>
          </w:p>
        </w:tc>
      </w:tr>
      <w:tr w:rsidR="00EC5046" w:rsidRPr="00FF51B3" w14:paraId="47EAE6AE" w14:textId="77777777" w:rsidTr="00566D26">
        <w:tc>
          <w:tcPr>
            <w:tcW w:w="3086" w:type="dxa"/>
            <w:shd w:val="clear" w:color="auto" w:fill="F7CAAC"/>
          </w:tcPr>
          <w:p w14:paraId="5D3BC07D" w14:textId="77777777" w:rsidR="00EC5046" w:rsidRPr="00FF51B3" w:rsidRDefault="00EC5046" w:rsidP="00566D26">
            <w:pPr>
              <w:rPr>
                <w:b/>
                <w:color w:val="000000" w:themeColor="text1"/>
              </w:rPr>
            </w:pPr>
            <w:r w:rsidRPr="00FF51B3">
              <w:rPr>
                <w:b/>
                <w:color w:val="000000" w:themeColor="text1"/>
              </w:rPr>
              <w:t>Vyučující</w:t>
            </w:r>
          </w:p>
        </w:tc>
        <w:tc>
          <w:tcPr>
            <w:tcW w:w="6769" w:type="dxa"/>
            <w:gridSpan w:val="7"/>
            <w:tcBorders>
              <w:bottom w:val="nil"/>
            </w:tcBorders>
          </w:tcPr>
          <w:p w14:paraId="58545B78" w14:textId="77777777" w:rsidR="00EC5046" w:rsidRDefault="00EC5046" w:rsidP="00566D26">
            <w:pPr>
              <w:rPr>
                <w:color w:val="000000" w:themeColor="text1"/>
              </w:rPr>
            </w:pPr>
            <w:r w:rsidRPr="00FF51B3">
              <w:rPr>
                <w:color w:val="000000" w:themeColor="text1"/>
              </w:rPr>
              <w:t>prof. Ing. Karel Vlček, CSc.,</w:t>
            </w:r>
            <w:r>
              <w:rPr>
                <w:color w:val="000000" w:themeColor="text1"/>
              </w:rPr>
              <w:t xml:space="preserve"> přednášky (100 %)</w:t>
            </w:r>
            <w:r w:rsidRPr="00FF51B3">
              <w:rPr>
                <w:color w:val="000000" w:themeColor="text1"/>
              </w:rPr>
              <w:t xml:space="preserve"> </w:t>
            </w:r>
          </w:p>
          <w:p w14:paraId="3745DF30" w14:textId="77777777" w:rsidR="00EC5046" w:rsidRDefault="00EC5046" w:rsidP="00566D26">
            <w:pPr>
              <w:rPr>
                <w:color w:val="000000" w:themeColor="text1"/>
              </w:rPr>
            </w:pPr>
            <w:r w:rsidRPr="00FF51B3">
              <w:rPr>
                <w:color w:val="000000" w:themeColor="text1"/>
              </w:rPr>
              <w:t xml:space="preserve">doc. Ing. Luděk Lukáš, CSc., </w:t>
            </w:r>
            <w:r>
              <w:rPr>
                <w:color w:val="000000" w:themeColor="text1"/>
              </w:rPr>
              <w:t>cvičení (50 %)</w:t>
            </w:r>
          </w:p>
          <w:p w14:paraId="0E90110D" w14:textId="77777777" w:rsidR="00EC5046" w:rsidRPr="00FF51B3" w:rsidRDefault="00EC5046" w:rsidP="00566D26">
            <w:pPr>
              <w:rPr>
                <w:color w:val="000000" w:themeColor="text1"/>
              </w:rPr>
            </w:pPr>
            <w:r w:rsidRPr="00FF51B3">
              <w:rPr>
                <w:color w:val="000000" w:themeColor="text1"/>
              </w:rPr>
              <w:t xml:space="preserve">Ing. Jan Valouch, Ph.D, </w:t>
            </w:r>
            <w:r>
              <w:rPr>
                <w:color w:val="000000" w:themeColor="text1"/>
              </w:rPr>
              <w:t>cvičení (50 %)</w:t>
            </w:r>
          </w:p>
        </w:tc>
      </w:tr>
      <w:tr w:rsidR="00EC5046" w:rsidRPr="00FF51B3" w14:paraId="3CB1927D" w14:textId="77777777" w:rsidTr="00566D26">
        <w:trPr>
          <w:trHeight w:val="64"/>
        </w:trPr>
        <w:tc>
          <w:tcPr>
            <w:tcW w:w="9855" w:type="dxa"/>
            <w:gridSpan w:val="8"/>
            <w:tcBorders>
              <w:top w:val="nil"/>
            </w:tcBorders>
          </w:tcPr>
          <w:p w14:paraId="19A07B94" w14:textId="77777777" w:rsidR="00EC5046" w:rsidRPr="00FF51B3" w:rsidRDefault="00EC5046" w:rsidP="00566D26">
            <w:pPr>
              <w:rPr>
                <w:color w:val="000000" w:themeColor="text1"/>
              </w:rPr>
            </w:pPr>
          </w:p>
        </w:tc>
      </w:tr>
      <w:tr w:rsidR="00EC5046" w:rsidRPr="00FF51B3" w14:paraId="6C60E2E5" w14:textId="77777777" w:rsidTr="00566D26">
        <w:tc>
          <w:tcPr>
            <w:tcW w:w="3086" w:type="dxa"/>
            <w:shd w:val="clear" w:color="auto" w:fill="F7CAAC"/>
          </w:tcPr>
          <w:p w14:paraId="034DA852" w14:textId="77777777" w:rsidR="00EC5046" w:rsidRPr="00FF51B3" w:rsidRDefault="00EC5046" w:rsidP="00566D26">
            <w:pPr>
              <w:rPr>
                <w:b/>
                <w:color w:val="000000" w:themeColor="text1"/>
              </w:rPr>
            </w:pPr>
            <w:r w:rsidRPr="00FF51B3">
              <w:rPr>
                <w:b/>
                <w:color w:val="000000" w:themeColor="text1"/>
              </w:rPr>
              <w:t>Stručná anotace předmětu</w:t>
            </w:r>
          </w:p>
        </w:tc>
        <w:tc>
          <w:tcPr>
            <w:tcW w:w="6769" w:type="dxa"/>
            <w:gridSpan w:val="7"/>
            <w:tcBorders>
              <w:bottom w:val="nil"/>
            </w:tcBorders>
          </w:tcPr>
          <w:p w14:paraId="553EFC46" w14:textId="77777777" w:rsidR="00EC5046" w:rsidRPr="00FF51B3" w:rsidRDefault="00EC5046" w:rsidP="00566D26">
            <w:pPr>
              <w:rPr>
                <w:color w:val="000000" w:themeColor="text1"/>
              </w:rPr>
            </w:pPr>
          </w:p>
        </w:tc>
      </w:tr>
      <w:tr w:rsidR="00EC5046" w:rsidRPr="00FF51B3" w14:paraId="7E624D4B" w14:textId="77777777" w:rsidTr="00566D26">
        <w:trPr>
          <w:trHeight w:val="3938"/>
        </w:trPr>
        <w:tc>
          <w:tcPr>
            <w:tcW w:w="9855" w:type="dxa"/>
            <w:gridSpan w:val="8"/>
            <w:tcBorders>
              <w:top w:val="nil"/>
              <w:bottom w:val="single" w:sz="12" w:space="0" w:color="auto"/>
            </w:tcBorders>
          </w:tcPr>
          <w:p w14:paraId="5BED5763" w14:textId="77777777" w:rsidR="00EC5046" w:rsidRPr="00BC76D1" w:rsidRDefault="00EC5046" w:rsidP="00566D26">
            <w:pPr>
              <w:rPr>
                <w:color w:val="000000" w:themeColor="text1"/>
                <w:szCs w:val="22"/>
              </w:rPr>
            </w:pPr>
            <w:r w:rsidRPr="00BC76D1">
              <w:rPr>
                <w:color w:val="000000" w:themeColor="text1"/>
                <w:szCs w:val="22"/>
              </w:rPr>
              <w:t>Cílem předmětu je získání základních poznatků o veřejných a neveřejných sítích elektronických komunikací, zejména o jejich typech, využití, topologii a řízení. Student získá znalosti o technických požadavcích na pevné a radiové komunikační sítě a znalosti o současných komunik</w:t>
            </w:r>
            <w:r>
              <w:rPr>
                <w:color w:val="000000" w:themeColor="text1"/>
                <w:szCs w:val="22"/>
              </w:rPr>
              <w:t xml:space="preserve">ačních systémech a zařízeních. </w:t>
            </w:r>
          </w:p>
          <w:p w14:paraId="3B3E55E5" w14:textId="77777777" w:rsidR="00EC5046" w:rsidRPr="00BC76D1" w:rsidRDefault="00EC5046" w:rsidP="00566D26">
            <w:pPr>
              <w:rPr>
                <w:color w:val="000000" w:themeColor="text1"/>
                <w:szCs w:val="22"/>
              </w:rPr>
            </w:pPr>
            <w:r w:rsidRPr="00BC76D1">
              <w:rPr>
                <w:color w:val="000000" w:themeColor="text1"/>
                <w:szCs w:val="22"/>
              </w:rPr>
              <w:t>Témata:</w:t>
            </w:r>
          </w:p>
          <w:p w14:paraId="6171FF5E"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Úvod do studia, elektromagnetické pole, modulace a přenos signálů.</w:t>
            </w:r>
          </w:p>
          <w:p w14:paraId="6D5E966F"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Sítě elektronických komunikací, typy.</w:t>
            </w:r>
          </w:p>
          <w:p w14:paraId="60BDFFA2"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Legislativní požadavky na sítě elektronických komunikací.</w:t>
            </w:r>
          </w:p>
          <w:p w14:paraId="7404C57C"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Pevné sítě, metalické, optické, topologie, ústředny.</w:t>
            </w:r>
          </w:p>
          <w:p w14:paraId="76192BDE"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Šíření radiových vln.</w:t>
            </w:r>
          </w:p>
          <w:p w14:paraId="3EB4CD5F"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Využití radiového spektra.</w:t>
            </w:r>
          </w:p>
          <w:p w14:paraId="39379ABE"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Antény, typy, parametry, konstrukce, princip činnosti.</w:t>
            </w:r>
          </w:p>
          <w:p w14:paraId="25382DB6"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Radiové přenosové systémy.</w:t>
            </w:r>
          </w:p>
          <w:p w14:paraId="773E6BEA"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Radiová zařízení.</w:t>
            </w:r>
          </w:p>
          <w:p w14:paraId="30BEF72E"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Speciální komunikační systémy.</w:t>
            </w:r>
          </w:p>
          <w:p w14:paraId="291D6D43"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GSM systémy.</w:t>
            </w:r>
          </w:p>
          <w:p w14:paraId="68F57D1A"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Systémy zemského digitálního televizního vysílání.</w:t>
            </w:r>
          </w:p>
          <w:p w14:paraId="2CCD3F83" w14:textId="77777777" w:rsidR="00EC5046" w:rsidRPr="00BC76D1" w:rsidRDefault="00EC5046" w:rsidP="00EC5046">
            <w:pPr>
              <w:pStyle w:val="Odstavecseseznamem"/>
              <w:numPr>
                <w:ilvl w:val="0"/>
                <w:numId w:val="3"/>
              </w:numPr>
              <w:ind w:left="821" w:hanging="425"/>
              <w:rPr>
                <w:color w:val="000000" w:themeColor="text1"/>
                <w:szCs w:val="22"/>
              </w:rPr>
            </w:pPr>
            <w:r w:rsidRPr="00BC76D1">
              <w:rPr>
                <w:color w:val="000000" w:themeColor="text1"/>
                <w:szCs w:val="22"/>
              </w:rPr>
              <w:t>Požadavky na telekomunikační a radiová zařízení.</w:t>
            </w:r>
          </w:p>
          <w:p w14:paraId="590A6219" w14:textId="77777777" w:rsidR="00EC5046" w:rsidRPr="00137727" w:rsidRDefault="00EC5046" w:rsidP="00EC5046">
            <w:pPr>
              <w:pStyle w:val="Odstavecseseznamem"/>
              <w:numPr>
                <w:ilvl w:val="0"/>
                <w:numId w:val="3"/>
              </w:numPr>
              <w:ind w:left="821" w:hanging="425"/>
              <w:rPr>
                <w:color w:val="000000" w:themeColor="text1"/>
                <w:sz w:val="22"/>
                <w:szCs w:val="22"/>
              </w:rPr>
            </w:pPr>
            <w:r w:rsidRPr="00137727">
              <w:rPr>
                <w:color w:val="000000" w:themeColor="text1"/>
                <w:szCs w:val="22"/>
              </w:rPr>
              <w:t>Elektromagnetická kompatibilita radiových a telekomunikačních zařízení.</w:t>
            </w:r>
          </w:p>
        </w:tc>
      </w:tr>
      <w:tr w:rsidR="00EC5046" w:rsidRPr="00FF51B3" w14:paraId="1758A154" w14:textId="77777777" w:rsidTr="00566D26">
        <w:trPr>
          <w:trHeight w:val="265"/>
        </w:trPr>
        <w:tc>
          <w:tcPr>
            <w:tcW w:w="3653" w:type="dxa"/>
            <w:gridSpan w:val="2"/>
            <w:tcBorders>
              <w:top w:val="nil"/>
            </w:tcBorders>
            <w:shd w:val="clear" w:color="auto" w:fill="F7CAAC"/>
          </w:tcPr>
          <w:p w14:paraId="1C3C2BE3" w14:textId="77777777" w:rsidR="00EC5046" w:rsidRPr="00FF51B3" w:rsidRDefault="00EC5046" w:rsidP="00566D26">
            <w:pPr>
              <w:rPr>
                <w:color w:val="000000" w:themeColor="text1"/>
              </w:rPr>
            </w:pPr>
            <w:r w:rsidRPr="00FF51B3">
              <w:rPr>
                <w:b/>
                <w:color w:val="000000" w:themeColor="text1"/>
              </w:rPr>
              <w:t>Studijní literatura a studijní pomůcky</w:t>
            </w:r>
          </w:p>
        </w:tc>
        <w:tc>
          <w:tcPr>
            <w:tcW w:w="6202" w:type="dxa"/>
            <w:gridSpan w:val="6"/>
            <w:tcBorders>
              <w:top w:val="nil"/>
              <w:bottom w:val="nil"/>
            </w:tcBorders>
          </w:tcPr>
          <w:p w14:paraId="4B6C5DD5" w14:textId="77777777" w:rsidR="00EC5046" w:rsidRPr="00FF51B3" w:rsidRDefault="00EC5046" w:rsidP="00566D26">
            <w:pPr>
              <w:rPr>
                <w:color w:val="000000" w:themeColor="text1"/>
              </w:rPr>
            </w:pPr>
          </w:p>
        </w:tc>
      </w:tr>
      <w:tr w:rsidR="00EC5046" w:rsidRPr="00FF51B3" w14:paraId="52BC7315" w14:textId="77777777" w:rsidTr="00566D26">
        <w:trPr>
          <w:trHeight w:val="1497"/>
        </w:trPr>
        <w:tc>
          <w:tcPr>
            <w:tcW w:w="9855" w:type="dxa"/>
            <w:gridSpan w:val="8"/>
            <w:tcBorders>
              <w:top w:val="nil"/>
            </w:tcBorders>
          </w:tcPr>
          <w:p w14:paraId="3E31CB0A" w14:textId="77777777" w:rsidR="00EC5046" w:rsidRPr="00137727" w:rsidRDefault="00EC5046" w:rsidP="00566D26">
            <w:pPr>
              <w:rPr>
                <w:b/>
                <w:bCs/>
              </w:rPr>
            </w:pPr>
            <w:r w:rsidRPr="00137727">
              <w:rPr>
                <w:b/>
                <w:bCs/>
              </w:rPr>
              <w:t>Povinná literatura:</w:t>
            </w:r>
          </w:p>
          <w:p w14:paraId="174708F7" w14:textId="77777777" w:rsidR="00EC5046" w:rsidRPr="00137727" w:rsidRDefault="00EC5046" w:rsidP="00566D26">
            <w:r w:rsidRPr="00137727">
              <w:t xml:space="preserve">BAZZI, A., ed.. </w:t>
            </w:r>
            <w:r w:rsidRPr="00137727">
              <w:rPr>
                <w:i/>
              </w:rPr>
              <w:t>Radio Communications</w:t>
            </w:r>
            <w:r w:rsidRPr="00137727">
              <w:t>. London: IntechOpen Limited, April, 2010, ISBN: 978-953-307-091-9.</w:t>
            </w:r>
          </w:p>
          <w:p w14:paraId="1B2FA667" w14:textId="77777777" w:rsidR="00EC5046" w:rsidRPr="00137727" w:rsidRDefault="00EC5046" w:rsidP="00566D26">
            <w:r w:rsidRPr="00137727">
              <w:t xml:space="preserve">DIODATO, N., ed.. </w:t>
            </w:r>
            <w:r w:rsidRPr="00137727">
              <w:rPr>
                <w:i/>
              </w:rPr>
              <w:t>Radio Communications</w:t>
            </w:r>
            <w:r w:rsidRPr="00137727">
              <w:t>. London: IntechOpen Limited, September, 2010, ISBN: ISBN: 978-953-307-135-0.</w:t>
            </w:r>
          </w:p>
          <w:p w14:paraId="0E0F7984" w14:textId="77777777" w:rsidR="00EC5046" w:rsidRPr="00137727" w:rsidRDefault="00EC5046" w:rsidP="00566D26">
            <w:r w:rsidRPr="00137727">
              <w:rPr>
                <w:b/>
              </w:rPr>
              <w:t>Doporučená literatura:</w:t>
            </w:r>
            <w:r w:rsidRPr="00137727">
              <w:t xml:space="preserve"> </w:t>
            </w:r>
          </w:p>
          <w:p w14:paraId="02B563FF" w14:textId="77777777" w:rsidR="00EC5046" w:rsidRPr="00137727" w:rsidRDefault="00EC5046" w:rsidP="00566D26">
            <w:pPr>
              <w:rPr>
                <w:shd w:val="clear" w:color="auto" w:fill="FFFFFF"/>
              </w:rPr>
            </w:pPr>
            <w:r w:rsidRPr="00137727">
              <w:rPr>
                <w:shd w:val="clear" w:color="auto" w:fill="FFFFFF"/>
              </w:rPr>
              <w:t>BALANIS, C</w:t>
            </w:r>
            <w:r>
              <w:rPr>
                <w:shd w:val="clear" w:color="auto" w:fill="FFFFFF"/>
              </w:rPr>
              <w:t>.</w:t>
            </w:r>
            <w:r w:rsidRPr="00137727">
              <w:rPr>
                <w:shd w:val="clear" w:color="auto" w:fill="FFFFFF"/>
              </w:rPr>
              <w:t xml:space="preserve"> A. </w:t>
            </w:r>
            <w:r w:rsidRPr="00137727">
              <w:rPr>
                <w:i/>
                <w:iCs/>
                <w:shd w:val="clear" w:color="auto" w:fill="FFFFFF"/>
              </w:rPr>
              <w:t>Antenna theory: analysis and design</w:t>
            </w:r>
            <w:r w:rsidRPr="00137727">
              <w:rPr>
                <w:shd w:val="clear" w:color="auto" w:fill="FFFFFF"/>
              </w:rPr>
              <w:t>. 3rd ed. Hoboken: Wiley-Interscience, 2005. ISBN 978-0-471-66782-7.</w:t>
            </w:r>
          </w:p>
          <w:p w14:paraId="03C9D31B" w14:textId="77777777" w:rsidR="00EC5046" w:rsidRPr="00571B58" w:rsidRDefault="00EC5046" w:rsidP="00566D26">
            <w:pPr>
              <w:rPr>
                <w:szCs w:val="18"/>
              </w:rPr>
            </w:pPr>
            <w:r w:rsidRPr="00571B58">
              <w:rPr>
                <w:szCs w:val="18"/>
              </w:rPr>
              <w:t xml:space="preserve">CLAYTON, P. </w:t>
            </w:r>
            <w:r w:rsidRPr="004E38EA">
              <w:rPr>
                <w:i/>
                <w:szCs w:val="18"/>
              </w:rPr>
              <w:t>Introduction to electromagnetic compatibility</w:t>
            </w:r>
            <w:r w:rsidRPr="00E33FD7">
              <w:rPr>
                <w:szCs w:val="18"/>
              </w:rPr>
              <w:t>. USA: Wiley. 2006. ISBN-13: 978-0-471-75500-5.</w:t>
            </w:r>
          </w:p>
          <w:p w14:paraId="70B45F64" w14:textId="77777777" w:rsidR="00EC5046" w:rsidRPr="00137727" w:rsidRDefault="00EC5046" w:rsidP="00566D26">
            <w:r w:rsidRPr="00137727">
              <w:rPr>
                <w:shd w:val="clear" w:color="auto" w:fill="FFFFFF"/>
              </w:rPr>
              <w:t>GUSTRAU, F. </w:t>
            </w:r>
            <w:r w:rsidRPr="00137727">
              <w:rPr>
                <w:i/>
                <w:iCs/>
                <w:shd w:val="clear" w:color="auto" w:fill="FFFFFF"/>
              </w:rPr>
              <w:t>RF and microwave engineering: fundamentals of wireless communications</w:t>
            </w:r>
            <w:r w:rsidRPr="00137727">
              <w:rPr>
                <w:shd w:val="clear" w:color="auto" w:fill="FFFFFF"/>
              </w:rPr>
              <w:t>. Chichester: Wiley, 2012. ISBN 978-1-119-95171-1.</w:t>
            </w:r>
          </w:p>
        </w:tc>
      </w:tr>
      <w:tr w:rsidR="00EC5046" w:rsidRPr="00FF51B3" w14:paraId="35046B7D"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97CF9C" w14:textId="77777777" w:rsidR="00EC5046" w:rsidRPr="00FF51B3" w:rsidRDefault="00EC5046" w:rsidP="00566D26">
            <w:pPr>
              <w:jc w:val="center"/>
              <w:rPr>
                <w:b/>
                <w:color w:val="000000" w:themeColor="text1"/>
              </w:rPr>
            </w:pPr>
            <w:r w:rsidRPr="00FF51B3">
              <w:rPr>
                <w:b/>
                <w:color w:val="000000" w:themeColor="text1"/>
              </w:rPr>
              <w:t>Informace ke kombinované nebo distanční formě</w:t>
            </w:r>
          </w:p>
        </w:tc>
      </w:tr>
      <w:tr w:rsidR="00EC5046" w:rsidRPr="00FF51B3" w14:paraId="37EAB4AF" w14:textId="77777777" w:rsidTr="00566D26">
        <w:tc>
          <w:tcPr>
            <w:tcW w:w="4787" w:type="dxa"/>
            <w:gridSpan w:val="3"/>
            <w:tcBorders>
              <w:top w:val="single" w:sz="2" w:space="0" w:color="auto"/>
            </w:tcBorders>
            <w:shd w:val="clear" w:color="auto" w:fill="F7CAAC"/>
          </w:tcPr>
          <w:p w14:paraId="059C6FC2" w14:textId="77777777" w:rsidR="00EC5046" w:rsidRPr="00FF51B3" w:rsidRDefault="00EC5046" w:rsidP="00566D26">
            <w:pPr>
              <w:rPr>
                <w:color w:val="000000" w:themeColor="text1"/>
              </w:rPr>
            </w:pPr>
            <w:r w:rsidRPr="00FF51B3">
              <w:rPr>
                <w:b/>
                <w:color w:val="000000" w:themeColor="text1"/>
              </w:rPr>
              <w:t>Rozsah konzultací (soustředění)</w:t>
            </w:r>
          </w:p>
        </w:tc>
        <w:tc>
          <w:tcPr>
            <w:tcW w:w="889" w:type="dxa"/>
            <w:tcBorders>
              <w:top w:val="single" w:sz="2" w:space="0" w:color="auto"/>
            </w:tcBorders>
          </w:tcPr>
          <w:p w14:paraId="5D7814AE" w14:textId="77777777" w:rsidR="00EC5046" w:rsidRPr="00FF51B3" w:rsidRDefault="00EC5046" w:rsidP="00566D26">
            <w:pPr>
              <w:rPr>
                <w:color w:val="000000" w:themeColor="text1"/>
              </w:rPr>
            </w:pPr>
            <w:r w:rsidRPr="00FF51B3">
              <w:rPr>
                <w:color w:val="000000" w:themeColor="text1"/>
              </w:rPr>
              <w:t>15</w:t>
            </w:r>
          </w:p>
        </w:tc>
        <w:tc>
          <w:tcPr>
            <w:tcW w:w="4179" w:type="dxa"/>
            <w:gridSpan w:val="4"/>
            <w:tcBorders>
              <w:top w:val="single" w:sz="2" w:space="0" w:color="auto"/>
            </w:tcBorders>
            <w:shd w:val="clear" w:color="auto" w:fill="F7CAAC"/>
          </w:tcPr>
          <w:p w14:paraId="62BE41AF" w14:textId="77777777" w:rsidR="00EC5046" w:rsidRPr="00FF51B3" w:rsidRDefault="00EC5046" w:rsidP="00566D26">
            <w:pPr>
              <w:rPr>
                <w:b/>
                <w:color w:val="000000" w:themeColor="text1"/>
              </w:rPr>
            </w:pPr>
            <w:r w:rsidRPr="00FF51B3">
              <w:rPr>
                <w:b/>
                <w:color w:val="000000" w:themeColor="text1"/>
              </w:rPr>
              <w:t xml:space="preserve">hodin </w:t>
            </w:r>
          </w:p>
        </w:tc>
      </w:tr>
      <w:tr w:rsidR="00EC5046" w:rsidRPr="00FF51B3" w14:paraId="401AE5DE" w14:textId="77777777" w:rsidTr="00566D26">
        <w:tc>
          <w:tcPr>
            <w:tcW w:w="9855" w:type="dxa"/>
            <w:gridSpan w:val="8"/>
            <w:shd w:val="clear" w:color="auto" w:fill="F7CAAC"/>
          </w:tcPr>
          <w:p w14:paraId="42227CCF" w14:textId="77777777" w:rsidR="00EC5046" w:rsidRPr="00FF51B3" w:rsidRDefault="00EC5046" w:rsidP="00566D26">
            <w:pPr>
              <w:rPr>
                <w:b/>
                <w:color w:val="000000" w:themeColor="text1"/>
              </w:rPr>
            </w:pPr>
            <w:r w:rsidRPr="00FF51B3">
              <w:rPr>
                <w:b/>
                <w:color w:val="000000" w:themeColor="text1"/>
              </w:rPr>
              <w:t>Informace o způsobu kontaktu s vyučujícím</w:t>
            </w:r>
          </w:p>
        </w:tc>
      </w:tr>
      <w:tr w:rsidR="00EC5046" w:rsidRPr="00FF51B3" w14:paraId="5FF8EF45" w14:textId="77777777" w:rsidTr="00566D26">
        <w:trPr>
          <w:trHeight w:val="278"/>
        </w:trPr>
        <w:tc>
          <w:tcPr>
            <w:tcW w:w="9855" w:type="dxa"/>
            <w:gridSpan w:val="8"/>
          </w:tcPr>
          <w:p w14:paraId="62F1593A" w14:textId="77777777" w:rsidR="00EC5046" w:rsidRPr="00FF51B3" w:rsidRDefault="00EC5046" w:rsidP="00566D26">
            <w:pPr>
              <w:rPr>
                <w:color w:val="000000" w:themeColor="text1"/>
              </w:rPr>
            </w:pPr>
            <w:r w:rsidRPr="00FF51B3">
              <w:rPr>
                <w:color w:val="000000" w:themeColor="text1"/>
              </w:rPr>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6C0004CD" w14:textId="77777777" w:rsidR="00EC5046" w:rsidRDefault="00EC5046" w:rsidP="00EC5046"/>
    <w:p w14:paraId="49B36D36"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421EDCDE" w14:textId="77777777" w:rsidTr="00566D26">
        <w:tc>
          <w:tcPr>
            <w:tcW w:w="9855" w:type="dxa"/>
            <w:gridSpan w:val="8"/>
            <w:tcBorders>
              <w:bottom w:val="double" w:sz="4" w:space="0" w:color="auto"/>
            </w:tcBorders>
            <w:shd w:val="clear" w:color="auto" w:fill="BDD6EE"/>
          </w:tcPr>
          <w:p w14:paraId="57C52B66" w14:textId="7D6AA13D"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12" w:author="Jiří Vojtěšek" w:date="2018-11-26T14:08:00Z">
              <w:r w:rsidR="00926202" w:rsidRPr="00926202">
                <w:rPr>
                  <w:rStyle w:val="Odkazintenzivn"/>
                  <w:rPrChange w:id="413" w:author="Jiří Vojtěšek" w:date="2018-11-26T14:08:00Z">
                    <w:rPr>
                      <w:b/>
                    </w:rPr>
                  </w:rPrChange>
                </w:rPr>
                <w:t>Abecední seznam</w:t>
              </w:r>
            </w:ins>
            <w:del w:id="414"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5751B611" w14:textId="77777777" w:rsidTr="00566D26">
        <w:tc>
          <w:tcPr>
            <w:tcW w:w="3086" w:type="dxa"/>
            <w:tcBorders>
              <w:top w:val="double" w:sz="4" w:space="0" w:color="auto"/>
            </w:tcBorders>
            <w:shd w:val="clear" w:color="auto" w:fill="F7CAAC"/>
          </w:tcPr>
          <w:p w14:paraId="350C114F"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B00C351" w14:textId="77777777" w:rsidR="00EC5046" w:rsidRDefault="00EC5046" w:rsidP="00566D26">
            <w:bookmarkStart w:id="415" w:name="ComputerNetworkOperation"/>
            <w:r w:rsidRPr="000B5660">
              <w:t>Computer Network Operation</w:t>
            </w:r>
            <w:bookmarkEnd w:id="415"/>
          </w:p>
        </w:tc>
      </w:tr>
      <w:tr w:rsidR="00EC5046" w14:paraId="0A4BBD5E" w14:textId="77777777" w:rsidTr="00566D26">
        <w:tc>
          <w:tcPr>
            <w:tcW w:w="3086" w:type="dxa"/>
            <w:shd w:val="clear" w:color="auto" w:fill="F7CAAC"/>
          </w:tcPr>
          <w:p w14:paraId="74C29A7E" w14:textId="77777777" w:rsidR="00EC5046" w:rsidRDefault="00EC5046" w:rsidP="00566D26">
            <w:pPr>
              <w:rPr>
                <w:b/>
              </w:rPr>
            </w:pPr>
            <w:r>
              <w:rPr>
                <w:b/>
              </w:rPr>
              <w:t>Typ předmětu</w:t>
            </w:r>
          </w:p>
        </w:tc>
        <w:tc>
          <w:tcPr>
            <w:tcW w:w="3406" w:type="dxa"/>
            <w:gridSpan w:val="4"/>
          </w:tcPr>
          <w:p w14:paraId="68ADB853" w14:textId="77777777" w:rsidR="00EC5046" w:rsidRDefault="00EC5046" w:rsidP="00566D26">
            <w:r>
              <w:t>Povinný „ZT“ pro specializace:</w:t>
            </w:r>
          </w:p>
          <w:p w14:paraId="6B853F5C" w14:textId="77777777" w:rsidR="00EC5046" w:rsidRDefault="00EC5046" w:rsidP="00566D26">
            <w:r>
              <w:t>Bezpečnostní technologie</w:t>
            </w:r>
          </w:p>
          <w:p w14:paraId="71DCAC3F" w14:textId="77777777" w:rsidR="00EC5046" w:rsidRDefault="00EC5046" w:rsidP="00566D26">
            <w:r>
              <w:t>Bezpečnostní management</w:t>
            </w:r>
          </w:p>
        </w:tc>
        <w:tc>
          <w:tcPr>
            <w:tcW w:w="2695" w:type="dxa"/>
            <w:gridSpan w:val="2"/>
            <w:shd w:val="clear" w:color="auto" w:fill="F7CAAC"/>
          </w:tcPr>
          <w:p w14:paraId="39C8E898" w14:textId="77777777" w:rsidR="00EC5046" w:rsidRDefault="00EC5046" w:rsidP="00566D26">
            <w:r>
              <w:rPr>
                <w:b/>
              </w:rPr>
              <w:t>doporučený ročník / semestr</w:t>
            </w:r>
          </w:p>
        </w:tc>
        <w:tc>
          <w:tcPr>
            <w:tcW w:w="668" w:type="dxa"/>
          </w:tcPr>
          <w:p w14:paraId="6B8FE4DC" w14:textId="77777777" w:rsidR="00EC5046" w:rsidRDefault="00EC5046" w:rsidP="00566D26">
            <w:r>
              <w:t>1/Z</w:t>
            </w:r>
          </w:p>
        </w:tc>
      </w:tr>
      <w:tr w:rsidR="00EC5046" w14:paraId="7C8B8AB0" w14:textId="77777777" w:rsidTr="00566D26">
        <w:tc>
          <w:tcPr>
            <w:tcW w:w="3086" w:type="dxa"/>
            <w:shd w:val="clear" w:color="auto" w:fill="F7CAAC"/>
          </w:tcPr>
          <w:p w14:paraId="16AC72ED" w14:textId="77777777" w:rsidR="00EC5046" w:rsidRDefault="00EC5046" w:rsidP="00566D26">
            <w:pPr>
              <w:rPr>
                <w:b/>
              </w:rPr>
            </w:pPr>
            <w:r>
              <w:rPr>
                <w:b/>
              </w:rPr>
              <w:t>Rozsah studijního předmětu</w:t>
            </w:r>
          </w:p>
        </w:tc>
        <w:tc>
          <w:tcPr>
            <w:tcW w:w="1701" w:type="dxa"/>
            <w:gridSpan w:val="2"/>
          </w:tcPr>
          <w:p w14:paraId="70C1B547" w14:textId="77777777" w:rsidR="00EC5046" w:rsidRDefault="00EC5046" w:rsidP="00566D26">
            <w:r>
              <w:t>28p + 28c</w:t>
            </w:r>
          </w:p>
        </w:tc>
        <w:tc>
          <w:tcPr>
            <w:tcW w:w="889" w:type="dxa"/>
            <w:shd w:val="clear" w:color="auto" w:fill="F7CAAC"/>
          </w:tcPr>
          <w:p w14:paraId="52545410" w14:textId="77777777" w:rsidR="00EC5046" w:rsidRDefault="00EC5046" w:rsidP="00566D26">
            <w:pPr>
              <w:rPr>
                <w:b/>
              </w:rPr>
            </w:pPr>
            <w:r>
              <w:rPr>
                <w:b/>
              </w:rPr>
              <w:t xml:space="preserve">hod. </w:t>
            </w:r>
          </w:p>
        </w:tc>
        <w:tc>
          <w:tcPr>
            <w:tcW w:w="816" w:type="dxa"/>
          </w:tcPr>
          <w:p w14:paraId="0829B99D" w14:textId="77777777" w:rsidR="00EC5046" w:rsidRDefault="00EC5046" w:rsidP="00566D26"/>
        </w:tc>
        <w:tc>
          <w:tcPr>
            <w:tcW w:w="2156" w:type="dxa"/>
            <w:shd w:val="clear" w:color="auto" w:fill="F7CAAC"/>
          </w:tcPr>
          <w:p w14:paraId="43C280AB" w14:textId="77777777" w:rsidR="00EC5046" w:rsidRDefault="00EC5046" w:rsidP="00566D26">
            <w:pPr>
              <w:rPr>
                <w:b/>
              </w:rPr>
            </w:pPr>
            <w:r>
              <w:rPr>
                <w:b/>
              </w:rPr>
              <w:t>kreditů</w:t>
            </w:r>
          </w:p>
        </w:tc>
        <w:tc>
          <w:tcPr>
            <w:tcW w:w="1207" w:type="dxa"/>
            <w:gridSpan w:val="2"/>
          </w:tcPr>
          <w:p w14:paraId="17CF08A6" w14:textId="77777777" w:rsidR="00EC5046" w:rsidRDefault="00EC5046" w:rsidP="00566D26">
            <w:r>
              <w:t>4</w:t>
            </w:r>
          </w:p>
        </w:tc>
      </w:tr>
      <w:tr w:rsidR="00EC5046" w14:paraId="33C81EBB" w14:textId="77777777" w:rsidTr="00566D26">
        <w:tc>
          <w:tcPr>
            <w:tcW w:w="3086" w:type="dxa"/>
            <w:shd w:val="clear" w:color="auto" w:fill="F7CAAC"/>
          </w:tcPr>
          <w:p w14:paraId="10547F98" w14:textId="77777777" w:rsidR="00EC5046" w:rsidRDefault="00EC5046" w:rsidP="00566D26">
            <w:pPr>
              <w:rPr>
                <w:b/>
                <w:sz w:val="22"/>
              </w:rPr>
            </w:pPr>
            <w:r>
              <w:rPr>
                <w:b/>
              </w:rPr>
              <w:t>Prerekvizity, korekvizity, ekvivalence</w:t>
            </w:r>
          </w:p>
        </w:tc>
        <w:tc>
          <w:tcPr>
            <w:tcW w:w="6769" w:type="dxa"/>
            <w:gridSpan w:val="7"/>
          </w:tcPr>
          <w:p w14:paraId="14AFB53A" w14:textId="10D244AD" w:rsidR="00EC5046" w:rsidRDefault="00EC5046" w:rsidP="00566D26">
            <w:del w:id="416" w:author="Milan Navrátil" w:date="2018-11-20T16:33:00Z">
              <w:r w:rsidRPr="00EF1230" w:rsidDel="007D1A83">
                <w:delText>Úspěšné absolvování předmětu Počítačové sítě</w:delText>
              </w:r>
              <w:r w:rsidRPr="00991DAD" w:rsidDel="007D1A83">
                <w:delText>.</w:delText>
              </w:r>
            </w:del>
            <w:ins w:id="417" w:author="Milan Navrátil" w:date="2018-11-20T16:33:00Z">
              <w:r w:rsidR="007D1A83">
                <w:t>nejsou</w:t>
              </w:r>
            </w:ins>
          </w:p>
        </w:tc>
      </w:tr>
      <w:tr w:rsidR="00EC5046" w14:paraId="1E07BF21" w14:textId="77777777" w:rsidTr="00566D26">
        <w:tc>
          <w:tcPr>
            <w:tcW w:w="3086" w:type="dxa"/>
            <w:shd w:val="clear" w:color="auto" w:fill="F7CAAC"/>
          </w:tcPr>
          <w:p w14:paraId="1F4FA94D" w14:textId="77777777" w:rsidR="00EC5046" w:rsidRDefault="00EC5046" w:rsidP="00566D26">
            <w:pPr>
              <w:rPr>
                <w:b/>
              </w:rPr>
            </w:pPr>
            <w:r>
              <w:rPr>
                <w:b/>
              </w:rPr>
              <w:t>Způsob ověření studijních výsledků</w:t>
            </w:r>
          </w:p>
        </w:tc>
        <w:tc>
          <w:tcPr>
            <w:tcW w:w="3406" w:type="dxa"/>
            <w:gridSpan w:val="4"/>
          </w:tcPr>
          <w:p w14:paraId="4E1EBFBF" w14:textId="77777777" w:rsidR="00EC5046" w:rsidRDefault="00EC5046" w:rsidP="00566D26">
            <w:r>
              <w:t>Zápočet, zkouška</w:t>
            </w:r>
          </w:p>
        </w:tc>
        <w:tc>
          <w:tcPr>
            <w:tcW w:w="2156" w:type="dxa"/>
            <w:shd w:val="clear" w:color="auto" w:fill="F7CAAC"/>
          </w:tcPr>
          <w:p w14:paraId="0CAED4E3" w14:textId="77777777" w:rsidR="00EC5046" w:rsidRDefault="00EC5046" w:rsidP="00566D26">
            <w:pPr>
              <w:rPr>
                <w:b/>
              </w:rPr>
            </w:pPr>
            <w:r>
              <w:rPr>
                <w:b/>
              </w:rPr>
              <w:t>Forma výuky</w:t>
            </w:r>
          </w:p>
        </w:tc>
        <w:tc>
          <w:tcPr>
            <w:tcW w:w="1207" w:type="dxa"/>
            <w:gridSpan w:val="2"/>
          </w:tcPr>
          <w:p w14:paraId="2A29BB6B" w14:textId="77777777" w:rsidR="00EC5046" w:rsidRDefault="00EC5046" w:rsidP="00566D26">
            <w:r>
              <w:t>Přednášky, cvičení</w:t>
            </w:r>
          </w:p>
        </w:tc>
      </w:tr>
      <w:tr w:rsidR="00EC5046" w14:paraId="346E3CB7" w14:textId="77777777" w:rsidTr="00566D26">
        <w:tc>
          <w:tcPr>
            <w:tcW w:w="3086" w:type="dxa"/>
            <w:shd w:val="clear" w:color="auto" w:fill="F7CAAC"/>
          </w:tcPr>
          <w:p w14:paraId="2A3C24DD"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605EFDE3" w14:textId="77777777" w:rsidR="00EC5046" w:rsidRDefault="00EC5046" w:rsidP="00566D26">
            <w:r>
              <w:t>Písemná forma zkoušení</w:t>
            </w:r>
          </w:p>
          <w:p w14:paraId="373ED1DF" w14:textId="77777777" w:rsidR="00EC5046" w:rsidRDefault="00EC5046" w:rsidP="00566D26">
            <w:r>
              <w:t>1. Povinná a aktivní účast na jednotlivých cvičeních (80% účast na cvičení).</w:t>
            </w:r>
          </w:p>
          <w:p w14:paraId="00061AC7" w14:textId="77777777" w:rsidR="00EC5046" w:rsidRDefault="00EC5046" w:rsidP="00566D26">
            <w:r>
              <w:t>2. Teoretické a praktické zvládnutí základní problematiky a jednotlivých témat.</w:t>
            </w:r>
          </w:p>
          <w:p w14:paraId="053DF1B4" w14:textId="77777777" w:rsidR="00EC5046" w:rsidRDefault="00EC5046" w:rsidP="00566D26">
            <w:r>
              <w:t>3. Prokázání úspěšného zvládnutí probírané tématiky při závěrečném testu v LMS Moodle – minimálně 60%.</w:t>
            </w:r>
          </w:p>
        </w:tc>
      </w:tr>
      <w:tr w:rsidR="00EC5046" w14:paraId="443A7A6F" w14:textId="77777777" w:rsidTr="00566D26">
        <w:trPr>
          <w:trHeight w:val="47"/>
        </w:trPr>
        <w:tc>
          <w:tcPr>
            <w:tcW w:w="9855" w:type="dxa"/>
            <w:gridSpan w:val="8"/>
            <w:tcBorders>
              <w:top w:val="nil"/>
            </w:tcBorders>
          </w:tcPr>
          <w:p w14:paraId="041C1411" w14:textId="77777777" w:rsidR="00EC5046" w:rsidRDefault="00EC5046" w:rsidP="00566D26"/>
        </w:tc>
      </w:tr>
      <w:tr w:rsidR="00EC5046" w14:paraId="2326BCEC" w14:textId="77777777" w:rsidTr="00566D26">
        <w:trPr>
          <w:trHeight w:val="197"/>
        </w:trPr>
        <w:tc>
          <w:tcPr>
            <w:tcW w:w="3086" w:type="dxa"/>
            <w:tcBorders>
              <w:top w:val="nil"/>
            </w:tcBorders>
            <w:shd w:val="clear" w:color="auto" w:fill="F7CAAC"/>
          </w:tcPr>
          <w:p w14:paraId="1277DF40" w14:textId="77777777" w:rsidR="00EC5046" w:rsidRDefault="00EC5046" w:rsidP="00566D26">
            <w:pPr>
              <w:rPr>
                <w:b/>
              </w:rPr>
            </w:pPr>
            <w:r>
              <w:rPr>
                <w:b/>
              </w:rPr>
              <w:t>Garant předmětu</w:t>
            </w:r>
          </w:p>
        </w:tc>
        <w:tc>
          <w:tcPr>
            <w:tcW w:w="6769" w:type="dxa"/>
            <w:gridSpan w:val="7"/>
            <w:tcBorders>
              <w:top w:val="nil"/>
            </w:tcBorders>
          </w:tcPr>
          <w:p w14:paraId="1BBC5572" w14:textId="77777777" w:rsidR="00EC5046" w:rsidRDefault="00EC5046" w:rsidP="00566D26">
            <w:r>
              <w:t>doc. Ing. Jiří Vojtěšek, Ph.D.</w:t>
            </w:r>
          </w:p>
        </w:tc>
      </w:tr>
      <w:tr w:rsidR="00EC5046" w14:paraId="374C408F" w14:textId="77777777" w:rsidTr="00566D26">
        <w:trPr>
          <w:trHeight w:val="243"/>
        </w:trPr>
        <w:tc>
          <w:tcPr>
            <w:tcW w:w="3086" w:type="dxa"/>
            <w:tcBorders>
              <w:top w:val="nil"/>
            </w:tcBorders>
            <w:shd w:val="clear" w:color="auto" w:fill="F7CAAC"/>
          </w:tcPr>
          <w:p w14:paraId="202A80A7" w14:textId="77777777" w:rsidR="00EC5046" w:rsidRDefault="00EC5046" w:rsidP="00566D26">
            <w:pPr>
              <w:rPr>
                <w:b/>
              </w:rPr>
            </w:pPr>
            <w:r>
              <w:rPr>
                <w:b/>
              </w:rPr>
              <w:t>Zapojení garanta do výuky předmětu</w:t>
            </w:r>
          </w:p>
        </w:tc>
        <w:tc>
          <w:tcPr>
            <w:tcW w:w="6769" w:type="dxa"/>
            <w:gridSpan w:val="7"/>
            <w:tcBorders>
              <w:top w:val="nil"/>
            </w:tcBorders>
          </w:tcPr>
          <w:p w14:paraId="1996551F" w14:textId="77777777" w:rsidR="00EC5046" w:rsidRDefault="00EC5046" w:rsidP="00566D26">
            <w:r>
              <w:t>Metodicky, vede přednášky</w:t>
            </w:r>
          </w:p>
        </w:tc>
      </w:tr>
      <w:tr w:rsidR="00EC5046" w14:paraId="049675C4" w14:textId="77777777" w:rsidTr="00566D26">
        <w:tc>
          <w:tcPr>
            <w:tcW w:w="3086" w:type="dxa"/>
            <w:shd w:val="clear" w:color="auto" w:fill="F7CAAC"/>
          </w:tcPr>
          <w:p w14:paraId="03556D91" w14:textId="77777777" w:rsidR="00EC5046" w:rsidRDefault="00EC5046" w:rsidP="00566D26">
            <w:pPr>
              <w:rPr>
                <w:b/>
              </w:rPr>
            </w:pPr>
            <w:r>
              <w:rPr>
                <w:b/>
              </w:rPr>
              <w:t>Vyučující</w:t>
            </w:r>
          </w:p>
        </w:tc>
        <w:tc>
          <w:tcPr>
            <w:tcW w:w="6769" w:type="dxa"/>
            <w:gridSpan w:val="7"/>
            <w:tcBorders>
              <w:bottom w:val="nil"/>
            </w:tcBorders>
          </w:tcPr>
          <w:p w14:paraId="7F590F51" w14:textId="77777777" w:rsidR="00EC5046" w:rsidRDefault="00EC5046" w:rsidP="00566D26">
            <w:r>
              <w:t>doc. Ing. Jiří Vojtěšek, Ph.D., přednášky (100 %)</w:t>
            </w:r>
          </w:p>
          <w:p w14:paraId="16AD86C0" w14:textId="77777777" w:rsidR="00EC5046" w:rsidRDefault="00EC5046" w:rsidP="00566D26">
            <w:r>
              <w:t>Ing. Miroslav Matýsek, Ph.D., cvičení (50 %)</w:t>
            </w:r>
          </w:p>
          <w:p w14:paraId="1A172295" w14:textId="77777777" w:rsidR="00EC5046" w:rsidRDefault="00EC5046" w:rsidP="00566D26">
            <w:r>
              <w:t>Ing. Jiří Korbel, Ph.D., cvičení (50 %)</w:t>
            </w:r>
          </w:p>
        </w:tc>
      </w:tr>
      <w:tr w:rsidR="00EC5046" w14:paraId="2F98E32A" w14:textId="77777777" w:rsidTr="00566D26">
        <w:trPr>
          <w:trHeight w:val="131"/>
        </w:trPr>
        <w:tc>
          <w:tcPr>
            <w:tcW w:w="9855" w:type="dxa"/>
            <w:gridSpan w:val="8"/>
            <w:tcBorders>
              <w:top w:val="nil"/>
            </w:tcBorders>
          </w:tcPr>
          <w:p w14:paraId="1B308632" w14:textId="77777777" w:rsidR="00EC5046" w:rsidRDefault="00EC5046" w:rsidP="00566D26"/>
        </w:tc>
      </w:tr>
      <w:tr w:rsidR="00EC5046" w14:paraId="52107355" w14:textId="77777777" w:rsidTr="00566D26">
        <w:tc>
          <w:tcPr>
            <w:tcW w:w="3086" w:type="dxa"/>
            <w:shd w:val="clear" w:color="auto" w:fill="F7CAAC"/>
          </w:tcPr>
          <w:p w14:paraId="174F822D" w14:textId="77777777" w:rsidR="00EC5046" w:rsidRDefault="00EC5046" w:rsidP="00566D26">
            <w:pPr>
              <w:rPr>
                <w:b/>
              </w:rPr>
            </w:pPr>
            <w:r>
              <w:rPr>
                <w:b/>
              </w:rPr>
              <w:t>Stručná anotace předmětu</w:t>
            </w:r>
          </w:p>
        </w:tc>
        <w:tc>
          <w:tcPr>
            <w:tcW w:w="6769" w:type="dxa"/>
            <w:gridSpan w:val="7"/>
            <w:tcBorders>
              <w:bottom w:val="nil"/>
            </w:tcBorders>
          </w:tcPr>
          <w:p w14:paraId="6041A980" w14:textId="77777777" w:rsidR="00EC5046" w:rsidRDefault="00EC5046" w:rsidP="00566D26"/>
        </w:tc>
      </w:tr>
      <w:tr w:rsidR="00EC5046" w14:paraId="60C61B8F" w14:textId="77777777" w:rsidTr="00566D26">
        <w:trPr>
          <w:trHeight w:val="3938"/>
        </w:trPr>
        <w:tc>
          <w:tcPr>
            <w:tcW w:w="9855" w:type="dxa"/>
            <w:gridSpan w:val="8"/>
            <w:tcBorders>
              <w:top w:val="nil"/>
              <w:bottom w:val="single" w:sz="12" w:space="0" w:color="auto"/>
            </w:tcBorders>
          </w:tcPr>
          <w:p w14:paraId="5C2569EE" w14:textId="77777777" w:rsidR="00EC5046" w:rsidRDefault="00EC5046" w:rsidP="00566D26">
            <w:r>
              <w:t>Cílem předmětu je seznámit posluchače s problematikou a obsluhou počítačových sítí z pohledu správce sítě. Postupně je na přednáškách probírána problematika připojení jednotlivých PC a malých sítí do Internetu, DNS systému a konfigurace DNS serverů, DHCP systému, elektronické pošty, VLAN, VPN, firewalů, překladu adres a směrování v sítích. Na závěr jsou posluchači seznámení s problematikou záložních zdrojů. Teoretické znalosti jsou ověřovány v laboratořích na CAN Ethernet s programovým vybavením Linux a Microsoft Windows. Dále jsou teoretické znalosti ověřovány v Internetu a na směrovačích a přepínačích firmy Cisco.</w:t>
            </w:r>
          </w:p>
          <w:p w14:paraId="225DB870" w14:textId="77777777" w:rsidR="00EC5046" w:rsidRDefault="00EC5046" w:rsidP="00566D26">
            <w:r>
              <w:t>Témata:</w:t>
            </w:r>
          </w:p>
          <w:p w14:paraId="00796686" w14:textId="77777777" w:rsidR="00EC5046" w:rsidRDefault="00EC5046" w:rsidP="00EC5046">
            <w:pPr>
              <w:pStyle w:val="Odstavecseseznamem"/>
              <w:numPr>
                <w:ilvl w:val="0"/>
                <w:numId w:val="5"/>
              </w:numPr>
            </w:pPr>
            <w:r>
              <w:t xml:space="preserve">Přístupové metody FDM, TDM a CDM. </w:t>
            </w:r>
          </w:p>
          <w:p w14:paraId="4C5EE13F" w14:textId="77777777" w:rsidR="00EC5046" w:rsidRDefault="00EC5046" w:rsidP="00EC5046">
            <w:pPr>
              <w:pStyle w:val="Odstavecseseznamem"/>
              <w:numPr>
                <w:ilvl w:val="0"/>
                <w:numId w:val="5"/>
              </w:numPr>
            </w:pPr>
            <w:r>
              <w:t>Připojení PC do Internetu: Agregace, QoS a FUP. ISDN, DSL, CATV, 230 V a FWA.</w:t>
            </w:r>
          </w:p>
          <w:p w14:paraId="6EF3FB10" w14:textId="77777777" w:rsidR="00EC5046" w:rsidRDefault="00EC5046" w:rsidP="00EC5046">
            <w:pPr>
              <w:pStyle w:val="Odstavecseseznamem"/>
              <w:numPr>
                <w:ilvl w:val="0"/>
                <w:numId w:val="5"/>
              </w:numPr>
            </w:pPr>
            <w:r>
              <w:t xml:space="preserve">Připojení PC do Internetu: CATV, 230 V a FWA. </w:t>
            </w:r>
          </w:p>
          <w:p w14:paraId="20F37D91" w14:textId="77777777" w:rsidR="00EC5046" w:rsidRDefault="00EC5046" w:rsidP="00EC5046">
            <w:pPr>
              <w:pStyle w:val="Odstavecseseznamem"/>
              <w:numPr>
                <w:ilvl w:val="0"/>
                <w:numId w:val="5"/>
              </w:numPr>
            </w:pPr>
            <w:r>
              <w:t xml:space="preserve">Připojení PC do Internetu: 2. až 5. generace mobilních sítí a WiMax. </w:t>
            </w:r>
          </w:p>
          <w:p w14:paraId="3824D4C1" w14:textId="77777777" w:rsidR="00EC5046" w:rsidRDefault="00EC5046" w:rsidP="00EC5046">
            <w:pPr>
              <w:pStyle w:val="Odstavecseseznamem"/>
              <w:numPr>
                <w:ilvl w:val="0"/>
                <w:numId w:val="5"/>
              </w:numPr>
            </w:pPr>
            <w:r>
              <w:t xml:space="preserve">DNS: adresace, vyřizování dotazů a DNS servery. </w:t>
            </w:r>
          </w:p>
          <w:p w14:paraId="7802C8FA" w14:textId="77777777" w:rsidR="00EC5046" w:rsidRDefault="00EC5046" w:rsidP="00EC5046">
            <w:pPr>
              <w:pStyle w:val="Odstavecseseznamem"/>
              <w:numPr>
                <w:ilvl w:val="0"/>
                <w:numId w:val="5"/>
              </w:numPr>
            </w:pPr>
            <w:r>
              <w:t>DNS: Unixová služba BIND a základní konfigurace DNS serveru.</w:t>
            </w:r>
          </w:p>
          <w:p w14:paraId="1DE508FF" w14:textId="77777777" w:rsidR="00EC5046" w:rsidRDefault="00EC5046" w:rsidP="00EC5046">
            <w:pPr>
              <w:pStyle w:val="Odstavecseseznamem"/>
              <w:numPr>
                <w:ilvl w:val="0"/>
                <w:numId w:val="5"/>
              </w:numPr>
            </w:pPr>
            <w:r>
              <w:t xml:space="preserve">DDNS, DHCP a elektronická pošta. </w:t>
            </w:r>
          </w:p>
          <w:p w14:paraId="7696E0F2" w14:textId="77777777" w:rsidR="00EC5046" w:rsidRDefault="00EC5046" w:rsidP="00EC5046">
            <w:pPr>
              <w:pStyle w:val="Odstavecseseznamem"/>
              <w:numPr>
                <w:ilvl w:val="0"/>
                <w:numId w:val="5"/>
              </w:numPr>
            </w:pPr>
            <w:r>
              <w:t xml:space="preserve">NAT a PAT. </w:t>
            </w:r>
          </w:p>
          <w:p w14:paraId="15409A9A" w14:textId="77777777" w:rsidR="00EC5046" w:rsidRDefault="00EC5046" w:rsidP="00EC5046">
            <w:pPr>
              <w:pStyle w:val="Odstavecseseznamem"/>
              <w:numPr>
                <w:ilvl w:val="0"/>
                <w:numId w:val="5"/>
              </w:numPr>
            </w:pPr>
            <w:r>
              <w:t xml:space="preserve">VLAN a VPN. </w:t>
            </w:r>
          </w:p>
          <w:p w14:paraId="6A77D4FE" w14:textId="77777777" w:rsidR="00EC5046" w:rsidRDefault="00EC5046" w:rsidP="00EC5046">
            <w:pPr>
              <w:pStyle w:val="Odstavecseseznamem"/>
              <w:numPr>
                <w:ilvl w:val="0"/>
                <w:numId w:val="5"/>
              </w:numPr>
            </w:pPr>
            <w:r>
              <w:t xml:space="preserve">Firewally a UPS. </w:t>
            </w:r>
          </w:p>
          <w:p w14:paraId="12330651" w14:textId="77777777" w:rsidR="00EC5046" w:rsidRDefault="00EC5046" w:rsidP="00EC5046">
            <w:pPr>
              <w:pStyle w:val="Odstavecseseznamem"/>
              <w:numPr>
                <w:ilvl w:val="0"/>
                <w:numId w:val="5"/>
              </w:numPr>
            </w:pPr>
            <w:r>
              <w:t xml:space="preserve">Základy směrování v IP sítích: koncepce Internetu, přímé a nepřímé doručování, mechanismus a princip CIDR, směrovací tabulky. </w:t>
            </w:r>
          </w:p>
          <w:p w14:paraId="4A86166F" w14:textId="77777777" w:rsidR="00EC5046" w:rsidRDefault="00EC5046" w:rsidP="00EC5046">
            <w:pPr>
              <w:pStyle w:val="Odstavecseseznamem"/>
              <w:numPr>
                <w:ilvl w:val="0"/>
                <w:numId w:val="5"/>
              </w:numPr>
            </w:pPr>
            <w:r>
              <w:t xml:space="preserve">Základy směrování v IP sítích: pravidla a základní algoritmus směrování, ICMP protokol, aktualizace směrovacích informací a směrování v raném a současném Internetu. </w:t>
            </w:r>
          </w:p>
          <w:p w14:paraId="15178555" w14:textId="77777777" w:rsidR="00EC5046" w:rsidRDefault="00EC5046" w:rsidP="00EC5046">
            <w:pPr>
              <w:pStyle w:val="Odstavecseseznamem"/>
              <w:numPr>
                <w:ilvl w:val="0"/>
                <w:numId w:val="5"/>
              </w:numPr>
            </w:pPr>
            <w:r>
              <w:t xml:space="preserve">IGP směrovací protokoly link state a distance vector. </w:t>
            </w:r>
          </w:p>
          <w:p w14:paraId="4262BBA9" w14:textId="77777777" w:rsidR="00EC5046" w:rsidRDefault="00EC5046" w:rsidP="00EC5046">
            <w:pPr>
              <w:pStyle w:val="Odstavecseseznamem"/>
              <w:numPr>
                <w:ilvl w:val="0"/>
                <w:numId w:val="5"/>
              </w:numPr>
            </w:pPr>
            <w:r>
              <w:t>Autonomní systémy a EGP směrovací protokoly path vector</w:t>
            </w:r>
          </w:p>
        </w:tc>
      </w:tr>
      <w:tr w:rsidR="00EC5046" w14:paraId="77DFD6F2" w14:textId="77777777" w:rsidTr="00566D26">
        <w:trPr>
          <w:trHeight w:val="265"/>
        </w:trPr>
        <w:tc>
          <w:tcPr>
            <w:tcW w:w="3653" w:type="dxa"/>
            <w:gridSpan w:val="2"/>
            <w:tcBorders>
              <w:top w:val="nil"/>
            </w:tcBorders>
            <w:shd w:val="clear" w:color="auto" w:fill="F7CAAC"/>
          </w:tcPr>
          <w:p w14:paraId="2B1C1CA2" w14:textId="77777777" w:rsidR="00EC5046" w:rsidRDefault="00EC5046" w:rsidP="00566D26">
            <w:r>
              <w:rPr>
                <w:b/>
              </w:rPr>
              <w:t>Studijní literatura a studijní pomůcky</w:t>
            </w:r>
          </w:p>
        </w:tc>
        <w:tc>
          <w:tcPr>
            <w:tcW w:w="6202" w:type="dxa"/>
            <w:gridSpan w:val="6"/>
            <w:tcBorders>
              <w:top w:val="nil"/>
              <w:bottom w:val="nil"/>
            </w:tcBorders>
          </w:tcPr>
          <w:p w14:paraId="70834AF7" w14:textId="77777777" w:rsidR="00EC5046" w:rsidRDefault="00EC5046" w:rsidP="00566D26"/>
        </w:tc>
      </w:tr>
      <w:tr w:rsidR="00EC5046" w14:paraId="12315604" w14:textId="77777777" w:rsidTr="00566D26">
        <w:trPr>
          <w:trHeight w:val="1497"/>
        </w:trPr>
        <w:tc>
          <w:tcPr>
            <w:tcW w:w="9855" w:type="dxa"/>
            <w:gridSpan w:val="8"/>
            <w:tcBorders>
              <w:top w:val="nil"/>
            </w:tcBorders>
          </w:tcPr>
          <w:p w14:paraId="6145ED6F" w14:textId="77777777" w:rsidR="00EC5046" w:rsidRPr="005E4D05" w:rsidRDefault="00EC5046" w:rsidP="00566D26">
            <w:pPr>
              <w:rPr>
                <w:b/>
                <w:bCs/>
              </w:rPr>
            </w:pPr>
            <w:r w:rsidRPr="00137727">
              <w:rPr>
                <w:b/>
                <w:bCs/>
              </w:rPr>
              <w:t>Povinná literatura:</w:t>
            </w:r>
          </w:p>
          <w:p w14:paraId="52B2AE57" w14:textId="77777777" w:rsidR="00EC5046" w:rsidRDefault="00EC5046" w:rsidP="00566D26">
            <w:r w:rsidRPr="005E4D05">
              <w:t>TANENBAUM, A</w:t>
            </w:r>
            <w:r>
              <w:t>.</w:t>
            </w:r>
            <w:r w:rsidRPr="005E4D05">
              <w:t xml:space="preserve"> S</w:t>
            </w:r>
            <w:r>
              <w:t>.</w:t>
            </w:r>
            <w:r w:rsidRPr="005E4D05">
              <w:t xml:space="preserve"> a D</w:t>
            </w:r>
            <w:r>
              <w:t>.</w:t>
            </w:r>
            <w:r w:rsidRPr="005E4D05">
              <w:t xml:space="preserve"> WETHERALL. </w:t>
            </w:r>
            <w:r w:rsidRPr="005E4D05">
              <w:rPr>
                <w:i/>
                <w:iCs/>
              </w:rPr>
              <w:t>Computer networks</w:t>
            </w:r>
            <w:r w:rsidRPr="005E4D05">
              <w:t>. 5th ed. Boston: Pearson Prentice Hall, c2011, xxii, 933 p. ISBN 0132126958.</w:t>
            </w:r>
          </w:p>
          <w:p w14:paraId="2BD7127A" w14:textId="77777777" w:rsidR="00EC5046" w:rsidRPr="005E4D05" w:rsidRDefault="00EC5046" w:rsidP="00566D26">
            <w:r>
              <w:t xml:space="preserve">SOSINSKY, B. </w:t>
            </w:r>
            <w:r>
              <w:rPr>
                <w:i/>
                <w:iCs/>
              </w:rPr>
              <w:t>Networking Bible</w:t>
            </w:r>
            <w:r>
              <w:t>. 1st ed. WILEY, 2009, 912 p. ISBN 978-0-470-43131-3.</w:t>
            </w:r>
          </w:p>
          <w:p w14:paraId="74ECA81C" w14:textId="77777777" w:rsidR="00EC5046" w:rsidRPr="00137727" w:rsidRDefault="00EC5046" w:rsidP="00566D26">
            <w:pPr>
              <w:rPr>
                <w:b/>
              </w:rPr>
            </w:pPr>
            <w:r w:rsidRPr="00137727">
              <w:rPr>
                <w:b/>
              </w:rPr>
              <w:t>Doporučená literatura:</w:t>
            </w:r>
          </w:p>
          <w:p w14:paraId="35FA398D" w14:textId="77777777" w:rsidR="00EC5046" w:rsidRPr="005E4D05" w:rsidRDefault="00EC5046" w:rsidP="00566D26">
            <w:r w:rsidRPr="005E4D05">
              <w:t xml:space="preserve">DONAHUE, G. A. </w:t>
            </w:r>
            <w:r w:rsidRPr="005E4D05">
              <w:rPr>
                <w:i/>
                <w:iCs/>
              </w:rPr>
              <w:t>Network warrior</w:t>
            </w:r>
            <w:r w:rsidRPr="005E4D05">
              <w:t>. 2nd ed. O'Reilly Media, 2011, 788 p. ISBN 978-1-449-38786-0.</w:t>
            </w:r>
          </w:p>
          <w:p w14:paraId="5B7EA7F8" w14:textId="77777777" w:rsidR="00EC5046" w:rsidRPr="00137727" w:rsidRDefault="00EC5046" w:rsidP="00566D26">
            <w:r w:rsidRPr="00137727">
              <w:t xml:space="preserve">KUROSE, </w:t>
            </w:r>
            <w:r w:rsidRPr="005E4D05">
              <w:t>J.</w:t>
            </w:r>
            <w:r w:rsidRPr="00137727">
              <w:t xml:space="preserve"> F</w:t>
            </w:r>
            <w:r w:rsidRPr="005E4D05">
              <w:t>.</w:t>
            </w:r>
            <w:r w:rsidRPr="00137727">
              <w:t xml:space="preserve"> a </w:t>
            </w:r>
            <w:r w:rsidRPr="005E4D05">
              <w:t>K.</w:t>
            </w:r>
            <w:r w:rsidRPr="00137727">
              <w:t xml:space="preserve"> W</w:t>
            </w:r>
            <w:r w:rsidRPr="005E4D05">
              <w:t>.</w:t>
            </w:r>
            <w:r w:rsidRPr="00137727">
              <w:t xml:space="preserve"> ROSS. </w:t>
            </w:r>
            <w:r w:rsidRPr="00137727">
              <w:rPr>
                <w:i/>
              </w:rPr>
              <w:t>Computer networking: a top-down approach</w:t>
            </w:r>
            <w:r w:rsidRPr="00137727">
              <w:t>. Seventh edition. Boston: Pearson, [2017]. ISBN 978-0133594140.</w:t>
            </w:r>
          </w:p>
          <w:p w14:paraId="24FEB574" w14:textId="77777777" w:rsidR="00EC5046" w:rsidRDefault="00EC5046" w:rsidP="00566D26">
            <w:r w:rsidRPr="00137727">
              <w:t xml:space="preserve">LAMMLE, T. </w:t>
            </w:r>
            <w:r w:rsidRPr="00137727">
              <w:rPr>
                <w:i/>
              </w:rPr>
              <w:t>CCNA: routing and switching : study guide</w:t>
            </w:r>
            <w:r w:rsidRPr="00137727">
              <w:t>. Indianapolis, Indiana: SYBEX, [2013]. ISBN 978-1118749616.</w:t>
            </w:r>
          </w:p>
          <w:p w14:paraId="5A83ED3E" w14:textId="77777777" w:rsidR="00EC5046" w:rsidRPr="00137727" w:rsidRDefault="00EC5046" w:rsidP="00566D26">
            <w:pPr>
              <w:rPr>
                <w:sz w:val="22"/>
                <w:szCs w:val="22"/>
              </w:rPr>
            </w:pPr>
          </w:p>
        </w:tc>
      </w:tr>
      <w:tr w:rsidR="00EC5046" w14:paraId="4AAC79EC"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BD9FEA" w14:textId="77777777" w:rsidR="00EC5046" w:rsidRDefault="00EC5046" w:rsidP="00566D26">
            <w:pPr>
              <w:jc w:val="center"/>
              <w:rPr>
                <w:b/>
              </w:rPr>
            </w:pPr>
            <w:r>
              <w:rPr>
                <w:b/>
              </w:rPr>
              <w:t>Informace ke kombinované nebo distanční formě</w:t>
            </w:r>
          </w:p>
        </w:tc>
      </w:tr>
      <w:tr w:rsidR="00EC5046" w14:paraId="1F798925" w14:textId="77777777" w:rsidTr="00566D26">
        <w:tc>
          <w:tcPr>
            <w:tcW w:w="4787" w:type="dxa"/>
            <w:gridSpan w:val="3"/>
            <w:tcBorders>
              <w:top w:val="single" w:sz="2" w:space="0" w:color="auto"/>
            </w:tcBorders>
            <w:shd w:val="clear" w:color="auto" w:fill="F7CAAC"/>
          </w:tcPr>
          <w:p w14:paraId="55CE2920" w14:textId="77777777" w:rsidR="00EC5046" w:rsidRDefault="00EC5046" w:rsidP="00566D26">
            <w:r>
              <w:rPr>
                <w:b/>
              </w:rPr>
              <w:t>Rozsah konzultací (soustředění)</w:t>
            </w:r>
          </w:p>
        </w:tc>
        <w:tc>
          <w:tcPr>
            <w:tcW w:w="889" w:type="dxa"/>
            <w:tcBorders>
              <w:top w:val="single" w:sz="2" w:space="0" w:color="auto"/>
            </w:tcBorders>
          </w:tcPr>
          <w:p w14:paraId="610C9B05" w14:textId="77777777" w:rsidR="00EC5046" w:rsidRDefault="00EC5046" w:rsidP="00566D26">
            <w:r>
              <w:t>15</w:t>
            </w:r>
          </w:p>
        </w:tc>
        <w:tc>
          <w:tcPr>
            <w:tcW w:w="4179" w:type="dxa"/>
            <w:gridSpan w:val="4"/>
            <w:tcBorders>
              <w:top w:val="single" w:sz="2" w:space="0" w:color="auto"/>
            </w:tcBorders>
            <w:shd w:val="clear" w:color="auto" w:fill="F7CAAC"/>
          </w:tcPr>
          <w:p w14:paraId="3BA40C52" w14:textId="77777777" w:rsidR="00EC5046" w:rsidRDefault="00EC5046" w:rsidP="00566D26">
            <w:pPr>
              <w:rPr>
                <w:b/>
              </w:rPr>
            </w:pPr>
            <w:r>
              <w:rPr>
                <w:b/>
              </w:rPr>
              <w:t xml:space="preserve">hodin </w:t>
            </w:r>
          </w:p>
        </w:tc>
      </w:tr>
      <w:tr w:rsidR="00EC5046" w14:paraId="52812766" w14:textId="77777777" w:rsidTr="00566D26">
        <w:tc>
          <w:tcPr>
            <w:tcW w:w="9855" w:type="dxa"/>
            <w:gridSpan w:val="8"/>
            <w:shd w:val="clear" w:color="auto" w:fill="F7CAAC"/>
          </w:tcPr>
          <w:p w14:paraId="148F24BD" w14:textId="77777777" w:rsidR="00EC5046" w:rsidRDefault="00EC5046" w:rsidP="00566D26">
            <w:pPr>
              <w:rPr>
                <w:b/>
              </w:rPr>
            </w:pPr>
            <w:r>
              <w:rPr>
                <w:b/>
              </w:rPr>
              <w:t>Informace o způsobu kontaktu s vyučujícím</w:t>
            </w:r>
          </w:p>
        </w:tc>
      </w:tr>
      <w:tr w:rsidR="00EC5046" w14:paraId="5B4A2000" w14:textId="77777777" w:rsidTr="00566D26">
        <w:trPr>
          <w:trHeight w:val="559"/>
        </w:trPr>
        <w:tc>
          <w:tcPr>
            <w:tcW w:w="9855" w:type="dxa"/>
            <w:gridSpan w:val="8"/>
          </w:tcPr>
          <w:p w14:paraId="3FD14B7F" w14:textId="77777777" w:rsidR="00EC5046" w:rsidRDefault="00EC5046" w:rsidP="00566D26">
            <w:r w:rsidRPr="009052D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9052D0">
              <w:rPr>
                <w:sz w:val="18"/>
              </w:rPr>
              <w:t xml:space="preserve"> </w:t>
            </w:r>
          </w:p>
        </w:tc>
      </w:tr>
    </w:tbl>
    <w:p w14:paraId="45BA8A2C"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43911DD9" w14:textId="77777777" w:rsidTr="00566D26">
        <w:tc>
          <w:tcPr>
            <w:tcW w:w="9855" w:type="dxa"/>
            <w:gridSpan w:val="8"/>
            <w:tcBorders>
              <w:bottom w:val="double" w:sz="4" w:space="0" w:color="auto"/>
            </w:tcBorders>
            <w:shd w:val="clear" w:color="auto" w:fill="BDD6EE"/>
          </w:tcPr>
          <w:p w14:paraId="2053A296" w14:textId="3BFB2A14" w:rsidR="00EC5046" w:rsidRDefault="00EC5046" w:rsidP="00566D26">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18" w:author="Jiří Vojtěšek" w:date="2018-11-26T14:08:00Z">
              <w:r w:rsidR="00926202" w:rsidRPr="00926202">
                <w:rPr>
                  <w:rStyle w:val="Odkazintenzivn"/>
                  <w:rPrChange w:id="419" w:author="Jiří Vojtěšek" w:date="2018-11-26T14:08:00Z">
                    <w:rPr>
                      <w:b/>
                    </w:rPr>
                  </w:rPrChange>
                </w:rPr>
                <w:t>Abecední seznam</w:t>
              </w:r>
            </w:ins>
            <w:del w:id="420"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6AAF9EA6" w14:textId="77777777" w:rsidTr="00566D26">
        <w:tc>
          <w:tcPr>
            <w:tcW w:w="3086" w:type="dxa"/>
            <w:tcBorders>
              <w:top w:val="double" w:sz="4" w:space="0" w:color="auto"/>
            </w:tcBorders>
            <w:shd w:val="clear" w:color="auto" w:fill="F7CAAC"/>
          </w:tcPr>
          <w:p w14:paraId="3132E101"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07EEAEAC" w14:textId="77777777" w:rsidR="00EC5046" w:rsidRDefault="00EC5046" w:rsidP="00566D26">
            <w:bookmarkStart w:id="421" w:name="ComputerViruses"/>
            <w:r w:rsidRPr="00F27807">
              <w:t>Computer Viruses and Security</w:t>
            </w:r>
            <w:bookmarkEnd w:id="421"/>
          </w:p>
        </w:tc>
      </w:tr>
      <w:tr w:rsidR="00EC5046" w14:paraId="3FA05412" w14:textId="77777777" w:rsidTr="00566D26">
        <w:tc>
          <w:tcPr>
            <w:tcW w:w="3086" w:type="dxa"/>
            <w:shd w:val="clear" w:color="auto" w:fill="F7CAAC"/>
          </w:tcPr>
          <w:p w14:paraId="6E663FE9" w14:textId="77777777" w:rsidR="00EC5046" w:rsidRDefault="00EC5046" w:rsidP="00566D26">
            <w:pPr>
              <w:rPr>
                <w:b/>
              </w:rPr>
            </w:pPr>
            <w:r>
              <w:rPr>
                <w:b/>
              </w:rPr>
              <w:t>Typ předmětu</w:t>
            </w:r>
          </w:p>
        </w:tc>
        <w:tc>
          <w:tcPr>
            <w:tcW w:w="3406" w:type="dxa"/>
            <w:gridSpan w:val="4"/>
          </w:tcPr>
          <w:p w14:paraId="63AEC647" w14:textId="77777777" w:rsidR="00EC5046" w:rsidRDefault="00EC5046" w:rsidP="00566D26">
            <w:r>
              <w:t>Povinný „PZ“ pro specializaci:</w:t>
            </w:r>
          </w:p>
          <w:p w14:paraId="42F97CB7" w14:textId="77777777" w:rsidR="00EC5046" w:rsidRDefault="00EC5046" w:rsidP="00566D26">
            <w:r>
              <w:t>Bezpečnostní technologie</w:t>
            </w:r>
          </w:p>
        </w:tc>
        <w:tc>
          <w:tcPr>
            <w:tcW w:w="2695" w:type="dxa"/>
            <w:gridSpan w:val="2"/>
            <w:shd w:val="clear" w:color="auto" w:fill="F7CAAC"/>
          </w:tcPr>
          <w:p w14:paraId="78325A09" w14:textId="77777777" w:rsidR="00EC5046" w:rsidRDefault="00EC5046" w:rsidP="00566D26">
            <w:r>
              <w:rPr>
                <w:b/>
              </w:rPr>
              <w:t>doporučený ročník / semestr</w:t>
            </w:r>
          </w:p>
        </w:tc>
        <w:tc>
          <w:tcPr>
            <w:tcW w:w="668" w:type="dxa"/>
          </w:tcPr>
          <w:p w14:paraId="3EB4F824" w14:textId="77777777" w:rsidR="00EC5046" w:rsidRDefault="00EC5046" w:rsidP="00566D26">
            <w:r>
              <w:t>1/Z</w:t>
            </w:r>
          </w:p>
        </w:tc>
      </w:tr>
      <w:tr w:rsidR="00EC5046" w14:paraId="048B80C7" w14:textId="77777777" w:rsidTr="00566D26">
        <w:tc>
          <w:tcPr>
            <w:tcW w:w="3086" w:type="dxa"/>
            <w:shd w:val="clear" w:color="auto" w:fill="F7CAAC"/>
          </w:tcPr>
          <w:p w14:paraId="04C60BF6" w14:textId="77777777" w:rsidR="00EC5046" w:rsidRDefault="00EC5046" w:rsidP="00566D26">
            <w:pPr>
              <w:rPr>
                <w:b/>
              </w:rPr>
            </w:pPr>
            <w:r>
              <w:rPr>
                <w:b/>
              </w:rPr>
              <w:t>Rozsah studijního předmětu</w:t>
            </w:r>
          </w:p>
        </w:tc>
        <w:tc>
          <w:tcPr>
            <w:tcW w:w="1701" w:type="dxa"/>
            <w:gridSpan w:val="2"/>
          </w:tcPr>
          <w:p w14:paraId="3CC5928A" w14:textId="77777777" w:rsidR="00EC5046" w:rsidRDefault="00EC5046" w:rsidP="00566D26">
            <w:r>
              <w:t>14p +28c</w:t>
            </w:r>
          </w:p>
        </w:tc>
        <w:tc>
          <w:tcPr>
            <w:tcW w:w="889" w:type="dxa"/>
            <w:shd w:val="clear" w:color="auto" w:fill="F7CAAC"/>
          </w:tcPr>
          <w:p w14:paraId="02939E7D" w14:textId="77777777" w:rsidR="00EC5046" w:rsidRDefault="00EC5046" w:rsidP="00566D26">
            <w:pPr>
              <w:rPr>
                <w:b/>
              </w:rPr>
            </w:pPr>
            <w:r>
              <w:rPr>
                <w:b/>
              </w:rPr>
              <w:t xml:space="preserve">hod. </w:t>
            </w:r>
          </w:p>
        </w:tc>
        <w:tc>
          <w:tcPr>
            <w:tcW w:w="816" w:type="dxa"/>
          </w:tcPr>
          <w:p w14:paraId="7433D987" w14:textId="77777777" w:rsidR="00EC5046" w:rsidRDefault="00EC5046" w:rsidP="00566D26"/>
        </w:tc>
        <w:tc>
          <w:tcPr>
            <w:tcW w:w="2156" w:type="dxa"/>
            <w:shd w:val="clear" w:color="auto" w:fill="F7CAAC"/>
          </w:tcPr>
          <w:p w14:paraId="042D1220" w14:textId="77777777" w:rsidR="00EC5046" w:rsidRDefault="00EC5046" w:rsidP="00566D26">
            <w:pPr>
              <w:rPr>
                <w:b/>
              </w:rPr>
            </w:pPr>
            <w:r>
              <w:rPr>
                <w:b/>
              </w:rPr>
              <w:t>kreditů</w:t>
            </w:r>
          </w:p>
        </w:tc>
        <w:tc>
          <w:tcPr>
            <w:tcW w:w="1207" w:type="dxa"/>
            <w:gridSpan w:val="2"/>
          </w:tcPr>
          <w:p w14:paraId="501D0667" w14:textId="77777777" w:rsidR="00EC5046" w:rsidRDefault="00EC5046" w:rsidP="00566D26">
            <w:r>
              <w:t>4</w:t>
            </w:r>
          </w:p>
        </w:tc>
      </w:tr>
      <w:tr w:rsidR="00EC5046" w14:paraId="6853E9A3" w14:textId="77777777" w:rsidTr="00566D26">
        <w:tc>
          <w:tcPr>
            <w:tcW w:w="3086" w:type="dxa"/>
            <w:shd w:val="clear" w:color="auto" w:fill="F7CAAC"/>
          </w:tcPr>
          <w:p w14:paraId="76D80039" w14:textId="77777777" w:rsidR="00EC5046" w:rsidRDefault="00EC5046" w:rsidP="00566D26">
            <w:pPr>
              <w:rPr>
                <w:b/>
                <w:sz w:val="22"/>
              </w:rPr>
            </w:pPr>
            <w:r>
              <w:rPr>
                <w:b/>
              </w:rPr>
              <w:t>Prerekvizity, korekvizity, ekvivalence</w:t>
            </w:r>
          </w:p>
        </w:tc>
        <w:tc>
          <w:tcPr>
            <w:tcW w:w="6769" w:type="dxa"/>
            <w:gridSpan w:val="7"/>
          </w:tcPr>
          <w:p w14:paraId="578D71CF" w14:textId="77777777" w:rsidR="00EC5046" w:rsidRDefault="00EC5046" w:rsidP="00566D26">
            <w:r>
              <w:t>nejsou</w:t>
            </w:r>
          </w:p>
        </w:tc>
      </w:tr>
      <w:tr w:rsidR="00EC5046" w14:paraId="6EAEDF25" w14:textId="77777777" w:rsidTr="00566D26">
        <w:tc>
          <w:tcPr>
            <w:tcW w:w="3086" w:type="dxa"/>
            <w:shd w:val="clear" w:color="auto" w:fill="F7CAAC"/>
          </w:tcPr>
          <w:p w14:paraId="76371171" w14:textId="77777777" w:rsidR="00EC5046" w:rsidRDefault="00EC5046" w:rsidP="00566D26">
            <w:pPr>
              <w:rPr>
                <w:b/>
              </w:rPr>
            </w:pPr>
            <w:r>
              <w:rPr>
                <w:b/>
              </w:rPr>
              <w:t>Způsob ověření studijních výsledků</w:t>
            </w:r>
          </w:p>
        </w:tc>
        <w:tc>
          <w:tcPr>
            <w:tcW w:w="3406" w:type="dxa"/>
            <w:gridSpan w:val="4"/>
          </w:tcPr>
          <w:p w14:paraId="39A5063A" w14:textId="77777777" w:rsidR="00EC5046" w:rsidRDefault="00EC5046" w:rsidP="00566D26">
            <w:r>
              <w:t>Klasifikovaný zápočet</w:t>
            </w:r>
          </w:p>
        </w:tc>
        <w:tc>
          <w:tcPr>
            <w:tcW w:w="2156" w:type="dxa"/>
            <w:shd w:val="clear" w:color="auto" w:fill="F7CAAC"/>
          </w:tcPr>
          <w:p w14:paraId="0AECA163" w14:textId="77777777" w:rsidR="00EC5046" w:rsidRDefault="00EC5046" w:rsidP="00566D26">
            <w:pPr>
              <w:rPr>
                <w:b/>
              </w:rPr>
            </w:pPr>
            <w:r>
              <w:rPr>
                <w:b/>
              </w:rPr>
              <w:t>Forma výuky</w:t>
            </w:r>
          </w:p>
        </w:tc>
        <w:tc>
          <w:tcPr>
            <w:tcW w:w="1207" w:type="dxa"/>
            <w:gridSpan w:val="2"/>
          </w:tcPr>
          <w:p w14:paraId="32F7FCED" w14:textId="77777777" w:rsidR="00EC5046" w:rsidRDefault="00EC5046" w:rsidP="00566D26">
            <w:r>
              <w:t>Přednášky, cvičení</w:t>
            </w:r>
          </w:p>
        </w:tc>
      </w:tr>
      <w:tr w:rsidR="00EC5046" w14:paraId="2875AEFB" w14:textId="77777777" w:rsidTr="00566D26">
        <w:tc>
          <w:tcPr>
            <w:tcW w:w="3086" w:type="dxa"/>
            <w:shd w:val="clear" w:color="auto" w:fill="F7CAAC"/>
          </w:tcPr>
          <w:p w14:paraId="45B3807B"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1254DA35" w14:textId="77777777" w:rsidR="00EC5046" w:rsidRDefault="00EC5046" w:rsidP="00566D26">
            <w:r>
              <w:t>Písemná i ústní forma</w:t>
            </w:r>
          </w:p>
          <w:p w14:paraId="5C43EFD4" w14:textId="77777777" w:rsidR="00EC5046" w:rsidRDefault="00EC5046" w:rsidP="00566D26">
            <w:r>
              <w:t xml:space="preserve">1. Povinná a aktivní účast na jednotlivých cvičeních (80% účast na cvičení). </w:t>
            </w:r>
          </w:p>
          <w:p w14:paraId="35548A48" w14:textId="77777777" w:rsidR="00EC5046" w:rsidRDefault="00EC5046" w:rsidP="00566D26">
            <w:r>
              <w:t xml:space="preserve">2. Teoretické a praktické zvládnutí základní problematiky a jednotlivých témat. </w:t>
            </w:r>
          </w:p>
          <w:p w14:paraId="0749C613" w14:textId="77777777" w:rsidR="00EC5046" w:rsidRDefault="00EC5046" w:rsidP="00566D26">
            <w:r>
              <w:t xml:space="preserve">3. Úspěšné a samostatné vypracování všech zadaných úloh v průběhu semestru. </w:t>
            </w:r>
          </w:p>
          <w:p w14:paraId="3440792E" w14:textId="77777777" w:rsidR="00EC5046" w:rsidRDefault="00EC5046" w:rsidP="00566D26">
            <w:r>
              <w:t>4. Prokázání úspěšného zvládnutí probírané tématiky při ústním pohovoru s vyučujícím.</w:t>
            </w:r>
          </w:p>
        </w:tc>
      </w:tr>
      <w:tr w:rsidR="00EC5046" w14:paraId="7039643F" w14:textId="77777777" w:rsidTr="00566D26">
        <w:trPr>
          <w:trHeight w:val="554"/>
        </w:trPr>
        <w:tc>
          <w:tcPr>
            <w:tcW w:w="9855" w:type="dxa"/>
            <w:gridSpan w:val="8"/>
            <w:tcBorders>
              <w:top w:val="nil"/>
            </w:tcBorders>
          </w:tcPr>
          <w:p w14:paraId="45C6A1C9" w14:textId="77777777" w:rsidR="00EC5046" w:rsidRDefault="00EC5046" w:rsidP="00566D26"/>
        </w:tc>
      </w:tr>
      <w:tr w:rsidR="00EC5046" w14:paraId="58A9A91E" w14:textId="77777777" w:rsidTr="00566D26">
        <w:trPr>
          <w:trHeight w:val="197"/>
        </w:trPr>
        <w:tc>
          <w:tcPr>
            <w:tcW w:w="3086" w:type="dxa"/>
            <w:tcBorders>
              <w:top w:val="nil"/>
            </w:tcBorders>
            <w:shd w:val="clear" w:color="auto" w:fill="F7CAAC"/>
          </w:tcPr>
          <w:p w14:paraId="64C7C8FC" w14:textId="77777777" w:rsidR="00EC5046" w:rsidRDefault="00EC5046" w:rsidP="00566D26">
            <w:pPr>
              <w:rPr>
                <w:b/>
              </w:rPr>
            </w:pPr>
            <w:r>
              <w:rPr>
                <w:b/>
              </w:rPr>
              <w:t>Garant předmětu</w:t>
            </w:r>
          </w:p>
        </w:tc>
        <w:tc>
          <w:tcPr>
            <w:tcW w:w="6769" w:type="dxa"/>
            <w:gridSpan w:val="7"/>
            <w:tcBorders>
              <w:top w:val="nil"/>
            </w:tcBorders>
          </w:tcPr>
          <w:p w14:paraId="5F764E60" w14:textId="77777777" w:rsidR="00EC5046" w:rsidRDefault="00EC5046" w:rsidP="00566D26">
            <w:r>
              <w:t>prof. Mgr. Roman Jašek, Ph.D.</w:t>
            </w:r>
          </w:p>
        </w:tc>
      </w:tr>
      <w:tr w:rsidR="00EC5046" w14:paraId="6712BDCD" w14:textId="77777777" w:rsidTr="00566D26">
        <w:trPr>
          <w:trHeight w:val="243"/>
        </w:trPr>
        <w:tc>
          <w:tcPr>
            <w:tcW w:w="3086" w:type="dxa"/>
            <w:tcBorders>
              <w:top w:val="nil"/>
            </w:tcBorders>
            <w:shd w:val="clear" w:color="auto" w:fill="F7CAAC"/>
          </w:tcPr>
          <w:p w14:paraId="7FC9C17B" w14:textId="77777777" w:rsidR="00EC5046" w:rsidRDefault="00EC5046" w:rsidP="00566D26">
            <w:pPr>
              <w:rPr>
                <w:b/>
              </w:rPr>
            </w:pPr>
            <w:r>
              <w:rPr>
                <w:b/>
              </w:rPr>
              <w:t>Zapojení garanta do výuky předmětu</w:t>
            </w:r>
          </w:p>
        </w:tc>
        <w:tc>
          <w:tcPr>
            <w:tcW w:w="6769" w:type="dxa"/>
            <w:gridSpan w:val="7"/>
            <w:tcBorders>
              <w:top w:val="nil"/>
            </w:tcBorders>
          </w:tcPr>
          <w:p w14:paraId="7A1086DD" w14:textId="77777777" w:rsidR="00EC5046" w:rsidRDefault="00EC5046" w:rsidP="00566D26">
            <w:r>
              <w:t xml:space="preserve">Metodicky, vede přednášky </w:t>
            </w:r>
          </w:p>
        </w:tc>
      </w:tr>
      <w:tr w:rsidR="00EC5046" w14:paraId="4D3AF7A1" w14:textId="77777777" w:rsidTr="00566D26">
        <w:tc>
          <w:tcPr>
            <w:tcW w:w="3086" w:type="dxa"/>
            <w:shd w:val="clear" w:color="auto" w:fill="F7CAAC"/>
          </w:tcPr>
          <w:p w14:paraId="55084281" w14:textId="77777777" w:rsidR="00EC5046" w:rsidRDefault="00EC5046" w:rsidP="00566D26">
            <w:pPr>
              <w:rPr>
                <w:b/>
              </w:rPr>
            </w:pPr>
            <w:r>
              <w:rPr>
                <w:b/>
              </w:rPr>
              <w:t>Vyučující</w:t>
            </w:r>
          </w:p>
        </w:tc>
        <w:tc>
          <w:tcPr>
            <w:tcW w:w="6769" w:type="dxa"/>
            <w:gridSpan w:val="7"/>
            <w:tcBorders>
              <w:bottom w:val="nil"/>
            </w:tcBorders>
          </w:tcPr>
          <w:p w14:paraId="38EC3152" w14:textId="77777777" w:rsidR="00EC5046" w:rsidRDefault="00EC5046" w:rsidP="00566D26">
            <w:r>
              <w:t>prof. Mgr. Roman Jašek, Ph.D., přednášky (100 %)</w:t>
            </w:r>
          </w:p>
          <w:p w14:paraId="582CE430" w14:textId="77777777" w:rsidR="00EC5046" w:rsidRDefault="00EC5046" w:rsidP="00566D26">
            <w:r>
              <w:t>Ing. David Malaník, Ph.D,, cvičení (100 %)</w:t>
            </w:r>
          </w:p>
        </w:tc>
      </w:tr>
      <w:tr w:rsidR="00EC5046" w14:paraId="6842B515" w14:textId="77777777" w:rsidTr="00566D26">
        <w:trPr>
          <w:trHeight w:val="554"/>
        </w:trPr>
        <w:tc>
          <w:tcPr>
            <w:tcW w:w="9855" w:type="dxa"/>
            <w:gridSpan w:val="8"/>
            <w:tcBorders>
              <w:top w:val="nil"/>
            </w:tcBorders>
          </w:tcPr>
          <w:p w14:paraId="6A3AAE6F" w14:textId="77777777" w:rsidR="00EC5046" w:rsidRDefault="00EC5046" w:rsidP="00566D26"/>
        </w:tc>
      </w:tr>
      <w:tr w:rsidR="00EC5046" w14:paraId="4BE9BE54" w14:textId="77777777" w:rsidTr="00566D26">
        <w:tc>
          <w:tcPr>
            <w:tcW w:w="3086" w:type="dxa"/>
            <w:shd w:val="clear" w:color="auto" w:fill="F7CAAC"/>
          </w:tcPr>
          <w:p w14:paraId="6229E1E2" w14:textId="77777777" w:rsidR="00EC5046" w:rsidRDefault="00EC5046" w:rsidP="00566D26">
            <w:pPr>
              <w:rPr>
                <w:b/>
              </w:rPr>
            </w:pPr>
            <w:r>
              <w:rPr>
                <w:b/>
              </w:rPr>
              <w:t>Stručná anotace předmětu</w:t>
            </w:r>
          </w:p>
        </w:tc>
        <w:tc>
          <w:tcPr>
            <w:tcW w:w="6769" w:type="dxa"/>
            <w:gridSpan w:val="7"/>
            <w:tcBorders>
              <w:bottom w:val="nil"/>
            </w:tcBorders>
          </w:tcPr>
          <w:p w14:paraId="7BCB9395" w14:textId="77777777" w:rsidR="00EC5046" w:rsidRDefault="00EC5046" w:rsidP="00566D26"/>
        </w:tc>
      </w:tr>
      <w:tr w:rsidR="00EC5046" w14:paraId="6F409B05" w14:textId="77777777" w:rsidTr="00566D26">
        <w:trPr>
          <w:trHeight w:val="3938"/>
        </w:trPr>
        <w:tc>
          <w:tcPr>
            <w:tcW w:w="9855" w:type="dxa"/>
            <w:gridSpan w:val="8"/>
            <w:tcBorders>
              <w:top w:val="nil"/>
              <w:bottom w:val="single" w:sz="12" w:space="0" w:color="auto"/>
            </w:tcBorders>
          </w:tcPr>
          <w:p w14:paraId="61377873" w14:textId="77777777" w:rsidR="00EC5046" w:rsidRPr="005F2206" w:rsidRDefault="00EC5046" w:rsidP="00566D26">
            <w:pPr>
              <w:rPr>
                <w:noProof/>
                <w:sz w:val="22"/>
                <w:szCs w:val="22"/>
              </w:rPr>
            </w:pPr>
            <w:r>
              <w:t>Cílem předmětu je uvedení do problematiky počítačové bezpečnosti. Posluchač by měl po absolvování rozumět principům činnosti počítačových virů a jejich klasifikace, obranným strategiím virů, tvorbě a automatickému generování virů, problematice spamu, phishingu a hackingu.</w:t>
            </w:r>
          </w:p>
          <w:p w14:paraId="2814CF1C" w14:textId="77777777" w:rsidR="00EC5046" w:rsidRPr="005F2206" w:rsidRDefault="00EC5046" w:rsidP="00566D26">
            <w:pPr>
              <w:rPr>
                <w:sz w:val="22"/>
                <w:szCs w:val="22"/>
              </w:rPr>
            </w:pPr>
            <w:r w:rsidRPr="005F2206">
              <w:rPr>
                <w:sz w:val="22"/>
                <w:szCs w:val="22"/>
              </w:rPr>
              <w:t>Témata:</w:t>
            </w:r>
          </w:p>
          <w:p w14:paraId="415A3E43" w14:textId="77777777" w:rsidR="00EC5046" w:rsidRDefault="00EC5046" w:rsidP="00EC5046">
            <w:pPr>
              <w:pStyle w:val="Odstavecseseznamem"/>
              <w:numPr>
                <w:ilvl w:val="0"/>
                <w:numId w:val="6"/>
              </w:numPr>
            </w:pPr>
            <w:r>
              <w:t xml:space="preserve">Umělá inteligence a umělý život, sebereplikující se struktury (hra života, Fredkinovy sebereplikující se struktury). Umělý život a virtuální univerza (Tierra, biomorfové, SBEAT, SBART, EDEN, SWIMBOOT). Umělý život a komplexní systémy. </w:t>
            </w:r>
          </w:p>
          <w:p w14:paraId="3E13690E" w14:textId="77777777" w:rsidR="00EC5046" w:rsidRDefault="00EC5046" w:rsidP="00EC5046">
            <w:pPr>
              <w:pStyle w:val="Odstavecseseznamem"/>
              <w:numPr>
                <w:ilvl w:val="0"/>
                <w:numId w:val="6"/>
              </w:numPr>
            </w:pPr>
            <w:r>
              <w:t xml:space="preserve">Sebereplikující se struktury, konečné automaty a Turingovy stroje. Definice viru, společné a rozdílné rysy s virem biologickým. Klasifikace škodlivého kódu (viry, adware, spyware, červi,…) a jeho šíření kódu. HOAX. </w:t>
            </w:r>
          </w:p>
          <w:p w14:paraId="09B21A54" w14:textId="77777777" w:rsidR="00EC5046" w:rsidRDefault="00EC5046" w:rsidP="00EC5046">
            <w:pPr>
              <w:pStyle w:val="Odstavecseseznamem"/>
              <w:numPr>
                <w:ilvl w:val="0"/>
                <w:numId w:val="6"/>
              </w:numPr>
            </w:pPr>
            <w:r>
              <w:t xml:space="preserve">Škodlivý kód a jeho závislost na běhovém prostředí. </w:t>
            </w:r>
          </w:p>
          <w:p w14:paraId="10A8ACA2" w14:textId="77777777" w:rsidR="00EC5046" w:rsidRDefault="00EC5046" w:rsidP="00EC5046">
            <w:pPr>
              <w:pStyle w:val="Odstavecseseznamem"/>
              <w:numPr>
                <w:ilvl w:val="0"/>
                <w:numId w:val="6"/>
              </w:numPr>
            </w:pPr>
            <w:r>
              <w:t xml:space="preserve">Metody infekce. Infekce souborů (com, exe, API, MBR, DBR), techniky infekce (přepisující viry, připojující se viry, dutinové viry, utajený bod). Infekce paměti, využívání přerušení, swapovací viry. </w:t>
            </w:r>
          </w:p>
          <w:p w14:paraId="31F38B75" w14:textId="77777777" w:rsidR="00EC5046" w:rsidRDefault="00EC5046" w:rsidP="00EC5046">
            <w:pPr>
              <w:pStyle w:val="Odstavecseseznamem"/>
              <w:numPr>
                <w:ilvl w:val="0"/>
                <w:numId w:val="6"/>
              </w:numPr>
            </w:pPr>
            <w:r>
              <w:t xml:space="preserve">Základní obranné strategie virů. Skenování v paměti, trasování, ochrana proti ladění, obrněné viry, retroviry, obrana proti heuristické analýze, emulaci a disassemblování, použití nedokumentovaných funkcí. </w:t>
            </w:r>
          </w:p>
          <w:p w14:paraId="6739E1B7" w14:textId="77777777" w:rsidR="00EC5046" w:rsidRDefault="00EC5046" w:rsidP="00EC5046">
            <w:pPr>
              <w:pStyle w:val="Odstavecseseznamem"/>
              <w:numPr>
                <w:ilvl w:val="0"/>
                <w:numId w:val="6"/>
              </w:numPr>
            </w:pPr>
            <w:r>
              <w:t xml:space="preserve">Tvorba a generování virů. Kód viru, zakódované viry (dekryptory, nelineární dekódování, W95/fono, W95/Mad2736), oligomorfní viry, polymorfní viry, metamorfní viry. Generátory virů. </w:t>
            </w:r>
          </w:p>
          <w:p w14:paraId="32951DFF" w14:textId="77777777" w:rsidR="00EC5046" w:rsidRDefault="00EC5046" w:rsidP="00EC5046">
            <w:pPr>
              <w:pStyle w:val="Odstavecseseznamem"/>
              <w:numPr>
                <w:ilvl w:val="0"/>
                <w:numId w:val="6"/>
              </w:numPr>
            </w:pPr>
            <w:r>
              <w:t>Opakování základů počítačových sítí. Odposlouchávání sítě. Bezpečnost webových serverů. Skenování portů.</w:t>
            </w:r>
          </w:p>
          <w:p w14:paraId="1DAC846C" w14:textId="77777777" w:rsidR="00EC5046" w:rsidRDefault="00EC5046" w:rsidP="00EC5046">
            <w:pPr>
              <w:pStyle w:val="Odstavecseseznamem"/>
              <w:numPr>
                <w:ilvl w:val="0"/>
                <w:numId w:val="6"/>
              </w:numPr>
            </w:pPr>
            <w:r>
              <w:t>Počítačové sítě a útoky na ně. Průzkum sítě, autonomní systémy, služby sítě. Bezdrátové sítě a útoky. Firewall.</w:t>
            </w:r>
          </w:p>
          <w:p w14:paraId="7E60F354" w14:textId="77777777" w:rsidR="00EC5046" w:rsidRDefault="00EC5046" w:rsidP="00EC5046">
            <w:pPr>
              <w:pStyle w:val="Odstavecseseznamem"/>
              <w:numPr>
                <w:ilvl w:val="0"/>
                <w:numId w:val="6"/>
              </w:numPr>
            </w:pPr>
            <w:r>
              <w:t xml:space="preserve">Google Hacking. Buffer overflow - přetečení zásobníku. Bezpečnost účtů MS Windows. </w:t>
            </w:r>
          </w:p>
          <w:p w14:paraId="6863E462" w14:textId="77777777" w:rsidR="00EC5046" w:rsidRDefault="00EC5046" w:rsidP="00EC5046">
            <w:pPr>
              <w:pStyle w:val="Odstavecseseznamem"/>
              <w:numPr>
                <w:ilvl w:val="0"/>
                <w:numId w:val="6"/>
              </w:numPr>
            </w:pPr>
            <w:r>
              <w:t xml:space="preserve">Spam a antispam. Spam, definice a historie. Nástroje pro boj se spamem. Antispamové strategie a nástroje pro Windows a Linux. Bayesovský klasifikátor a SpamAssassin. Poštovní klient a filtry. </w:t>
            </w:r>
          </w:p>
          <w:p w14:paraId="5B3D8201" w14:textId="77777777" w:rsidR="00EC5046" w:rsidRDefault="00EC5046" w:rsidP="00EC5046">
            <w:pPr>
              <w:pStyle w:val="Odstavecseseznamem"/>
              <w:numPr>
                <w:ilvl w:val="0"/>
                <w:numId w:val="6"/>
              </w:numPr>
            </w:pPr>
            <w:r>
              <w:t xml:space="preserve">Phishing. Phishing jako podkategorie spamu. Falešná identita, přesměrování a falešná identita. Phishing a Malware. Cracking. Ochrany programu. Anti - debugovací a anti - disasemblovací programy. Ochrana programů. </w:t>
            </w:r>
          </w:p>
          <w:p w14:paraId="61B14A9C" w14:textId="77777777" w:rsidR="00EC5046" w:rsidRDefault="00EC5046" w:rsidP="00EC5046">
            <w:pPr>
              <w:pStyle w:val="Odstavecseseznamem"/>
              <w:numPr>
                <w:ilvl w:val="0"/>
                <w:numId w:val="6"/>
              </w:numPr>
            </w:pPr>
            <w:r>
              <w:t xml:space="preserve">Hacking I. Sběr informací, skenování a přehled scanovacích programů, síťové služby a jejich průzkum. Operační systémy a utok na ně. Mac OSX, Windows a Linux. </w:t>
            </w:r>
          </w:p>
          <w:p w14:paraId="6988323D" w14:textId="77777777" w:rsidR="00EC5046" w:rsidRDefault="00EC5046" w:rsidP="00EC5046">
            <w:pPr>
              <w:pStyle w:val="Odstavecseseznamem"/>
              <w:numPr>
                <w:ilvl w:val="0"/>
                <w:numId w:val="6"/>
              </w:numPr>
            </w:pPr>
            <w:r>
              <w:t xml:space="preserve">Útoky na kód, útoky na web. Prevence incidentu. Implementace bezpečnostní politiky a procedur. Pátrací postupy a počítačové vyšetřování. Trasování dat a síťový dozor. </w:t>
            </w:r>
          </w:p>
          <w:p w14:paraId="28FC39C2" w14:textId="77777777" w:rsidR="00EC5046" w:rsidRDefault="00EC5046" w:rsidP="00EC5046">
            <w:pPr>
              <w:pStyle w:val="Odstavecseseznamem"/>
              <w:numPr>
                <w:ilvl w:val="0"/>
                <w:numId w:val="6"/>
              </w:numPr>
            </w:pPr>
            <w:r>
              <w:t>Webové útoky, nástroje hackerů. Počítačové viry, antiviry a umělá inteligence.</w:t>
            </w:r>
          </w:p>
        </w:tc>
      </w:tr>
      <w:tr w:rsidR="00EC5046" w14:paraId="2D3618E5" w14:textId="77777777" w:rsidTr="00566D26">
        <w:trPr>
          <w:trHeight w:val="265"/>
        </w:trPr>
        <w:tc>
          <w:tcPr>
            <w:tcW w:w="3653" w:type="dxa"/>
            <w:gridSpan w:val="2"/>
            <w:tcBorders>
              <w:top w:val="nil"/>
            </w:tcBorders>
            <w:shd w:val="clear" w:color="auto" w:fill="F7CAAC"/>
          </w:tcPr>
          <w:p w14:paraId="1C87FCF7" w14:textId="77777777" w:rsidR="00EC5046" w:rsidRDefault="00EC5046" w:rsidP="00566D26">
            <w:r>
              <w:rPr>
                <w:b/>
              </w:rPr>
              <w:t>Studijní literatura a studijní pomůcky</w:t>
            </w:r>
          </w:p>
        </w:tc>
        <w:tc>
          <w:tcPr>
            <w:tcW w:w="6202" w:type="dxa"/>
            <w:gridSpan w:val="6"/>
            <w:tcBorders>
              <w:top w:val="nil"/>
              <w:bottom w:val="nil"/>
            </w:tcBorders>
          </w:tcPr>
          <w:p w14:paraId="280043CF" w14:textId="77777777" w:rsidR="00EC5046" w:rsidRDefault="00EC5046" w:rsidP="00566D26"/>
        </w:tc>
      </w:tr>
      <w:tr w:rsidR="00EC5046" w14:paraId="03526B41" w14:textId="77777777" w:rsidTr="00566D26">
        <w:trPr>
          <w:trHeight w:val="1497"/>
        </w:trPr>
        <w:tc>
          <w:tcPr>
            <w:tcW w:w="9855" w:type="dxa"/>
            <w:gridSpan w:val="8"/>
            <w:tcBorders>
              <w:top w:val="nil"/>
            </w:tcBorders>
          </w:tcPr>
          <w:p w14:paraId="0F65C19E" w14:textId="77777777" w:rsidR="00EC5046" w:rsidRPr="004E38EA" w:rsidRDefault="00EC5046" w:rsidP="00566D26">
            <w:pPr>
              <w:rPr>
                <w:b/>
                <w:bCs/>
                <w:szCs w:val="18"/>
              </w:rPr>
            </w:pPr>
            <w:r w:rsidRPr="00A711D1">
              <w:rPr>
                <w:b/>
                <w:bCs/>
                <w:szCs w:val="18"/>
              </w:rPr>
              <w:t>Povinná literatura:</w:t>
            </w:r>
          </w:p>
          <w:p w14:paraId="4DC17542" w14:textId="77777777" w:rsidR="00EC5046" w:rsidRDefault="00EC5046" w:rsidP="00566D26">
            <w:pPr>
              <w:shd w:val="clear" w:color="auto" w:fill="FFFFFF"/>
              <w:rPr>
                <w:szCs w:val="18"/>
              </w:rPr>
            </w:pPr>
            <w:r w:rsidRPr="00111E43">
              <w:rPr>
                <w:szCs w:val="18"/>
              </w:rPr>
              <w:t>STALLINGS, W., L. BROWN, M. D. BAUER a M. HOWARD. </w:t>
            </w:r>
            <w:r w:rsidRPr="00111E43">
              <w:rPr>
                <w:i/>
                <w:szCs w:val="18"/>
              </w:rPr>
              <w:t>Computer security: principles and practice</w:t>
            </w:r>
            <w:r w:rsidRPr="00111E43">
              <w:rPr>
                <w:szCs w:val="18"/>
              </w:rPr>
              <w:t>. 2nd ed. Boston: Pearson, c2012, xxii, 788 s. ISBN 9780132775069.</w:t>
            </w:r>
          </w:p>
          <w:p w14:paraId="11BC3AEC" w14:textId="77777777" w:rsidR="00EC5046" w:rsidRPr="00111E43" w:rsidRDefault="00EC5046" w:rsidP="00566D26">
            <w:pPr>
              <w:shd w:val="clear" w:color="auto" w:fill="FFFFFF"/>
              <w:rPr>
                <w:szCs w:val="18"/>
              </w:rPr>
            </w:pPr>
            <w:r w:rsidRPr="00111E43">
              <w:rPr>
                <w:szCs w:val="18"/>
              </w:rPr>
              <w:t>SZOR, P. </w:t>
            </w:r>
            <w:r w:rsidRPr="00111E43">
              <w:rPr>
                <w:i/>
                <w:szCs w:val="18"/>
              </w:rPr>
              <w:t>The art of computer virus research and defense</w:t>
            </w:r>
            <w:r w:rsidRPr="00111E43">
              <w:rPr>
                <w:szCs w:val="18"/>
              </w:rPr>
              <w:t>. Upper Saddle River, NJ: Addison-Wesley, 2005. ISBN 978-0321304544.</w:t>
            </w:r>
          </w:p>
          <w:p w14:paraId="7D2D3052" w14:textId="77777777" w:rsidR="00EC5046" w:rsidRPr="00E33FD7" w:rsidRDefault="00EC5046" w:rsidP="00566D26">
            <w:pPr>
              <w:rPr>
                <w:b/>
                <w:szCs w:val="18"/>
              </w:rPr>
            </w:pPr>
            <w:r w:rsidRPr="00E33FD7">
              <w:rPr>
                <w:b/>
                <w:szCs w:val="18"/>
              </w:rPr>
              <w:t>Doporučená literatura:</w:t>
            </w:r>
          </w:p>
          <w:p w14:paraId="49A3A9A8" w14:textId="77777777" w:rsidR="00EC5046" w:rsidRPr="00E33FD7" w:rsidRDefault="00EC5046" w:rsidP="00566D26">
            <w:pPr>
              <w:shd w:val="clear" w:color="auto" w:fill="FFFFFF"/>
              <w:rPr>
                <w:szCs w:val="18"/>
              </w:rPr>
            </w:pPr>
            <w:r w:rsidRPr="00E33FD7">
              <w:rPr>
                <w:szCs w:val="18"/>
              </w:rPr>
              <w:t>ALLSOPP, W. </w:t>
            </w:r>
            <w:r w:rsidRPr="00E33FD7">
              <w:rPr>
                <w:i/>
                <w:szCs w:val="18"/>
              </w:rPr>
              <w:t>Advanced Penetration Testing: Hacking the World's Most Secure Networks</w:t>
            </w:r>
            <w:r w:rsidRPr="00E33FD7">
              <w:rPr>
                <w:szCs w:val="18"/>
              </w:rPr>
              <w:t>. USA: Wiley, 2017. ISBN 978-1119367680.</w:t>
            </w:r>
          </w:p>
          <w:p w14:paraId="26B07337" w14:textId="77777777" w:rsidR="00EC5046" w:rsidRPr="00137727" w:rsidRDefault="00EC5046" w:rsidP="00566D26">
            <w:pPr>
              <w:shd w:val="clear" w:color="auto" w:fill="FFFFFF"/>
              <w:rPr>
                <w:color w:val="333333"/>
                <w:szCs w:val="18"/>
              </w:rPr>
            </w:pPr>
            <w:r w:rsidRPr="00137727">
              <w:rPr>
                <w:color w:val="333333"/>
                <w:szCs w:val="18"/>
              </w:rPr>
              <w:lastRenderedPageBreak/>
              <w:t>STALLINGS, William. </w:t>
            </w:r>
            <w:r w:rsidRPr="00137727">
              <w:rPr>
                <w:i/>
                <w:iCs/>
                <w:color w:val="333333"/>
                <w:szCs w:val="18"/>
              </w:rPr>
              <w:t>Effective cybersecurity: a guide to using best practices and standards</w:t>
            </w:r>
            <w:r w:rsidRPr="00137727">
              <w:rPr>
                <w:color w:val="333333"/>
                <w:szCs w:val="18"/>
              </w:rPr>
              <w:t>. Indianapolis, IN: Pearson Education, 2018. ISBN 978-0134772806.</w:t>
            </w:r>
          </w:p>
          <w:p w14:paraId="5A40CF02" w14:textId="77777777" w:rsidR="00EC5046" w:rsidRDefault="00EC5046" w:rsidP="00566D26">
            <w:pPr>
              <w:shd w:val="clear" w:color="auto" w:fill="FFFFFF"/>
            </w:pPr>
            <w:r w:rsidRPr="00137727">
              <w:rPr>
                <w:color w:val="333333"/>
                <w:szCs w:val="18"/>
              </w:rPr>
              <w:t>LUDWIG, Mark. </w:t>
            </w:r>
            <w:r w:rsidRPr="00137727">
              <w:rPr>
                <w:i/>
                <w:iCs/>
                <w:color w:val="333333"/>
                <w:szCs w:val="18"/>
              </w:rPr>
              <w:t>The Giant Black Book of Computer Viruses</w:t>
            </w:r>
            <w:r w:rsidRPr="00137727">
              <w:rPr>
                <w:color w:val="333333"/>
                <w:szCs w:val="18"/>
              </w:rPr>
              <w:t>. American Eagle Books, 2017. ISBN 978-1948117555.</w:t>
            </w:r>
          </w:p>
        </w:tc>
      </w:tr>
      <w:tr w:rsidR="00EC5046" w14:paraId="0EB58AEC"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E942D5" w14:textId="77777777" w:rsidR="00EC5046" w:rsidRDefault="00EC5046" w:rsidP="00566D26">
            <w:pPr>
              <w:jc w:val="center"/>
              <w:rPr>
                <w:b/>
              </w:rPr>
            </w:pPr>
            <w:r>
              <w:rPr>
                <w:b/>
              </w:rPr>
              <w:lastRenderedPageBreak/>
              <w:t>Informace ke kombinované nebo distanční formě</w:t>
            </w:r>
          </w:p>
        </w:tc>
      </w:tr>
      <w:tr w:rsidR="00EC5046" w14:paraId="24FE9D41" w14:textId="77777777" w:rsidTr="00566D26">
        <w:tc>
          <w:tcPr>
            <w:tcW w:w="4787" w:type="dxa"/>
            <w:gridSpan w:val="3"/>
            <w:tcBorders>
              <w:top w:val="single" w:sz="2" w:space="0" w:color="auto"/>
            </w:tcBorders>
            <w:shd w:val="clear" w:color="auto" w:fill="F7CAAC"/>
          </w:tcPr>
          <w:p w14:paraId="659F4A47" w14:textId="77777777" w:rsidR="00EC5046" w:rsidRDefault="00EC5046" w:rsidP="00566D26">
            <w:r>
              <w:rPr>
                <w:b/>
              </w:rPr>
              <w:t>Rozsah konzultací (soustředění)</w:t>
            </w:r>
          </w:p>
        </w:tc>
        <w:tc>
          <w:tcPr>
            <w:tcW w:w="889" w:type="dxa"/>
            <w:tcBorders>
              <w:top w:val="single" w:sz="2" w:space="0" w:color="auto"/>
            </w:tcBorders>
          </w:tcPr>
          <w:p w14:paraId="2AF16C7C" w14:textId="77777777" w:rsidR="00EC5046" w:rsidRDefault="00EC5046" w:rsidP="00566D26">
            <w:r>
              <w:t>15</w:t>
            </w:r>
          </w:p>
        </w:tc>
        <w:tc>
          <w:tcPr>
            <w:tcW w:w="4179" w:type="dxa"/>
            <w:gridSpan w:val="4"/>
            <w:tcBorders>
              <w:top w:val="single" w:sz="2" w:space="0" w:color="auto"/>
            </w:tcBorders>
            <w:shd w:val="clear" w:color="auto" w:fill="F7CAAC"/>
          </w:tcPr>
          <w:p w14:paraId="0ADB9563" w14:textId="77777777" w:rsidR="00EC5046" w:rsidRDefault="00EC5046" w:rsidP="00566D26">
            <w:pPr>
              <w:rPr>
                <w:b/>
              </w:rPr>
            </w:pPr>
            <w:r>
              <w:rPr>
                <w:b/>
              </w:rPr>
              <w:t xml:space="preserve">hodin </w:t>
            </w:r>
          </w:p>
        </w:tc>
      </w:tr>
      <w:tr w:rsidR="00EC5046" w14:paraId="7483FFD6" w14:textId="77777777" w:rsidTr="00566D26">
        <w:tc>
          <w:tcPr>
            <w:tcW w:w="9855" w:type="dxa"/>
            <w:gridSpan w:val="8"/>
            <w:shd w:val="clear" w:color="auto" w:fill="F7CAAC"/>
          </w:tcPr>
          <w:p w14:paraId="56E3997C" w14:textId="77777777" w:rsidR="00EC5046" w:rsidRDefault="00EC5046" w:rsidP="00566D26">
            <w:pPr>
              <w:rPr>
                <w:b/>
              </w:rPr>
            </w:pPr>
            <w:r>
              <w:rPr>
                <w:b/>
              </w:rPr>
              <w:t>Informace o způsobu kontaktu s vyučujícím</w:t>
            </w:r>
          </w:p>
        </w:tc>
      </w:tr>
      <w:tr w:rsidR="00EC5046" w14:paraId="5ADCDB02" w14:textId="77777777" w:rsidTr="00566D26">
        <w:trPr>
          <w:trHeight w:val="1373"/>
        </w:trPr>
        <w:tc>
          <w:tcPr>
            <w:tcW w:w="9855" w:type="dxa"/>
            <w:gridSpan w:val="8"/>
          </w:tcPr>
          <w:p w14:paraId="06FAB420" w14:textId="77777777" w:rsidR="00EC5046" w:rsidRDefault="00EC5046" w:rsidP="00566D26">
            <w:r w:rsidRPr="0073356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33560">
              <w:rPr>
                <w:sz w:val="18"/>
              </w:rPr>
              <w:t xml:space="preserve"> </w:t>
            </w:r>
          </w:p>
        </w:tc>
      </w:tr>
    </w:tbl>
    <w:p w14:paraId="65CABC15" w14:textId="77777777" w:rsidR="00EC5046" w:rsidRDefault="00EC5046" w:rsidP="00EC5046"/>
    <w:p w14:paraId="5F94F7EF"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30262536" w14:textId="77777777" w:rsidTr="00566D26">
        <w:tc>
          <w:tcPr>
            <w:tcW w:w="9855" w:type="dxa"/>
            <w:gridSpan w:val="8"/>
            <w:tcBorders>
              <w:bottom w:val="double" w:sz="4" w:space="0" w:color="auto"/>
            </w:tcBorders>
            <w:shd w:val="clear" w:color="auto" w:fill="BDD6EE"/>
          </w:tcPr>
          <w:p w14:paraId="2D9E6219" w14:textId="3A7913CB" w:rsidR="00EC5046" w:rsidRDefault="00EC5046" w:rsidP="00566D26">
            <w:pPr>
              <w:tabs>
                <w:tab w:val="right" w:pos="9462"/>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22" w:author="Jiří Vojtěšek" w:date="2018-11-26T14:08:00Z">
              <w:r w:rsidR="00926202" w:rsidRPr="00926202">
                <w:rPr>
                  <w:rStyle w:val="Odkazintenzivn"/>
                  <w:rPrChange w:id="423" w:author="Jiří Vojtěšek" w:date="2018-11-26T14:08:00Z">
                    <w:rPr>
                      <w:b/>
                    </w:rPr>
                  </w:rPrChange>
                </w:rPr>
                <w:t>Abecední seznam</w:t>
              </w:r>
            </w:ins>
            <w:del w:id="424"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4BAB451A" w14:textId="77777777" w:rsidTr="00566D26">
        <w:tc>
          <w:tcPr>
            <w:tcW w:w="3086" w:type="dxa"/>
            <w:tcBorders>
              <w:top w:val="double" w:sz="4" w:space="0" w:color="auto"/>
            </w:tcBorders>
            <w:shd w:val="clear" w:color="auto" w:fill="F7CAAC"/>
          </w:tcPr>
          <w:p w14:paraId="426E5113"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1D29122F" w14:textId="77777777" w:rsidR="00EC5046" w:rsidRDefault="00EC5046" w:rsidP="00566D26">
            <w:bookmarkStart w:id="425" w:name="Criminology"/>
            <w:r>
              <w:t>C</w:t>
            </w:r>
            <w:r w:rsidRPr="00E27C4D">
              <w:t>riminolog</w:t>
            </w:r>
            <w:r>
              <w:t>y</w:t>
            </w:r>
            <w:bookmarkEnd w:id="425"/>
          </w:p>
        </w:tc>
      </w:tr>
      <w:tr w:rsidR="00EC5046" w14:paraId="2A0906C8" w14:textId="77777777" w:rsidTr="00566D26">
        <w:tc>
          <w:tcPr>
            <w:tcW w:w="3086" w:type="dxa"/>
            <w:shd w:val="clear" w:color="auto" w:fill="F7CAAC"/>
          </w:tcPr>
          <w:p w14:paraId="0486E0D9" w14:textId="77777777" w:rsidR="00EC5046" w:rsidRDefault="00EC5046" w:rsidP="00566D26">
            <w:pPr>
              <w:rPr>
                <w:b/>
              </w:rPr>
            </w:pPr>
            <w:r>
              <w:rPr>
                <w:b/>
              </w:rPr>
              <w:t>Typ předmětu</w:t>
            </w:r>
          </w:p>
        </w:tc>
        <w:tc>
          <w:tcPr>
            <w:tcW w:w="3406" w:type="dxa"/>
            <w:gridSpan w:val="4"/>
          </w:tcPr>
          <w:p w14:paraId="456C959C" w14:textId="77777777" w:rsidR="00EC5046" w:rsidRDefault="00EC5046" w:rsidP="00566D26">
            <w:r>
              <w:t>Bezpečnostní technologie</w:t>
            </w:r>
          </w:p>
          <w:p w14:paraId="71B46506" w14:textId="77777777" w:rsidR="00EC5046" w:rsidRDefault="00EC5046" w:rsidP="00566D26">
            <w:r>
              <w:t>Bezpečnostní management</w:t>
            </w:r>
          </w:p>
        </w:tc>
        <w:tc>
          <w:tcPr>
            <w:tcW w:w="2695" w:type="dxa"/>
            <w:gridSpan w:val="2"/>
            <w:shd w:val="clear" w:color="auto" w:fill="F7CAAC"/>
          </w:tcPr>
          <w:p w14:paraId="309491D7" w14:textId="77777777" w:rsidR="00EC5046" w:rsidRDefault="00EC5046" w:rsidP="00566D26">
            <w:r>
              <w:rPr>
                <w:b/>
              </w:rPr>
              <w:t>doporučený ročník / semestr</w:t>
            </w:r>
          </w:p>
        </w:tc>
        <w:tc>
          <w:tcPr>
            <w:tcW w:w="668" w:type="dxa"/>
          </w:tcPr>
          <w:p w14:paraId="4EABA5EB" w14:textId="77777777" w:rsidR="00EC5046" w:rsidRDefault="00EC5046" w:rsidP="00566D26">
            <w:r>
              <w:t>1/L</w:t>
            </w:r>
          </w:p>
        </w:tc>
      </w:tr>
      <w:tr w:rsidR="00EC5046" w14:paraId="3B648A59" w14:textId="77777777" w:rsidTr="00566D26">
        <w:tc>
          <w:tcPr>
            <w:tcW w:w="3086" w:type="dxa"/>
            <w:shd w:val="clear" w:color="auto" w:fill="F7CAAC"/>
          </w:tcPr>
          <w:p w14:paraId="3755FB67" w14:textId="77777777" w:rsidR="00EC5046" w:rsidRDefault="00EC5046" w:rsidP="00566D26">
            <w:pPr>
              <w:rPr>
                <w:b/>
              </w:rPr>
            </w:pPr>
            <w:r>
              <w:rPr>
                <w:b/>
              </w:rPr>
              <w:t>Rozsah studijního předmětu</w:t>
            </w:r>
          </w:p>
        </w:tc>
        <w:tc>
          <w:tcPr>
            <w:tcW w:w="1701" w:type="dxa"/>
            <w:gridSpan w:val="2"/>
          </w:tcPr>
          <w:p w14:paraId="789A6299" w14:textId="77777777" w:rsidR="00EC5046" w:rsidRDefault="00EC5046" w:rsidP="00566D26">
            <w:r>
              <w:t>28p + 14s</w:t>
            </w:r>
          </w:p>
        </w:tc>
        <w:tc>
          <w:tcPr>
            <w:tcW w:w="889" w:type="dxa"/>
            <w:shd w:val="clear" w:color="auto" w:fill="F7CAAC"/>
          </w:tcPr>
          <w:p w14:paraId="55C59306" w14:textId="77777777" w:rsidR="00EC5046" w:rsidRDefault="00EC5046" w:rsidP="00566D26">
            <w:pPr>
              <w:rPr>
                <w:b/>
              </w:rPr>
            </w:pPr>
            <w:r>
              <w:rPr>
                <w:b/>
              </w:rPr>
              <w:t xml:space="preserve">hod. </w:t>
            </w:r>
          </w:p>
        </w:tc>
        <w:tc>
          <w:tcPr>
            <w:tcW w:w="816" w:type="dxa"/>
          </w:tcPr>
          <w:p w14:paraId="17A6285F" w14:textId="77777777" w:rsidR="00EC5046" w:rsidRDefault="00EC5046" w:rsidP="00566D26"/>
        </w:tc>
        <w:tc>
          <w:tcPr>
            <w:tcW w:w="2156" w:type="dxa"/>
            <w:shd w:val="clear" w:color="auto" w:fill="F7CAAC"/>
          </w:tcPr>
          <w:p w14:paraId="5C677A29" w14:textId="77777777" w:rsidR="00EC5046" w:rsidRDefault="00EC5046" w:rsidP="00566D26">
            <w:pPr>
              <w:rPr>
                <w:b/>
              </w:rPr>
            </w:pPr>
            <w:r>
              <w:rPr>
                <w:b/>
              </w:rPr>
              <w:t>kreditů</w:t>
            </w:r>
          </w:p>
        </w:tc>
        <w:tc>
          <w:tcPr>
            <w:tcW w:w="1207" w:type="dxa"/>
            <w:gridSpan w:val="2"/>
          </w:tcPr>
          <w:p w14:paraId="08C652D6" w14:textId="77777777" w:rsidR="00EC5046" w:rsidRDefault="00EC5046" w:rsidP="00566D26">
            <w:r>
              <w:t>3</w:t>
            </w:r>
          </w:p>
        </w:tc>
      </w:tr>
      <w:tr w:rsidR="00EC5046" w14:paraId="63CF6A83" w14:textId="77777777" w:rsidTr="00566D26">
        <w:tc>
          <w:tcPr>
            <w:tcW w:w="3086" w:type="dxa"/>
            <w:shd w:val="clear" w:color="auto" w:fill="F7CAAC"/>
          </w:tcPr>
          <w:p w14:paraId="1B1C516D" w14:textId="77777777" w:rsidR="00EC5046" w:rsidRDefault="00EC5046" w:rsidP="00566D26">
            <w:pPr>
              <w:rPr>
                <w:b/>
                <w:sz w:val="22"/>
              </w:rPr>
            </w:pPr>
            <w:r>
              <w:rPr>
                <w:b/>
              </w:rPr>
              <w:t>Prerekvizity, korekvizity, ekvivalence</w:t>
            </w:r>
          </w:p>
        </w:tc>
        <w:tc>
          <w:tcPr>
            <w:tcW w:w="6769" w:type="dxa"/>
            <w:gridSpan w:val="7"/>
          </w:tcPr>
          <w:p w14:paraId="286C74F4" w14:textId="77777777" w:rsidR="00EC5046" w:rsidRDefault="00EC5046" w:rsidP="00566D26">
            <w:r>
              <w:t>nejsou</w:t>
            </w:r>
          </w:p>
        </w:tc>
      </w:tr>
      <w:tr w:rsidR="00EC5046" w14:paraId="0401BDDD" w14:textId="77777777" w:rsidTr="00566D26">
        <w:tc>
          <w:tcPr>
            <w:tcW w:w="3086" w:type="dxa"/>
            <w:shd w:val="clear" w:color="auto" w:fill="F7CAAC"/>
          </w:tcPr>
          <w:p w14:paraId="2736146F" w14:textId="77777777" w:rsidR="00EC5046" w:rsidRDefault="00EC5046" w:rsidP="00566D26">
            <w:pPr>
              <w:rPr>
                <w:b/>
              </w:rPr>
            </w:pPr>
            <w:r>
              <w:rPr>
                <w:b/>
              </w:rPr>
              <w:t>Způsob ověření studijních výsledků</w:t>
            </w:r>
          </w:p>
        </w:tc>
        <w:tc>
          <w:tcPr>
            <w:tcW w:w="3406" w:type="dxa"/>
            <w:gridSpan w:val="4"/>
          </w:tcPr>
          <w:p w14:paraId="60BAAEEE" w14:textId="77777777" w:rsidR="00EC5046" w:rsidRDefault="00EC5046" w:rsidP="00566D26">
            <w:r>
              <w:t>Klasifikovaný zápočet</w:t>
            </w:r>
          </w:p>
        </w:tc>
        <w:tc>
          <w:tcPr>
            <w:tcW w:w="2156" w:type="dxa"/>
            <w:shd w:val="clear" w:color="auto" w:fill="F7CAAC"/>
          </w:tcPr>
          <w:p w14:paraId="74D5BAAC" w14:textId="77777777" w:rsidR="00EC5046" w:rsidRDefault="00EC5046" w:rsidP="00566D26">
            <w:pPr>
              <w:rPr>
                <w:b/>
              </w:rPr>
            </w:pPr>
            <w:r>
              <w:rPr>
                <w:b/>
              </w:rPr>
              <w:t>Forma výuky</w:t>
            </w:r>
          </w:p>
        </w:tc>
        <w:tc>
          <w:tcPr>
            <w:tcW w:w="1207" w:type="dxa"/>
            <w:gridSpan w:val="2"/>
          </w:tcPr>
          <w:p w14:paraId="46674CFF" w14:textId="77777777" w:rsidR="00EC5046" w:rsidRDefault="00EC5046" w:rsidP="00566D26">
            <w:r>
              <w:t>Přednášky, semináře</w:t>
            </w:r>
          </w:p>
        </w:tc>
      </w:tr>
      <w:tr w:rsidR="00EC5046" w14:paraId="7F81AF92" w14:textId="77777777" w:rsidTr="00566D26">
        <w:tc>
          <w:tcPr>
            <w:tcW w:w="3086" w:type="dxa"/>
            <w:shd w:val="clear" w:color="auto" w:fill="F7CAAC"/>
          </w:tcPr>
          <w:p w14:paraId="51DD77FD"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3851014C" w14:textId="77777777" w:rsidR="00EC5046" w:rsidRDefault="00EC5046" w:rsidP="00566D26">
            <w:r>
              <w:t>Písemná  i ústní forma</w:t>
            </w:r>
          </w:p>
          <w:p w14:paraId="16AB9907" w14:textId="77777777" w:rsidR="00EC5046" w:rsidRDefault="00EC5046" w:rsidP="00566D26">
            <w:r>
              <w:t xml:space="preserve">1. Povinná a aktivní účast na jednotlivých cvičeních (80% účast na cvičení). </w:t>
            </w:r>
          </w:p>
          <w:p w14:paraId="501A61E8" w14:textId="77777777" w:rsidR="00EC5046" w:rsidRDefault="00EC5046" w:rsidP="00566D26">
            <w:r>
              <w:t xml:space="preserve">2. Teoretické a praktické zvládnutí základní problematiky a jednotlivých témat. </w:t>
            </w:r>
          </w:p>
          <w:p w14:paraId="1F2ADC3F" w14:textId="77777777" w:rsidR="00EC5046" w:rsidRDefault="00EC5046" w:rsidP="00566D26">
            <w:r>
              <w:t xml:space="preserve">3. Úspěšné a samostatné vypracování všech zadaných úloh v průběhu semestru. </w:t>
            </w:r>
          </w:p>
          <w:p w14:paraId="4A5023FE" w14:textId="77777777" w:rsidR="00EC5046" w:rsidRDefault="00EC5046" w:rsidP="00566D26">
            <w:r>
              <w:t>4. Prokázání úspěšného zvládnutí probírané tématiky při ústním pohovoru s vyučujícím.</w:t>
            </w:r>
          </w:p>
        </w:tc>
      </w:tr>
      <w:tr w:rsidR="00EC5046" w14:paraId="0F474A9F" w14:textId="77777777" w:rsidTr="00566D26">
        <w:trPr>
          <w:trHeight w:val="146"/>
        </w:trPr>
        <w:tc>
          <w:tcPr>
            <w:tcW w:w="9855" w:type="dxa"/>
            <w:gridSpan w:val="8"/>
            <w:tcBorders>
              <w:top w:val="nil"/>
            </w:tcBorders>
          </w:tcPr>
          <w:p w14:paraId="2D396E40" w14:textId="77777777" w:rsidR="00EC5046" w:rsidRDefault="00EC5046" w:rsidP="00566D26"/>
        </w:tc>
      </w:tr>
      <w:tr w:rsidR="00EC5046" w14:paraId="11CA2A00" w14:textId="77777777" w:rsidTr="00566D26">
        <w:trPr>
          <w:trHeight w:val="197"/>
        </w:trPr>
        <w:tc>
          <w:tcPr>
            <w:tcW w:w="3086" w:type="dxa"/>
            <w:tcBorders>
              <w:top w:val="nil"/>
            </w:tcBorders>
            <w:shd w:val="clear" w:color="auto" w:fill="F7CAAC"/>
          </w:tcPr>
          <w:p w14:paraId="3D06602C" w14:textId="77777777" w:rsidR="00EC5046" w:rsidRDefault="00EC5046" w:rsidP="00566D26">
            <w:pPr>
              <w:rPr>
                <w:b/>
              </w:rPr>
            </w:pPr>
            <w:r>
              <w:rPr>
                <w:b/>
              </w:rPr>
              <w:t>Garant předmětu</w:t>
            </w:r>
          </w:p>
        </w:tc>
        <w:tc>
          <w:tcPr>
            <w:tcW w:w="6769" w:type="dxa"/>
            <w:gridSpan w:val="7"/>
            <w:tcBorders>
              <w:top w:val="nil"/>
            </w:tcBorders>
          </w:tcPr>
          <w:p w14:paraId="38A44A7B" w14:textId="77777777" w:rsidR="00EC5046" w:rsidRDefault="00EC5046" w:rsidP="00566D26">
            <w:r>
              <w:t>PhDr., Mgr. Stanislav Zelinka</w:t>
            </w:r>
          </w:p>
        </w:tc>
      </w:tr>
      <w:tr w:rsidR="00EC5046" w14:paraId="5DB48ECC" w14:textId="77777777" w:rsidTr="00566D26">
        <w:trPr>
          <w:trHeight w:val="243"/>
        </w:trPr>
        <w:tc>
          <w:tcPr>
            <w:tcW w:w="3086" w:type="dxa"/>
            <w:tcBorders>
              <w:top w:val="nil"/>
            </w:tcBorders>
            <w:shd w:val="clear" w:color="auto" w:fill="F7CAAC"/>
          </w:tcPr>
          <w:p w14:paraId="13BA0943" w14:textId="77777777" w:rsidR="00EC5046" w:rsidRDefault="00EC5046" w:rsidP="00566D26">
            <w:pPr>
              <w:rPr>
                <w:b/>
              </w:rPr>
            </w:pPr>
            <w:r>
              <w:rPr>
                <w:b/>
              </w:rPr>
              <w:t>Zapojení garanta do výuky předmětu</w:t>
            </w:r>
          </w:p>
        </w:tc>
        <w:tc>
          <w:tcPr>
            <w:tcW w:w="6769" w:type="dxa"/>
            <w:gridSpan w:val="7"/>
            <w:tcBorders>
              <w:top w:val="nil"/>
            </w:tcBorders>
          </w:tcPr>
          <w:p w14:paraId="6301F8D9" w14:textId="77777777" w:rsidR="00EC5046" w:rsidRDefault="00EC5046" w:rsidP="00566D26">
            <w:r>
              <w:t>Metodicky, vede přednášky a seminář</w:t>
            </w:r>
          </w:p>
        </w:tc>
      </w:tr>
      <w:tr w:rsidR="00EC5046" w14:paraId="2D2ACE54" w14:textId="77777777" w:rsidTr="00566D26">
        <w:tc>
          <w:tcPr>
            <w:tcW w:w="3086" w:type="dxa"/>
            <w:shd w:val="clear" w:color="auto" w:fill="F7CAAC"/>
          </w:tcPr>
          <w:p w14:paraId="72D70C83" w14:textId="77777777" w:rsidR="00EC5046" w:rsidRDefault="00EC5046" w:rsidP="00566D26">
            <w:pPr>
              <w:rPr>
                <w:b/>
              </w:rPr>
            </w:pPr>
            <w:r>
              <w:rPr>
                <w:b/>
              </w:rPr>
              <w:t>Vyučující</w:t>
            </w:r>
          </w:p>
        </w:tc>
        <w:tc>
          <w:tcPr>
            <w:tcW w:w="6769" w:type="dxa"/>
            <w:gridSpan w:val="7"/>
            <w:tcBorders>
              <w:bottom w:val="nil"/>
            </w:tcBorders>
          </w:tcPr>
          <w:p w14:paraId="3F07E6B7" w14:textId="77777777" w:rsidR="00EC5046" w:rsidRDefault="00EC5046" w:rsidP="00566D26">
            <w:r>
              <w:t>PhDr., Mgr. Stanislav Zelinka, přednášky (100 %)</w:t>
            </w:r>
          </w:p>
        </w:tc>
      </w:tr>
      <w:tr w:rsidR="00EC5046" w14:paraId="7862B400" w14:textId="77777777" w:rsidTr="00566D26">
        <w:trPr>
          <w:trHeight w:val="78"/>
        </w:trPr>
        <w:tc>
          <w:tcPr>
            <w:tcW w:w="9855" w:type="dxa"/>
            <w:gridSpan w:val="8"/>
            <w:tcBorders>
              <w:top w:val="nil"/>
            </w:tcBorders>
          </w:tcPr>
          <w:p w14:paraId="5E3A29CE" w14:textId="77777777" w:rsidR="00EC5046" w:rsidRDefault="00EC5046" w:rsidP="00566D26"/>
        </w:tc>
      </w:tr>
      <w:tr w:rsidR="00EC5046" w14:paraId="23B5D47B" w14:textId="77777777" w:rsidTr="00566D26">
        <w:tc>
          <w:tcPr>
            <w:tcW w:w="3086" w:type="dxa"/>
            <w:shd w:val="clear" w:color="auto" w:fill="F7CAAC"/>
          </w:tcPr>
          <w:p w14:paraId="7DA060FA" w14:textId="77777777" w:rsidR="00EC5046" w:rsidRDefault="00EC5046" w:rsidP="00566D26">
            <w:pPr>
              <w:rPr>
                <w:b/>
              </w:rPr>
            </w:pPr>
            <w:r>
              <w:rPr>
                <w:b/>
              </w:rPr>
              <w:t>Stručná anotace předmětu</w:t>
            </w:r>
          </w:p>
        </w:tc>
        <w:tc>
          <w:tcPr>
            <w:tcW w:w="6769" w:type="dxa"/>
            <w:gridSpan w:val="7"/>
            <w:tcBorders>
              <w:bottom w:val="nil"/>
            </w:tcBorders>
          </w:tcPr>
          <w:p w14:paraId="0CB55620" w14:textId="77777777" w:rsidR="00EC5046" w:rsidRDefault="00EC5046" w:rsidP="00566D26"/>
        </w:tc>
      </w:tr>
      <w:tr w:rsidR="00EC5046" w14:paraId="40C09612" w14:textId="77777777" w:rsidTr="00566D26">
        <w:trPr>
          <w:trHeight w:val="3938"/>
        </w:trPr>
        <w:tc>
          <w:tcPr>
            <w:tcW w:w="9855" w:type="dxa"/>
            <w:gridSpan w:val="8"/>
            <w:tcBorders>
              <w:top w:val="nil"/>
              <w:bottom w:val="single" w:sz="12" w:space="0" w:color="auto"/>
            </w:tcBorders>
          </w:tcPr>
          <w:p w14:paraId="11A537C5" w14:textId="77777777" w:rsidR="00EC5046" w:rsidRPr="00D2477C" w:rsidRDefault="00EC5046" w:rsidP="00566D26">
            <w:pPr>
              <w:rPr>
                <w:color w:val="000000"/>
                <w:shd w:val="clear" w:color="auto" w:fill="FFFFFF"/>
              </w:rPr>
            </w:pPr>
            <w:r w:rsidRPr="00D2477C">
              <w:rPr>
                <w:color w:val="000000"/>
                <w:shd w:val="clear" w:color="auto" w:fill="FFFFFF"/>
              </w:rPr>
              <w:t xml:space="preserve">Cílem předmětu je seznámit studenty se základními a vybranými kapitolami kriminologie – empirická vědní disciplína, </w:t>
            </w:r>
            <w:r w:rsidRPr="00D2477C">
              <w:t xml:space="preserve">jejímž úkolem je přispívat k účinnější regulaci kriminality. Hlavním úkolem kriminologické vědy je poznání příčin, stavu, struktury a dynamiky trestné (kriminální) činnosti; analýza těchto jevů, včetně vyjádření adekvátní společenské reakce. </w:t>
            </w:r>
          </w:p>
          <w:p w14:paraId="0A59462E" w14:textId="77777777" w:rsidR="00EC5046" w:rsidRPr="00D2477C" w:rsidRDefault="00EC5046" w:rsidP="00566D26">
            <w:pPr>
              <w:rPr>
                <w:color w:val="000000"/>
                <w:shd w:val="clear" w:color="auto" w:fill="FFFFFF"/>
              </w:rPr>
            </w:pPr>
          </w:p>
          <w:p w14:paraId="1DE5FC60" w14:textId="77777777" w:rsidR="00EC5046" w:rsidRPr="00D2477C" w:rsidRDefault="00EC5046" w:rsidP="00566D26">
            <w:r w:rsidRPr="00D2477C">
              <w:t>Témata:</w:t>
            </w:r>
          </w:p>
          <w:p w14:paraId="1B0FA20E" w14:textId="77777777" w:rsidR="00EC5046" w:rsidRPr="00D2477C" w:rsidRDefault="00EC5046" w:rsidP="00EC5046">
            <w:pPr>
              <w:pStyle w:val="Odstavecseseznamem"/>
              <w:numPr>
                <w:ilvl w:val="0"/>
                <w:numId w:val="14"/>
              </w:numPr>
            </w:pPr>
            <w:r w:rsidRPr="00D2477C">
              <w:rPr>
                <w:color w:val="000000"/>
                <w:shd w:val="clear" w:color="auto" w:fill="FFFFFF"/>
              </w:rPr>
              <w:t>Vymezení kriminologické vědy a její postavení ve společnosti.</w:t>
            </w:r>
          </w:p>
          <w:p w14:paraId="41C8A8E2" w14:textId="77777777" w:rsidR="00EC5046" w:rsidRPr="00D2477C" w:rsidRDefault="00EC5046" w:rsidP="00EC5046">
            <w:pPr>
              <w:numPr>
                <w:ilvl w:val="0"/>
                <w:numId w:val="14"/>
              </w:numPr>
            </w:pPr>
            <w:r w:rsidRPr="00D2477C">
              <w:rPr>
                <w:color w:val="000000"/>
                <w:shd w:val="clear" w:color="auto" w:fill="FFFFFF"/>
              </w:rPr>
              <w:t>Vztah kriminologie a trestní politiky</w:t>
            </w:r>
            <w:r w:rsidRPr="00D2477C">
              <w:t>.</w:t>
            </w:r>
          </w:p>
          <w:p w14:paraId="4A03CFFA" w14:textId="77777777" w:rsidR="00EC5046" w:rsidRPr="00D2477C" w:rsidRDefault="00EC5046" w:rsidP="00EC5046">
            <w:pPr>
              <w:numPr>
                <w:ilvl w:val="0"/>
                <w:numId w:val="14"/>
              </w:numPr>
            </w:pPr>
            <w:r w:rsidRPr="00D2477C">
              <w:t>Metody a druhy kriminologického výzkumu.</w:t>
            </w:r>
          </w:p>
          <w:p w14:paraId="0F4E768D" w14:textId="77777777" w:rsidR="00EC5046" w:rsidRPr="00D2477C" w:rsidRDefault="00EC5046" w:rsidP="00EC5046">
            <w:pPr>
              <w:numPr>
                <w:ilvl w:val="0"/>
                <w:numId w:val="14"/>
              </w:numPr>
            </w:pPr>
            <w:r w:rsidRPr="00D2477C">
              <w:t>Vývoj názorů na příčiny kriminality.</w:t>
            </w:r>
          </w:p>
          <w:p w14:paraId="5026B2B3" w14:textId="77777777" w:rsidR="00EC5046" w:rsidRPr="00D2477C" w:rsidRDefault="00EC5046" w:rsidP="00EC5046">
            <w:pPr>
              <w:numPr>
                <w:ilvl w:val="0"/>
                <w:numId w:val="14"/>
              </w:numPr>
            </w:pPr>
            <w:r w:rsidRPr="00D2477C">
              <w:t>Teorie osobnosti pachatele trestného činu.</w:t>
            </w:r>
          </w:p>
          <w:p w14:paraId="77A24EB2" w14:textId="77777777" w:rsidR="00EC5046" w:rsidRPr="00D2477C" w:rsidRDefault="00EC5046" w:rsidP="00EC5046">
            <w:pPr>
              <w:numPr>
                <w:ilvl w:val="0"/>
                <w:numId w:val="14"/>
              </w:numPr>
            </w:pPr>
            <w:r w:rsidRPr="00D2477C">
              <w:t>Kriminální kariéra.</w:t>
            </w:r>
          </w:p>
          <w:p w14:paraId="28B2026B" w14:textId="77777777" w:rsidR="00EC5046" w:rsidRPr="00D2477C" w:rsidRDefault="00EC5046" w:rsidP="00EC5046">
            <w:pPr>
              <w:numPr>
                <w:ilvl w:val="0"/>
                <w:numId w:val="14"/>
              </w:numPr>
            </w:pPr>
            <w:r w:rsidRPr="00D2477C">
              <w:rPr>
                <w:color w:val="000000"/>
                <w:shd w:val="clear" w:color="auto" w:fill="FFFFFF"/>
              </w:rPr>
              <w:t>Viktimologie, osobnost oběti trestného činu.</w:t>
            </w:r>
          </w:p>
          <w:p w14:paraId="5013912C" w14:textId="77777777" w:rsidR="00EC5046" w:rsidRPr="00D2477C" w:rsidRDefault="00EC5046" w:rsidP="00EC5046">
            <w:pPr>
              <w:numPr>
                <w:ilvl w:val="0"/>
                <w:numId w:val="14"/>
              </w:numPr>
            </w:pPr>
            <w:r w:rsidRPr="00D2477C">
              <w:t>Stav, struktura a dynamika kriminality.</w:t>
            </w:r>
          </w:p>
          <w:p w14:paraId="19B517B5" w14:textId="77777777" w:rsidR="00EC5046" w:rsidRPr="00D2477C" w:rsidRDefault="00EC5046" w:rsidP="00EC5046">
            <w:pPr>
              <w:numPr>
                <w:ilvl w:val="0"/>
                <w:numId w:val="14"/>
              </w:numPr>
            </w:pPr>
            <w:r w:rsidRPr="00D2477C">
              <w:t>Sociální kontrola kriminality.</w:t>
            </w:r>
          </w:p>
          <w:p w14:paraId="535B429C" w14:textId="77777777" w:rsidR="00EC5046" w:rsidRPr="00D2477C" w:rsidRDefault="00EC5046" w:rsidP="00EC5046">
            <w:pPr>
              <w:numPr>
                <w:ilvl w:val="0"/>
                <w:numId w:val="14"/>
              </w:numPr>
            </w:pPr>
            <w:r w:rsidRPr="00D2477C">
              <w:t>Přehled vybraných trestných činů včetně příčin jejich realizace.</w:t>
            </w:r>
          </w:p>
          <w:p w14:paraId="6F173BED" w14:textId="77777777" w:rsidR="00EC5046" w:rsidRPr="00D2477C" w:rsidRDefault="00EC5046" w:rsidP="00EC5046">
            <w:pPr>
              <w:numPr>
                <w:ilvl w:val="0"/>
                <w:numId w:val="14"/>
              </w:numPr>
            </w:pPr>
            <w:r w:rsidRPr="00D2477C">
              <w:t>Počítačová kriminalita.</w:t>
            </w:r>
          </w:p>
          <w:p w14:paraId="6962EA75" w14:textId="77777777" w:rsidR="00EC5046" w:rsidRDefault="00EC5046" w:rsidP="00EC5046">
            <w:pPr>
              <w:numPr>
                <w:ilvl w:val="0"/>
                <w:numId w:val="14"/>
              </w:numPr>
            </w:pPr>
            <w:r>
              <w:t>E</w:t>
            </w:r>
            <w:r w:rsidRPr="00D2477C">
              <w:t>konomická kriminalita</w:t>
            </w:r>
            <w:r>
              <w:t>.</w:t>
            </w:r>
          </w:p>
          <w:p w14:paraId="12C971FC" w14:textId="77777777" w:rsidR="00EC5046" w:rsidRPr="00D2477C" w:rsidRDefault="00EC5046" w:rsidP="00EC5046">
            <w:pPr>
              <w:numPr>
                <w:ilvl w:val="0"/>
                <w:numId w:val="14"/>
              </w:numPr>
            </w:pPr>
            <w:r w:rsidRPr="00D2477C">
              <w:t>Organizovaná kriminalita, kriminalita cizinců a etnických minorit; zadání témat seminární práce.</w:t>
            </w:r>
          </w:p>
          <w:p w14:paraId="55267E1A" w14:textId="77777777" w:rsidR="00EC5046" w:rsidRPr="00D2477C" w:rsidRDefault="00EC5046" w:rsidP="00EC5046">
            <w:pPr>
              <w:numPr>
                <w:ilvl w:val="0"/>
                <w:numId w:val="14"/>
              </w:numPr>
            </w:pPr>
            <w:r w:rsidRPr="00D2477C">
              <w:t>Prezentace zadaných zápočtových prací, zadání témat k písemné zkoušce.</w:t>
            </w:r>
          </w:p>
        </w:tc>
      </w:tr>
      <w:tr w:rsidR="00EC5046" w14:paraId="2C020B72" w14:textId="77777777" w:rsidTr="00566D26">
        <w:trPr>
          <w:trHeight w:val="265"/>
        </w:trPr>
        <w:tc>
          <w:tcPr>
            <w:tcW w:w="3653" w:type="dxa"/>
            <w:gridSpan w:val="2"/>
            <w:tcBorders>
              <w:top w:val="nil"/>
            </w:tcBorders>
            <w:shd w:val="clear" w:color="auto" w:fill="F7CAAC"/>
          </w:tcPr>
          <w:p w14:paraId="3749F639" w14:textId="77777777" w:rsidR="00EC5046" w:rsidRDefault="00EC5046" w:rsidP="00566D26">
            <w:r>
              <w:rPr>
                <w:b/>
              </w:rPr>
              <w:t>Studijní literatura a studijní pomůcky</w:t>
            </w:r>
          </w:p>
        </w:tc>
        <w:tc>
          <w:tcPr>
            <w:tcW w:w="6202" w:type="dxa"/>
            <w:gridSpan w:val="6"/>
            <w:tcBorders>
              <w:top w:val="nil"/>
              <w:bottom w:val="nil"/>
            </w:tcBorders>
          </w:tcPr>
          <w:p w14:paraId="2B77BFB3" w14:textId="77777777" w:rsidR="00EC5046" w:rsidRDefault="00EC5046" w:rsidP="00566D26"/>
        </w:tc>
      </w:tr>
      <w:tr w:rsidR="00EC5046" w14:paraId="217F190C" w14:textId="77777777" w:rsidTr="00566D26">
        <w:trPr>
          <w:trHeight w:val="1668"/>
        </w:trPr>
        <w:tc>
          <w:tcPr>
            <w:tcW w:w="9855" w:type="dxa"/>
            <w:gridSpan w:val="8"/>
            <w:tcBorders>
              <w:top w:val="nil"/>
            </w:tcBorders>
          </w:tcPr>
          <w:p w14:paraId="657DF0F3" w14:textId="77777777" w:rsidR="00EC5046" w:rsidRDefault="00EC5046" w:rsidP="00566D26">
            <w:pPr>
              <w:rPr>
                <w:b/>
                <w:bCs/>
                <w:szCs w:val="18"/>
              </w:rPr>
            </w:pPr>
            <w:r w:rsidRPr="00A711D1">
              <w:rPr>
                <w:b/>
                <w:bCs/>
                <w:szCs w:val="18"/>
              </w:rPr>
              <w:t>Povinná literatura:</w:t>
            </w:r>
          </w:p>
          <w:p w14:paraId="2B9180A2" w14:textId="77777777" w:rsidR="00EC5046" w:rsidRPr="00111E43" w:rsidRDefault="00EC5046" w:rsidP="00566D26">
            <w:pPr>
              <w:rPr>
                <w:szCs w:val="18"/>
              </w:rPr>
            </w:pPr>
            <w:r w:rsidRPr="00111E43">
              <w:rPr>
                <w:caps/>
                <w:szCs w:val="18"/>
              </w:rPr>
              <w:t>Sutton. M.</w:t>
            </w:r>
            <w:r w:rsidRPr="00111E43">
              <w:rPr>
                <w:szCs w:val="18"/>
              </w:rPr>
              <w:t xml:space="preserve"> </w:t>
            </w:r>
            <w:r w:rsidRPr="00111E43">
              <w:rPr>
                <w:i/>
                <w:szCs w:val="18"/>
              </w:rPr>
              <w:t>Fencing/Receiving Stolen Goods</w:t>
            </w:r>
            <w:r w:rsidRPr="00111E43">
              <w:rPr>
                <w:szCs w:val="18"/>
              </w:rPr>
              <w:t>. In Bruinsma, G. and Weisburd, D. (eds) Encyclopedia of Criminology and Criminal Justice. New York. Springer.</w:t>
            </w:r>
          </w:p>
          <w:p w14:paraId="08007EFA" w14:textId="77777777" w:rsidR="00EC5046" w:rsidRPr="00111E43" w:rsidRDefault="00EC5046" w:rsidP="00566D26">
            <w:pPr>
              <w:rPr>
                <w:szCs w:val="18"/>
              </w:rPr>
            </w:pPr>
            <w:r w:rsidRPr="00111E43">
              <w:rPr>
                <w:caps/>
                <w:szCs w:val="18"/>
              </w:rPr>
              <w:t>Vito, G. F. Maahs, J. R.</w:t>
            </w:r>
            <w:r>
              <w:rPr>
                <w:caps/>
                <w:szCs w:val="18"/>
              </w:rPr>
              <w:t xml:space="preserve"> </w:t>
            </w:r>
            <w:r w:rsidRPr="00137727">
              <w:t>a</w:t>
            </w:r>
            <w:r>
              <w:rPr>
                <w:caps/>
                <w:szCs w:val="18"/>
              </w:rPr>
              <w:t xml:space="preserve"> r. M.</w:t>
            </w:r>
            <w:r w:rsidRPr="00111E43">
              <w:rPr>
                <w:caps/>
                <w:szCs w:val="18"/>
              </w:rPr>
              <w:t xml:space="preserve"> Holmes, R. M.</w:t>
            </w:r>
            <w:r w:rsidRPr="00111E43">
              <w:rPr>
                <w:szCs w:val="18"/>
              </w:rPr>
              <w:t xml:space="preserve"> </w:t>
            </w:r>
            <w:r w:rsidRPr="00111E43">
              <w:rPr>
                <w:i/>
                <w:szCs w:val="18"/>
              </w:rPr>
              <w:t>Criminology: Theory, Research, and Policy</w:t>
            </w:r>
            <w:r w:rsidRPr="00111E43">
              <w:rPr>
                <w:szCs w:val="18"/>
              </w:rPr>
              <w:t xml:space="preserve"> (second edition) Sudbury. Jones and Bartlett. 2017</w:t>
            </w:r>
          </w:p>
          <w:p w14:paraId="1613F22C" w14:textId="77777777" w:rsidR="00EC5046" w:rsidRPr="00E33FD7" w:rsidRDefault="00EC5046" w:rsidP="00566D26">
            <w:pPr>
              <w:rPr>
                <w:b/>
                <w:bCs/>
                <w:szCs w:val="18"/>
              </w:rPr>
            </w:pPr>
            <w:r w:rsidRPr="00E33FD7">
              <w:rPr>
                <w:b/>
                <w:bCs/>
                <w:szCs w:val="18"/>
              </w:rPr>
              <w:t>Doporučená literatura:</w:t>
            </w:r>
          </w:p>
          <w:p w14:paraId="163E420D" w14:textId="77777777" w:rsidR="00EC5046" w:rsidRPr="00A711D1" w:rsidRDefault="00EC5046" w:rsidP="00566D26">
            <w:pPr>
              <w:rPr>
                <w:szCs w:val="18"/>
                <w:shd w:val="clear" w:color="auto" w:fill="FFFFFF"/>
              </w:rPr>
            </w:pPr>
            <w:r w:rsidRPr="00137727">
              <w:rPr>
                <w:szCs w:val="18"/>
                <w:shd w:val="clear" w:color="auto" w:fill="FFFFFF"/>
              </w:rPr>
              <w:t>MAGUIRE, M</w:t>
            </w:r>
            <w:r>
              <w:rPr>
                <w:szCs w:val="18"/>
                <w:shd w:val="clear" w:color="auto" w:fill="FFFFFF"/>
              </w:rPr>
              <w:t>.</w:t>
            </w:r>
            <w:r w:rsidRPr="00137727">
              <w:rPr>
                <w:szCs w:val="18"/>
                <w:shd w:val="clear" w:color="auto" w:fill="FFFFFF"/>
              </w:rPr>
              <w:t>, R</w:t>
            </w:r>
            <w:r>
              <w:rPr>
                <w:szCs w:val="18"/>
                <w:shd w:val="clear" w:color="auto" w:fill="FFFFFF"/>
              </w:rPr>
              <w:t>.</w:t>
            </w:r>
            <w:r w:rsidRPr="00137727">
              <w:rPr>
                <w:szCs w:val="18"/>
                <w:shd w:val="clear" w:color="auto" w:fill="FFFFFF"/>
              </w:rPr>
              <w:t xml:space="preserve"> MORGAN a R</w:t>
            </w:r>
            <w:r>
              <w:rPr>
                <w:szCs w:val="18"/>
                <w:shd w:val="clear" w:color="auto" w:fill="FFFFFF"/>
              </w:rPr>
              <w:t>.</w:t>
            </w:r>
            <w:r w:rsidRPr="00137727">
              <w:rPr>
                <w:szCs w:val="18"/>
                <w:shd w:val="clear" w:color="auto" w:fill="FFFFFF"/>
              </w:rPr>
              <w:t xml:space="preserve"> REINER, ed. </w:t>
            </w:r>
            <w:r w:rsidRPr="00137727">
              <w:rPr>
                <w:i/>
                <w:iCs/>
                <w:szCs w:val="18"/>
                <w:shd w:val="clear" w:color="auto" w:fill="FFFFFF"/>
              </w:rPr>
              <w:t>The Oxford handbook of criminology</w:t>
            </w:r>
            <w:r w:rsidRPr="00137727">
              <w:rPr>
                <w:szCs w:val="18"/>
                <w:shd w:val="clear" w:color="auto" w:fill="FFFFFF"/>
              </w:rPr>
              <w:t>. 5th ed. Oxford: Oxford University Press, c2012. ISBN 978-0-19-959027-8.</w:t>
            </w:r>
          </w:p>
          <w:p w14:paraId="6D78ABCF" w14:textId="77777777" w:rsidR="00EC5046" w:rsidRPr="00137727" w:rsidRDefault="00EC5046" w:rsidP="00566D26">
            <w:pPr>
              <w:rPr>
                <w:szCs w:val="18"/>
              </w:rPr>
            </w:pPr>
            <w:r w:rsidRPr="00137727">
              <w:rPr>
                <w:caps/>
                <w:szCs w:val="18"/>
              </w:rPr>
              <w:t>Pifferi</w:t>
            </w:r>
            <w:r>
              <w:rPr>
                <w:caps/>
                <w:szCs w:val="18"/>
              </w:rPr>
              <w:t>, M.</w:t>
            </w:r>
            <w:r w:rsidRPr="00137727">
              <w:rPr>
                <w:szCs w:val="18"/>
              </w:rPr>
              <w:t xml:space="preserve"> </w:t>
            </w:r>
            <w:r w:rsidRPr="00137727">
              <w:rPr>
                <w:i/>
                <w:szCs w:val="18"/>
              </w:rPr>
              <w:t>Reinventing Punishment: A Comparative History of Criminology in the Nineteenth and Twentieth Centuries</w:t>
            </w:r>
            <w:r w:rsidRPr="00137727">
              <w:rPr>
                <w:szCs w:val="18"/>
              </w:rPr>
              <w:t>.</w:t>
            </w:r>
            <w:r>
              <w:rPr>
                <w:szCs w:val="18"/>
              </w:rPr>
              <w:t xml:space="preserve"> </w:t>
            </w:r>
            <w:r w:rsidRPr="00137727">
              <w:rPr>
                <w:szCs w:val="18"/>
              </w:rPr>
              <w:t>Oxford University Press,  2016,  305 pp., ISBN: 9780198743217.</w:t>
            </w:r>
          </w:p>
          <w:p w14:paraId="49642227" w14:textId="77777777" w:rsidR="00EC5046" w:rsidRDefault="00EC5046" w:rsidP="00566D26">
            <w:r w:rsidRPr="00137727">
              <w:rPr>
                <w:caps/>
                <w:szCs w:val="18"/>
              </w:rPr>
              <w:t>Walby</w:t>
            </w:r>
            <w:r>
              <w:rPr>
                <w:caps/>
                <w:szCs w:val="18"/>
              </w:rPr>
              <w:t xml:space="preserve">, S., </w:t>
            </w:r>
            <w:r w:rsidRPr="00137727">
              <w:rPr>
                <w:caps/>
                <w:szCs w:val="18"/>
              </w:rPr>
              <w:t xml:space="preserve"> J</w:t>
            </w:r>
            <w:r>
              <w:rPr>
                <w:caps/>
                <w:szCs w:val="18"/>
              </w:rPr>
              <w:t>.</w:t>
            </w:r>
            <w:r w:rsidRPr="00137727">
              <w:rPr>
                <w:caps/>
                <w:szCs w:val="18"/>
              </w:rPr>
              <w:t xml:space="preserve"> Towers</w:t>
            </w:r>
            <w:r>
              <w:rPr>
                <w:caps/>
                <w:szCs w:val="18"/>
              </w:rPr>
              <w:t xml:space="preserve"> </w:t>
            </w:r>
            <w:r w:rsidRPr="00137727">
              <w:t>a</w:t>
            </w:r>
            <w:r w:rsidRPr="00137727">
              <w:rPr>
                <w:caps/>
                <w:szCs w:val="18"/>
              </w:rPr>
              <w:t> B</w:t>
            </w:r>
            <w:r>
              <w:rPr>
                <w:caps/>
                <w:szCs w:val="18"/>
              </w:rPr>
              <w:t>.</w:t>
            </w:r>
            <w:r w:rsidRPr="00137727">
              <w:rPr>
                <w:caps/>
                <w:szCs w:val="18"/>
              </w:rPr>
              <w:t xml:space="preserve"> Francis.</w:t>
            </w:r>
            <w:r w:rsidRPr="00137727">
              <w:rPr>
                <w:szCs w:val="18"/>
              </w:rPr>
              <w:t xml:space="preserve"> Is Violent Crime Increasing or Decreasing? a New Methodology to Measure Repeat Attacks Making Visible the Significance of Gender and Domestic Relations. </w:t>
            </w:r>
            <w:r w:rsidRPr="00137727">
              <w:rPr>
                <w:i/>
                <w:szCs w:val="18"/>
              </w:rPr>
              <w:t>The British Journal of Criminology</w:t>
            </w:r>
            <w:r w:rsidRPr="00137727">
              <w:rPr>
                <w:szCs w:val="18"/>
              </w:rPr>
              <w:t xml:space="preserve">, Volume 56, Issue 6, 1 November 2016, Pages 1203–1234, </w:t>
            </w:r>
            <w:hyperlink r:id="rId14" w:history="1">
              <w:r w:rsidRPr="00137727">
                <w:rPr>
                  <w:rStyle w:val="Hypertextovodkaz"/>
                  <w:szCs w:val="18"/>
                </w:rPr>
                <w:t>https://doi.org/10.1093/bjc/azv131</w:t>
              </w:r>
            </w:hyperlink>
            <w:r w:rsidRPr="00137727">
              <w:rPr>
                <w:szCs w:val="18"/>
              </w:rPr>
              <w:t>.</w:t>
            </w:r>
          </w:p>
        </w:tc>
      </w:tr>
      <w:tr w:rsidR="00EC5046" w14:paraId="61CC6D6B"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F0A3E6" w14:textId="77777777" w:rsidR="00EC5046" w:rsidRDefault="00EC5046" w:rsidP="00566D26">
            <w:pPr>
              <w:jc w:val="center"/>
              <w:rPr>
                <w:b/>
              </w:rPr>
            </w:pPr>
            <w:r>
              <w:rPr>
                <w:b/>
              </w:rPr>
              <w:t>Informace ke kombinované nebo distanční formě</w:t>
            </w:r>
          </w:p>
        </w:tc>
      </w:tr>
      <w:tr w:rsidR="00EC5046" w14:paraId="28244F30" w14:textId="77777777" w:rsidTr="00566D26">
        <w:tc>
          <w:tcPr>
            <w:tcW w:w="4787" w:type="dxa"/>
            <w:gridSpan w:val="3"/>
            <w:tcBorders>
              <w:top w:val="single" w:sz="2" w:space="0" w:color="auto"/>
            </w:tcBorders>
            <w:shd w:val="clear" w:color="auto" w:fill="F7CAAC"/>
          </w:tcPr>
          <w:p w14:paraId="7A8E8AEB" w14:textId="77777777" w:rsidR="00EC5046" w:rsidRDefault="00EC5046" w:rsidP="00566D26">
            <w:r>
              <w:rPr>
                <w:b/>
              </w:rPr>
              <w:t>Rozsah konzultací (soustředění)</w:t>
            </w:r>
          </w:p>
        </w:tc>
        <w:tc>
          <w:tcPr>
            <w:tcW w:w="889" w:type="dxa"/>
            <w:tcBorders>
              <w:top w:val="single" w:sz="2" w:space="0" w:color="auto"/>
            </w:tcBorders>
          </w:tcPr>
          <w:p w14:paraId="49744C89" w14:textId="77777777" w:rsidR="00EC5046" w:rsidRDefault="00EC5046" w:rsidP="00566D26">
            <w:r>
              <w:t>15</w:t>
            </w:r>
          </w:p>
        </w:tc>
        <w:tc>
          <w:tcPr>
            <w:tcW w:w="4179" w:type="dxa"/>
            <w:gridSpan w:val="4"/>
            <w:tcBorders>
              <w:top w:val="single" w:sz="2" w:space="0" w:color="auto"/>
            </w:tcBorders>
            <w:shd w:val="clear" w:color="auto" w:fill="F7CAAC"/>
          </w:tcPr>
          <w:p w14:paraId="0DA904A8" w14:textId="77777777" w:rsidR="00EC5046" w:rsidRDefault="00EC5046" w:rsidP="00566D26">
            <w:pPr>
              <w:rPr>
                <w:b/>
              </w:rPr>
            </w:pPr>
            <w:r>
              <w:rPr>
                <w:b/>
              </w:rPr>
              <w:t xml:space="preserve">hodin </w:t>
            </w:r>
          </w:p>
        </w:tc>
      </w:tr>
      <w:tr w:rsidR="00EC5046" w14:paraId="2E3582B5" w14:textId="77777777" w:rsidTr="00566D26">
        <w:tc>
          <w:tcPr>
            <w:tcW w:w="9855" w:type="dxa"/>
            <w:gridSpan w:val="8"/>
            <w:shd w:val="clear" w:color="auto" w:fill="F7CAAC"/>
          </w:tcPr>
          <w:p w14:paraId="13FEBA15" w14:textId="77777777" w:rsidR="00EC5046" w:rsidRDefault="00EC5046" w:rsidP="00566D26">
            <w:pPr>
              <w:rPr>
                <w:b/>
              </w:rPr>
            </w:pPr>
            <w:r>
              <w:rPr>
                <w:b/>
              </w:rPr>
              <w:t>Informace o způsobu kontaktu s vyučujícím</w:t>
            </w:r>
          </w:p>
        </w:tc>
      </w:tr>
      <w:tr w:rsidR="00EC5046" w14:paraId="2EA1DFA2" w14:textId="77777777" w:rsidTr="00566D26">
        <w:trPr>
          <w:trHeight w:val="559"/>
        </w:trPr>
        <w:tc>
          <w:tcPr>
            <w:tcW w:w="9855" w:type="dxa"/>
            <w:gridSpan w:val="8"/>
          </w:tcPr>
          <w:p w14:paraId="55E433BE" w14:textId="77777777" w:rsidR="00EC5046" w:rsidRPr="00D2477C" w:rsidRDefault="00EC5046" w:rsidP="00566D26">
            <w:r w:rsidRPr="00D2477C">
              <w:t>Vyučující na FAI mají trvale vypsány a zveřejněny konzultace minimálně 2h/týden v rámci kterých mají možnosti konzultovat podrobněji probíranou látku. Dále mohou studenti komunikovat s vyučujícím pomocí e-mailu a LMS Moodle.</w:t>
            </w:r>
          </w:p>
        </w:tc>
      </w:tr>
    </w:tbl>
    <w:p w14:paraId="130D1B01" w14:textId="77777777" w:rsidR="00EC5046" w:rsidRDefault="00EC5046" w:rsidP="00EC5046"/>
    <w:p w14:paraId="4CEAF2FC"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1CA64488" w14:textId="77777777" w:rsidTr="00566D26">
        <w:tc>
          <w:tcPr>
            <w:tcW w:w="9855" w:type="dxa"/>
            <w:gridSpan w:val="8"/>
            <w:tcBorders>
              <w:bottom w:val="double" w:sz="4" w:space="0" w:color="auto"/>
            </w:tcBorders>
            <w:shd w:val="clear" w:color="auto" w:fill="BDD6EE"/>
          </w:tcPr>
          <w:p w14:paraId="78D19DF9" w14:textId="3340B08A"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26" w:author="Jiří Vojtěšek" w:date="2018-11-26T14:08:00Z">
              <w:r w:rsidR="00926202" w:rsidRPr="00926202">
                <w:rPr>
                  <w:rStyle w:val="Odkazintenzivn"/>
                  <w:rPrChange w:id="427" w:author="Jiří Vojtěšek" w:date="2018-11-26T14:08:00Z">
                    <w:rPr>
                      <w:b/>
                    </w:rPr>
                  </w:rPrChange>
                </w:rPr>
                <w:t>Abecední seznam</w:t>
              </w:r>
            </w:ins>
            <w:del w:id="428"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79FA149C" w14:textId="77777777" w:rsidTr="00566D26">
        <w:tc>
          <w:tcPr>
            <w:tcW w:w="3086" w:type="dxa"/>
            <w:tcBorders>
              <w:top w:val="double" w:sz="4" w:space="0" w:color="auto"/>
            </w:tcBorders>
            <w:shd w:val="clear" w:color="auto" w:fill="F7CAAC"/>
          </w:tcPr>
          <w:p w14:paraId="319FDE9D"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5D2BF244" w14:textId="77777777" w:rsidR="00EC5046" w:rsidRDefault="00EC5046" w:rsidP="00566D26">
            <w:bookmarkStart w:id="429" w:name="CrisisManagementTechnologies"/>
            <w:r w:rsidRPr="00B72DC3">
              <w:t>Crisis Management Technologies</w:t>
            </w:r>
            <w:bookmarkEnd w:id="429"/>
          </w:p>
        </w:tc>
      </w:tr>
      <w:tr w:rsidR="00EC5046" w14:paraId="5016CAAA" w14:textId="77777777" w:rsidTr="00566D26">
        <w:tc>
          <w:tcPr>
            <w:tcW w:w="3086" w:type="dxa"/>
            <w:shd w:val="clear" w:color="auto" w:fill="F7CAAC"/>
          </w:tcPr>
          <w:p w14:paraId="09F592D2" w14:textId="77777777" w:rsidR="00EC5046" w:rsidRDefault="00EC5046" w:rsidP="00566D26">
            <w:pPr>
              <w:rPr>
                <w:b/>
              </w:rPr>
            </w:pPr>
            <w:r>
              <w:rPr>
                <w:b/>
              </w:rPr>
              <w:t>Typ předmětu</w:t>
            </w:r>
          </w:p>
        </w:tc>
        <w:tc>
          <w:tcPr>
            <w:tcW w:w="3406" w:type="dxa"/>
            <w:gridSpan w:val="4"/>
          </w:tcPr>
          <w:p w14:paraId="2D0E365E" w14:textId="77777777" w:rsidR="00EC5046" w:rsidRDefault="00EC5046" w:rsidP="00566D26">
            <w:r>
              <w:t>Povinný „PZ“ pro specializaci</w:t>
            </w:r>
          </w:p>
          <w:p w14:paraId="154870D8" w14:textId="77777777" w:rsidR="00EC5046" w:rsidRDefault="00EC5046" w:rsidP="00566D26">
            <w:r>
              <w:t>Bezpečnostní management</w:t>
            </w:r>
          </w:p>
        </w:tc>
        <w:tc>
          <w:tcPr>
            <w:tcW w:w="2695" w:type="dxa"/>
            <w:gridSpan w:val="2"/>
            <w:shd w:val="clear" w:color="auto" w:fill="F7CAAC"/>
          </w:tcPr>
          <w:p w14:paraId="171DC6E5" w14:textId="77777777" w:rsidR="00EC5046" w:rsidRDefault="00EC5046" w:rsidP="00566D26">
            <w:r>
              <w:rPr>
                <w:b/>
              </w:rPr>
              <w:t>doporučený ročník / semestr</w:t>
            </w:r>
          </w:p>
        </w:tc>
        <w:tc>
          <w:tcPr>
            <w:tcW w:w="668" w:type="dxa"/>
          </w:tcPr>
          <w:p w14:paraId="6C63EA0C" w14:textId="77777777" w:rsidR="00EC5046" w:rsidRDefault="00EC5046" w:rsidP="00566D26">
            <w:r>
              <w:t>2/Z</w:t>
            </w:r>
          </w:p>
        </w:tc>
      </w:tr>
      <w:tr w:rsidR="00EC5046" w14:paraId="09760F3F" w14:textId="77777777" w:rsidTr="00566D26">
        <w:tc>
          <w:tcPr>
            <w:tcW w:w="3086" w:type="dxa"/>
            <w:shd w:val="clear" w:color="auto" w:fill="F7CAAC"/>
          </w:tcPr>
          <w:p w14:paraId="1569C2CA" w14:textId="77777777" w:rsidR="00EC5046" w:rsidRDefault="00EC5046" w:rsidP="00566D26">
            <w:pPr>
              <w:rPr>
                <w:b/>
              </w:rPr>
            </w:pPr>
            <w:r>
              <w:rPr>
                <w:b/>
              </w:rPr>
              <w:t>Rozsah studijního předmětu</w:t>
            </w:r>
          </w:p>
        </w:tc>
        <w:tc>
          <w:tcPr>
            <w:tcW w:w="1701" w:type="dxa"/>
            <w:gridSpan w:val="2"/>
          </w:tcPr>
          <w:p w14:paraId="1562697F" w14:textId="77777777" w:rsidR="00EC5046" w:rsidRDefault="00EC5046" w:rsidP="00566D26">
            <w:r>
              <w:t>28p + 28</w:t>
            </w:r>
            <w:r w:rsidRPr="00E27C4D">
              <w:t>c</w:t>
            </w:r>
          </w:p>
        </w:tc>
        <w:tc>
          <w:tcPr>
            <w:tcW w:w="889" w:type="dxa"/>
            <w:shd w:val="clear" w:color="auto" w:fill="F7CAAC"/>
          </w:tcPr>
          <w:p w14:paraId="7B75E3C2" w14:textId="77777777" w:rsidR="00EC5046" w:rsidRDefault="00EC5046" w:rsidP="00566D26">
            <w:pPr>
              <w:rPr>
                <w:b/>
              </w:rPr>
            </w:pPr>
            <w:r>
              <w:rPr>
                <w:b/>
              </w:rPr>
              <w:t xml:space="preserve">hod. </w:t>
            </w:r>
          </w:p>
        </w:tc>
        <w:tc>
          <w:tcPr>
            <w:tcW w:w="816" w:type="dxa"/>
          </w:tcPr>
          <w:p w14:paraId="74AF7346" w14:textId="77777777" w:rsidR="00EC5046" w:rsidRDefault="00EC5046" w:rsidP="00566D26"/>
        </w:tc>
        <w:tc>
          <w:tcPr>
            <w:tcW w:w="2156" w:type="dxa"/>
            <w:shd w:val="clear" w:color="auto" w:fill="F7CAAC"/>
          </w:tcPr>
          <w:p w14:paraId="09E6308E" w14:textId="77777777" w:rsidR="00EC5046" w:rsidRDefault="00EC5046" w:rsidP="00566D26">
            <w:pPr>
              <w:rPr>
                <w:b/>
              </w:rPr>
            </w:pPr>
            <w:r>
              <w:rPr>
                <w:b/>
              </w:rPr>
              <w:t>kreditů</w:t>
            </w:r>
          </w:p>
        </w:tc>
        <w:tc>
          <w:tcPr>
            <w:tcW w:w="1207" w:type="dxa"/>
            <w:gridSpan w:val="2"/>
          </w:tcPr>
          <w:p w14:paraId="5EE16F42" w14:textId="77777777" w:rsidR="00EC5046" w:rsidRDefault="00EC5046" w:rsidP="00566D26">
            <w:r>
              <w:t>5</w:t>
            </w:r>
          </w:p>
        </w:tc>
      </w:tr>
      <w:tr w:rsidR="00EC5046" w14:paraId="259F436D" w14:textId="77777777" w:rsidTr="00566D26">
        <w:tc>
          <w:tcPr>
            <w:tcW w:w="3086" w:type="dxa"/>
            <w:shd w:val="clear" w:color="auto" w:fill="F7CAAC"/>
          </w:tcPr>
          <w:p w14:paraId="11339651" w14:textId="77777777" w:rsidR="00EC5046" w:rsidRDefault="00EC5046" w:rsidP="00566D26">
            <w:pPr>
              <w:rPr>
                <w:b/>
                <w:sz w:val="22"/>
              </w:rPr>
            </w:pPr>
            <w:r>
              <w:rPr>
                <w:b/>
              </w:rPr>
              <w:t>Prerekvizity, korekvizity, ekvivalence</w:t>
            </w:r>
          </w:p>
        </w:tc>
        <w:tc>
          <w:tcPr>
            <w:tcW w:w="6769" w:type="dxa"/>
            <w:gridSpan w:val="7"/>
          </w:tcPr>
          <w:p w14:paraId="031A5E46" w14:textId="77777777" w:rsidR="00EC5046" w:rsidRDefault="00EC5046" w:rsidP="00566D26">
            <w:r>
              <w:t>nejsou</w:t>
            </w:r>
          </w:p>
        </w:tc>
      </w:tr>
      <w:tr w:rsidR="00EC5046" w14:paraId="1C0A045D" w14:textId="77777777" w:rsidTr="00566D26">
        <w:tc>
          <w:tcPr>
            <w:tcW w:w="3086" w:type="dxa"/>
            <w:shd w:val="clear" w:color="auto" w:fill="F7CAAC"/>
          </w:tcPr>
          <w:p w14:paraId="69EA7594" w14:textId="77777777" w:rsidR="00EC5046" w:rsidRDefault="00EC5046" w:rsidP="00566D26">
            <w:pPr>
              <w:rPr>
                <w:b/>
              </w:rPr>
            </w:pPr>
            <w:r>
              <w:rPr>
                <w:b/>
              </w:rPr>
              <w:t>Způsob ověření studijních výsledků</w:t>
            </w:r>
          </w:p>
        </w:tc>
        <w:tc>
          <w:tcPr>
            <w:tcW w:w="3406" w:type="dxa"/>
            <w:gridSpan w:val="4"/>
          </w:tcPr>
          <w:p w14:paraId="62AD9C75" w14:textId="77777777" w:rsidR="00EC5046" w:rsidRDefault="00EC5046" w:rsidP="00566D26">
            <w:r w:rsidRPr="00404D4D">
              <w:t>Zápočet, zkouška</w:t>
            </w:r>
          </w:p>
        </w:tc>
        <w:tc>
          <w:tcPr>
            <w:tcW w:w="2156" w:type="dxa"/>
            <w:shd w:val="clear" w:color="auto" w:fill="F7CAAC"/>
          </w:tcPr>
          <w:p w14:paraId="395831B6" w14:textId="77777777" w:rsidR="00EC5046" w:rsidRDefault="00EC5046" w:rsidP="00566D26">
            <w:pPr>
              <w:rPr>
                <w:b/>
              </w:rPr>
            </w:pPr>
            <w:r>
              <w:rPr>
                <w:b/>
              </w:rPr>
              <w:t>Forma výuky</w:t>
            </w:r>
          </w:p>
        </w:tc>
        <w:tc>
          <w:tcPr>
            <w:tcW w:w="1207" w:type="dxa"/>
            <w:gridSpan w:val="2"/>
          </w:tcPr>
          <w:p w14:paraId="0777DA9A" w14:textId="77777777" w:rsidR="00EC5046" w:rsidRDefault="00EC5046" w:rsidP="00566D26">
            <w:r w:rsidRPr="00404D4D">
              <w:t xml:space="preserve">Přednáška, </w:t>
            </w:r>
            <w:r>
              <w:t>cvičení</w:t>
            </w:r>
          </w:p>
        </w:tc>
      </w:tr>
      <w:tr w:rsidR="00EC5046" w14:paraId="0BAA960B" w14:textId="77777777" w:rsidTr="00566D26">
        <w:tc>
          <w:tcPr>
            <w:tcW w:w="3086" w:type="dxa"/>
            <w:shd w:val="clear" w:color="auto" w:fill="F7CAAC"/>
          </w:tcPr>
          <w:p w14:paraId="47562306"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E8A82B5" w14:textId="77777777" w:rsidR="00EC5046" w:rsidRDefault="00EC5046" w:rsidP="00566D26">
            <w:r>
              <w:t>Písemná  i ústní forma</w:t>
            </w:r>
          </w:p>
          <w:p w14:paraId="32C53851" w14:textId="77777777" w:rsidR="00EC5046" w:rsidRDefault="00EC5046" w:rsidP="00566D26">
            <w:r>
              <w:t xml:space="preserve">1. Povinná a aktivní účast na jednotlivých cvičeních (80% účast na cvičení). </w:t>
            </w:r>
          </w:p>
          <w:p w14:paraId="530E37BE" w14:textId="77777777" w:rsidR="00EC5046" w:rsidRDefault="00EC5046" w:rsidP="00566D26">
            <w:r>
              <w:t xml:space="preserve">2. Teoretické a praktické zvládnutí základní problematiky a jednotlivých témat. </w:t>
            </w:r>
          </w:p>
          <w:p w14:paraId="637D5654" w14:textId="77777777" w:rsidR="00EC5046" w:rsidRDefault="00EC5046" w:rsidP="00566D26">
            <w:r>
              <w:t xml:space="preserve">3. </w:t>
            </w:r>
            <w:r w:rsidRPr="00FC276B">
              <w:t>Zápočet - zpracování samostatného úkolu + písemný test.</w:t>
            </w:r>
          </w:p>
          <w:p w14:paraId="5A65BA58" w14:textId="77777777" w:rsidR="00EC5046" w:rsidRDefault="00EC5046" w:rsidP="00566D26">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EC5046" w14:paraId="1313DBD3" w14:textId="77777777" w:rsidTr="00566D26">
        <w:trPr>
          <w:trHeight w:val="64"/>
        </w:trPr>
        <w:tc>
          <w:tcPr>
            <w:tcW w:w="9855" w:type="dxa"/>
            <w:gridSpan w:val="8"/>
            <w:tcBorders>
              <w:top w:val="nil"/>
            </w:tcBorders>
          </w:tcPr>
          <w:p w14:paraId="2A4ACFD5" w14:textId="77777777" w:rsidR="00EC5046" w:rsidRDefault="00EC5046" w:rsidP="00566D26"/>
        </w:tc>
      </w:tr>
      <w:tr w:rsidR="00EC5046" w14:paraId="23AA17FF" w14:textId="77777777" w:rsidTr="00566D26">
        <w:trPr>
          <w:trHeight w:val="197"/>
        </w:trPr>
        <w:tc>
          <w:tcPr>
            <w:tcW w:w="3086" w:type="dxa"/>
            <w:tcBorders>
              <w:top w:val="nil"/>
            </w:tcBorders>
            <w:shd w:val="clear" w:color="auto" w:fill="F7CAAC"/>
          </w:tcPr>
          <w:p w14:paraId="7BE4DF07" w14:textId="77777777" w:rsidR="00EC5046" w:rsidRDefault="00EC5046" w:rsidP="00566D26">
            <w:pPr>
              <w:rPr>
                <w:b/>
              </w:rPr>
            </w:pPr>
            <w:r>
              <w:rPr>
                <w:b/>
              </w:rPr>
              <w:t>Garant předmětu</w:t>
            </w:r>
          </w:p>
        </w:tc>
        <w:tc>
          <w:tcPr>
            <w:tcW w:w="6769" w:type="dxa"/>
            <w:gridSpan w:val="7"/>
            <w:tcBorders>
              <w:top w:val="nil"/>
            </w:tcBorders>
          </w:tcPr>
          <w:p w14:paraId="164D0449" w14:textId="77777777" w:rsidR="00EC5046" w:rsidRDefault="00EC5046" w:rsidP="00566D26">
            <w:r>
              <w:t>doc. Ing. Martin Hromada Ph.D.</w:t>
            </w:r>
          </w:p>
        </w:tc>
      </w:tr>
      <w:tr w:rsidR="00EC5046" w14:paraId="266BEB95" w14:textId="77777777" w:rsidTr="00566D26">
        <w:trPr>
          <w:trHeight w:val="243"/>
        </w:trPr>
        <w:tc>
          <w:tcPr>
            <w:tcW w:w="3086" w:type="dxa"/>
            <w:tcBorders>
              <w:top w:val="nil"/>
            </w:tcBorders>
            <w:shd w:val="clear" w:color="auto" w:fill="F7CAAC"/>
          </w:tcPr>
          <w:p w14:paraId="4F67634F" w14:textId="77777777" w:rsidR="00EC5046" w:rsidRDefault="00EC5046" w:rsidP="00566D26">
            <w:pPr>
              <w:rPr>
                <w:b/>
              </w:rPr>
            </w:pPr>
            <w:r>
              <w:rPr>
                <w:b/>
              </w:rPr>
              <w:t>Zapojení garanta do výuky předmětu</w:t>
            </w:r>
          </w:p>
        </w:tc>
        <w:tc>
          <w:tcPr>
            <w:tcW w:w="6769" w:type="dxa"/>
            <w:gridSpan w:val="7"/>
            <w:tcBorders>
              <w:top w:val="nil"/>
            </w:tcBorders>
          </w:tcPr>
          <w:p w14:paraId="4C59A717" w14:textId="77777777" w:rsidR="00EC5046" w:rsidRDefault="00EC5046" w:rsidP="00566D26">
            <w:r>
              <w:t>Metodicky, přednáší, vede cvičení</w:t>
            </w:r>
          </w:p>
        </w:tc>
      </w:tr>
      <w:tr w:rsidR="00EC5046" w14:paraId="06699027" w14:textId="77777777" w:rsidTr="00566D26">
        <w:tc>
          <w:tcPr>
            <w:tcW w:w="3086" w:type="dxa"/>
            <w:shd w:val="clear" w:color="auto" w:fill="F7CAAC"/>
          </w:tcPr>
          <w:p w14:paraId="15397EE2" w14:textId="77777777" w:rsidR="00EC5046" w:rsidRDefault="00EC5046" w:rsidP="00566D26">
            <w:pPr>
              <w:rPr>
                <w:b/>
              </w:rPr>
            </w:pPr>
            <w:r>
              <w:rPr>
                <w:b/>
              </w:rPr>
              <w:t>Vyučující</w:t>
            </w:r>
          </w:p>
        </w:tc>
        <w:tc>
          <w:tcPr>
            <w:tcW w:w="6769" w:type="dxa"/>
            <w:gridSpan w:val="7"/>
            <w:tcBorders>
              <w:bottom w:val="nil"/>
            </w:tcBorders>
          </w:tcPr>
          <w:p w14:paraId="59C57014" w14:textId="77777777" w:rsidR="00EC5046" w:rsidRDefault="00EC5046" w:rsidP="00566D26">
            <w:r>
              <w:t>doc. Ing. Martin Hromada Ph.D., přednášky (100 %)</w:t>
            </w:r>
          </w:p>
        </w:tc>
      </w:tr>
      <w:tr w:rsidR="00EC5046" w14:paraId="18EA03CC" w14:textId="77777777" w:rsidTr="00566D26">
        <w:trPr>
          <w:trHeight w:val="64"/>
        </w:trPr>
        <w:tc>
          <w:tcPr>
            <w:tcW w:w="9855" w:type="dxa"/>
            <w:gridSpan w:val="8"/>
            <w:tcBorders>
              <w:top w:val="nil"/>
            </w:tcBorders>
          </w:tcPr>
          <w:p w14:paraId="1ACBD654" w14:textId="77777777" w:rsidR="00EC5046" w:rsidRDefault="00EC5046" w:rsidP="00566D26"/>
        </w:tc>
      </w:tr>
      <w:tr w:rsidR="00EC5046" w14:paraId="6EA64834" w14:textId="77777777" w:rsidTr="00566D26">
        <w:tc>
          <w:tcPr>
            <w:tcW w:w="3086" w:type="dxa"/>
            <w:shd w:val="clear" w:color="auto" w:fill="F7CAAC"/>
          </w:tcPr>
          <w:p w14:paraId="64A07430" w14:textId="77777777" w:rsidR="00EC5046" w:rsidRDefault="00EC5046" w:rsidP="00566D26">
            <w:pPr>
              <w:rPr>
                <w:b/>
              </w:rPr>
            </w:pPr>
            <w:r>
              <w:rPr>
                <w:b/>
              </w:rPr>
              <w:t>Stručná anotace předmětu</w:t>
            </w:r>
          </w:p>
        </w:tc>
        <w:tc>
          <w:tcPr>
            <w:tcW w:w="6769" w:type="dxa"/>
            <w:gridSpan w:val="7"/>
            <w:tcBorders>
              <w:bottom w:val="nil"/>
            </w:tcBorders>
          </w:tcPr>
          <w:p w14:paraId="7A962F6C" w14:textId="77777777" w:rsidR="00EC5046" w:rsidRDefault="00EC5046" w:rsidP="00566D26"/>
        </w:tc>
      </w:tr>
      <w:tr w:rsidR="00EC5046" w14:paraId="3FDE5168" w14:textId="77777777" w:rsidTr="00566D26">
        <w:trPr>
          <w:trHeight w:val="3938"/>
        </w:trPr>
        <w:tc>
          <w:tcPr>
            <w:tcW w:w="9855" w:type="dxa"/>
            <w:gridSpan w:val="8"/>
            <w:tcBorders>
              <w:top w:val="nil"/>
              <w:bottom w:val="single" w:sz="12" w:space="0" w:color="auto"/>
            </w:tcBorders>
          </w:tcPr>
          <w:p w14:paraId="7C2CEA66" w14:textId="77777777" w:rsidR="00EC5046" w:rsidRPr="002B49CB" w:rsidRDefault="00EC5046" w:rsidP="00566D26">
            <w:pPr>
              <w:rPr>
                <w:szCs w:val="22"/>
              </w:rPr>
            </w:pPr>
            <w:r w:rsidRPr="002B49CB">
              <w:rPr>
                <w:szCs w:val="22"/>
              </w:rPr>
              <w:t>Cílem předmětu je získání poznatků a znalostí z oblasti krizového řízení ve vztahu k mimořádným událostem a ochraně kritické infrastruktury. Teoretické znalosti zaměřené na legislativní aspekty krizového řízení, řešení mimořádných situací a ochranu kritické infrastruktury jsou doplněny praktickými přístupy s využitím vybrané informační podpory.</w:t>
            </w:r>
          </w:p>
          <w:p w14:paraId="62294077" w14:textId="77777777" w:rsidR="00EC5046" w:rsidRPr="002B49CB" w:rsidRDefault="00EC5046" w:rsidP="00566D26">
            <w:pPr>
              <w:rPr>
                <w:szCs w:val="22"/>
              </w:rPr>
            </w:pPr>
            <w:r w:rsidRPr="002B49CB">
              <w:rPr>
                <w:szCs w:val="22"/>
              </w:rPr>
              <w:t>Témata:</w:t>
            </w:r>
          </w:p>
          <w:p w14:paraId="639B0758" w14:textId="77777777" w:rsidR="00EC5046" w:rsidRPr="002B49CB" w:rsidRDefault="00EC5046" w:rsidP="00EC5046">
            <w:pPr>
              <w:numPr>
                <w:ilvl w:val="0"/>
                <w:numId w:val="19"/>
              </w:numPr>
              <w:rPr>
                <w:szCs w:val="22"/>
              </w:rPr>
            </w:pPr>
            <w:r w:rsidRPr="002B49CB">
              <w:rPr>
                <w:szCs w:val="22"/>
              </w:rPr>
              <w:t>Úvod do krizového řízení a mimořádných událostí</w:t>
            </w:r>
          </w:p>
          <w:p w14:paraId="4D75AD4F" w14:textId="77777777" w:rsidR="00EC5046" w:rsidRPr="002B49CB" w:rsidRDefault="00EC5046" w:rsidP="00EC5046">
            <w:pPr>
              <w:pStyle w:val="Odstavecseseznamem"/>
              <w:numPr>
                <w:ilvl w:val="0"/>
                <w:numId w:val="19"/>
              </w:numPr>
              <w:rPr>
                <w:szCs w:val="22"/>
              </w:rPr>
            </w:pPr>
            <w:r w:rsidRPr="002B49CB">
              <w:rPr>
                <w:szCs w:val="22"/>
              </w:rPr>
              <w:t>Právní předpisy a další související dokumenty, základní pojmy, krizové situace, typové plány, krizové stavy</w:t>
            </w:r>
          </w:p>
          <w:p w14:paraId="36869095" w14:textId="77777777" w:rsidR="00EC5046" w:rsidRPr="002B49CB" w:rsidRDefault="00EC5046" w:rsidP="00EC5046">
            <w:pPr>
              <w:pStyle w:val="Odstavecseseznamem"/>
              <w:numPr>
                <w:ilvl w:val="0"/>
                <w:numId w:val="19"/>
              </w:numPr>
              <w:rPr>
                <w:szCs w:val="22"/>
              </w:rPr>
            </w:pPr>
            <w:r w:rsidRPr="002B49CB">
              <w:rPr>
                <w:szCs w:val="22"/>
              </w:rPr>
              <w:t>Krizová opatření a informační systémy využitelné pro krizové řízení</w:t>
            </w:r>
          </w:p>
          <w:p w14:paraId="636578A5" w14:textId="77777777" w:rsidR="00EC5046" w:rsidRPr="002B49CB" w:rsidRDefault="00EC5046" w:rsidP="00EC5046">
            <w:pPr>
              <w:pStyle w:val="Odstavecseseznamem"/>
              <w:numPr>
                <w:ilvl w:val="0"/>
                <w:numId w:val="19"/>
              </w:numPr>
              <w:rPr>
                <w:szCs w:val="22"/>
              </w:rPr>
            </w:pPr>
            <w:r w:rsidRPr="002B49CB">
              <w:rPr>
                <w:szCs w:val="22"/>
              </w:rPr>
              <w:t>Orgány krizového řízení</w:t>
            </w:r>
          </w:p>
          <w:p w14:paraId="46D24DF3" w14:textId="77777777" w:rsidR="00EC5046" w:rsidRPr="002B49CB" w:rsidRDefault="00EC5046" w:rsidP="00EC5046">
            <w:pPr>
              <w:pStyle w:val="Odstavecseseznamem"/>
              <w:numPr>
                <w:ilvl w:val="0"/>
                <w:numId w:val="19"/>
              </w:numPr>
              <w:rPr>
                <w:szCs w:val="22"/>
              </w:rPr>
            </w:pPr>
            <w:r w:rsidRPr="002B49CB">
              <w:rPr>
                <w:szCs w:val="22"/>
              </w:rPr>
              <w:t>Kritická infrastruktura</w:t>
            </w:r>
          </w:p>
          <w:p w14:paraId="0D052E5C" w14:textId="77777777" w:rsidR="00EC5046" w:rsidRPr="002B49CB" w:rsidRDefault="00EC5046" w:rsidP="00EC5046">
            <w:pPr>
              <w:pStyle w:val="Odstavecseseznamem"/>
              <w:numPr>
                <w:ilvl w:val="0"/>
                <w:numId w:val="19"/>
              </w:numPr>
              <w:rPr>
                <w:szCs w:val="22"/>
              </w:rPr>
            </w:pPr>
            <w:r w:rsidRPr="002B49CB">
              <w:rPr>
                <w:szCs w:val="22"/>
              </w:rPr>
              <w:t>Analýza rizik</w:t>
            </w:r>
          </w:p>
          <w:p w14:paraId="1AD0330D" w14:textId="77777777" w:rsidR="00EC5046" w:rsidRPr="002B49CB" w:rsidRDefault="00EC5046" w:rsidP="00EC5046">
            <w:pPr>
              <w:pStyle w:val="Odstavecseseznamem"/>
              <w:numPr>
                <w:ilvl w:val="0"/>
                <w:numId w:val="19"/>
              </w:numPr>
              <w:rPr>
                <w:szCs w:val="22"/>
              </w:rPr>
            </w:pPr>
            <w:r w:rsidRPr="002B49CB">
              <w:rPr>
                <w:szCs w:val="22"/>
              </w:rPr>
              <w:t>Havarijní plánování a prevence závažných havárií</w:t>
            </w:r>
          </w:p>
          <w:p w14:paraId="404332F8" w14:textId="77777777" w:rsidR="00EC5046" w:rsidRPr="002B49CB" w:rsidRDefault="00EC5046" w:rsidP="00EC5046">
            <w:pPr>
              <w:pStyle w:val="Odstavecseseznamem"/>
              <w:numPr>
                <w:ilvl w:val="0"/>
                <w:numId w:val="19"/>
              </w:numPr>
              <w:rPr>
                <w:szCs w:val="22"/>
              </w:rPr>
            </w:pPr>
            <w:r w:rsidRPr="002B49CB">
              <w:rPr>
                <w:szCs w:val="22"/>
              </w:rPr>
              <w:t>Krizové plány</w:t>
            </w:r>
          </w:p>
          <w:p w14:paraId="6D07253D" w14:textId="77777777" w:rsidR="00EC5046" w:rsidRPr="002B49CB" w:rsidRDefault="00EC5046" w:rsidP="00EC5046">
            <w:pPr>
              <w:pStyle w:val="Odstavecseseznamem"/>
              <w:numPr>
                <w:ilvl w:val="0"/>
                <w:numId w:val="19"/>
              </w:numPr>
              <w:rPr>
                <w:szCs w:val="22"/>
              </w:rPr>
            </w:pPr>
            <w:r w:rsidRPr="002B49CB">
              <w:rPr>
                <w:szCs w:val="22"/>
              </w:rPr>
              <w:t>Plán krizové připravenosti</w:t>
            </w:r>
          </w:p>
          <w:p w14:paraId="462C8A7F" w14:textId="77777777" w:rsidR="00EC5046" w:rsidRPr="002B49CB" w:rsidRDefault="00EC5046" w:rsidP="00EC5046">
            <w:pPr>
              <w:pStyle w:val="Odstavecseseznamem"/>
              <w:numPr>
                <w:ilvl w:val="0"/>
                <w:numId w:val="19"/>
              </w:numPr>
              <w:rPr>
                <w:szCs w:val="22"/>
              </w:rPr>
            </w:pPr>
            <w:r w:rsidRPr="002B49CB">
              <w:rPr>
                <w:szCs w:val="22"/>
              </w:rPr>
              <w:t>Hospodářská opatření pro krizové stavy</w:t>
            </w:r>
          </w:p>
          <w:p w14:paraId="35CA155C" w14:textId="77777777" w:rsidR="00EC5046" w:rsidRPr="002B49CB" w:rsidRDefault="00EC5046" w:rsidP="00EC5046">
            <w:pPr>
              <w:pStyle w:val="Odstavecseseznamem"/>
              <w:numPr>
                <w:ilvl w:val="0"/>
                <w:numId w:val="19"/>
              </w:numPr>
              <w:rPr>
                <w:szCs w:val="22"/>
              </w:rPr>
            </w:pPr>
            <w:r w:rsidRPr="002B49CB">
              <w:rPr>
                <w:szCs w:val="22"/>
              </w:rPr>
              <w:t>Vzájemné vazby mezi krizovými, havarijními a ostatními plány</w:t>
            </w:r>
          </w:p>
          <w:p w14:paraId="24A2417E" w14:textId="77777777" w:rsidR="00EC5046" w:rsidRPr="002B49CB" w:rsidRDefault="00EC5046" w:rsidP="00EC5046">
            <w:pPr>
              <w:pStyle w:val="Odstavecseseznamem"/>
              <w:numPr>
                <w:ilvl w:val="0"/>
                <w:numId w:val="19"/>
              </w:numPr>
              <w:rPr>
                <w:szCs w:val="22"/>
              </w:rPr>
            </w:pPr>
            <w:r w:rsidRPr="002B49CB">
              <w:rPr>
                <w:szCs w:val="22"/>
              </w:rPr>
              <w:t>Krizové štáby na úrovni kraje, ORP a obce</w:t>
            </w:r>
          </w:p>
          <w:p w14:paraId="7FB734CB" w14:textId="77777777" w:rsidR="00EC5046" w:rsidRPr="002B49CB" w:rsidRDefault="00EC5046" w:rsidP="00EC5046">
            <w:pPr>
              <w:pStyle w:val="Odstavecseseznamem"/>
              <w:numPr>
                <w:ilvl w:val="0"/>
                <w:numId w:val="19"/>
              </w:numPr>
              <w:rPr>
                <w:szCs w:val="22"/>
              </w:rPr>
            </w:pPr>
            <w:r w:rsidRPr="002B49CB">
              <w:rPr>
                <w:szCs w:val="22"/>
              </w:rPr>
              <w:t>Cvičení orgánů krizového řízení a složek IZS</w:t>
            </w:r>
          </w:p>
          <w:p w14:paraId="32714E87" w14:textId="77777777" w:rsidR="00EC5046" w:rsidRPr="000D3541" w:rsidRDefault="00EC5046" w:rsidP="00EC5046">
            <w:pPr>
              <w:pStyle w:val="Odstavecseseznamem"/>
              <w:numPr>
                <w:ilvl w:val="0"/>
                <w:numId w:val="19"/>
              </w:numPr>
              <w:rPr>
                <w:sz w:val="22"/>
                <w:szCs w:val="22"/>
              </w:rPr>
            </w:pPr>
            <w:r w:rsidRPr="002B49CB">
              <w:rPr>
                <w:szCs w:val="22"/>
              </w:rPr>
              <w:t>Informační podpora krizového řízení</w:t>
            </w:r>
          </w:p>
        </w:tc>
      </w:tr>
      <w:tr w:rsidR="00EC5046" w14:paraId="27F15D13" w14:textId="77777777" w:rsidTr="00566D26">
        <w:trPr>
          <w:trHeight w:val="265"/>
        </w:trPr>
        <w:tc>
          <w:tcPr>
            <w:tcW w:w="3653" w:type="dxa"/>
            <w:gridSpan w:val="2"/>
            <w:tcBorders>
              <w:top w:val="nil"/>
            </w:tcBorders>
            <w:shd w:val="clear" w:color="auto" w:fill="F7CAAC"/>
          </w:tcPr>
          <w:p w14:paraId="4EE5DDBE" w14:textId="77777777" w:rsidR="00EC5046" w:rsidRDefault="00EC5046" w:rsidP="00566D26">
            <w:r>
              <w:rPr>
                <w:b/>
              </w:rPr>
              <w:t>Studijní literatura a studijní pomůcky</w:t>
            </w:r>
          </w:p>
        </w:tc>
        <w:tc>
          <w:tcPr>
            <w:tcW w:w="6202" w:type="dxa"/>
            <w:gridSpan w:val="6"/>
            <w:tcBorders>
              <w:top w:val="nil"/>
              <w:bottom w:val="nil"/>
            </w:tcBorders>
          </w:tcPr>
          <w:p w14:paraId="6378AF7E" w14:textId="77777777" w:rsidR="00EC5046" w:rsidRDefault="00EC5046" w:rsidP="00566D26"/>
        </w:tc>
      </w:tr>
      <w:tr w:rsidR="00EC5046" w14:paraId="3FFC9766" w14:textId="77777777" w:rsidTr="00566D26">
        <w:trPr>
          <w:trHeight w:val="1497"/>
        </w:trPr>
        <w:tc>
          <w:tcPr>
            <w:tcW w:w="9855" w:type="dxa"/>
            <w:gridSpan w:val="8"/>
            <w:tcBorders>
              <w:top w:val="nil"/>
            </w:tcBorders>
          </w:tcPr>
          <w:p w14:paraId="718C75BF" w14:textId="77777777" w:rsidR="00EC5046" w:rsidRPr="00A711D1" w:rsidRDefault="00EC5046" w:rsidP="00566D26">
            <w:pPr>
              <w:rPr>
                <w:b/>
                <w:bCs/>
                <w:szCs w:val="18"/>
              </w:rPr>
            </w:pPr>
            <w:r w:rsidRPr="00A711D1">
              <w:rPr>
                <w:b/>
                <w:bCs/>
                <w:szCs w:val="18"/>
              </w:rPr>
              <w:t>Povinná literatura:</w:t>
            </w:r>
          </w:p>
          <w:p w14:paraId="348E040B" w14:textId="77777777" w:rsidR="00EC5046" w:rsidRPr="00111E43" w:rsidRDefault="00EC5046" w:rsidP="00566D26">
            <w:pPr>
              <w:rPr>
                <w:szCs w:val="18"/>
              </w:rPr>
            </w:pPr>
            <w:r w:rsidRPr="00137727">
              <w:rPr>
                <w:i/>
                <w:szCs w:val="18"/>
              </w:rPr>
              <w:t>ISO 31000. Risk Management–Guidelines</w:t>
            </w:r>
            <w:r w:rsidRPr="00111E43">
              <w:rPr>
                <w:szCs w:val="18"/>
              </w:rPr>
              <w:t>; ISO: Geneva, Switzerland, 2018.</w:t>
            </w:r>
          </w:p>
          <w:p w14:paraId="473DE3F3" w14:textId="77777777" w:rsidR="00EC5046" w:rsidRPr="00111E43" w:rsidRDefault="00EC5046" w:rsidP="00566D26">
            <w:pPr>
              <w:rPr>
                <w:szCs w:val="18"/>
              </w:rPr>
            </w:pPr>
            <w:r w:rsidRPr="00111E43">
              <w:rPr>
                <w:caps/>
                <w:szCs w:val="18"/>
              </w:rPr>
              <w:t xml:space="preserve">Labaka, L., J. Hernantes </w:t>
            </w:r>
            <w:r w:rsidRPr="00111E43">
              <w:rPr>
                <w:szCs w:val="18"/>
              </w:rPr>
              <w:t>a</w:t>
            </w:r>
            <w:r w:rsidRPr="00111E43">
              <w:rPr>
                <w:caps/>
                <w:szCs w:val="18"/>
              </w:rPr>
              <w:t xml:space="preserve"> j. M.Sarriegi. A</w:t>
            </w:r>
            <w:r w:rsidRPr="00111E43">
              <w:rPr>
                <w:szCs w:val="18"/>
              </w:rPr>
              <w:t xml:space="preserve"> Framework To Improve The Resilience Of Critical Infrastructures.Int. </w:t>
            </w:r>
            <w:r w:rsidRPr="00111E43">
              <w:rPr>
                <w:i/>
                <w:szCs w:val="18"/>
              </w:rPr>
              <w:t>J. Disaster Resil. Built Environ</w:t>
            </w:r>
            <w:r w:rsidRPr="00111E43">
              <w:rPr>
                <w:szCs w:val="18"/>
              </w:rPr>
              <w:t xml:space="preserve">. 2015,6, 409–423. </w:t>
            </w:r>
          </w:p>
          <w:p w14:paraId="2C5EC5D5" w14:textId="77777777" w:rsidR="00EC5046" w:rsidRPr="00E33FD7" w:rsidRDefault="00EC5046" w:rsidP="00566D26">
            <w:pPr>
              <w:rPr>
                <w:b/>
                <w:szCs w:val="18"/>
              </w:rPr>
            </w:pPr>
            <w:r w:rsidRPr="004E38EA">
              <w:rPr>
                <w:b/>
                <w:szCs w:val="18"/>
              </w:rPr>
              <w:t>Doporučená literatura:</w:t>
            </w:r>
          </w:p>
          <w:p w14:paraId="4AD84D14" w14:textId="77777777" w:rsidR="00EC5046" w:rsidRPr="00137727" w:rsidRDefault="00EC5046" w:rsidP="00566D26">
            <w:pPr>
              <w:rPr>
                <w:szCs w:val="18"/>
                <w:lang w:val="sk-SK"/>
              </w:rPr>
            </w:pPr>
            <w:r w:rsidRPr="00137727">
              <w:rPr>
                <w:caps/>
                <w:szCs w:val="18"/>
                <w:lang w:val="sk-SK"/>
              </w:rPr>
              <w:t>Mazzei, A., &amp; Ravazzani, S</w:t>
            </w:r>
            <w:r w:rsidRPr="00137727">
              <w:rPr>
                <w:szCs w:val="18"/>
                <w:lang w:val="sk-SK"/>
              </w:rPr>
              <w:t xml:space="preserve">. 2015. Internal </w:t>
            </w:r>
            <w:r w:rsidRPr="00E33FD7">
              <w:rPr>
                <w:szCs w:val="18"/>
                <w:lang w:val="sk-SK"/>
              </w:rPr>
              <w:t>Crisis Communication Strategies To Protect Trust Relationships</w:t>
            </w:r>
            <w:r w:rsidRPr="00137727">
              <w:rPr>
                <w:szCs w:val="18"/>
                <w:lang w:val="sk-SK"/>
              </w:rPr>
              <w:t xml:space="preserve">: A study of Italian companies. </w:t>
            </w:r>
            <w:r w:rsidRPr="00137727">
              <w:rPr>
                <w:i/>
                <w:szCs w:val="18"/>
                <w:lang w:val="sk-SK"/>
              </w:rPr>
              <w:t>International Journal of Business Communication</w:t>
            </w:r>
            <w:r w:rsidRPr="00137727">
              <w:rPr>
                <w:szCs w:val="18"/>
                <w:lang w:val="sk-SK"/>
              </w:rPr>
              <w:t>, 52: 319-337.</w:t>
            </w:r>
          </w:p>
          <w:p w14:paraId="6711C3CB" w14:textId="77777777" w:rsidR="00EC5046" w:rsidRPr="00A711D1" w:rsidRDefault="00EC5046" w:rsidP="00566D26">
            <w:pPr>
              <w:rPr>
                <w:szCs w:val="18"/>
                <w:lang w:val="sk-SK"/>
              </w:rPr>
            </w:pPr>
            <w:r w:rsidRPr="00137727">
              <w:rPr>
                <w:caps/>
                <w:szCs w:val="18"/>
                <w:lang w:val="sk-SK"/>
              </w:rPr>
              <w:t>Bundy, J., &amp; Pfarrer, M. D.</w:t>
            </w:r>
            <w:r w:rsidRPr="00137727">
              <w:rPr>
                <w:szCs w:val="18"/>
                <w:lang w:val="sk-SK"/>
              </w:rPr>
              <w:t xml:space="preserve"> 2015. A </w:t>
            </w:r>
            <w:r w:rsidRPr="00E33FD7">
              <w:rPr>
                <w:szCs w:val="18"/>
                <w:lang w:val="sk-SK"/>
              </w:rPr>
              <w:t xml:space="preserve">Burden Of Responsibility: </w:t>
            </w:r>
            <w:r w:rsidRPr="00137727">
              <w:rPr>
                <w:szCs w:val="18"/>
                <w:lang w:val="sk-SK"/>
              </w:rPr>
              <w:t xml:space="preserve">The </w:t>
            </w:r>
            <w:r w:rsidRPr="00E33FD7">
              <w:rPr>
                <w:szCs w:val="18"/>
                <w:lang w:val="sk-SK"/>
              </w:rPr>
              <w:t>Role Of Social Approval At The Onset Of A Crisis</w:t>
            </w:r>
            <w:r w:rsidRPr="00137727">
              <w:rPr>
                <w:szCs w:val="18"/>
                <w:lang w:val="sk-SK"/>
              </w:rPr>
              <w:t xml:space="preserve">. </w:t>
            </w:r>
            <w:r w:rsidRPr="00137727">
              <w:rPr>
                <w:i/>
                <w:szCs w:val="18"/>
                <w:lang w:val="sk-SK"/>
              </w:rPr>
              <w:t>Academy of Management Review</w:t>
            </w:r>
            <w:r w:rsidRPr="00137727">
              <w:rPr>
                <w:szCs w:val="18"/>
                <w:lang w:val="sk-SK"/>
              </w:rPr>
              <w:t>, 40: 345-369.</w:t>
            </w:r>
          </w:p>
          <w:p w14:paraId="2F91202F" w14:textId="77777777" w:rsidR="00EC5046" w:rsidRPr="00137727" w:rsidRDefault="00EC5046" w:rsidP="00566D26">
            <w:pPr>
              <w:rPr>
                <w:szCs w:val="18"/>
              </w:rPr>
            </w:pPr>
            <w:r w:rsidRPr="00137727">
              <w:rPr>
                <w:caps/>
                <w:szCs w:val="18"/>
              </w:rPr>
              <w:t>Amy V. Lee, John Vargo and Erica Seville</w:t>
            </w:r>
            <w:r w:rsidRPr="00137727">
              <w:rPr>
                <w:szCs w:val="18"/>
              </w:rPr>
              <w:t>, Developing a Tool to Measure and Compare Organizations’ Resilience, Natural Hazards Review, 14, 1, (29), (2013).</w:t>
            </w:r>
          </w:p>
          <w:p w14:paraId="6D8C71F4" w14:textId="77777777" w:rsidR="00EC5046" w:rsidRPr="00137727" w:rsidRDefault="00EC5046" w:rsidP="00566D26">
            <w:pPr>
              <w:rPr>
                <w:sz w:val="18"/>
                <w:szCs w:val="18"/>
              </w:rPr>
            </w:pPr>
            <w:r w:rsidRPr="00137727">
              <w:rPr>
                <w:caps/>
                <w:szCs w:val="18"/>
              </w:rPr>
              <w:t>Clíodhna Mackenzie</w:t>
            </w:r>
            <w:r w:rsidRPr="00137727">
              <w:rPr>
                <w:szCs w:val="18"/>
              </w:rPr>
              <w:t>, Ethics, Corporate Social Responsibility, Sustainability and HRD, Human Resource Development, 10.1007/978-1-137-36010-6_14, (250-267), (2015).</w:t>
            </w:r>
          </w:p>
        </w:tc>
      </w:tr>
      <w:tr w:rsidR="00EC5046" w14:paraId="043840BF"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490456" w14:textId="77777777" w:rsidR="00EC5046" w:rsidRDefault="00EC5046" w:rsidP="00566D26">
            <w:pPr>
              <w:jc w:val="center"/>
              <w:rPr>
                <w:b/>
              </w:rPr>
            </w:pPr>
            <w:r>
              <w:rPr>
                <w:b/>
              </w:rPr>
              <w:t>Informace ke kombinované nebo distanční formě</w:t>
            </w:r>
          </w:p>
        </w:tc>
      </w:tr>
      <w:tr w:rsidR="00EC5046" w14:paraId="3C6967B4" w14:textId="77777777" w:rsidTr="00566D26">
        <w:tc>
          <w:tcPr>
            <w:tcW w:w="4787" w:type="dxa"/>
            <w:gridSpan w:val="3"/>
            <w:tcBorders>
              <w:top w:val="single" w:sz="2" w:space="0" w:color="auto"/>
            </w:tcBorders>
            <w:shd w:val="clear" w:color="auto" w:fill="F7CAAC"/>
          </w:tcPr>
          <w:p w14:paraId="7D188945" w14:textId="77777777" w:rsidR="00EC5046" w:rsidRDefault="00EC5046" w:rsidP="00566D26">
            <w:r>
              <w:rPr>
                <w:b/>
              </w:rPr>
              <w:t>Rozsah konzultací (soustředění)</w:t>
            </w:r>
          </w:p>
        </w:tc>
        <w:tc>
          <w:tcPr>
            <w:tcW w:w="889" w:type="dxa"/>
            <w:tcBorders>
              <w:top w:val="single" w:sz="2" w:space="0" w:color="auto"/>
            </w:tcBorders>
          </w:tcPr>
          <w:p w14:paraId="31570A83" w14:textId="77777777" w:rsidR="00EC5046" w:rsidRDefault="00EC5046" w:rsidP="00566D26">
            <w:r>
              <w:t>17</w:t>
            </w:r>
          </w:p>
        </w:tc>
        <w:tc>
          <w:tcPr>
            <w:tcW w:w="4179" w:type="dxa"/>
            <w:gridSpan w:val="4"/>
            <w:tcBorders>
              <w:top w:val="single" w:sz="2" w:space="0" w:color="auto"/>
            </w:tcBorders>
            <w:shd w:val="clear" w:color="auto" w:fill="F7CAAC"/>
          </w:tcPr>
          <w:p w14:paraId="733B1389" w14:textId="77777777" w:rsidR="00EC5046" w:rsidRDefault="00EC5046" w:rsidP="00566D26">
            <w:pPr>
              <w:rPr>
                <w:b/>
              </w:rPr>
            </w:pPr>
            <w:r>
              <w:rPr>
                <w:b/>
              </w:rPr>
              <w:t xml:space="preserve">hodin </w:t>
            </w:r>
          </w:p>
        </w:tc>
      </w:tr>
      <w:tr w:rsidR="00EC5046" w14:paraId="7BA923B9" w14:textId="77777777" w:rsidTr="00566D26">
        <w:tc>
          <w:tcPr>
            <w:tcW w:w="9855" w:type="dxa"/>
            <w:gridSpan w:val="8"/>
            <w:shd w:val="clear" w:color="auto" w:fill="F7CAAC"/>
          </w:tcPr>
          <w:p w14:paraId="32BC44D3" w14:textId="77777777" w:rsidR="00EC5046" w:rsidRDefault="00EC5046" w:rsidP="00566D26">
            <w:pPr>
              <w:rPr>
                <w:b/>
              </w:rPr>
            </w:pPr>
            <w:r>
              <w:rPr>
                <w:b/>
              </w:rPr>
              <w:t>Informace o způsobu kontaktu s vyučujícím</w:t>
            </w:r>
          </w:p>
        </w:tc>
      </w:tr>
      <w:tr w:rsidR="00EC5046" w14:paraId="15551CAC" w14:textId="77777777" w:rsidTr="00566D26">
        <w:trPr>
          <w:trHeight w:val="708"/>
        </w:trPr>
        <w:tc>
          <w:tcPr>
            <w:tcW w:w="9855" w:type="dxa"/>
            <w:gridSpan w:val="8"/>
          </w:tcPr>
          <w:p w14:paraId="22CC5E94" w14:textId="77777777" w:rsidR="00EC5046" w:rsidRPr="00AF4A02" w:rsidRDefault="00EC5046" w:rsidP="00566D26">
            <w:r w:rsidRPr="00AF4A0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7D39C234" w14:textId="77777777" w:rsidR="00EC5046" w:rsidRDefault="00EC5046" w:rsidP="00EC5046"/>
    <w:p w14:paraId="76294938"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3DDA69E1" w14:textId="77777777" w:rsidTr="00566D26">
        <w:tc>
          <w:tcPr>
            <w:tcW w:w="9855" w:type="dxa"/>
            <w:gridSpan w:val="8"/>
            <w:tcBorders>
              <w:bottom w:val="double" w:sz="4" w:space="0" w:color="auto"/>
            </w:tcBorders>
            <w:shd w:val="clear" w:color="auto" w:fill="BDD6EE"/>
          </w:tcPr>
          <w:p w14:paraId="2BDC4F49" w14:textId="6D9FEFB3"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30" w:author="Jiří Vojtěšek" w:date="2018-11-26T14:08:00Z">
              <w:r w:rsidR="00926202" w:rsidRPr="00926202">
                <w:rPr>
                  <w:rStyle w:val="Odkazintenzivn"/>
                  <w:rPrChange w:id="431" w:author="Jiří Vojtěšek" w:date="2018-11-26T14:08:00Z">
                    <w:rPr>
                      <w:b/>
                    </w:rPr>
                  </w:rPrChange>
                </w:rPr>
                <w:t>Abecední seznam</w:t>
              </w:r>
            </w:ins>
            <w:del w:id="432"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06B419C2" w14:textId="77777777" w:rsidTr="00566D26">
        <w:tc>
          <w:tcPr>
            <w:tcW w:w="3086" w:type="dxa"/>
            <w:tcBorders>
              <w:top w:val="double" w:sz="4" w:space="0" w:color="auto"/>
            </w:tcBorders>
            <w:shd w:val="clear" w:color="auto" w:fill="F7CAAC"/>
          </w:tcPr>
          <w:p w14:paraId="7F1CA5B7"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090E5A8A" w14:textId="77777777" w:rsidR="00EC5046" w:rsidRDefault="00EC5046" w:rsidP="00566D26">
            <w:bookmarkStart w:id="433" w:name="DesignofElectronicalCircuits"/>
            <w:r>
              <w:t>Design of Electronical Circuits</w:t>
            </w:r>
            <w:bookmarkEnd w:id="433"/>
          </w:p>
        </w:tc>
      </w:tr>
      <w:tr w:rsidR="00EC5046" w14:paraId="10093F26" w14:textId="77777777" w:rsidTr="00566D26">
        <w:tc>
          <w:tcPr>
            <w:tcW w:w="3086" w:type="dxa"/>
            <w:shd w:val="clear" w:color="auto" w:fill="F7CAAC"/>
          </w:tcPr>
          <w:p w14:paraId="464CCEBD" w14:textId="77777777" w:rsidR="00EC5046" w:rsidRDefault="00EC5046" w:rsidP="00566D26">
            <w:pPr>
              <w:rPr>
                <w:b/>
              </w:rPr>
            </w:pPr>
            <w:r>
              <w:rPr>
                <w:b/>
              </w:rPr>
              <w:t>Typ předmětu</w:t>
            </w:r>
          </w:p>
        </w:tc>
        <w:tc>
          <w:tcPr>
            <w:tcW w:w="3406" w:type="dxa"/>
            <w:gridSpan w:val="4"/>
          </w:tcPr>
          <w:p w14:paraId="0BA40965" w14:textId="77777777" w:rsidR="00EC5046" w:rsidRDefault="00EC5046" w:rsidP="00566D26">
            <w:r>
              <w:t>Povinný pro specializaci</w:t>
            </w:r>
          </w:p>
          <w:p w14:paraId="2F092E46" w14:textId="77777777" w:rsidR="00EC5046" w:rsidRDefault="00EC5046" w:rsidP="00566D26">
            <w:r>
              <w:t>Bezpečnostní technologie</w:t>
            </w:r>
          </w:p>
        </w:tc>
        <w:tc>
          <w:tcPr>
            <w:tcW w:w="2695" w:type="dxa"/>
            <w:gridSpan w:val="2"/>
            <w:shd w:val="clear" w:color="auto" w:fill="F7CAAC"/>
          </w:tcPr>
          <w:p w14:paraId="0E411151" w14:textId="77777777" w:rsidR="00EC5046" w:rsidRDefault="00EC5046" w:rsidP="00566D26">
            <w:r>
              <w:rPr>
                <w:b/>
              </w:rPr>
              <w:t>doporučený ročník / semestr</w:t>
            </w:r>
          </w:p>
        </w:tc>
        <w:tc>
          <w:tcPr>
            <w:tcW w:w="668" w:type="dxa"/>
          </w:tcPr>
          <w:p w14:paraId="71421AC1" w14:textId="77777777" w:rsidR="00EC5046" w:rsidRDefault="00EC5046" w:rsidP="00566D26">
            <w:r>
              <w:t>2/Z</w:t>
            </w:r>
          </w:p>
        </w:tc>
      </w:tr>
      <w:tr w:rsidR="00EC5046" w14:paraId="31EBA932" w14:textId="77777777" w:rsidTr="00566D26">
        <w:tc>
          <w:tcPr>
            <w:tcW w:w="3086" w:type="dxa"/>
            <w:shd w:val="clear" w:color="auto" w:fill="F7CAAC"/>
          </w:tcPr>
          <w:p w14:paraId="4DC850F9" w14:textId="77777777" w:rsidR="00EC5046" w:rsidRDefault="00EC5046" w:rsidP="00566D26">
            <w:pPr>
              <w:rPr>
                <w:b/>
              </w:rPr>
            </w:pPr>
            <w:r>
              <w:rPr>
                <w:b/>
              </w:rPr>
              <w:t>Rozsah studijního předmětu</w:t>
            </w:r>
          </w:p>
        </w:tc>
        <w:tc>
          <w:tcPr>
            <w:tcW w:w="1701" w:type="dxa"/>
            <w:gridSpan w:val="2"/>
          </w:tcPr>
          <w:p w14:paraId="18D734D4" w14:textId="77777777" w:rsidR="00EC5046" w:rsidRDefault="00EC5046" w:rsidP="00566D26">
            <w:r>
              <w:t>28p+14c</w:t>
            </w:r>
          </w:p>
        </w:tc>
        <w:tc>
          <w:tcPr>
            <w:tcW w:w="889" w:type="dxa"/>
            <w:shd w:val="clear" w:color="auto" w:fill="F7CAAC"/>
          </w:tcPr>
          <w:p w14:paraId="131270BA" w14:textId="77777777" w:rsidR="00EC5046" w:rsidRDefault="00EC5046" w:rsidP="00566D26">
            <w:pPr>
              <w:rPr>
                <w:b/>
              </w:rPr>
            </w:pPr>
            <w:r>
              <w:rPr>
                <w:b/>
              </w:rPr>
              <w:t xml:space="preserve">hod. </w:t>
            </w:r>
          </w:p>
        </w:tc>
        <w:tc>
          <w:tcPr>
            <w:tcW w:w="816" w:type="dxa"/>
          </w:tcPr>
          <w:p w14:paraId="457B3C87" w14:textId="77777777" w:rsidR="00EC5046" w:rsidRDefault="00EC5046" w:rsidP="00566D26"/>
        </w:tc>
        <w:tc>
          <w:tcPr>
            <w:tcW w:w="2156" w:type="dxa"/>
            <w:shd w:val="clear" w:color="auto" w:fill="F7CAAC"/>
          </w:tcPr>
          <w:p w14:paraId="23CDE049" w14:textId="77777777" w:rsidR="00EC5046" w:rsidRDefault="00EC5046" w:rsidP="00566D26">
            <w:pPr>
              <w:rPr>
                <w:b/>
              </w:rPr>
            </w:pPr>
            <w:r>
              <w:rPr>
                <w:b/>
              </w:rPr>
              <w:t>kreditů</w:t>
            </w:r>
          </w:p>
        </w:tc>
        <w:tc>
          <w:tcPr>
            <w:tcW w:w="1207" w:type="dxa"/>
            <w:gridSpan w:val="2"/>
          </w:tcPr>
          <w:p w14:paraId="2C2210CF" w14:textId="77777777" w:rsidR="00EC5046" w:rsidRDefault="00EC5046" w:rsidP="00566D26">
            <w:r>
              <w:t>3</w:t>
            </w:r>
          </w:p>
        </w:tc>
      </w:tr>
      <w:tr w:rsidR="00EC5046" w14:paraId="2C8506FB" w14:textId="77777777" w:rsidTr="00566D26">
        <w:tc>
          <w:tcPr>
            <w:tcW w:w="3086" w:type="dxa"/>
            <w:shd w:val="clear" w:color="auto" w:fill="F7CAAC"/>
          </w:tcPr>
          <w:p w14:paraId="38C6AE65" w14:textId="77777777" w:rsidR="00EC5046" w:rsidRDefault="00EC5046" w:rsidP="00566D26">
            <w:pPr>
              <w:rPr>
                <w:b/>
                <w:sz w:val="22"/>
              </w:rPr>
            </w:pPr>
            <w:r>
              <w:rPr>
                <w:b/>
              </w:rPr>
              <w:t>Prerekvizity, korekvizity, ekvivalence</w:t>
            </w:r>
          </w:p>
        </w:tc>
        <w:tc>
          <w:tcPr>
            <w:tcW w:w="6769" w:type="dxa"/>
            <w:gridSpan w:val="7"/>
          </w:tcPr>
          <w:p w14:paraId="391D1A41" w14:textId="77777777" w:rsidR="00EC5046" w:rsidRDefault="00EC5046" w:rsidP="00566D26">
            <w:r>
              <w:t>nejsou</w:t>
            </w:r>
          </w:p>
        </w:tc>
      </w:tr>
      <w:tr w:rsidR="00EC5046" w14:paraId="532045A2" w14:textId="77777777" w:rsidTr="00566D26">
        <w:tc>
          <w:tcPr>
            <w:tcW w:w="3086" w:type="dxa"/>
            <w:shd w:val="clear" w:color="auto" w:fill="F7CAAC"/>
          </w:tcPr>
          <w:p w14:paraId="06699D16" w14:textId="77777777" w:rsidR="00EC5046" w:rsidRDefault="00EC5046" w:rsidP="00566D26">
            <w:pPr>
              <w:rPr>
                <w:b/>
              </w:rPr>
            </w:pPr>
            <w:r>
              <w:rPr>
                <w:b/>
              </w:rPr>
              <w:t>Způsob ověření studijních výsledků</w:t>
            </w:r>
          </w:p>
        </w:tc>
        <w:tc>
          <w:tcPr>
            <w:tcW w:w="3406" w:type="dxa"/>
            <w:gridSpan w:val="4"/>
          </w:tcPr>
          <w:p w14:paraId="1CBBF690" w14:textId="77777777" w:rsidR="00EC5046" w:rsidRDefault="00EC5046" w:rsidP="00566D26">
            <w:r>
              <w:t>Klasifikovaný zápočet</w:t>
            </w:r>
          </w:p>
        </w:tc>
        <w:tc>
          <w:tcPr>
            <w:tcW w:w="2156" w:type="dxa"/>
            <w:shd w:val="clear" w:color="auto" w:fill="F7CAAC"/>
          </w:tcPr>
          <w:p w14:paraId="71EEB42C" w14:textId="77777777" w:rsidR="00EC5046" w:rsidRDefault="00EC5046" w:rsidP="00566D26">
            <w:pPr>
              <w:rPr>
                <w:b/>
              </w:rPr>
            </w:pPr>
            <w:r>
              <w:rPr>
                <w:b/>
              </w:rPr>
              <w:t>Forma výuky</w:t>
            </w:r>
          </w:p>
        </w:tc>
        <w:tc>
          <w:tcPr>
            <w:tcW w:w="1207" w:type="dxa"/>
            <w:gridSpan w:val="2"/>
          </w:tcPr>
          <w:p w14:paraId="6D82EF39" w14:textId="77777777" w:rsidR="00EC5046" w:rsidRDefault="00EC5046" w:rsidP="00566D26">
            <w:r>
              <w:t>Přednáška, cvičení</w:t>
            </w:r>
          </w:p>
        </w:tc>
      </w:tr>
      <w:tr w:rsidR="00EC5046" w14:paraId="6950ADBC" w14:textId="77777777" w:rsidTr="00566D26">
        <w:tc>
          <w:tcPr>
            <w:tcW w:w="3086" w:type="dxa"/>
            <w:shd w:val="clear" w:color="auto" w:fill="F7CAAC"/>
          </w:tcPr>
          <w:p w14:paraId="181C2F4C"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0C4F291D" w14:textId="77777777" w:rsidR="00EC5046" w:rsidRDefault="00EC5046" w:rsidP="00566D26">
            <w:r>
              <w:t>Písemná i ústní forma</w:t>
            </w:r>
          </w:p>
          <w:p w14:paraId="53E90158" w14:textId="77777777" w:rsidR="00EC5046" w:rsidRDefault="00EC5046" w:rsidP="00566D26">
            <w:r>
              <w:t xml:space="preserve">1. Povinná a aktivní účast na cvičeních (80% účast). </w:t>
            </w:r>
          </w:p>
          <w:p w14:paraId="2CE57592" w14:textId="77777777" w:rsidR="00EC5046" w:rsidRDefault="00EC5046" w:rsidP="00566D26">
            <w:r>
              <w:t xml:space="preserve">2. Teoretické a praktické zvládnutí základní problematiky a jednotlivých témat. </w:t>
            </w:r>
          </w:p>
          <w:p w14:paraId="79DC2B64" w14:textId="77777777" w:rsidR="00EC5046" w:rsidRDefault="00EC5046" w:rsidP="00566D26">
            <w:r>
              <w:t xml:space="preserve">3. Úspěšné a samostatné vypracování všech zadaných úloh v průběhu semestru. </w:t>
            </w:r>
          </w:p>
          <w:p w14:paraId="0E7994DD" w14:textId="77777777" w:rsidR="00EC5046" w:rsidRDefault="00EC5046" w:rsidP="00566D26">
            <w:r>
              <w:t>4. Prokázání úspěšného zvládnutí probírané tématiky při ústním pohovoru s vyučujícím.</w:t>
            </w:r>
          </w:p>
        </w:tc>
      </w:tr>
      <w:tr w:rsidR="00EC5046" w14:paraId="682C76FD" w14:textId="77777777" w:rsidTr="00566D26">
        <w:trPr>
          <w:trHeight w:val="554"/>
        </w:trPr>
        <w:tc>
          <w:tcPr>
            <w:tcW w:w="9855" w:type="dxa"/>
            <w:gridSpan w:val="8"/>
            <w:tcBorders>
              <w:top w:val="nil"/>
            </w:tcBorders>
          </w:tcPr>
          <w:p w14:paraId="57260220" w14:textId="77777777" w:rsidR="00EC5046" w:rsidRDefault="00EC5046" w:rsidP="00566D26"/>
        </w:tc>
      </w:tr>
      <w:tr w:rsidR="00EC5046" w14:paraId="584F7098" w14:textId="77777777" w:rsidTr="00566D26">
        <w:trPr>
          <w:trHeight w:val="197"/>
        </w:trPr>
        <w:tc>
          <w:tcPr>
            <w:tcW w:w="3086" w:type="dxa"/>
            <w:tcBorders>
              <w:top w:val="nil"/>
            </w:tcBorders>
            <w:shd w:val="clear" w:color="auto" w:fill="F7CAAC"/>
          </w:tcPr>
          <w:p w14:paraId="0CDDC14C" w14:textId="77777777" w:rsidR="00EC5046" w:rsidRDefault="00EC5046" w:rsidP="00566D26">
            <w:pPr>
              <w:rPr>
                <w:b/>
              </w:rPr>
            </w:pPr>
            <w:r>
              <w:rPr>
                <w:b/>
              </w:rPr>
              <w:t>Garant předmětu</w:t>
            </w:r>
          </w:p>
        </w:tc>
        <w:tc>
          <w:tcPr>
            <w:tcW w:w="6769" w:type="dxa"/>
            <w:gridSpan w:val="7"/>
            <w:tcBorders>
              <w:top w:val="nil"/>
            </w:tcBorders>
          </w:tcPr>
          <w:p w14:paraId="324D3DFA" w14:textId="77777777" w:rsidR="00EC5046" w:rsidRDefault="00EC5046" w:rsidP="00566D26">
            <w:r>
              <w:t>doc. Mgr. Milan Adámek, Ph.D.</w:t>
            </w:r>
          </w:p>
        </w:tc>
      </w:tr>
      <w:tr w:rsidR="00EC5046" w14:paraId="49FFBB5E" w14:textId="77777777" w:rsidTr="00566D26">
        <w:trPr>
          <w:trHeight w:val="243"/>
        </w:trPr>
        <w:tc>
          <w:tcPr>
            <w:tcW w:w="3086" w:type="dxa"/>
            <w:tcBorders>
              <w:top w:val="nil"/>
            </w:tcBorders>
            <w:shd w:val="clear" w:color="auto" w:fill="F7CAAC"/>
          </w:tcPr>
          <w:p w14:paraId="7A9F49B6" w14:textId="77777777" w:rsidR="00EC5046" w:rsidRDefault="00EC5046" w:rsidP="00566D26">
            <w:pPr>
              <w:rPr>
                <w:b/>
              </w:rPr>
            </w:pPr>
            <w:r>
              <w:rPr>
                <w:b/>
              </w:rPr>
              <w:t>Zapojení garanta do výuky předmětu</w:t>
            </w:r>
          </w:p>
        </w:tc>
        <w:tc>
          <w:tcPr>
            <w:tcW w:w="6769" w:type="dxa"/>
            <w:gridSpan w:val="7"/>
            <w:tcBorders>
              <w:top w:val="nil"/>
            </w:tcBorders>
          </w:tcPr>
          <w:p w14:paraId="4BDBCACB" w14:textId="77777777" w:rsidR="00EC5046" w:rsidRDefault="00EC5046" w:rsidP="00566D26">
            <w:r>
              <w:t xml:space="preserve">Metodicky, přednáší </w:t>
            </w:r>
          </w:p>
        </w:tc>
      </w:tr>
      <w:tr w:rsidR="00EC5046" w14:paraId="0A1A7373" w14:textId="77777777" w:rsidTr="00566D26">
        <w:tc>
          <w:tcPr>
            <w:tcW w:w="3086" w:type="dxa"/>
            <w:shd w:val="clear" w:color="auto" w:fill="F7CAAC"/>
          </w:tcPr>
          <w:p w14:paraId="72C3D505" w14:textId="77777777" w:rsidR="00EC5046" w:rsidRDefault="00EC5046" w:rsidP="00566D26">
            <w:pPr>
              <w:rPr>
                <w:b/>
              </w:rPr>
            </w:pPr>
            <w:r>
              <w:rPr>
                <w:b/>
              </w:rPr>
              <w:t>Vyučující</w:t>
            </w:r>
          </w:p>
        </w:tc>
        <w:tc>
          <w:tcPr>
            <w:tcW w:w="6769" w:type="dxa"/>
            <w:gridSpan w:val="7"/>
            <w:tcBorders>
              <w:bottom w:val="nil"/>
            </w:tcBorders>
          </w:tcPr>
          <w:p w14:paraId="5DD012C8" w14:textId="77777777" w:rsidR="00EC5046" w:rsidRDefault="00EC5046" w:rsidP="00566D26">
            <w:r w:rsidRPr="00C011E9">
              <w:t>doc. Mgr. Milan Adámek, Ph.D.</w:t>
            </w:r>
            <w:r>
              <w:t>, přednášky (100 %)</w:t>
            </w:r>
          </w:p>
          <w:p w14:paraId="126D6723" w14:textId="77777777" w:rsidR="00EC5046" w:rsidRDefault="00EC5046" w:rsidP="00566D26">
            <w:r>
              <w:t>Ing. Martin Pospíšilík, Ph.D., cvičení (100 %)</w:t>
            </w:r>
          </w:p>
        </w:tc>
      </w:tr>
      <w:tr w:rsidR="00EC5046" w14:paraId="2794BEE0" w14:textId="77777777" w:rsidTr="00566D26">
        <w:trPr>
          <w:trHeight w:val="554"/>
        </w:trPr>
        <w:tc>
          <w:tcPr>
            <w:tcW w:w="9855" w:type="dxa"/>
            <w:gridSpan w:val="8"/>
            <w:tcBorders>
              <w:top w:val="nil"/>
            </w:tcBorders>
          </w:tcPr>
          <w:p w14:paraId="33CBAC10" w14:textId="77777777" w:rsidR="00EC5046" w:rsidRDefault="00EC5046" w:rsidP="00566D26"/>
        </w:tc>
      </w:tr>
      <w:tr w:rsidR="00EC5046" w14:paraId="5B25D694" w14:textId="77777777" w:rsidTr="00566D26">
        <w:tc>
          <w:tcPr>
            <w:tcW w:w="3086" w:type="dxa"/>
            <w:shd w:val="clear" w:color="auto" w:fill="F7CAAC"/>
          </w:tcPr>
          <w:p w14:paraId="106B61C8" w14:textId="77777777" w:rsidR="00EC5046" w:rsidRDefault="00EC5046" w:rsidP="00566D26">
            <w:pPr>
              <w:rPr>
                <w:b/>
              </w:rPr>
            </w:pPr>
            <w:r>
              <w:rPr>
                <w:b/>
              </w:rPr>
              <w:t>Stručná anotace předmětu</w:t>
            </w:r>
          </w:p>
        </w:tc>
        <w:tc>
          <w:tcPr>
            <w:tcW w:w="6769" w:type="dxa"/>
            <w:gridSpan w:val="7"/>
            <w:tcBorders>
              <w:bottom w:val="nil"/>
            </w:tcBorders>
          </w:tcPr>
          <w:p w14:paraId="0292F74C" w14:textId="77777777" w:rsidR="00EC5046" w:rsidRDefault="00EC5046" w:rsidP="00566D26"/>
        </w:tc>
      </w:tr>
      <w:tr w:rsidR="00EC5046" w14:paraId="3D6F7E1A" w14:textId="77777777" w:rsidTr="00566D26">
        <w:trPr>
          <w:trHeight w:val="3938"/>
        </w:trPr>
        <w:tc>
          <w:tcPr>
            <w:tcW w:w="9855" w:type="dxa"/>
            <w:gridSpan w:val="8"/>
            <w:tcBorders>
              <w:top w:val="nil"/>
              <w:bottom w:val="single" w:sz="12" w:space="0" w:color="auto"/>
            </w:tcBorders>
          </w:tcPr>
          <w:p w14:paraId="55A5DFE8" w14:textId="77777777" w:rsidR="00EC5046" w:rsidRPr="00E6107D" w:rsidRDefault="00EC5046" w:rsidP="00566D26">
            <w:pPr>
              <w:ind w:left="38" w:hanging="38"/>
            </w:pPr>
            <w:r>
              <w:t xml:space="preserve">Cílem </w:t>
            </w:r>
            <w:r w:rsidRPr="00E6107D">
              <w:t xml:space="preserve">předmětu </w:t>
            </w:r>
            <w:r>
              <w:t xml:space="preserve">je </w:t>
            </w:r>
            <w:r w:rsidRPr="00905004">
              <w:t>získání poznatků a znalostí</w:t>
            </w:r>
            <w:r>
              <w:t xml:space="preserve"> týkajících se</w:t>
            </w:r>
            <w:r w:rsidRPr="00E6107D" w:rsidDel="00737180">
              <w:t xml:space="preserve"> </w:t>
            </w:r>
            <w:r w:rsidRPr="00E6107D">
              <w:t>základní</w:t>
            </w:r>
            <w:r>
              <w:t>ch</w:t>
            </w:r>
            <w:r w:rsidRPr="00E6107D">
              <w:t xml:space="preserve"> princip</w:t>
            </w:r>
            <w:r>
              <w:t>ů</w:t>
            </w:r>
            <w:r w:rsidRPr="00E6107D">
              <w:t xml:space="preserve"> aplikovaný</w:t>
            </w:r>
            <w:r>
              <w:t>ch</w:t>
            </w:r>
            <w:r w:rsidRPr="00E6107D">
              <w:t xml:space="preserve"> v praxi při návrhu elektronických obvodů.</w:t>
            </w:r>
          </w:p>
          <w:p w14:paraId="578BA697" w14:textId="77777777" w:rsidR="00EC5046" w:rsidRPr="00E6107D" w:rsidRDefault="00EC5046" w:rsidP="00566D26">
            <w:pPr>
              <w:ind w:left="38" w:hanging="38"/>
            </w:pPr>
            <w:r w:rsidRPr="00E6107D">
              <w:t>Témata:</w:t>
            </w:r>
          </w:p>
          <w:p w14:paraId="2382CA7F" w14:textId="77777777" w:rsidR="00EC5046" w:rsidRPr="00E6107D" w:rsidRDefault="00EC5046" w:rsidP="00EC5046">
            <w:pPr>
              <w:pStyle w:val="Odstavecseseznamem"/>
              <w:numPr>
                <w:ilvl w:val="0"/>
                <w:numId w:val="22"/>
              </w:numPr>
            </w:pPr>
            <w:r w:rsidRPr="00E6107D">
              <w:t>Opakování analýzy elektrických obvodů: základní obvodové prvky (odpor, indukčnost, kapacita), obvodové rovnice, zdroje napětí a proudu, Théveninův a Nortonův teorém.</w:t>
            </w:r>
          </w:p>
          <w:p w14:paraId="6B9F233B" w14:textId="77777777" w:rsidR="00EC5046" w:rsidRPr="00E6107D" w:rsidRDefault="00EC5046" w:rsidP="00EC5046">
            <w:pPr>
              <w:pStyle w:val="Odstavecseseznamem"/>
              <w:numPr>
                <w:ilvl w:val="0"/>
                <w:numId w:val="22"/>
              </w:numPr>
            </w:pPr>
            <w:r w:rsidRPr="00E6107D">
              <w:t>Modelové stavy elektrických obvodů: přechodný děj, harmonický ustálený stav, periodický ustálený stav.</w:t>
            </w:r>
          </w:p>
          <w:p w14:paraId="53177802" w14:textId="77777777" w:rsidR="00EC5046" w:rsidRPr="00E6107D" w:rsidRDefault="00EC5046" w:rsidP="00EC5046">
            <w:pPr>
              <w:pStyle w:val="Odstavecseseznamem"/>
              <w:numPr>
                <w:ilvl w:val="0"/>
                <w:numId w:val="22"/>
              </w:numPr>
            </w:pPr>
            <w:r w:rsidRPr="00E6107D">
              <w:t>Makromodely a elektronické bloky: dvojpól, dvojbran, přenos obvodu, voltampérové charakteristiky, zpětná vazba, typy zpětných vazeb a podmínky stability.</w:t>
            </w:r>
          </w:p>
          <w:p w14:paraId="4663BC05" w14:textId="77777777" w:rsidR="00EC5046" w:rsidRPr="00E6107D" w:rsidRDefault="00EC5046" w:rsidP="00EC5046">
            <w:pPr>
              <w:pStyle w:val="Odstavecseseznamem"/>
              <w:numPr>
                <w:ilvl w:val="0"/>
                <w:numId w:val="22"/>
              </w:numPr>
            </w:pPr>
            <w:r w:rsidRPr="00E6107D">
              <w:t>Reálné obvodové prvky a jejich mikromodely: rezistor, kondenzátor, induktor, transformátor.</w:t>
            </w:r>
          </w:p>
          <w:p w14:paraId="7B30D6BE" w14:textId="77777777" w:rsidR="00EC5046" w:rsidRPr="00E6107D" w:rsidRDefault="00EC5046" w:rsidP="00EC5046">
            <w:pPr>
              <w:pStyle w:val="Odstavecseseznamem"/>
              <w:numPr>
                <w:ilvl w:val="0"/>
                <w:numId w:val="22"/>
              </w:numPr>
            </w:pPr>
            <w:r w:rsidRPr="00E6107D">
              <w:t>Polovodičové součástky.</w:t>
            </w:r>
          </w:p>
          <w:p w14:paraId="1BAB2971" w14:textId="77777777" w:rsidR="00EC5046" w:rsidRPr="00E6107D" w:rsidRDefault="00EC5046" w:rsidP="00EC5046">
            <w:pPr>
              <w:pStyle w:val="Odstavecseseznamem"/>
              <w:numPr>
                <w:ilvl w:val="0"/>
                <w:numId w:val="22"/>
              </w:numPr>
            </w:pPr>
            <w:r w:rsidRPr="00E6107D">
              <w:t>Aplikace běžných typů tranzistorů.</w:t>
            </w:r>
          </w:p>
          <w:p w14:paraId="1061959E" w14:textId="77777777" w:rsidR="00EC5046" w:rsidRPr="00E6107D" w:rsidRDefault="00EC5046" w:rsidP="00EC5046">
            <w:pPr>
              <w:pStyle w:val="Odstavecseseznamem"/>
              <w:numPr>
                <w:ilvl w:val="0"/>
                <w:numId w:val="22"/>
              </w:numPr>
            </w:pPr>
            <w:r w:rsidRPr="00E6107D">
              <w:t>Základní topologie tranzistorových zesilovačů, nízkofrekvenční zesilovače.</w:t>
            </w:r>
          </w:p>
          <w:p w14:paraId="0AB57F68" w14:textId="77777777" w:rsidR="00EC5046" w:rsidRPr="00E6107D" w:rsidRDefault="00EC5046" w:rsidP="00EC5046">
            <w:pPr>
              <w:pStyle w:val="Odstavecseseznamem"/>
              <w:numPr>
                <w:ilvl w:val="0"/>
                <w:numId w:val="22"/>
              </w:numPr>
            </w:pPr>
            <w:r w:rsidRPr="00E6107D">
              <w:t>Vysokofrekvenční zesilovače, zesilovače pro komunikační systémy.</w:t>
            </w:r>
          </w:p>
          <w:p w14:paraId="6FE56450" w14:textId="77777777" w:rsidR="00EC5046" w:rsidRDefault="00EC5046" w:rsidP="00EC5046">
            <w:pPr>
              <w:pStyle w:val="Odstavecseseznamem"/>
              <w:numPr>
                <w:ilvl w:val="0"/>
                <w:numId w:val="22"/>
              </w:numPr>
            </w:pPr>
            <w:r w:rsidRPr="00E6107D">
              <w:t>Syntéza elektrických obvodů dle přenosové funkce</w:t>
            </w:r>
            <w:r>
              <w:t>.</w:t>
            </w:r>
          </w:p>
          <w:p w14:paraId="4E463F5B" w14:textId="77777777" w:rsidR="00EC5046" w:rsidRPr="00E6107D" w:rsidRDefault="00EC5046" w:rsidP="00EC5046">
            <w:pPr>
              <w:pStyle w:val="Odstavecseseznamem"/>
              <w:numPr>
                <w:ilvl w:val="0"/>
                <w:numId w:val="22"/>
              </w:numPr>
            </w:pPr>
            <w:r>
              <w:t>N</w:t>
            </w:r>
            <w:r w:rsidRPr="00E6107D">
              <w:t>ávrh elektrických filtrů.</w:t>
            </w:r>
          </w:p>
          <w:p w14:paraId="77F96E48" w14:textId="77777777" w:rsidR="00EC5046" w:rsidRPr="00E6107D" w:rsidRDefault="00EC5046" w:rsidP="00EC5046">
            <w:pPr>
              <w:pStyle w:val="Odstavecseseznamem"/>
              <w:numPr>
                <w:ilvl w:val="0"/>
                <w:numId w:val="22"/>
              </w:numPr>
            </w:pPr>
            <w:r w:rsidRPr="00E6107D">
              <w:t>Napájení elektronických obvodů: stabilizátory napětí a proudu, princip spínaných zdrojů a jejich základní topologie.</w:t>
            </w:r>
          </w:p>
          <w:p w14:paraId="3708B366" w14:textId="77777777" w:rsidR="00EC5046" w:rsidRPr="00E6107D" w:rsidRDefault="00EC5046" w:rsidP="00EC5046">
            <w:pPr>
              <w:pStyle w:val="Odstavecseseznamem"/>
              <w:numPr>
                <w:ilvl w:val="0"/>
                <w:numId w:val="22"/>
              </w:numPr>
            </w:pPr>
            <w:r w:rsidRPr="00E6107D">
              <w:t>Regenerační obvody, oscilátory.</w:t>
            </w:r>
            <w:r w:rsidRPr="00220A2F">
              <w:t xml:space="preserve"> </w:t>
            </w:r>
          </w:p>
          <w:p w14:paraId="63D7119D" w14:textId="77777777" w:rsidR="00EC5046" w:rsidRPr="00E6107D" w:rsidRDefault="00EC5046" w:rsidP="00EC5046">
            <w:pPr>
              <w:pStyle w:val="Odstavecseseznamem"/>
              <w:numPr>
                <w:ilvl w:val="0"/>
                <w:numId w:val="22"/>
              </w:numPr>
            </w:pPr>
            <w:r w:rsidRPr="00E6107D">
              <w:t>SW podpora návrhu elektronických obvodů: SPICE, Multisim, Eagle, využití algoritmů umělé inteligence.</w:t>
            </w:r>
          </w:p>
          <w:p w14:paraId="4CCBB1C4" w14:textId="77777777" w:rsidR="00EC5046" w:rsidRPr="00E6107D" w:rsidRDefault="00EC5046" w:rsidP="00EC5046">
            <w:pPr>
              <w:pStyle w:val="Odstavecseseznamem"/>
              <w:numPr>
                <w:ilvl w:val="0"/>
                <w:numId w:val="22"/>
              </w:numPr>
            </w:pPr>
            <w:r w:rsidRPr="00E6107D">
              <w:t>Základy návrhu plošných spojů.</w:t>
            </w:r>
          </w:p>
        </w:tc>
      </w:tr>
      <w:tr w:rsidR="00EC5046" w14:paraId="4B8B3C65" w14:textId="77777777" w:rsidTr="00566D26">
        <w:trPr>
          <w:trHeight w:val="265"/>
        </w:trPr>
        <w:tc>
          <w:tcPr>
            <w:tcW w:w="3653" w:type="dxa"/>
            <w:gridSpan w:val="2"/>
            <w:tcBorders>
              <w:top w:val="nil"/>
            </w:tcBorders>
            <w:shd w:val="clear" w:color="auto" w:fill="F7CAAC"/>
          </w:tcPr>
          <w:p w14:paraId="79457360" w14:textId="77777777" w:rsidR="00EC5046" w:rsidRDefault="00EC5046" w:rsidP="00566D26">
            <w:r>
              <w:rPr>
                <w:b/>
              </w:rPr>
              <w:t>Studijní literatura a studijní pomůcky</w:t>
            </w:r>
          </w:p>
        </w:tc>
        <w:tc>
          <w:tcPr>
            <w:tcW w:w="6202" w:type="dxa"/>
            <w:gridSpan w:val="6"/>
            <w:tcBorders>
              <w:top w:val="nil"/>
              <w:bottom w:val="nil"/>
            </w:tcBorders>
          </w:tcPr>
          <w:p w14:paraId="78681219" w14:textId="77777777" w:rsidR="00EC5046" w:rsidRDefault="00EC5046" w:rsidP="00566D26"/>
        </w:tc>
      </w:tr>
      <w:tr w:rsidR="00EC5046" w14:paraId="6BA2FC11" w14:textId="77777777" w:rsidTr="00566D26">
        <w:trPr>
          <w:trHeight w:val="1497"/>
        </w:trPr>
        <w:tc>
          <w:tcPr>
            <w:tcW w:w="9855" w:type="dxa"/>
            <w:gridSpan w:val="8"/>
            <w:tcBorders>
              <w:top w:val="nil"/>
            </w:tcBorders>
          </w:tcPr>
          <w:p w14:paraId="3798DD83" w14:textId="77777777" w:rsidR="00EC5046" w:rsidRDefault="00EC5046" w:rsidP="00566D26">
            <w:pPr>
              <w:rPr>
                <w:b/>
                <w:bCs/>
              </w:rPr>
            </w:pPr>
            <w:r w:rsidRPr="001C0137">
              <w:rPr>
                <w:b/>
                <w:bCs/>
              </w:rPr>
              <w:t>Povinná literatura:</w:t>
            </w:r>
          </w:p>
          <w:p w14:paraId="7E76B6DD" w14:textId="77777777" w:rsidR="00EC5046" w:rsidRDefault="00EC5046" w:rsidP="00566D26">
            <w:pPr>
              <w:rPr>
                <w:rStyle w:val="a-size-base"/>
                <w:lang w:val="en-US"/>
              </w:rPr>
            </w:pPr>
            <w:r>
              <w:rPr>
                <w:rStyle w:val="a-size-extra-large"/>
                <w:lang w:val="en-US"/>
              </w:rPr>
              <w:t>STANLEY, W.</w:t>
            </w:r>
            <w:r w:rsidRPr="00DC125E">
              <w:rPr>
                <w:rStyle w:val="a-size-extra-large"/>
                <w:lang w:val="en-US"/>
              </w:rPr>
              <w:t xml:space="preserve"> </w:t>
            </w:r>
            <w:r w:rsidRPr="00A414B9">
              <w:rPr>
                <w:rStyle w:val="a-size-extra-large"/>
                <w:i/>
                <w:lang w:val="en-US"/>
              </w:rPr>
              <w:t>Stanley Electronic Communications: Principles and Systems</w:t>
            </w:r>
            <w:r>
              <w:rPr>
                <w:rStyle w:val="a-size-extra-large"/>
                <w:lang w:val="en-US"/>
              </w:rPr>
              <w:t xml:space="preserve">. </w:t>
            </w:r>
            <w:r>
              <w:rPr>
                <w:rStyle w:val="a-size-base"/>
                <w:lang w:val="en-US"/>
              </w:rPr>
              <w:t>ISBN-13:</w:t>
            </w:r>
            <w:r>
              <w:rPr>
                <w:lang w:val="en-US"/>
              </w:rPr>
              <w:t xml:space="preserve"> </w:t>
            </w:r>
            <w:r>
              <w:rPr>
                <w:rStyle w:val="a-size-base"/>
                <w:lang w:val="en-US"/>
              </w:rPr>
              <w:t>978-1418000035</w:t>
            </w:r>
          </w:p>
          <w:p w14:paraId="2B52390B" w14:textId="77777777" w:rsidR="00EC5046" w:rsidRDefault="00EC5046" w:rsidP="00566D26">
            <w:r>
              <w:t xml:space="preserve">TIETZE, U., Ch. SCHENK a E. GAMM. </w:t>
            </w:r>
            <w:r w:rsidRPr="00CD7DE3">
              <w:rPr>
                <w:i/>
              </w:rPr>
              <w:t>Electronic Circuits: Handbook for Design and Application</w:t>
            </w:r>
            <w:r>
              <w:t xml:space="preserve">. Springer. 2008. ISBN </w:t>
            </w:r>
            <w:r w:rsidRPr="00880A4C">
              <w:t>978-3540004295</w:t>
            </w:r>
            <w:r>
              <w:t>.</w:t>
            </w:r>
          </w:p>
          <w:p w14:paraId="0C631F1C" w14:textId="77777777" w:rsidR="00EC5046" w:rsidRPr="00E05968" w:rsidRDefault="00EC5046" w:rsidP="00566D26">
            <w:pPr>
              <w:rPr>
                <w:b/>
              </w:rPr>
            </w:pPr>
            <w:r w:rsidRPr="00E05968">
              <w:rPr>
                <w:b/>
              </w:rPr>
              <w:t>Doporučená literatura:</w:t>
            </w:r>
          </w:p>
          <w:p w14:paraId="51AD2CEB" w14:textId="77777777" w:rsidR="00EC5046" w:rsidRPr="00104D0A" w:rsidRDefault="00316A01" w:rsidP="00566D26">
            <w:hyperlink r:id="rId15" w:history="1">
              <w:r w:rsidR="00EC5046" w:rsidRPr="00104D0A">
                <w:t xml:space="preserve">BINDAL, A. </w:t>
              </w:r>
              <w:r w:rsidR="00EC5046" w:rsidRPr="00104D0A">
                <w:rPr>
                  <w:i/>
                </w:rPr>
                <w:t xml:space="preserve">Electronics for Embedded Systems. </w:t>
              </w:r>
              <w:r w:rsidR="00EC5046" w:rsidRPr="00104D0A">
                <w:t>Springer International Publishing AG. 2017. 298 s. ISBN 9783319394374</w:t>
              </w:r>
            </w:hyperlink>
          </w:p>
          <w:p w14:paraId="7BA1129A" w14:textId="77777777" w:rsidR="00EC5046" w:rsidRDefault="00EC5046" w:rsidP="00566D26">
            <w:r>
              <w:t xml:space="preserve">HOROWITZ, P. a W. HILL. </w:t>
            </w:r>
            <w:r w:rsidRPr="00CD7DE3">
              <w:rPr>
                <w:i/>
              </w:rPr>
              <w:t>The art of electronics</w:t>
            </w:r>
            <w:r>
              <w:t xml:space="preserve">. </w:t>
            </w:r>
            <w:r w:rsidRPr="00880A4C">
              <w:t>Cambridge University Press. 2015. 1220 s. ISBN: 978-0521809269</w:t>
            </w:r>
            <w:r>
              <w:t>.</w:t>
            </w:r>
          </w:p>
          <w:p w14:paraId="6D5398FA" w14:textId="77777777" w:rsidR="00EC5046" w:rsidRPr="00A414B9" w:rsidRDefault="00316A01" w:rsidP="00566D26">
            <w:pPr>
              <w:rPr>
                <w:rStyle w:val="a-size-extra-large"/>
                <w:lang w:val="en-US"/>
              </w:rPr>
            </w:pPr>
            <w:hyperlink r:id="rId16" w:history="1">
              <w:r w:rsidR="00EC5046" w:rsidRPr="00A414B9">
                <w:rPr>
                  <w:rStyle w:val="a-size-extra-large"/>
                  <w:lang w:val="en-US"/>
                </w:rPr>
                <w:t>FRENZEL</w:t>
              </w:r>
            </w:hyperlink>
            <w:r w:rsidR="00EC5046">
              <w:rPr>
                <w:rStyle w:val="a-size-extra-large"/>
                <w:lang w:val="en-US"/>
              </w:rPr>
              <w:t xml:space="preserve">. </w:t>
            </w:r>
            <w:r w:rsidR="00EC5046" w:rsidRPr="00A414B9">
              <w:rPr>
                <w:rStyle w:val="35kyd6"/>
                <w:i/>
                <w:color w:val="212121"/>
                <w:lang w:val="en"/>
              </w:rPr>
              <w:t>Principles Of Electronic Communication Systems 3Ed</w:t>
            </w:r>
            <w:r w:rsidR="00EC5046">
              <w:rPr>
                <w:rStyle w:val="35kyd6"/>
                <w:color w:val="212121"/>
                <w:lang w:val="en"/>
              </w:rPr>
              <w:t xml:space="preserve">. </w:t>
            </w:r>
            <w:r w:rsidR="00EC5046" w:rsidRPr="00A414B9">
              <w:rPr>
                <w:color w:val="212121"/>
                <w:lang w:val="en"/>
              </w:rPr>
              <w:t xml:space="preserve">Mcgraw Higher Ed. </w:t>
            </w:r>
            <w:r w:rsidR="00EC5046" w:rsidRPr="00A414B9">
              <w:rPr>
                <w:rStyle w:val="35kyd6"/>
              </w:rPr>
              <w:t>ISBN: 9780070667556</w:t>
            </w:r>
            <w:r w:rsidR="00EC5046">
              <w:rPr>
                <w:rStyle w:val="35kyd6"/>
              </w:rPr>
              <w:t>.</w:t>
            </w:r>
          </w:p>
          <w:p w14:paraId="3B20928D" w14:textId="77777777" w:rsidR="00EC5046" w:rsidRPr="00137727" w:rsidRDefault="00EC5046" w:rsidP="00566D26">
            <w:pPr>
              <w:rPr>
                <w:highlight w:val="yellow"/>
              </w:rPr>
            </w:pPr>
          </w:p>
        </w:tc>
      </w:tr>
      <w:tr w:rsidR="00EC5046" w14:paraId="197EB3B6"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AD1800" w14:textId="77777777" w:rsidR="00EC5046" w:rsidRDefault="00EC5046" w:rsidP="00566D26">
            <w:pPr>
              <w:jc w:val="center"/>
              <w:rPr>
                <w:b/>
              </w:rPr>
            </w:pPr>
            <w:r>
              <w:rPr>
                <w:b/>
              </w:rPr>
              <w:t>Informace ke kombinované nebo distanční formě</w:t>
            </w:r>
          </w:p>
        </w:tc>
      </w:tr>
      <w:tr w:rsidR="00EC5046" w14:paraId="5FB32303" w14:textId="77777777" w:rsidTr="00566D26">
        <w:tc>
          <w:tcPr>
            <w:tcW w:w="4787" w:type="dxa"/>
            <w:gridSpan w:val="3"/>
            <w:tcBorders>
              <w:top w:val="single" w:sz="2" w:space="0" w:color="auto"/>
            </w:tcBorders>
            <w:shd w:val="clear" w:color="auto" w:fill="F7CAAC"/>
          </w:tcPr>
          <w:p w14:paraId="2CC0FC53" w14:textId="77777777" w:rsidR="00EC5046" w:rsidRDefault="00EC5046" w:rsidP="00566D26">
            <w:r>
              <w:rPr>
                <w:b/>
              </w:rPr>
              <w:t>Rozsah konzultací (soustředění)</w:t>
            </w:r>
          </w:p>
        </w:tc>
        <w:tc>
          <w:tcPr>
            <w:tcW w:w="889" w:type="dxa"/>
            <w:tcBorders>
              <w:top w:val="single" w:sz="2" w:space="0" w:color="auto"/>
            </w:tcBorders>
          </w:tcPr>
          <w:p w14:paraId="029CC044" w14:textId="77777777" w:rsidR="00EC5046" w:rsidRDefault="00EC5046" w:rsidP="00566D26">
            <w:r>
              <w:t>15</w:t>
            </w:r>
          </w:p>
        </w:tc>
        <w:tc>
          <w:tcPr>
            <w:tcW w:w="4179" w:type="dxa"/>
            <w:gridSpan w:val="4"/>
            <w:tcBorders>
              <w:top w:val="single" w:sz="2" w:space="0" w:color="auto"/>
            </w:tcBorders>
            <w:shd w:val="clear" w:color="auto" w:fill="F7CAAC"/>
          </w:tcPr>
          <w:p w14:paraId="5288A873" w14:textId="77777777" w:rsidR="00EC5046" w:rsidRDefault="00EC5046" w:rsidP="00566D26">
            <w:pPr>
              <w:rPr>
                <w:b/>
              </w:rPr>
            </w:pPr>
            <w:r>
              <w:rPr>
                <w:b/>
              </w:rPr>
              <w:t xml:space="preserve">hodin </w:t>
            </w:r>
          </w:p>
        </w:tc>
      </w:tr>
      <w:tr w:rsidR="00EC5046" w14:paraId="6C76B45A" w14:textId="77777777" w:rsidTr="00566D26">
        <w:tc>
          <w:tcPr>
            <w:tcW w:w="9855" w:type="dxa"/>
            <w:gridSpan w:val="8"/>
            <w:shd w:val="clear" w:color="auto" w:fill="F7CAAC"/>
          </w:tcPr>
          <w:p w14:paraId="765315C2" w14:textId="77777777" w:rsidR="00EC5046" w:rsidRDefault="00EC5046" w:rsidP="00566D26">
            <w:pPr>
              <w:rPr>
                <w:b/>
              </w:rPr>
            </w:pPr>
            <w:r>
              <w:rPr>
                <w:b/>
              </w:rPr>
              <w:t>Informace o způsobu kontaktu s vyučujícím</w:t>
            </w:r>
          </w:p>
        </w:tc>
      </w:tr>
      <w:tr w:rsidR="00EC5046" w14:paraId="76FACF94" w14:textId="77777777" w:rsidTr="00566D26">
        <w:trPr>
          <w:trHeight w:val="644"/>
        </w:trPr>
        <w:tc>
          <w:tcPr>
            <w:tcW w:w="9855" w:type="dxa"/>
            <w:gridSpan w:val="8"/>
          </w:tcPr>
          <w:p w14:paraId="20F1CAB9" w14:textId="77777777" w:rsidR="00EC5046" w:rsidRDefault="00EC5046" w:rsidP="00566D26">
            <w:r w:rsidRPr="00CD7DE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D7DE3">
              <w:rPr>
                <w:sz w:val="18"/>
              </w:rPr>
              <w:t xml:space="preserve"> </w:t>
            </w:r>
          </w:p>
        </w:tc>
      </w:tr>
    </w:tbl>
    <w:p w14:paraId="0EFA5FB3" w14:textId="77777777" w:rsidR="00EC5046" w:rsidRDefault="00EC5046" w:rsidP="00EC5046"/>
    <w:p w14:paraId="3635FE1D"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rsidRPr="00541BD1" w14:paraId="6DB660C7" w14:textId="77777777" w:rsidTr="00566D26">
        <w:tc>
          <w:tcPr>
            <w:tcW w:w="9855" w:type="dxa"/>
            <w:gridSpan w:val="8"/>
            <w:tcBorders>
              <w:bottom w:val="double" w:sz="4" w:space="0" w:color="auto"/>
            </w:tcBorders>
            <w:shd w:val="clear" w:color="auto" w:fill="BDD6EE"/>
          </w:tcPr>
          <w:p w14:paraId="50627F31" w14:textId="370E182F" w:rsidR="00EC5046" w:rsidRPr="00541BD1" w:rsidRDefault="00EC5046" w:rsidP="00566D26">
            <w:pPr>
              <w:tabs>
                <w:tab w:val="right" w:pos="9463"/>
              </w:tabs>
              <w:rPr>
                <w:b/>
                <w:sz w:val="28"/>
              </w:rPr>
            </w:pPr>
            <w:r w:rsidRPr="00541BD1">
              <w:br w:type="page"/>
            </w:r>
            <w:r w:rsidRPr="00541BD1">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34" w:author="Jiří Vojtěšek" w:date="2018-11-26T14:08:00Z">
              <w:r w:rsidR="00926202" w:rsidRPr="00926202">
                <w:rPr>
                  <w:rStyle w:val="Odkazintenzivn"/>
                  <w:rPrChange w:id="435" w:author="Jiří Vojtěšek" w:date="2018-11-26T14:08:00Z">
                    <w:rPr>
                      <w:b/>
                    </w:rPr>
                  </w:rPrChange>
                </w:rPr>
                <w:t>Abecední seznam</w:t>
              </w:r>
            </w:ins>
            <w:del w:id="436" w:author="Jiří Vojtěšek" w:date="2018-11-26T14:08:00Z">
              <w:r w:rsidRPr="00137727" w:rsidDel="00926202">
                <w:rPr>
                  <w:rStyle w:val="Odkazintenzivn"/>
                </w:rPr>
                <w:delText>Abecední seznam</w:delText>
              </w:r>
            </w:del>
            <w:r w:rsidRPr="00192247">
              <w:rPr>
                <w:rStyle w:val="Odkazintenzivn"/>
              </w:rPr>
              <w:fldChar w:fldCharType="end"/>
            </w:r>
          </w:p>
        </w:tc>
      </w:tr>
      <w:tr w:rsidR="00EC5046" w:rsidRPr="00541BD1" w14:paraId="7653C3A6" w14:textId="77777777" w:rsidTr="00566D26">
        <w:tc>
          <w:tcPr>
            <w:tcW w:w="3086" w:type="dxa"/>
            <w:tcBorders>
              <w:top w:val="double" w:sz="4" w:space="0" w:color="auto"/>
            </w:tcBorders>
            <w:shd w:val="clear" w:color="auto" w:fill="F7CAAC"/>
          </w:tcPr>
          <w:p w14:paraId="08AB944E" w14:textId="77777777" w:rsidR="00EC5046" w:rsidRPr="00541BD1" w:rsidRDefault="00EC5046" w:rsidP="00566D26">
            <w:pPr>
              <w:rPr>
                <w:b/>
              </w:rPr>
            </w:pPr>
            <w:r w:rsidRPr="00541BD1">
              <w:rPr>
                <w:b/>
              </w:rPr>
              <w:t>Název studijního předmětu</w:t>
            </w:r>
          </w:p>
        </w:tc>
        <w:tc>
          <w:tcPr>
            <w:tcW w:w="6769" w:type="dxa"/>
            <w:gridSpan w:val="7"/>
            <w:tcBorders>
              <w:top w:val="double" w:sz="4" w:space="0" w:color="auto"/>
            </w:tcBorders>
          </w:tcPr>
          <w:p w14:paraId="396517ED" w14:textId="77777777" w:rsidR="00EC5046" w:rsidRPr="00541BD1" w:rsidRDefault="00EC5046" w:rsidP="00566D26">
            <w:bookmarkStart w:id="437" w:name="DesignofIntegratedSystems"/>
            <w:r>
              <w:t>Design of Integrated Systems</w:t>
            </w:r>
            <w:bookmarkEnd w:id="437"/>
          </w:p>
        </w:tc>
      </w:tr>
      <w:tr w:rsidR="00EC5046" w:rsidRPr="00541BD1" w14:paraId="03084415" w14:textId="77777777" w:rsidTr="00566D26">
        <w:tc>
          <w:tcPr>
            <w:tcW w:w="3086" w:type="dxa"/>
            <w:shd w:val="clear" w:color="auto" w:fill="F7CAAC"/>
          </w:tcPr>
          <w:p w14:paraId="0685AE5F" w14:textId="77777777" w:rsidR="00EC5046" w:rsidRPr="00541BD1" w:rsidRDefault="00EC5046" w:rsidP="00566D26">
            <w:pPr>
              <w:rPr>
                <w:b/>
              </w:rPr>
            </w:pPr>
            <w:r w:rsidRPr="00541BD1">
              <w:rPr>
                <w:b/>
              </w:rPr>
              <w:t>Typ předmětu</w:t>
            </w:r>
          </w:p>
        </w:tc>
        <w:tc>
          <w:tcPr>
            <w:tcW w:w="3406" w:type="dxa"/>
            <w:gridSpan w:val="4"/>
          </w:tcPr>
          <w:p w14:paraId="517F17C0" w14:textId="77777777" w:rsidR="00EC5046" w:rsidRDefault="00EC5046" w:rsidP="00566D26">
            <w:r>
              <w:t>Povinný</w:t>
            </w:r>
            <w:r w:rsidRPr="00541BD1">
              <w:t xml:space="preserve"> </w:t>
            </w:r>
            <w:r>
              <w:t>„</w:t>
            </w:r>
            <w:r w:rsidRPr="00541BD1">
              <w:t>PZ</w:t>
            </w:r>
            <w:r>
              <w:t>“ pro specializace:</w:t>
            </w:r>
          </w:p>
          <w:p w14:paraId="13BF0528" w14:textId="77777777" w:rsidR="00EC5046" w:rsidRDefault="00EC5046" w:rsidP="00566D26">
            <w:r>
              <w:t>Bezpečnostní technologie</w:t>
            </w:r>
          </w:p>
          <w:p w14:paraId="2235924B" w14:textId="77777777" w:rsidR="00EC5046" w:rsidRPr="00541BD1" w:rsidRDefault="00EC5046" w:rsidP="00566D26">
            <w:r>
              <w:t>Bezpečnostní management</w:t>
            </w:r>
          </w:p>
        </w:tc>
        <w:tc>
          <w:tcPr>
            <w:tcW w:w="2695" w:type="dxa"/>
            <w:gridSpan w:val="2"/>
            <w:shd w:val="clear" w:color="auto" w:fill="F7CAAC"/>
          </w:tcPr>
          <w:p w14:paraId="7C3A1B03" w14:textId="77777777" w:rsidR="00EC5046" w:rsidRPr="00541BD1" w:rsidRDefault="00EC5046" w:rsidP="00566D26">
            <w:r w:rsidRPr="00541BD1">
              <w:rPr>
                <w:b/>
              </w:rPr>
              <w:t>doporučený ročník / semestr</w:t>
            </w:r>
          </w:p>
        </w:tc>
        <w:tc>
          <w:tcPr>
            <w:tcW w:w="668" w:type="dxa"/>
          </w:tcPr>
          <w:p w14:paraId="5C2B4523" w14:textId="77777777" w:rsidR="00EC5046" w:rsidRPr="00541BD1" w:rsidRDefault="00EC5046" w:rsidP="00566D26">
            <w:r>
              <w:t>2/Z</w:t>
            </w:r>
          </w:p>
        </w:tc>
      </w:tr>
      <w:tr w:rsidR="00EC5046" w:rsidRPr="00541BD1" w14:paraId="206EC98D" w14:textId="77777777" w:rsidTr="00566D26">
        <w:tc>
          <w:tcPr>
            <w:tcW w:w="3086" w:type="dxa"/>
            <w:shd w:val="clear" w:color="auto" w:fill="F7CAAC"/>
          </w:tcPr>
          <w:p w14:paraId="6F289079" w14:textId="77777777" w:rsidR="00EC5046" w:rsidRPr="00541BD1" w:rsidRDefault="00EC5046" w:rsidP="00566D26">
            <w:pPr>
              <w:rPr>
                <w:b/>
              </w:rPr>
            </w:pPr>
            <w:r w:rsidRPr="00541BD1">
              <w:rPr>
                <w:b/>
              </w:rPr>
              <w:t>Rozsah studijního předmětu</w:t>
            </w:r>
          </w:p>
        </w:tc>
        <w:tc>
          <w:tcPr>
            <w:tcW w:w="1701" w:type="dxa"/>
            <w:gridSpan w:val="2"/>
          </w:tcPr>
          <w:p w14:paraId="023B70AB" w14:textId="77777777" w:rsidR="00EC5046" w:rsidRPr="00A169B8" w:rsidRDefault="00EC5046" w:rsidP="00566D26">
            <w:r w:rsidRPr="00A169B8">
              <w:t>28p + 28c</w:t>
            </w:r>
          </w:p>
        </w:tc>
        <w:tc>
          <w:tcPr>
            <w:tcW w:w="889" w:type="dxa"/>
            <w:shd w:val="clear" w:color="auto" w:fill="F7CAAC"/>
          </w:tcPr>
          <w:p w14:paraId="3D5DFA28" w14:textId="77777777" w:rsidR="00EC5046" w:rsidRPr="00A169B8" w:rsidRDefault="00EC5046" w:rsidP="00566D26">
            <w:pPr>
              <w:rPr>
                <w:b/>
              </w:rPr>
            </w:pPr>
            <w:r w:rsidRPr="00A169B8">
              <w:rPr>
                <w:b/>
              </w:rPr>
              <w:t xml:space="preserve">hod. </w:t>
            </w:r>
          </w:p>
        </w:tc>
        <w:tc>
          <w:tcPr>
            <w:tcW w:w="816" w:type="dxa"/>
          </w:tcPr>
          <w:p w14:paraId="5952A68D" w14:textId="77777777" w:rsidR="00EC5046" w:rsidRPr="00A169B8" w:rsidRDefault="00EC5046" w:rsidP="00566D26"/>
        </w:tc>
        <w:tc>
          <w:tcPr>
            <w:tcW w:w="2156" w:type="dxa"/>
            <w:shd w:val="clear" w:color="auto" w:fill="F7CAAC"/>
          </w:tcPr>
          <w:p w14:paraId="52CC4DC8" w14:textId="77777777" w:rsidR="00EC5046" w:rsidRPr="00A169B8" w:rsidRDefault="00EC5046" w:rsidP="00566D26">
            <w:pPr>
              <w:rPr>
                <w:b/>
              </w:rPr>
            </w:pPr>
            <w:r w:rsidRPr="00A169B8">
              <w:rPr>
                <w:b/>
              </w:rPr>
              <w:t>kreditů</w:t>
            </w:r>
          </w:p>
        </w:tc>
        <w:tc>
          <w:tcPr>
            <w:tcW w:w="1207" w:type="dxa"/>
            <w:gridSpan w:val="2"/>
          </w:tcPr>
          <w:p w14:paraId="02D0D457" w14:textId="77777777" w:rsidR="00EC5046" w:rsidRPr="00A169B8" w:rsidRDefault="00EC5046" w:rsidP="00566D26">
            <w:r w:rsidRPr="00A169B8">
              <w:t>5</w:t>
            </w:r>
          </w:p>
        </w:tc>
      </w:tr>
      <w:tr w:rsidR="00EC5046" w:rsidRPr="00541BD1" w14:paraId="17A04839" w14:textId="77777777" w:rsidTr="00566D26">
        <w:tc>
          <w:tcPr>
            <w:tcW w:w="3086" w:type="dxa"/>
            <w:shd w:val="clear" w:color="auto" w:fill="F7CAAC"/>
          </w:tcPr>
          <w:p w14:paraId="5536E5B0" w14:textId="77777777" w:rsidR="00EC5046" w:rsidRPr="00541BD1" w:rsidRDefault="00EC5046" w:rsidP="00566D26">
            <w:pPr>
              <w:rPr>
                <w:b/>
                <w:sz w:val="22"/>
              </w:rPr>
            </w:pPr>
            <w:r w:rsidRPr="00541BD1">
              <w:rPr>
                <w:b/>
              </w:rPr>
              <w:t>Prerekvizity, korekvizity, ekvivalence</w:t>
            </w:r>
          </w:p>
        </w:tc>
        <w:tc>
          <w:tcPr>
            <w:tcW w:w="6769" w:type="dxa"/>
            <w:gridSpan w:val="7"/>
          </w:tcPr>
          <w:p w14:paraId="36167C03" w14:textId="77777777" w:rsidR="00EC5046" w:rsidRPr="00541BD1" w:rsidRDefault="00EC5046" w:rsidP="00566D26">
            <w:r w:rsidRPr="00541BD1">
              <w:t>nejsou</w:t>
            </w:r>
          </w:p>
        </w:tc>
      </w:tr>
      <w:tr w:rsidR="00EC5046" w:rsidRPr="00541BD1" w14:paraId="29599CFD" w14:textId="77777777" w:rsidTr="00566D26">
        <w:tc>
          <w:tcPr>
            <w:tcW w:w="3086" w:type="dxa"/>
            <w:shd w:val="clear" w:color="auto" w:fill="F7CAAC"/>
          </w:tcPr>
          <w:p w14:paraId="7AFF70F8" w14:textId="77777777" w:rsidR="00EC5046" w:rsidRPr="00541BD1" w:rsidRDefault="00EC5046" w:rsidP="00566D26">
            <w:pPr>
              <w:rPr>
                <w:b/>
              </w:rPr>
            </w:pPr>
            <w:r w:rsidRPr="00541BD1">
              <w:rPr>
                <w:b/>
              </w:rPr>
              <w:t>Způsob ověření studijních výsledků</w:t>
            </w:r>
          </w:p>
        </w:tc>
        <w:tc>
          <w:tcPr>
            <w:tcW w:w="3406" w:type="dxa"/>
            <w:gridSpan w:val="4"/>
          </w:tcPr>
          <w:p w14:paraId="349DD820" w14:textId="77777777" w:rsidR="00EC5046" w:rsidRPr="00541BD1" w:rsidRDefault="00EC5046" w:rsidP="00566D26">
            <w:r w:rsidRPr="00541BD1">
              <w:t>Zápočet, zkouška</w:t>
            </w:r>
          </w:p>
        </w:tc>
        <w:tc>
          <w:tcPr>
            <w:tcW w:w="2156" w:type="dxa"/>
            <w:shd w:val="clear" w:color="auto" w:fill="F7CAAC"/>
          </w:tcPr>
          <w:p w14:paraId="26790B2F" w14:textId="77777777" w:rsidR="00EC5046" w:rsidRPr="00541BD1" w:rsidRDefault="00EC5046" w:rsidP="00566D26">
            <w:pPr>
              <w:rPr>
                <w:b/>
              </w:rPr>
            </w:pPr>
            <w:r w:rsidRPr="00541BD1">
              <w:rPr>
                <w:b/>
              </w:rPr>
              <w:t>Forma výuky</w:t>
            </w:r>
          </w:p>
        </w:tc>
        <w:tc>
          <w:tcPr>
            <w:tcW w:w="1207" w:type="dxa"/>
            <w:gridSpan w:val="2"/>
          </w:tcPr>
          <w:p w14:paraId="0CAECF76" w14:textId="77777777" w:rsidR="00EC5046" w:rsidRPr="00C54DCA" w:rsidRDefault="00EC5046" w:rsidP="00566D26">
            <w:r w:rsidRPr="00C54DCA">
              <w:t>Přednášky, cvičení.</w:t>
            </w:r>
          </w:p>
        </w:tc>
      </w:tr>
      <w:tr w:rsidR="00EC5046" w:rsidRPr="00541BD1" w14:paraId="4332FDCC" w14:textId="77777777" w:rsidTr="00566D26">
        <w:tc>
          <w:tcPr>
            <w:tcW w:w="3086" w:type="dxa"/>
            <w:shd w:val="clear" w:color="auto" w:fill="F7CAAC"/>
          </w:tcPr>
          <w:p w14:paraId="6DE85572" w14:textId="77777777" w:rsidR="00EC5046" w:rsidRPr="00541BD1" w:rsidRDefault="00EC5046" w:rsidP="00566D26">
            <w:pPr>
              <w:rPr>
                <w:b/>
              </w:rPr>
            </w:pPr>
            <w:r w:rsidRPr="00541BD1">
              <w:rPr>
                <w:b/>
              </w:rPr>
              <w:t>Forma způsobu ověření studijních výsledků a další požadavky na studenta</w:t>
            </w:r>
          </w:p>
        </w:tc>
        <w:tc>
          <w:tcPr>
            <w:tcW w:w="6769" w:type="dxa"/>
            <w:gridSpan w:val="7"/>
            <w:tcBorders>
              <w:bottom w:val="nil"/>
            </w:tcBorders>
          </w:tcPr>
          <w:p w14:paraId="0522F7D2" w14:textId="77777777" w:rsidR="00EC5046" w:rsidRPr="00404D4D" w:rsidRDefault="00EC5046" w:rsidP="00566D26">
            <w:r w:rsidRPr="00404D4D">
              <w:t xml:space="preserve">1. Povinná a aktivní účast na jednotlivých </w:t>
            </w:r>
            <w:r>
              <w:t>cvičení</w:t>
            </w:r>
            <w:r w:rsidRPr="00404D4D">
              <w:t xml:space="preserve"> (</w:t>
            </w:r>
            <w:r>
              <w:t>80</w:t>
            </w:r>
            <w:r w:rsidRPr="00404D4D">
              <w:t xml:space="preserve">% účast na </w:t>
            </w:r>
            <w:r>
              <w:t>cvičení</w:t>
            </w:r>
            <w:r w:rsidRPr="00404D4D">
              <w:t xml:space="preserve">). </w:t>
            </w:r>
          </w:p>
          <w:p w14:paraId="2989DB14" w14:textId="77777777" w:rsidR="00EC5046" w:rsidRPr="00404D4D" w:rsidRDefault="00EC5046" w:rsidP="00566D26">
            <w:r w:rsidRPr="00404D4D">
              <w:t>2. Teoretické</w:t>
            </w:r>
            <w:r>
              <w:t xml:space="preserve"> a praktické</w:t>
            </w:r>
            <w:r w:rsidRPr="00404D4D">
              <w:t xml:space="preserve"> zvládnutí základní problematiky a jednotlivých témat. </w:t>
            </w:r>
          </w:p>
          <w:p w14:paraId="28A6530D" w14:textId="77777777" w:rsidR="00EC5046" w:rsidRPr="00404D4D" w:rsidRDefault="00EC5046" w:rsidP="00566D26">
            <w:r w:rsidRPr="00404D4D">
              <w:t>3. Zápočet - zpracování samostatného</w:t>
            </w:r>
            <w:r>
              <w:t xml:space="preserve"> odborného</w:t>
            </w:r>
            <w:r w:rsidRPr="00404D4D">
              <w:t xml:space="preserve"> úkolu + písemný test.</w:t>
            </w:r>
          </w:p>
          <w:p w14:paraId="0FCCE9D3" w14:textId="77777777" w:rsidR="00EC5046" w:rsidRPr="00A169B8" w:rsidRDefault="00EC5046" w:rsidP="00566D26">
            <w:r w:rsidRPr="00404D4D">
              <w:t xml:space="preserve">4. Zkouška </w:t>
            </w:r>
            <w:r>
              <w:t>-</w:t>
            </w:r>
            <w:r w:rsidRPr="00404D4D">
              <w:t xml:space="preserve"> ústní forma, prokázání znalostí látky z probíraných tematických okruhů.</w:t>
            </w:r>
          </w:p>
        </w:tc>
      </w:tr>
      <w:tr w:rsidR="00EC5046" w:rsidRPr="00541BD1" w14:paraId="1665C30E" w14:textId="77777777" w:rsidTr="00EC5046">
        <w:trPr>
          <w:trHeight w:val="247"/>
        </w:trPr>
        <w:tc>
          <w:tcPr>
            <w:tcW w:w="9855" w:type="dxa"/>
            <w:gridSpan w:val="8"/>
            <w:tcBorders>
              <w:top w:val="nil"/>
            </w:tcBorders>
          </w:tcPr>
          <w:p w14:paraId="163F5327" w14:textId="77777777" w:rsidR="00EC5046" w:rsidRPr="00541BD1" w:rsidRDefault="00EC5046" w:rsidP="00566D26"/>
        </w:tc>
      </w:tr>
      <w:tr w:rsidR="00EC5046" w:rsidRPr="00541BD1" w14:paraId="06023D3C" w14:textId="77777777" w:rsidTr="00566D26">
        <w:trPr>
          <w:trHeight w:val="197"/>
        </w:trPr>
        <w:tc>
          <w:tcPr>
            <w:tcW w:w="3086" w:type="dxa"/>
            <w:tcBorders>
              <w:top w:val="nil"/>
            </w:tcBorders>
            <w:shd w:val="clear" w:color="auto" w:fill="F7CAAC"/>
          </w:tcPr>
          <w:p w14:paraId="58F8B94A" w14:textId="77777777" w:rsidR="00EC5046" w:rsidRPr="00541BD1" w:rsidRDefault="00EC5046" w:rsidP="00566D26">
            <w:pPr>
              <w:rPr>
                <w:b/>
              </w:rPr>
            </w:pPr>
            <w:r w:rsidRPr="00541BD1">
              <w:rPr>
                <w:b/>
              </w:rPr>
              <w:t>Garant předmětu</w:t>
            </w:r>
          </w:p>
        </w:tc>
        <w:tc>
          <w:tcPr>
            <w:tcW w:w="6769" w:type="dxa"/>
            <w:gridSpan w:val="7"/>
            <w:tcBorders>
              <w:top w:val="nil"/>
            </w:tcBorders>
          </w:tcPr>
          <w:p w14:paraId="58E9377B" w14:textId="77777777" w:rsidR="00EC5046" w:rsidRPr="00541BD1" w:rsidRDefault="00EC5046" w:rsidP="00566D26">
            <w:r w:rsidRPr="00541BD1">
              <w:t>Ing. Rudolf Drga, Ph.D.</w:t>
            </w:r>
          </w:p>
        </w:tc>
      </w:tr>
      <w:tr w:rsidR="00EC5046" w:rsidRPr="00541BD1" w14:paraId="1360EC30" w14:textId="77777777" w:rsidTr="00566D26">
        <w:trPr>
          <w:trHeight w:val="243"/>
        </w:trPr>
        <w:tc>
          <w:tcPr>
            <w:tcW w:w="3086" w:type="dxa"/>
            <w:tcBorders>
              <w:top w:val="nil"/>
            </w:tcBorders>
            <w:shd w:val="clear" w:color="auto" w:fill="F7CAAC"/>
          </w:tcPr>
          <w:p w14:paraId="1EF3C838" w14:textId="77777777" w:rsidR="00EC5046" w:rsidRPr="00541BD1" w:rsidRDefault="00EC5046" w:rsidP="00566D26">
            <w:pPr>
              <w:rPr>
                <w:b/>
              </w:rPr>
            </w:pPr>
            <w:r w:rsidRPr="00541BD1">
              <w:rPr>
                <w:b/>
              </w:rPr>
              <w:t>Zapojení garanta do výuky předmětu</w:t>
            </w:r>
          </w:p>
        </w:tc>
        <w:tc>
          <w:tcPr>
            <w:tcW w:w="6769" w:type="dxa"/>
            <w:gridSpan w:val="7"/>
            <w:tcBorders>
              <w:top w:val="nil"/>
            </w:tcBorders>
          </w:tcPr>
          <w:p w14:paraId="0954C046" w14:textId="77777777" w:rsidR="00EC5046" w:rsidRPr="00A169B8" w:rsidRDefault="00EC5046" w:rsidP="00566D26">
            <w:r>
              <w:t>Metodicky, vede přednášky</w:t>
            </w:r>
          </w:p>
        </w:tc>
      </w:tr>
      <w:tr w:rsidR="00EC5046" w:rsidRPr="00541BD1" w14:paraId="22D153DC" w14:textId="77777777" w:rsidTr="00566D26">
        <w:tc>
          <w:tcPr>
            <w:tcW w:w="3086" w:type="dxa"/>
            <w:shd w:val="clear" w:color="auto" w:fill="F7CAAC"/>
          </w:tcPr>
          <w:p w14:paraId="0851AE1B" w14:textId="77777777" w:rsidR="00EC5046" w:rsidRPr="00541BD1" w:rsidRDefault="00EC5046" w:rsidP="00566D26">
            <w:pPr>
              <w:rPr>
                <w:b/>
              </w:rPr>
            </w:pPr>
            <w:r w:rsidRPr="00541BD1">
              <w:rPr>
                <w:b/>
              </w:rPr>
              <w:t>Vyučující</w:t>
            </w:r>
          </w:p>
        </w:tc>
        <w:tc>
          <w:tcPr>
            <w:tcW w:w="6769" w:type="dxa"/>
            <w:gridSpan w:val="7"/>
            <w:tcBorders>
              <w:bottom w:val="nil"/>
            </w:tcBorders>
          </w:tcPr>
          <w:p w14:paraId="4090EBEB" w14:textId="77777777" w:rsidR="00EC5046" w:rsidRDefault="00EC5046" w:rsidP="00566D26">
            <w:r w:rsidRPr="00541BD1">
              <w:t>Ing. Rudolf Drga, Ph.D.</w:t>
            </w:r>
            <w:r>
              <w:t>, přednášky (100 %)</w:t>
            </w:r>
          </w:p>
          <w:p w14:paraId="12B7735C" w14:textId="77777777" w:rsidR="00EC5046" w:rsidRPr="00541BD1" w:rsidRDefault="00EC5046" w:rsidP="00566D26">
            <w:r w:rsidRPr="00541BD1">
              <w:t>Ing. Jan Valouch, Ph.D</w:t>
            </w:r>
            <w:r>
              <w:t>., cvičení (100 %)</w:t>
            </w:r>
          </w:p>
        </w:tc>
      </w:tr>
      <w:tr w:rsidR="00EC5046" w:rsidRPr="00541BD1" w14:paraId="1273C52D" w14:textId="77777777" w:rsidTr="00566D26">
        <w:trPr>
          <w:trHeight w:val="50"/>
        </w:trPr>
        <w:tc>
          <w:tcPr>
            <w:tcW w:w="9855" w:type="dxa"/>
            <w:gridSpan w:val="8"/>
            <w:tcBorders>
              <w:top w:val="nil"/>
            </w:tcBorders>
          </w:tcPr>
          <w:p w14:paraId="538AE4AE" w14:textId="77777777" w:rsidR="00EC5046" w:rsidRPr="00541BD1" w:rsidRDefault="00EC5046" w:rsidP="00566D26"/>
        </w:tc>
      </w:tr>
      <w:tr w:rsidR="00EC5046" w:rsidRPr="00541BD1" w14:paraId="105E6402" w14:textId="77777777" w:rsidTr="00566D26">
        <w:tc>
          <w:tcPr>
            <w:tcW w:w="3086" w:type="dxa"/>
            <w:shd w:val="clear" w:color="auto" w:fill="F7CAAC"/>
          </w:tcPr>
          <w:p w14:paraId="7E5FFA47" w14:textId="77777777" w:rsidR="00EC5046" w:rsidRPr="00541BD1" w:rsidRDefault="00EC5046" w:rsidP="00566D26">
            <w:pPr>
              <w:rPr>
                <w:b/>
              </w:rPr>
            </w:pPr>
            <w:r w:rsidRPr="00541BD1">
              <w:rPr>
                <w:b/>
              </w:rPr>
              <w:t>Stručná anotace předmětu</w:t>
            </w:r>
          </w:p>
        </w:tc>
        <w:tc>
          <w:tcPr>
            <w:tcW w:w="6769" w:type="dxa"/>
            <w:gridSpan w:val="7"/>
            <w:tcBorders>
              <w:bottom w:val="nil"/>
            </w:tcBorders>
          </w:tcPr>
          <w:p w14:paraId="43117911" w14:textId="77777777" w:rsidR="00EC5046" w:rsidRPr="00541BD1" w:rsidRDefault="00EC5046" w:rsidP="00566D26"/>
        </w:tc>
      </w:tr>
      <w:tr w:rsidR="00EC5046" w:rsidRPr="00541BD1" w14:paraId="0FC6A1B3" w14:textId="77777777" w:rsidTr="00566D26">
        <w:trPr>
          <w:trHeight w:val="3938"/>
        </w:trPr>
        <w:tc>
          <w:tcPr>
            <w:tcW w:w="9855" w:type="dxa"/>
            <w:gridSpan w:val="8"/>
            <w:tcBorders>
              <w:top w:val="nil"/>
              <w:bottom w:val="single" w:sz="12" w:space="0" w:color="auto"/>
            </w:tcBorders>
          </w:tcPr>
          <w:p w14:paraId="102F6A9C" w14:textId="77777777" w:rsidR="00EC5046" w:rsidRPr="005B3165" w:rsidRDefault="00EC5046" w:rsidP="00566D26">
            <w:r w:rsidRPr="005B3165">
              <w:t>Cílem předmětu je získání základních poznatků o využití integrovaných poplachových systémů, zejména o způsobu jejich návrhu. Student získá znalosti o technických požadavcích na integrované poplachové systémy a o z</w:t>
            </w:r>
            <w:r>
              <w:t xml:space="preserve">ákladních způsobech integrace. </w:t>
            </w:r>
          </w:p>
          <w:p w14:paraId="061999E6" w14:textId="77777777" w:rsidR="00EC5046" w:rsidRPr="005B3165" w:rsidRDefault="00EC5046" w:rsidP="00566D26">
            <w:r w:rsidRPr="005B3165">
              <w:t>Témata:</w:t>
            </w:r>
          </w:p>
          <w:p w14:paraId="1F31BB03" w14:textId="77777777" w:rsidR="00EC5046" w:rsidRPr="005B3165" w:rsidRDefault="00EC5046" w:rsidP="00EC5046">
            <w:pPr>
              <w:pStyle w:val="Odstavecseseznamem"/>
              <w:numPr>
                <w:ilvl w:val="0"/>
                <w:numId w:val="24"/>
              </w:numPr>
              <w:tabs>
                <w:tab w:val="left" w:pos="38"/>
              </w:tabs>
              <w:ind w:left="816"/>
            </w:pPr>
            <w:r w:rsidRPr="005B3165">
              <w:t xml:space="preserve">Úvod do problematiky integrovaných systémů </w:t>
            </w:r>
          </w:p>
          <w:p w14:paraId="51E02D3E" w14:textId="77777777" w:rsidR="00EC5046" w:rsidRPr="005B3165" w:rsidRDefault="00EC5046" w:rsidP="00EC5046">
            <w:pPr>
              <w:pStyle w:val="Odstavecseseznamem"/>
              <w:numPr>
                <w:ilvl w:val="0"/>
                <w:numId w:val="24"/>
              </w:numPr>
              <w:tabs>
                <w:tab w:val="left" w:pos="38"/>
              </w:tabs>
              <w:ind w:left="816"/>
            </w:pPr>
            <w:r w:rsidRPr="005B3165">
              <w:t xml:space="preserve">Všeobecné požadavky na kombinované a integrované poplachové systémy (ČSN CLC/TS50398) </w:t>
            </w:r>
          </w:p>
          <w:p w14:paraId="2034847C" w14:textId="77777777" w:rsidR="00EC5046" w:rsidRPr="005B3165" w:rsidRDefault="00EC5046" w:rsidP="00EC5046">
            <w:pPr>
              <w:pStyle w:val="Odstavecseseznamem"/>
              <w:numPr>
                <w:ilvl w:val="0"/>
                <w:numId w:val="24"/>
              </w:numPr>
              <w:tabs>
                <w:tab w:val="left" w:pos="38"/>
              </w:tabs>
              <w:ind w:left="816"/>
            </w:pPr>
            <w:r w:rsidRPr="005B3165">
              <w:t>Konfigurace integrovaných systémů.</w:t>
            </w:r>
          </w:p>
          <w:p w14:paraId="19CB3E2C" w14:textId="77777777" w:rsidR="00EC5046" w:rsidRPr="005B3165" w:rsidRDefault="00EC5046" w:rsidP="00EC5046">
            <w:pPr>
              <w:pStyle w:val="Odstavecseseznamem"/>
              <w:numPr>
                <w:ilvl w:val="0"/>
                <w:numId w:val="24"/>
              </w:numPr>
              <w:tabs>
                <w:tab w:val="left" w:pos="38"/>
              </w:tabs>
              <w:ind w:left="816"/>
            </w:pPr>
            <w:r w:rsidRPr="005B3165">
              <w:t>Systémová integrace</w:t>
            </w:r>
          </w:p>
          <w:p w14:paraId="251CEF82" w14:textId="77777777" w:rsidR="00EC5046" w:rsidRPr="005B3165" w:rsidRDefault="00EC5046" w:rsidP="00EC5046">
            <w:pPr>
              <w:pStyle w:val="Odstavecseseznamem"/>
              <w:numPr>
                <w:ilvl w:val="0"/>
                <w:numId w:val="24"/>
              </w:numPr>
              <w:tabs>
                <w:tab w:val="left" w:pos="38"/>
              </w:tabs>
              <w:ind w:left="816"/>
            </w:pPr>
            <w:r w:rsidRPr="005B3165">
              <w:t xml:space="preserve">Systémy nevýrobní automatizace </w:t>
            </w:r>
          </w:p>
          <w:p w14:paraId="621D19AD" w14:textId="77777777" w:rsidR="00EC5046" w:rsidRPr="005B3165" w:rsidRDefault="00EC5046" w:rsidP="00EC5046">
            <w:pPr>
              <w:pStyle w:val="Odstavecseseznamem"/>
              <w:numPr>
                <w:ilvl w:val="0"/>
                <w:numId w:val="24"/>
              </w:numPr>
              <w:tabs>
                <w:tab w:val="left" w:pos="38"/>
              </w:tabs>
              <w:ind w:left="816"/>
            </w:pPr>
            <w:r w:rsidRPr="005B3165">
              <w:t>Rozhraní subsystémů.</w:t>
            </w:r>
          </w:p>
          <w:p w14:paraId="116EFEAE" w14:textId="77777777" w:rsidR="00EC5046" w:rsidRPr="005B3165" w:rsidRDefault="00EC5046" w:rsidP="00EC5046">
            <w:pPr>
              <w:pStyle w:val="Odstavecseseznamem"/>
              <w:numPr>
                <w:ilvl w:val="0"/>
                <w:numId w:val="24"/>
              </w:numPr>
              <w:tabs>
                <w:tab w:val="left" w:pos="38"/>
              </w:tabs>
              <w:ind w:left="816"/>
            </w:pPr>
            <w:r w:rsidRPr="005B3165">
              <w:t>Hardwarová integrace poplachových systémů</w:t>
            </w:r>
          </w:p>
          <w:p w14:paraId="6A2D2436" w14:textId="77777777" w:rsidR="00EC5046" w:rsidRPr="005B3165" w:rsidRDefault="00EC5046" w:rsidP="00EC5046">
            <w:pPr>
              <w:pStyle w:val="Odstavecseseznamem"/>
              <w:numPr>
                <w:ilvl w:val="0"/>
                <w:numId w:val="24"/>
              </w:numPr>
              <w:tabs>
                <w:tab w:val="left" w:pos="38"/>
              </w:tabs>
              <w:ind w:left="816"/>
            </w:pPr>
            <w:r w:rsidRPr="005B3165">
              <w:t>Softwarová integrace poplachových systémů.</w:t>
            </w:r>
          </w:p>
          <w:p w14:paraId="60D32500" w14:textId="77777777" w:rsidR="00EC5046" w:rsidRPr="005B3165" w:rsidRDefault="00EC5046" w:rsidP="00EC5046">
            <w:pPr>
              <w:pStyle w:val="Odstavecseseznamem"/>
              <w:numPr>
                <w:ilvl w:val="0"/>
                <w:numId w:val="24"/>
              </w:numPr>
              <w:tabs>
                <w:tab w:val="left" w:pos="38"/>
              </w:tabs>
              <w:ind w:left="816"/>
            </w:pPr>
            <w:r w:rsidRPr="005B3165">
              <w:t xml:space="preserve">Zásady projektování integrovaných poplachových systémů. </w:t>
            </w:r>
          </w:p>
          <w:p w14:paraId="1F3F54BB" w14:textId="77777777" w:rsidR="00EC5046" w:rsidRPr="005B3165" w:rsidRDefault="00EC5046" w:rsidP="00EC5046">
            <w:pPr>
              <w:pStyle w:val="Odstavecseseznamem"/>
              <w:numPr>
                <w:ilvl w:val="0"/>
                <w:numId w:val="24"/>
              </w:numPr>
              <w:tabs>
                <w:tab w:val="left" w:pos="38"/>
              </w:tabs>
              <w:ind w:left="816"/>
            </w:pPr>
            <w:r w:rsidRPr="005B3165">
              <w:t>Aplikace IS v komerčních a rezidenčních objektech.</w:t>
            </w:r>
          </w:p>
          <w:p w14:paraId="5BA25AB4" w14:textId="77777777" w:rsidR="00EC5046" w:rsidRPr="005B3165" w:rsidRDefault="00EC5046" w:rsidP="00EC5046">
            <w:pPr>
              <w:pStyle w:val="Odstavecseseznamem"/>
              <w:numPr>
                <w:ilvl w:val="0"/>
                <w:numId w:val="24"/>
              </w:numPr>
              <w:tabs>
                <w:tab w:val="left" w:pos="38"/>
              </w:tabs>
              <w:ind w:left="816"/>
            </w:pPr>
            <w:r w:rsidRPr="005B3165">
              <w:t xml:space="preserve">Zásady návrhu a projektování EPS. </w:t>
            </w:r>
          </w:p>
          <w:p w14:paraId="7E7EA43F" w14:textId="77777777" w:rsidR="00EC5046" w:rsidRPr="005B3165" w:rsidRDefault="00EC5046" w:rsidP="00EC5046">
            <w:pPr>
              <w:pStyle w:val="Odstavecseseznamem"/>
              <w:numPr>
                <w:ilvl w:val="0"/>
                <w:numId w:val="24"/>
              </w:numPr>
              <w:tabs>
                <w:tab w:val="left" w:pos="38"/>
              </w:tabs>
              <w:ind w:left="816"/>
            </w:pPr>
            <w:r w:rsidRPr="005B3165">
              <w:t xml:space="preserve">Elektromagnetická kompatibilita poplachových systémů </w:t>
            </w:r>
          </w:p>
          <w:p w14:paraId="5B700490" w14:textId="77777777" w:rsidR="00EC5046" w:rsidRPr="005B3165" w:rsidRDefault="00EC5046" w:rsidP="00EC5046">
            <w:pPr>
              <w:pStyle w:val="Odstavecseseznamem"/>
              <w:numPr>
                <w:ilvl w:val="0"/>
                <w:numId w:val="24"/>
              </w:numPr>
              <w:tabs>
                <w:tab w:val="left" w:pos="38"/>
              </w:tabs>
              <w:ind w:left="816"/>
            </w:pPr>
            <w:r w:rsidRPr="005B3165">
              <w:t xml:space="preserve">Systémové elektroinstalace </w:t>
            </w:r>
          </w:p>
          <w:p w14:paraId="736BF5EE" w14:textId="77777777" w:rsidR="00EC5046" w:rsidRPr="005B3165" w:rsidRDefault="00EC5046" w:rsidP="00EC5046">
            <w:pPr>
              <w:pStyle w:val="Odstavecseseznamem"/>
              <w:numPr>
                <w:ilvl w:val="0"/>
                <w:numId w:val="24"/>
              </w:numPr>
              <w:tabs>
                <w:tab w:val="left" w:pos="38"/>
              </w:tabs>
              <w:ind w:left="816"/>
            </w:pPr>
            <w:r w:rsidRPr="005B3165">
              <w:t xml:space="preserve">Monitorovací programy v poplachových systémech </w:t>
            </w:r>
          </w:p>
        </w:tc>
      </w:tr>
      <w:tr w:rsidR="00EC5046" w:rsidRPr="00541BD1" w14:paraId="76308EBB" w14:textId="77777777" w:rsidTr="00566D26">
        <w:trPr>
          <w:trHeight w:val="265"/>
        </w:trPr>
        <w:tc>
          <w:tcPr>
            <w:tcW w:w="3653" w:type="dxa"/>
            <w:gridSpan w:val="2"/>
            <w:tcBorders>
              <w:top w:val="nil"/>
            </w:tcBorders>
            <w:shd w:val="clear" w:color="auto" w:fill="F7CAAC"/>
          </w:tcPr>
          <w:p w14:paraId="52361BC7" w14:textId="77777777" w:rsidR="00EC5046" w:rsidRPr="00541BD1" w:rsidRDefault="00EC5046" w:rsidP="00566D26">
            <w:r w:rsidRPr="00541BD1">
              <w:rPr>
                <w:b/>
              </w:rPr>
              <w:t>Studijní literatura a studijní pomůcky</w:t>
            </w:r>
          </w:p>
        </w:tc>
        <w:tc>
          <w:tcPr>
            <w:tcW w:w="6202" w:type="dxa"/>
            <w:gridSpan w:val="6"/>
            <w:tcBorders>
              <w:top w:val="nil"/>
              <w:bottom w:val="nil"/>
            </w:tcBorders>
          </w:tcPr>
          <w:p w14:paraId="00D493A3" w14:textId="77777777" w:rsidR="00EC5046" w:rsidRPr="00541BD1" w:rsidRDefault="00EC5046" w:rsidP="00566D26"/>
        </w:tc>
      </w:tr>
      <w:tr w:rsidR="00EC5046" w:rsidRPr="00541BD1" w14:paraId="08DFC8F4" w14:textId="77777777" w:rsidTr="00566D26">
        <w:trPr>
          <w:trHeight w:val="1497"/>
        </w:trPr>
        <w:tc>
          <w:tcPr>
            <w:tcW w:w="9855" w:type="dxa"/>
            <w:gridSpan w:val="8"/>
            <w:tcBorders>
              <w:top w:val="nil"/>
            </w:tcBorders>
          </w:tcPr>
          <w:p w14:paraId="3FE096D1" w14:textId="77777777" w:rsidR="00EC5046" w:rsidRPr="00A711D1" w:rsidRDefault="00EC5046" w:rsidP="00566D26">
            <w:pPr>
              <w:rPr>
                <w:b/>
              </w:rPr>
            </w:pPr>
            <w:r w:rsidRPr="00A711D1">
              <w:rPr>
                <w:b/>
              </w:rPr>
              <w:t>Povinná literatura:</w:t>
            </w:r>
          </w:p>
          <w:p w14:paraId="2606B11C" w14:textId="77777777" w:rsidR="00EC5046" w:rsidRPr="00A711D1" w:rsidRDefault="00EC5046" w:rsidP="00566D26">
            <w:r w:rsidRPr="00111E43">
              <w:t xml:space="preserve">KRUEGLE, H. </w:t>
            </w:r>
            <w:r w:rsidRPr="00111E43">
              <w:rPr>
                <w:i/>
                <w:iCs/>
              </w:rPr>
              <w:t>CCTV Surveillance: Analog and Digital Video Practices and Technology</w:t>
            </w:r>
            <w:r w:rsidRPr="00111E43">
              <w:t>. Holand, Amsterdam: Elsevier Butterworth Heinemann, 2007, 656p. ISBN 9780750677684</w:t>
            </w:r>
          </w:p>
          <w:p w14:paraId="69C54933" w14:textId="77777777" w:rsidR="00EC5046" w:rsidRPr="005F6B2E" w:rsidRDefault="00EC5046" w:rsidP="00566D26">
            <w:r w:rsidRPr="005F6B2E">
              <w:t xml:space="preserve">NORMAN, T. </w:t>
            </w:r>
            <w:r w:rsidRPr="005F6B2E">
              <w:rPr>
                <w:i/>
                <w:iCs/>
              </w:rPr>
              <w:t>Integrated security Systems Design</w:t>
            </w:r>
            <w:r w:rsidRPr="005F6B2E">
              <w:t>. USA, Burlington: Butterworth-Heinemann, Elsevier, 2010, 458 p. ISBN 978-0-7506-7909-1.</w:t>
            </w:r>
          </w:p>
          <w:p w14:paraId="5096150C" w14:textId="77777777" w:rsidR="00EC5046" w:rsidRPr="005F6B2E" w:rsidRDefault="00EC5046" w:rsidP="00566D26">
            <w:pPr>
              <w:rPr>
                <w:b/>
              </w:rPr>
            </w:pPr>
            <w:r w:rsidRPr="005F6B2E">
              <w:rPr>
                <w:b/>
              </w:rPr>
              <w:t>Doporučená literatura:</w:t>
            </w:r>
          </w:p>
          <w:p w14:paraId="28B2604D" w14:textId="77777777" w:rsidR="00EC5046" w:rsidRPr="005F6B2E" w:rsidRDefault="00EC5046" w:rsidP="00566D26">
            <w:r w:rsidRPr="005F6B2E">
              <w:t xml:space="preserve">GARCIA, M. L. </w:t>
            </w:r>
            <w:r w:rsidRPr="005F6B2E">
              <w:rPr>
                <w:i/>
                <w:iCs/>
              </w:rPr>
              <w:t>The Design and Evaluation of Physical Protection Systems</w:t>
            </w:r>
            <w:r w:rsidRPr="005F6B2E">
              <w:t>.  2. ed. USA, BurlingtonPraha: Butterworth-Heinemann, 2008, 351 p. ISBN 978-0-7506-8352-4.</w:t>
            </w:r>
          </w:p>
          <w:p w14:paraId="5E2535E0" w14:textId="77777777" w:rsidR="00EC5046" w:rsidRPr="005F6B2E" w:rsidRDefault="00EC5046" w:rsidP="00566D26">
            <w:r w:rsidRPr="005F6B2E">
              <w:t>KLEIDERMACHER, D.</w:t>
            </w:r>
            <w:r>
              <w:t xml:space="preserve"> a M.</w:t>
            </w:r>
            <w:r w:rsidRPr="005F6B2E">
              <w:t xml:space="preserve"> KLEIDERMACHER. </w:t>
            </w:r>
            <w:r w:rsidRPr="005F6B2E">
              <w:rPr>
                <w:i/>
                <w:iCs/>
              </w:rPr>
              <w:t>Embedded Systems Security: Practical Methods for Safe and Secure Software and Systems Development</w:t>
            </w:r>
            <w:r w:rsidRPr="005F6B2E">
              <w:t>. Newnes, 2012, 416p. IBN 0123868866</w:t>
            </w:r>
          </w:p>
          <w:p w14:paraId="5490AC4A" w14:textId="77777777" w:rsidR="00EC5046" w:rsidRPr="00137727" w:rsidRDefault="00EC5046" w:rsidP="00566D26">
            <w:pPr>
              <w:rPr>
                <w:lang w:eastAsia="en-US"/>
              </w:rPr>
            </w:pPr>
            <w:r w:rsidRPr="005F6B2E">
              <w:t xml:space="preserve">KRUEGLE, H. </w:t>
            </w:r>
            <w:r w:rsidRPr="005F6B2E">
              <w:rPr>
                <w:i/>
                <w:iCs/>
              </w:rPr>
              <w:t>CCTV Surveillance: Analog and Digital Video Practices and Technology</w:t>
            </w:r>
            <w:r w:rsidRPr="005F6B2E">
              <w:t>. Holand, Amsterdam: Elsevier Butterworth Heinemann, 2007, 656p. ISBN 9780750677684</w:t>
            </w:r>
          </w:p>
          <w:p w14:paraId="4D2E6B86" w14:textId="77777777" w:rsidR="00EC5046" w:rsidRPr="00137727" w:rsidRDefault="00EC5046" w:rsidP="00566D26">
            <w:pPr>
              <w:rPr>
                <w:color w:val="1F497D"/>
              </w:rPr>
            </w:pPr>
            <w:r w:rsidRPr="00137727">
              <w:rPr>
                <w:lang w:eastAsia="en-US"/>
              </w:rPr>
              <w:t xml:space="preserve">ANDERSON, R. </w:t>
            </w:r>
            <w:r w:rsidRPr="00137727">
              <w:rPr>
                <w:i/>
                <w:iCs/>
                <w:lang w:eastAsia="en-US"/>
              </w:rPr>
              <w:t>Security Engineering: A Guide to Building Dependable Distributed Systems, 2nd Edition</w:t>
            </w:r>
            <w:r w:rsidRPr="00137727">
              <w:rPr>
                <w:lang w:eastAsia="en-US"/>
              </w:rPr>
              <w:t>.USA, Indianapolis:</w:t>
            </w:r>
            <w:r w:rsidRPr="00A711D1">
              <w:t xml:space="preserve"> </w:t>
            </w:r>
            <w:r w:rsidRPr="00137727">
              <w:rPr>
                <w:lang w:eastAsia="en-US"/>
              </w:rPr>
              <w:t>Wiley Publishing. 2008, 1088p. ISBN: 9780470068526</w:t>
            </w:r>
          </w:p>
        </w:tc>
      </w:tr>
      <w:tr w:rsidR="00EC5046" w:rsidRPr="00541BD1" w14:paraId="30BBDFF8"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2CE0E1" w14:textId="77777777" w:rsidR="00EC5046" w:rsidRPr="00541BD1" w:rsidRDefault="00EC5046" w:rsidP="00566D26">
            <w:pPr>
              <w:jc w:val="center"/>
              <w:rPr>
                <w:b/>
              </w:rPr>
            </w:pPr>
            <w:r w:rsidRPr="00541BD1">
              <w:rPr>
                <w:b/>
              </w:rPr>
              <w:t>Informace ke kombinované nebo distanční formě</w:t>
            </w:r>
          </w:p>
        </w:tc>
      </w:tr>
      <w:tr w:rsidR="00EC5046" w:rsidRPr="00541BD1" w14:paraId="4ED160D0" w14:textId="77777777" w:rsidTr="00566D26">
        <w:tc>
          <w:tcPr>
            <w:tcW w:w="4787" w:type="dxa"/>
            <w:gridSpan w:val="3"/>
            <w:tcBorders>
              <w:top w:val="single" w:sz="2" w:space="0" w:color="auto"/>
            </w:tcBorders>
            <w:shd w:val="clear" w:color="auto" w:fill="F7CAAC"/>
          </w:tcPr>
          <w:p w14:paraId="328C0AD5" w14:textId="77777777" w:rsidR="00EC5046" w:rsidRPr="00541BD1" w:rsidRDefault="00EC5046" w:rsidP="00566D26">
            <w:r w:rsidRPr="00541BD1">
              <w:rPr>
                <w:b/>
              </w:rPr>
              <w:t>Rozsah konzultací (soustředění)</w:t>
            </w:r>
          </w:p>
        </w:tc>
        <w:tc>
          <w:tcPr>
            <w:tcW w:w="889" w:type="dxa"/>
            <w:tcBorders>
              <w:top w:val="single" w:sz="2" w:space="0" w:color="auto"/>
            </w:tcBorders>
          </w:tcPr>
          <w:p w14:paraId="418849C5" w14:textId="77777777" w:rsidR="00EC5046" w:rsidRPr="00541BD1" w:rsidRDefault="00EC5046" w:rsidP="00566D26">
            <w:r w:rsidRPr="00541BD1">
              <w:t>16</w:t>
            </w:r>
          </w:p>
        </w:tc>
        <w:tc>
          <w:tcPr>
            <w:tcW w:w="4179" w:type="dxa"/>
            <w:gridSpan w:val="4"/>
            <w:tcBorders>
              <w:top w:val="single" w:sz="2" w:space="0" w:color="auto"/>
            </w:tcBorders>
            <w:shd w:val="clear" w:color="auto" w:fill="F7CAAC"/>
          </w:tcPr>
          <w:p w14:paraId="2482F3D8" w14:textId="77777777" w:rsidR="00EC5046" w:rsidRPr="00541BD1" w:rsidRDefault="00EC5046" w:rsidP="00566D26">
            <w:pPr>
              <w:rPr>
                <w:b/>
              </w:rPr>
            </w:pPr>
            <w:r w:rsidRPr="00541BD1">
              <w:rPr>
                <w:b/>
              </w:rPr>
              <w:t xml:space="preserve">hodin </w:t>
            </w:r>
          </w:p>
        </w:tc>
      </w:tr>
      <w:tr w:rsidR="00EC5046" w:rsidRPr="00541BD1" w14:paraId="184D7B67" w14:textId="77777777" w:rsidTr="00566D26">
        <w:tc>
          <w:tcPr>
            <w:tcW w:w="9855" w:type="dxa"/>
            <w:gridSpan w:val="8"/>
            <w:shd w:val="clear" w:color="auto" w:fill="F7CAAC"/>
          </w:tcPr>
          <w:p w14:paraId="517BE002" w14:textId="77777777" w:rsidR="00EC5046" w:rsidRPr="00541BD1" w:rsidRDefault="00EC5046" w:rsidP="00566D26">
            <w:pPr>
              <w:rPr>
                <w:b/>
              </w:rPr>
            </w:pPr>
            <w:r w:rsidRPr="00541BD1">
              <w:rPr>
                <w:b/>
              </w:rPr>
              <w:t>Informace o způsobu kontaktu s vyučujícím</w:t>
            </w:r>
          </w:p>
        </w:tc>
      </w:tr>
      <w:tr w:rsidR="00EC5046" w:rsidRPr="00541BD1" w14:paraId="333FA004" w14:textId="77777777" w:rsidTr="00EC5046">
        <w:trPr>
          <w:trHeight w:val="537"/>
        </w:trPr>
        <w:tc>
          <w:tcPr>
            <w:tcW w:w="9855" w:type="dxa"/>
            <w:gridSpan w:val="8"/>
          </w:tcPr>
          <w:p w14:paraId="6F83ED9D" w14:textId="77777777" w:rsidR="00EC5046" w:rsidRPr="00541BD1" w:rsidRDefault="00EC5046" w:rsidP="00566D26">
            <w:r w:rsidRPr="005B316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5B3165">
              <w:rPr>
                <w:sz w:val="18"/>
              </w:rPr>
              <w:t xml:space="preserve"> </w:t>
            </w:r>
          </w:p>
        </w:tc>
      </w:tr>
    </w:tbl>
    <w:p w14:paraId="2AEA7639" w14:textId="77777777" w:rsidR="00EC5046" w:rsidRDefault="00EC5046" w:rsidP="00EC5046"/>
    <w:p w14:paraId="7FC62818"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5AFC2577" w14:textId="77777777" w:rsidTr="00566D26">
        <w:tc>
          <w:tcPr>
            <w:tcW w:w="9855" w:type="dxa"/>
            <w:gridSpan w:val="8"/>
            <w:tcBorders>
              <w:bottom w:val="double" w:sz="4" w:space="0" w:color="auto"/>
            </w:tcBorders>
            <w:shd w:val="clear" w:color="auto" w:fill="BDD6EE"/>
          </w:tcPr>
          <w:p w14:paraId="6FFD142E" w14:textId="70DCE917" w:rsidR="00EC5046" w:rsidRDefault="00EC5046" w:rsidP="00566D26">
            <w:pPr>
              <w:tabs>
                <w:tab w:val="right" w:pos="9461"/>
              </w:tabs>
              <w:rPr>
                <w:b/>
                <w:sz w:val="28"/>
              </w:rPr>
            </w:pPr>
            <w:r>
              <w:br w:type="page"/>
            </w:r>
            <w:r>
              <w:rPr>
                <w:b/>
                <w:sz w:val="28"/>
              </w:rPr>
              <w:t>B-III – Charakteristika studijního předmětu</w:t>
            </w:r>
            <w:r>
              <w:rPr>
                <w:b/>
                <w:sz w:val="28"/>
              </w:rPr>
              <w:tab/>
            </w:r>
            <w:r w:rsidRPr="000503B0">
              <w:rPr>
                <w:color w:val="FF0000"/>
                <w:u w:val="single"/>
              </w:rPr>
              <w:fldChar w:fldCharType="begin"/>
            </w:r>
            <w:r w:rsidRPr="000503B0">
              <w:rPr>
                <w:color w:val="FF0000"/>
                <w:u w:val="single"/>
              </w:rPr>
              <w:instrText xml:space="preserve"> REF  top \h  \* MERGEFORMAT </w:instrText>
            </w:r>
            <w:r w:rsidRPr="000503B0">
              <w:rPr>
                <w:color w:val="FF0000"/>
                <w:u w:val="single"/>
              </w:rPr>
            </w:r>
            <w:r w:rsidRPr="000503B0">
              <w:rPr>
                <w:color w:val="FF0000"/>
                <w:u w:val="single"/>
              </w:rPr>
              <w:fldChar w:fldCharType="separate"/>
            </w:r>
            <w:ins w:id="438" w:author="Jiří Vojtěšek" w:date="2018-11-26T14:08:00Z">
              <w:r w:rsidR="00926202" w:rsidRPr="00926202">
                <w:rPr>
                  <w:color w:val="FF0000"/>
                  <w:u w:val="single"/>
                  <w:rPrChange w:id="439" w:author="Jiří Vojtěšek" w:date="2018-11-26T14:08:00Z">
                    <w:rPr>
                      <w:b/>
                    </w:rPr>
                  </w:rPrChange>
                </w:rPr>
                <w:t>Abecední seznam</w:t>
              </w:r>
            </w:ins>
            <w:del w:id="440" w:author="Jiří Vojtěšek" w:date="2018-11-26T14:08:00Z">
              <w:r w:rsidRPr="00137727" w:rsidDel="00926202">
                <w:rPr>
                  <w:color w:val="FF0000"/>
                  <w:u w:val="single"/>
                </w:rPr>
                <w:delText>Abecední seznam</w:delText>
              </w:r>
            </w:del>
            <w:r w:rsidRPr="000503B0">
              <w:rPr>
                <w:color w:val="FF0000"/>
                <w:u w:val="single"/>
              </w:rPr>
              <w:fldChar w:fldCharType="end"/>
            </w:r>
          </w:p>
        </w:tc>
      </w:tr>
      <w:tr w:rsidR="00EC5046" w14:paraId="247ED8BC" w14:textId="77777777" w:rsidTr="00566D26">
        <w:tc>
          <w:tcPr>
            <w:tcW w:w="3086" w:type="dxa"/>
            <w:tcBorders>
              <w:top w:val="double" w:sz="4" w:space="0" w:color="auto"/>
            </w:tcBorders>
            <w:shd w:val="clear" w:color="auto" w:fill="F7CAAC"/>
          </w:tcPr>
          <w:p w14:paraId="163630B5"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37F74780" w14:textId="77777777" w:rsidR="00EC5046" w:rsidRDefault="00EC5046" w:rsidP="00566D26">
            <w:bookmarkStart w:id="441" w:name="DiplomaThesis"/>
            <w:r>
              <w:t>Diploma Thesis</w:t>
            </w:r>
            <w:bookmarkEnd w:id="441"/>
          </w:p>
        </w:tc>
      </w:tr>
      <w:tr w:rsidR="00EC5046" w14:paraId="3277FF02" w14:textId="77777777" w:rsidTr="00566D26">
        <w:tc>
          <w:tcPr>
            <w:tcW w:w="3086" w:type="dxa"/>
            <w:shd w:val="clear" w:color="auto" w:fill="F7CAAC"/>
          </w:tcPr>
          <w:p w14:paraId="314D78F8" w14:textId="77777777" w:rsidR="00EC5046" w:rsidRDefault="00EC5046" w:rsidP="00566D26">
            <w:pPr>
              <w:rPr>
                <w:b/>
              </w:rPr>
            </w:pPr>
            <w:r>
              <w:rPr>
                <w:b/>
              </w:rPr>
              <w:t>Typ předmětu</w:t>
            </w:r>
          </w:p>
        </w:tc>
        <w:tc>
          <w:tcPr>
            <w:tcW w:w="3406" w:type="dxa"/>
            <w:gridSpan w:val="4"/>
          </w:tcPr>
          <w:p w14:paraId="04267F50" w14:textId="77777777" w:rsidR="00EC5046" w:rsidRDefault="00EC5046" w:rsidP="00566D26">
            <w:r>
              <w:t>Povinný pro specializace:</w:t>
            </w:r>
          </w:p>
          <w:p w14:paraId="53EEE2E6" w14:textId="77777777" w:rsidR="00EC5046" w:rsidRDefault="00EC5046" w:rsidP="00566D26">
            <w:r>
              <w:t>Bezpečnostní technologie</w:t>
            </w:r>
          </w:p>
          <w:p w14:paraId="0E836C4C" w14:textId="77777777" w:rsidR="00EC5046" w:rsidRDefault="00EC5046" w:rsidP="00566D26">
            <w:r>
              <w:t>Bezpečnostní management</w:t>
            </w:r>
          </w:p>
        </w:tc>
        <w:tc>
          <w:tcPr>
            <w:tcW w:w="2695" w:type="dxa"/>
            <w:gridSpan w:val="2"/>
            <w:shd w:val="clear" w:color="auto" w:fill="F7CAAC"/>
          </w:tcPr>
          <w:p w14:paraId="62DE51CF" w14:textId="77777777" w:rsidR="00EC5046" w:rsidRDefault="00EC5046" w:rsidP="00566D26">
            <w:r>
              <w:rPr>
                <w:b/>
              </w:rPr>
              <w:t>doporučený ročník / semestr</w:t>
            </w:r>
          </w:p>
        </w:tc>
        <w:tc>
          <w:tcPr>
            <w:tcW w:w="668" w:type="dxa"/>
          </w:tcPr>
          <w:p w14:paraId="05F566DE" w14:textId="77777777" w:rsidR="00EC5046" w:rsidRDefault="00EC5046" w:rsidP="00566D26">
            <w:r>
              <w:t>2/L</w:t>
            </w:r>
          </w:p>
        </w:tc>
      </w:tr>
      <w:tr w:rsidR="00EC5046" w14:paraId="5CDE4235" w14:textId="77777777" w:rsidTr="00566D26">
        <w:tc>
          <w:tcPr>
            <w:tcW w:w="3086" w:type="dxa"/>
            <w:shd w:val="clear" w:color="auto" w:fill="F7CAAC"/>
          </w:tcPr>
          <w:p w14:paraId="407EB795" w14:textId="77777777" w:rsidR="00EC5046" w:rsidRDefault="00EC5046" w:rsidP="00566D26">
            <w:pPr>
              <w:rPr>
                <w:b/>
              </w:rPr>
            </w:pPr>
            <w:r>
              <w:rPr>
                <w:b/>
              </w:rPr>
              <w:t>Rozsah studijního předmětu</w:t>
            </w:r>
          </w:p>
        </w:tc>
        <w:tc>
          <w:tcPr>
            <w:tcW w:w="1701" w:type="dxa"/>
            <w:gridSpan w:val="2"/>
          </w:tcPr>
          <w:p w14:paraId="5855B062" w14:textId="77777777" w:rsidR="00EC5046" w:rsidRDefault="00EC5046" w:rsidP="00566D26">
            <w:r>
              <w:t>25s</w:t>
            </w:r>
          </w:p>
        </w:tc>
        <w:tc>
          <w:tcPr>
            <w:tcW w:w="889" w:type="dxa"/>
            <w:shd w:val="clear" w:color="auto" w:fill="F7CAAC"/>
          </w:tcPr>
          <w:p w14:paraId="6A5C96F6" w14:textId="77777777" w:rsidR="00EC5046" w:rsidRDefault="00EC5046" w:rsidP="00566D26">
            <w:pPr>
              <w:rPr>
                <w:b/>
              </w:rPr>
            </w:pPr>
            <w:r>
              <w:rPr>
                <w:b/>
              </w:rPr>
              <w:t xml:space="preserve">hod. </w:t>
            </w:r>
          </w:p>
        </w:tc>
        <w:tc>
          <w:tcPr>
            <w:tcW w:w="816" w:type="dxa"/>
          </w:tcPr>
          <w:p w14:paraId="7D1842C4" w14:textId="77777777" w:rsidR="00EC5046" w:rsidRDefault="00EC5046" w:rsidP="00566D26"/>
        </w:tc>
        <w:tc>
          <w:tcPr>
            <w:tcW w:w="2156" w:type="dxa"/>
            <w:shd w:val="clear" w:color="auto" w:fill="F7CAAC"/>
          </w:tcPr>
          <w:p w14:paraId="26C64C85" w14:textId="77777777" w:rsidR="00EC5046" w:rsidRDefault="00EC5046" w:rsidP="00566D26">
            <w:pPr>
              <w:rPr>
                <w:b/>
              </w:rPr>
            </w:pPr>
            <w:r>
              <w:rPr>
                <w:b/>
              </w:rPr>
              <w:t>kreditů</w:t>
            </w:r>
          </w:p>
        </w:tc>
        <w:tc>
          <w:tcPr>
            <w:tcW w:w="1207" w:type="dxa"/>
            <w:gridSpan w:val="2"/>
          </w:tcPr>
          <w:p w14:paraId="207252C6" w14:textId="77777777" w:rsidR="00EC5046" w:rsidRDefault="00EC5046" w:rsidP="00566D26">
            <w:r>
              <w:t>24</w:t>
            </w:r>
          </w:p>
        </w:tc>
      </w:tr>
      <w:tr w:rsidR="00EC5046" w14:paraId="7B40FDBE" w14:textId="77777777" w:rsidTr="00566D26">
        <w:tc>
          <w:tcPr>
            <w:tcW w:w="3086" w:type="dxa"/>
            <w:shd w:val="clear" w:color="auto" w:fill="F7CAAC"/>
          </w:tcPr>
          <w:p w14:paraId="559EC1A5" w14:textId="77777777" w:rsidR="00EC5046" w:rsidRDefault="00EC5046" w:rsidP="00566D26">
            <w:pPr>
              <w:rPr>
                <w:b/>
                <w:sz w:val="22"/>
              </w:rPr>
            </w:pPr>
            <w:r>
              <w:rPr>
                <w:b/>
              </w:rPr>
              <w:t>Prerekvizity, korekvizity, ekvivalence</w:t>
            </w:r>
          </w:p>
        </w:tc>
        <w:tc>
          <w:tcPr>
            <w:tcW w:w="6769" w:type="dxa"/>
            <w:gridSpan w:val="7"/>
          </w:tcPr>
          <w:p w14:paraId="4677C157" w14:textId="67E155AC" w:rsidR="00EC5046" w:rsidRDefault="00EC5046">
            <w:pPr>
              <w:snapToGrid w:val="0"/>
            </w:pPr>
            <w:r>
              <w:t xml:space="preserve">Převzetí oficiálního zadání </w:t>
            </w:r>
            <w:del w:id="442" w:author="Milan Navrátil" w:date="2018-11-20T16:33:00Z">
              <w:r w:rsidDel="007D1A83">
                <w:delText xml:space="preserve">Bakalářské </w:delText>
              </w:r>
            </w:del>
            <w:ins w:id="443" w:author="Milan Navrátil" w:date="2018-11-20T16:33:00Z">
              <w:r w:rsidR="007D1A83">
                <w:t xml:space="preserve">Diplomová </w:t>
              </w:r>
            </w:ins>
            <w:r>
              <w:t>práce.</w:t>
            </w:r>
          </w:p>
        </w:tc>
      </w:tr>
      <w:tr w:rsidR="00EC5046" w14:paraId="4C904E51" w14:textId="77777777" w:rsidTr="00566D26">
        <w:tc>
          <w:tcPr>
            <w:tcW w:w="3086" w:type="dxa"/>
            <w:shd w:val="clear" w:color="auto" w:fill="F7CAAC"/>
          </w:tcPr>
          <w:p w14:paraId="07536BBF" w14:textId="77777777" w:rsidR="00EC5046" w:rsidRDefault="00EC5046" w:rsidP="00566D26">
            <w:pPr>
              <w:rPr>
                <w:b/>
              </w:rPr>
            </w:pPr>
            <w:r>
              <w:rPr>
                <w:b/>
              </w:rPr>
              <w:t>Způsob ověření studijních výsledků</w:t>
            </w:r>
          </w:p>
        </w:tc>
        <w:tc>
          <w:tcPr>
            <w:tcW w:w="3406" w:type="dxa"/>
            <w:gridSpan w:val="4"/>
          </w:tcPr>
          <w:p w14:paraId="26592C78" w14:textId="77777777" w:rsidR="00EC5046" w:rsidRDefault="00EC5046" w:rsidP="00566D26">
            <w:r>
              <w:t>Zápočet, obhajoba</w:t>
            </w:r>
          </w:p>
        </w:tc>
        <w:tc>
          <w:tcPr>
            <w:tcW w:w="2156" w:type="dxa"/>
            <w:shd w:val="clear" w:color="auto" w:fill="F7CAAC"/>
          </w:tcPr>
          <w:p w14:paraId="460BC645" w14:textId="77777777" w:rsidR="00EC5046" w:rsidRDefault="00EC5046" w:rsidP="00566D26">
            <w:pPr>
              <w:rPr>
                <w:b/>
              </w:rPr>
            </w:pPr>
            <w:r>
              <w:rPr>
                <w:b/>
              </w:rPr>
              <w:t>Forma výuky</w:t>
            </w:r>
          </w:p>
        </w:tc>
        <w:tc>
          <w:tcPr>
            <w:tcW w:w="1207" w:type="dxa"/>
            <w:gridSpan w:val="2"/>
          </w:tcPr>
          <w:p w14:paraId="4CC21444" w14:textId="77777777" w:rsidR="00EC5046" w:rsidRDefault="00EC5046" w:rsidP="00566D26">
            <w:r>
              <w:t>Seminář</w:t>
            </w:r>
          </w:p>
        </w:tc>
      </w:tr>
      <w:tr w:rsidR="00EC5046" w14:paraId="0CEA0DFA" w14:textId="77777777" w:rsidTr="00566D26">
        <w:tc>
          <w:tcPr>
            <w:tcW w:w="3086" w:type="dxa"/>
            <w:shd w:val="clear" w:color="auto" w:fill="F7CAAC"/>
          </w:tcPr>
          <w:p w14:paraId="57195C8E"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03009958" w14:textId="77777777" w:rsidR="00EC5046" w:rsidRDefault="00EC5046" w:rsidP="00566D26">
            <w:pPr>
              <w:snapToGrid w:val="0"/>
            </w:pPr>
            <w:r>
              <w:t xml:space="preserve">1. Povinná a aktivní účast na všech níže uvedených blocích výuky. </w:t>
            </w:r>
          </w:p>
          <w:p w14:paraId="49076BB5" w14:textId="77777777" w:rsidR="00EC5046" w:rsidRDefault="00EC5046" w:rsidP="00566D26">
            <w:pPr>
              <w:snapToGrid w:val="0"/>
            </w:pPr>
            <w:r>
              <w:t>2. Individuální práce studenta pod vedením vedoucího Diplomové práce.</w:t>
            </w:r>
          </w:p>
          <w:p w14:paraId="3CBBD513" w14:textId="77777777" w:rsidR="00EC5046" w:rsidRDefault="00EC5046" w:rsidP="00566D26">
            <w:r>
              <w:t>3. Odevzdání zpracované Diplomové práce.</w:t>
            </w:r>
          </w:p>
        </w:tc>
      </w:tr>
      <w:tr w:rsidR="00EC5046" w14:paraId="0FC5797A" w14:textId="77777777" w:rsidTr="00566D26">
        <w:trPr>
          <w:trHeight w:val="554"/>
        </w:trPr>
        <w:tc>
          <w:tcPr>
            <w:tcW w:w="9855" w:type="dxa"/>
            <w:gridSpan w:val="8"/>
            <w:tcBorders>
              <w:top w:val="nil"/>
            </w:tcBorders>
          </w:tcPr>
          <w:p w14:paraId="0A26DBA8" w14:textId="77777777" w:rsidR="00EC5046" w:rsidRDefault="00EC5046" w:rsidP="00566D26"/>
        </w:tc>
      </w:tr>
      <w:tr w:rsidR="00EC5046" w14:paraId="1AF1A41C" w14:textId="77777777" w:rsidTr="00566D26">
        <w:trPr>
          <w:trHeight w:val="197"/>
        </w:trPr>
        <w:tc>
          <w:tcPr>
            <w:tcW w:w="3086" w:type="dxa"/>
            <w:tcBorders>
              <w:top w:val="nil"/>
            </w:tcBorders>
            <w:shd w:val="clear" w:color="auto" w:fill="F7CAAC"/>
          </w:tcPr>
          <w:p w14:paraId="25D1EEB3" w14:textId="77777777" w:rsidR="00EC5046" w:rsidRDefault="00EC5046" w:rsidP="00566D26">
            <w:pPr>
              <w:rPr>
                <w:b/>
              </w:rPr>
            </w:pPr>
            <w:r>
              <w:rPr>
                <w:b/>
              </w:rPr>
              <w:t>Garant předmětu</w:t>
            </w:r>
          </w:p>
        </w:tc>
        <w:tc>
          <w:tcPr>
            <w:tcW w:w="6769" w:type="dxa"/>
            <w:gridSpan w:val="7"/>
            <w:tcBorders>
              <w:top w:val="nil"/>
            </w:tcBorders>
          </w:tcPr>
          <w:p w14:paraId="01BF1768" w14:textId="77777777" w:rsidR="00EC5046" w:rsidRPr="00AF5BBC" w:rsidRDefault="00EC5046" w:rsidP="00566D26">
            <w:pPr>
              <w:rPr>
                <w:highlight w:val="yellow"/>
              </w:rPr>
            </w:pPr>
            <w:r>
              <w:t>doc. RNDr. Vojtěch Křesálek</w:t>
            </w:r>
            <w:r w:rsidRPr="00FB12CD">
              <w:t>, CSc.</w:t>
            </w:r>
          </w:p>
        </w:tc>
      </w:tr>
      <w:tr w:rsidR="00EC5046" w14:paraId="1C78D8C8" w14:textId="77777777" w:rsidTr="00566D26">
        <w:trPr>
          <w:trHeight w:val="243"/>
        </w:trPr>
        <w:tc>
          <w:tcPr>
            <w:tcW w:w="3086" w:type="dxa"/>
            <w:tcBorders>
              <w:top w:val="nil"/>
            </w:tcBorders>
            <w:shd w:val="clear" w:color="auto" w:fill="F7CAAC"/>
          </w:tcPr>
          <w:p w14:paraId="433189E9" w14:textId="77777777" w:rsidR="00EC5046" w:rsidRDefault="00EC5046" w:rsidP="00566D26">
            <w:pPr>
              <w:rPr>
                <w:b/>
              </w:rPr>
            </w:pPr>
            <w:r>
              <w:rPr>
                <w:b/>
              </w:rPr>
              <w:t>Zapojení garanta do výuky předmětu</w:t>
            </w:r>
          </w:p>
        </w:tc>
        <w:tc>
          <w:tcPr>
            <w:tcW w:w="6769" w:type="dxa"/>
            <w:gridSpan w:val="7"/>
            <w:tcBorders>
              <w:top w:val="nil"/>
            </w:tcBorders>
          </w:tcPr>
          <w:p w14:paraId="5E8481EA" w14:textId="77777777" w:rsidR="00EC5046" w:rsidRPr="00AF5BBC" w:rsidRDefault="00EC5046" w:rsidP="00566D26">
            <w:pPr>
              <w:rPr>
                <w:highlight w:val="yellow"/>
              </w:rPr>
            </w:pPr>
            <w:r>
              <w:t xml:space="preserve">Metodicky, vede semináře </w:t>
            </w:r>
          </w:p>
        </w:tc>
      </w:tr>
      <w:tr w:rsidR="00EC5046" w14:paraId="0DE478AB" w14:textId="77777777" w:rsidTr="00566D26">
        <w:tc>
          <w:tcPr>
            <w:tcW w:w="3086" w:type="dxa"/>
            <w:shd w:val="clear" w:color="auto" w:fill="F7CAAC"/>
          </w:tcPr>
          <w:p w14:paraId="63214446" w14:textId="77777777" w:rsidR="00EC5046" w:rsidRDefault="00EC5046" w:rsidP="00566D26">
            <w:pPr>
              <w:rPr>
                <w:b/>
              </w:rPr>
            </w:pPr>
            <w:r>
              <w:rPr>
                <w:b/>
              </w:rPr>
              <w:t>Vyučující</w:t>
            </w:r>
          </w:p>
        </w:tc>
        <w:tc>
          <w:tcPr>
            <w:tcW w:w="6769" w:type="dxa"/>
            <w:gridSpan w:val="7"/>
            <w:tcBorders>
              <w:bottom w:val="nil"/>
            </w:tcBorders>
          </w:tcPr>
          <w:p w14:paraId="0E45268C" w14:textId="77777777" w:rsidR="00EC5046" w:rsidRPr="00A508F5" w:rsidRDefault="00EC5046" w:rsidP="00566D26">
            <w:r>
              <w:t>doc. RNDr. Vojtěch Křesálek, CSc</w:t>
            </w:r>
            <w:r w:rsidRPr="00FB12CD">
              <w:t>.</w:t>
            </w:r>
            <w:r>
              <w:t xml:space="preserve"> seminář (100%)</w:t>
            </w:r>
          </w:p>
        </w:tc>
      </w:tr>
      <w:tr w:rsidR="00EC5046" w14:paraId="44B565C1" w14:textId="77777777" w:rsidTr="00566D26">
        <w:trPr>
          <w:trHeight w:val="554"/>
        </w:trPr>
        <w:tc>
          <w:tcPr>
            <w:tcW w:w="9855" w:type="dxa"/>
            <w:gridSpan w:val="8"/>
            <w:tcBorders>
              <w:top w:val="nil"/>
            </w:tcBorders>
          </w:tcPr>
          <w:p w14:paraId="10F5E741" w14:textId="77777777" w:rsidR="00EC5046" w:rsidRDefault="00EC5046" w:rsidP="00566D26"/>
        </w:tc>
      </w:tr>
      <w:tr w:rsidR="00EC5046" w14:paraId="02136A5C" w14:textId="77777777" w:rsidTr="00566D26">
        <w:tc>
          <w:tcPr>
            <w:tcW w:w="3086" w:type="dxa"/>
            <w:shd w:val="clear" w:color="auto" w:fill="F7CAAC"/>
          </w:tcPr>
          <w:p w14:paraId="7E0D7F57" w14:textId="77777777" w:rsidR="00EC5046" w:rsidRDefault="00EC5046" w:rsidP="00566D26">
            <w:pPr>
              <w:rPr>
                <w:b/>
              </w:rPr>
            </w:pPr>
            <w:r>
              <w:rPr>
                <w:b/>
              </w:rPr>
              <w:t>Stručná anotace předmětu</w:t>
            </w:r>
          </w:p>
        </w:tc>
        <w:tc>
          <w:tcPr>
            <w:tcW w:w="6769" w:type="dxa"/>
            <w:gridSpan w:val="7"/>
            <w:tcBorders>
              <w:bottom w:val="nil"/>
            </w:tcBorders>
          </w:tcPr>
          <w:p w14:paraId="66DB31D3" w14:textId="77777777" w:rsidR="00EC5046" w:rsidRDefault="00EC5046" w:rsidP="00566D26"/>
        </w:tc>
      </w:tr>
      <w:tr w:rsidR="00EC5046" w14:paraId="794FF58D" w14:textId="77777777" w:rsidTr="00566D26">
        <w:trPr>
          <w:trHeight w:val="3938"/>
        </w:trPr>
        <w:tc>
          <w:tcPr>
            <w:tcW w:w="9855" w:type="dxa"/>
            <w:gridSpan w:val="8"/>
            <w:tcBorders>
              <w:top w:val="nil"/>
              <w:bottom w:val="single" w:sz="12" w:space="0" w:color="auto"/>
            </w:tcBorders>
          </w:tcPr>
          <w:p w14:paraId="3DE404D1" w14:textId="77777777" w:rsidR="00EC5046" w:rsidRDefault="00EC5046" w:rsidP="00566D26">
            <w:pPr>
              <w:suppressAutoHyphens/>
            </w:pPr>
            <w:r>
              <w:t>V rámci Diplomové práce je řešeno samostatné zadání konkrétní problematiky z okruhu bezpečnostních technologií, systému a managementu. Výstupem práce studenta je závěrečná Diplomová práce obhajovaná před komisí pro Státní závěrečné zkoušky.</w:t>
            </w:r>
          </w:p>
          <w:p w14:paraId="6F99A502" w14:textId="77777777" w:rsidR="00EC5046" w:rsidRDefault="00EC5046" w:rsidP="00566D26">
            <w:pPr>
              <w:suppressAutoHyphens/>
            </w:pPr>
            <w:r>
              <w:t>Součástí předmětu je vedle individuální práce studentů i organizovaná výuka v rozsahu celkem 14 hod/semestr v následujícím členění na 3 výukové bloky:</w:t>
            </w:r>
          </w:p>
          <w:p w14:paraId="745C41D3" w14:textId="77777777" w:rsidR="00EC5046" w:rsidRDefault="00EC5046" w:rsidP="00EC5046">
            <w:pPr>
              <w:numPr>
                <w:ilvl w:val="0"/>
                <w:numId w:val="32"/>
              </w:numPr>
              <w:suppressAutoHyphens/>
            </w:pPr>
            <w:r>
              <w:t>blok: 6 hodin – 7. týden semestru – prezentace studentů, představující stav řešení DP za účasti vedoucích DP</w:t>
            </w:r>
          </w:p>
          <w:p w14:paraId="12561E7C" w14:textId="77777777" w:rsidR="00EC5046" w:rsidRDefault="00EC5046" w:rsidP="00EC5046">
            <w:pPr>
              <w:numPr>
                <w:ilvl w:val="0"/>
                <w:numId w:val="32"/>
              </w:numPr>
              <w:suppressAutoHyphens/>
            </w:pPr>
            <w:r>
              <w:t>blok: 2 hodiny – 9. týden semestru – schválení osnovy DP, odborné i formální náležitosti písemné DP, informace o možnostech pomoci fakulty při hledání zaměstnání</w:t>
            </w:r>
          </w:p>
          <w:p w14:paraId="0CDC4501" w14:textId="77777777" w:rsidR="00EC5046" w:rsidRDefault="00EC5046" w:rsidP="00EC5046">
            <w:pPr>
              <w:numPr>
                <w:ilvl w:val="0"/>
                <w:numId w:val="32"/>
              </w:numPr>
              <w:suppressAutoHyphens/>
            </w:pPr>
            <w:r>
              <w:t>blok: 6 hodin – 11. až 12. týden semestru – prezentace studentů za účasti vedoucích DP, představující téměř hotovou Diplomovou práci.</w:t>
            </w:r>
          </w:p>
        </w:tc>
      </w:tr>
      <w:tr w:rsidR="00EC5046" w14:paraId="1F0D76AB" w14:textId="77777777" w:rsidTr="00566D26">
        <w:trPr>
          <w:trHeight w:val="265"/>
        </w:trPr>
        <w:tc>
          <w:tcPr>
            <w:tcW w:w="3653" w:type="dxa"/>
            <w:gridSpan w:val="2"/>
            <w:tcBorders>
              <w:top w:val="nil"/>
            </w:tcBorders>
            <w:shd w:val="clear" w:color="auto" w:fill="F7CAAC"/>
          </w:tcPr>
          <w:p w14:paraId="0B8C194A" w14:textId="77777777" w:rsidR="00EC5046" w:rsidRDefault="00EC5046" w:rsidP="00566D26">
            <w:r>
              <w:rPr>
                <w:b/>
              </w:rPr>
              <w:t>Studijní literatura a studijní pomůcky</w:t>
            </w:r>
          </w:p>
        </w:tc>
        <w:tc>
          <w:tcPr>
            <w:tcW w:w="6202" w:type="dxa"/>
            <w:gridSpan w:val="6"/>
            <w:tcBorders>
              <w:top w:val="nil"/>
              <w:bottom w:val="nil"/>
            </w:tcBorders>
          </w:tcPr>
          <w:p w14:paraId="18B2D120" w14:textId="77777777" w:rsidR="00EC5046" w:rsidRDefault="00EC5046" w:rsidP="00566D26"/>
        </w:tc>
      </w:tr>
      <w:tr w:rsidR="00EC5046" w14:paraId="105AD4B4" w14:textId="77777777" w:rsidTr="00566D26">
        <w:trPr>
          <w:trHeight w:val="1497"/>
        </w:trPr>
        <w:tc>
          <w:tcPr>
            <w:tcW w:w="9855" w:type="dxa"/>
            <w:gridSpan w:val="8"/>
            <w:tcBorders>
              <w:top w:val="nil"/>
            </w:tcBorders>
          </w:tcPr>
          <w:p w14:paraId="628E40E1" w14:textId="77777777" w:rsidR="00EC5046" w:rsidRDefault="00EC5046" w:rsidP="00566D26">
            <w:pPr>
              <w:pStyle w:val="Bezmezer"/>
              <w:rPr>
                <w:rFonts w:ascii="Times New Roman" w:hAnsi="Times New Roman" w:cs="Times New Roman"/>
              </w:rPr>
            </w:pPr>
            <w:r>
              <w:rPr>
                <w:rFonts w:ascii="Times New Roman" w:hAnsi="Times New Roman" w:cs="Times New Roman"/>
              </w:rPr>
              <w:t>Odborná l</w:t>
            </w:r>
            <w:r w:rsidRPr="00F60E98">
              <w:rPr>
                <w:rFonts w:ascii="Times New Roman" w:hAnsi="Times New Roman" w:cs="Times New Roman"/>
              </w:rPr>
              <w:t xml:space="preserve">iteratura bude určena podle náplně </w:t>
            </w:r>
            <w:r w:rsidRPr="00462F48">
              <w:rPr>
                <w:rFonts w:ascii="Times New Roman" w:hAnsi="Times New Roman" w:cs="Times New Roman"/>
              </w:rPr>
              <w:t>Diplomové</w:t>
            </w:r>
            <w:r w:rsidRPr="00F60E98">
              <w:rPr>
                <w:rFonts w:ascii="Times New Roman" w:hAnsi="Times New Roman" w:cs="Times New Roman"/>
              </w:rPr>
              <w:t xml:space="preserve"> práce jejím vedoucím.</w:t>
            </w:r>
          </w:p>
          <w:p w14:paraId="065BF1E0" w14:textId="77777777" w:rsidR="00EC5046" w:rsidRPr="00F60E98" w:rsidRDefault="00EC5046" w:rsidP="00566D26">
            <w:pPr>
              <w:pStyle w:val="Bezmezer"/>
              <w:rPr>
                <w:rFonts w:ascii="Times New Roman" w:hAnsi="Times New Roman" w:cs="Times New Roman"/>
                <w:color w:val="000000"/>
                <w:sz w:val="20"/>
                <w:szCs w:val="20"/>
                <w:lang w:eastAsia="cs-CZ"/>
              </w:rPr>
            </w:pPr>
            <w:r>
              <w:rPr>
                <w:rFonts w:ascii="TimesNewRomanPSMT" w:hAnsi="TimesNewRomanPSMT" w:cs="TimesNewRomanPSMT"/>
              </w:rPr>
              <w:t xml:space="preserve">ČSN ISO 690 (01 0197) </w:t>
            </w:r>
            <w:r w:rsidRPr="00094703">
              <w:rPr>
                <w:rFonts w:ascii="TimesNewRomanPS-ItalicMT" w:hAnsi="TimesNewRomanPS-ItalicMT" w:cs="TimesNewRomanPS-ItalicMT"/>
                <w:iCs/>
              </w:rPr>
              <w:t>Bibliografické citace</w:t>
            </w:r>
            <w:r w:rsidRPr="00094703">
              <w:rPr>
                <w:rFonts w:ascii="TimesNewRomanPSMT" w:hAnsi="TimesNewRomanPSMT" w:cs="TimesNewRomanPSMT"/>
              </w:rPr>
              <w:t>.</w:t>
            </w:r>
          </w:p>
        </w:tc>
      </w:tr>
      <w:tr w:rsidR="00EC5046" w14:paraId="6C2AFAE1"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9EA4F5" w14:textId="77777777" w:rsidR="00EC5046" w:rsidRDefault="00EC5046" w:rsidP="00566D26">
            <w:pPr>
              <w:jc w:val="center"/>
              <w:rPr>
                <w:b/>
              </w:rPr>
            </w:pPr>
            <w:r>
              <w:rPr>
                <w:b/>
              </w:rPr>
              <w:t>Informace ke kombinované nebo distanční formě</w:t>
            </w:r>
          </w:p>
        </w:tc>
      </w:tr>
      <w:tr w:rsidR="00EC5046" w14:paraId="6F16002F" w14:textId="77777777" w:rsidTr="00566D26">
        <w:tc>
          <w:tcPr>
            <w:tcW w:w="4787" w:type="dxa"/>
            <w:gridSpan w:val="3"/>
            <w:tcBorders>
              <w:top w:val="single" w:sz="2" w:space="0" w:color="auto"/>
            </w:tcBorders>
            <w:shd w:val="clear" w:color="auto" w:fill="F7CAAC"/>
          </w:tcPr>
          <w:p w14:paraId="47E78C90" w14:textId="77777777" w:rsidR="00EC5046" w:rsidRDefault="00EC5046" w:rsidP="00566D26">
            <w:r>
              <w:rPr>
                <w:b/>
              </w:rPr>
              <w:t>Rozsah konzultací (soustředění)</w:t>
            </w:r>
          </w:p>
        </w:tc>
        <w:tc>
          <w:tcPr>
            <w:tcW w:w="889" w:type="dxa"/>
            <w:tcBorders>
              <w:top w:val="single" w:sz="2" w:space="0" w:color="auto"/>
            </w:tcBorders>
          </w:tcPr>
          <w:p w14:paraId="19084FD9" w14:textId="77777777" w:rsidR="00EC5046" w:rsidRDefault="00EC5046" w:rsidP="00566D26">
            <w:pPr>
              <w:jc w:val="center"/>
            </w:pPr>
            <w:r>
              <w:t>14</w:t>
            </w:r>
          </w:p>
        </w:tc>
        <w:tc>
          <w:tcPr>
            <w:tcW w:w="4179" w:type="dxa"/>
            <w:gridSpan w:val="4"/>
            <w:tcBorders>
              <w:top w:val="single" w:sz="2" w:space="0" w:color="auto"/>
            </w:tcBorders>
            <w:shd w:val="clear" w:color="auto" w:fill="F7CAAC"/>
          </w:tcPr>
          <w:p w14:paraId="6EEC0202" w14:textId="77777777" w:rsidR="00EC5046" w:rsidRDefault="00EC5046" w:rsidP="00566D26">
            <w:pPr>
              <w:rPr>
                <w:b/>
              </w:rPr>
            </w:pPr>
            <w:r>
              <w:rPr>
                <w:b/>
              </w:rPr>
              <w:t xml:space="preserve">hodin </w:t>
            </w:r>
          </w:p>
        </w:tc>
      </w:tr>
      <w:tr w:rsidR="00EC5046" w14:paraId="5E115987" w14:textId="77777777" w:rsidTr="00566D26">
        <w:tc>
          <w:tcPr>
            <w:tcW w:w="9855" w:type="dxa"/>
            <w:gridSpan w:val="8"/>
            <w:shd w:val="clear" w:color="auto" w:fill="F7CAAC"/>
          </w:tcPr>
          <w:p w14:paraId="3A11F5D9" w14:textId="77777777" w:rsidR="00EC5046" w:rsidRDefault="00EC5046" w:rsidP="00566D26">
            <w:pPr>
              <w:rPr>
                <w:b/>
              </w:rPr>
            </w:pPr>
            <w:r>
              <w:rPr>
                <w:b/>
              </w:rPr>
              <w:t>Informace o způsobu kontaktu s vyučujícím</w:t>
            </w:r>
          </w:p>
        </w:tc>
      </w:tr>
      <w:tr w:rsidR="00EC5046" w14:paraId="6FE0BBE2" w14:textId="77777777" w:rsidTr="00566D26">
        <w:trPr>
          <w:trHeight w:val="1373"/>
        </w:trPr>
        <w:tc>
          <w:tcPr>
            <w:tcW w:w="9855" w:type="dxa"/>
            <w:gridSpan w:val="8"/>
          </w:tcPr>
          <w:p w14:paraId="5AA465C2" w14:textId="77777777" w:rsidR="00EC5046" w:rsidRDefault="00EC5046" w:rsidP="00566D26">
            <w:r w:rsidRPr="0060557E">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60557E">
              <w:rPr>
                <w:sz w:val="18"/>
              </w:rPr>
              <w:t xml:space="preserve"> </w:t>
            </w:r>
          </w:p>
        </w:tc>
      </w:tr>
    </w:tbl>
    <w:p w14:paraId="1B94C956" w14:textId="77777777" w:rsidR="00EC5046" w:rsidRDefault="00EC5046" w:rsidP="00EC5046"/>
    <w:p w14:paraId="514B5471"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37E028A7" w14:textId="77777777" w:rsidTr="00566D26">
        <w:tc>
          <w:tcPr>
            <w:tcW w:w="9855" w:type="dxa"/>
            <w:gridSpan w:val="8"/>
            <w:tcBorders>
              <w:bottom w:val="double" w:sz="4" w:space="0" w:color="auto"/>
            </w:tcBorders>
            <w:shd w:val="clear" w:color="auto" w:fill="BDD6EE"/>
          </w:tcPr>
          <w:p w14:paraId="35FCA203" w14:textId="394E2100" w:rsidR="00EC5046" w:rsidRDefault="00EC5046" w:rsidP="00566D26">
            <w:pPr>
              <w:tabs>
                <w:tab w:val="right" w:pos="9436"/>
              </w:tabs>
              <w:rPr>
                <w:b/>
                <w:sz w:val="28"/>
              </w:rPr>
            </w:pPr>
            <w:r>
              <w:lastRenderedPageBreak/>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w:instrText>
            </w:r>
            <w:r>
              <w:rPr>
                <w:rStyle w:val="Odkazintenzivn"/>
              </w:rPr>
              <w:instrText xml:space="preserve"> \* MERGEFORMAT </w:instrText>
            </w:r>
            <w:r w:rsidRPr="003D73B2">
              <w:rPr>
                <w:rStyle w:val="Odkazintenzivn"/>
              </w:rPr>
            </w:r>
            <w:r w:rsidRPr="003D73B2">
              <w:rPr>
                <w:rStyle w:val="Odkazintenzivn"/>
              </w:rPr>
              <w:fldChar w:fldCharType="separate"/>
            </w:r>
            <w:ins w:id="444" w:author="Jiří Vojtěšek" w:date="2018-11-26T14:08:00Z">
              <w:r w:rsidR="00926202" w:rsidRPr="00926202">
                <w:rPr>
                  <w:rStyle w:val="Odkazintenzivn"/>
                  <w:rPrChange w:id="445" w:author="Jiří Vojtěšek" w:date="2018-11-26T14:08:00Z">
                    <w:rPr>
                      <w:b/>
                    </w:rPr>
                  </w:rPrChange>
                </w:rPr>
                <w:t>Abecední seznam</w:t>
              </w:r>
            </w:ins>
            <w:del w:id="446" w:author="Jiří Vojtěšek" w:date="2018-11-26T14:08:00Z">
              <w:r w:rsidRPr="00137727" w:rsidDel="00926202">
                <w:rPr>
                  <w:rStyle w:val="Odkazintenzivn"/>
                </w:rPr>
                <w:delText>Abecední seznam</w:delText>
              </w:r>
            </w:del>
            <w:r w:rsidRPr="003D73B2">
              <w:rPr>
                <w:rStyle w:val="Odkazintenzivn"/>
              </w:rPr>
              <w:fldChar w:fldCharType="end"/>
            </w:r>
          </w:p>
        </w:tc>
      </w:tr>
      <w:tr w:rsidR="00EC5046" w14:paraId="15FD22EA" w14:textId="77777777" w:rsidTr="00566D26">
        <w:tc>
          <w:tcPr>
            <w:tcW w:w="3086" w:type="dxa"/>
            <w:tcBorders>
              <w:top w:val="double" w:sz="4" w:space="0" w:color="auto"/>
            </w:tcBorders>
            <w:shd w:val="clear" w:color="auto" w:fill="F7CAAC"/>
          </w:tcPr>
          <w:p w14:paraId="2D846729"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4B76573A" w14:textId="77777777" w:rsidR="00EC5046" w:rsidRDefault="00EC5046" w:rsidP="00566D26">
            <w:bookmarkStart w:id="447" w:name="ElectromagneticCompatibility"/>
            <w:r>
              <w:t>Electromagnetic Compatibility</w:t>
            </w:r>
            <w:bookmarkEnd w:id="447"/>
          </w:p>
        </w:tc>
      </w:tr>
      <w:tr w:rsidR="00EC5046" w14:paraId="232805F9" w14:textId="77777777" w:rsidTr="00566D26">
        <w:tc>
          <w:tcPr>
            <w:tcW w:w="3086" w:type="dxa"/>
            <w:shd w:val="clear" w:color="auto" w:fill="F7CAAC"/>
          </w:tcPr>
          <w:p w14:paraId="2B31327E" w14:textId="77777777" w:rsidR="00EC5046" w:rsidRDefault="00EC5046" w:rsidP="00566D26">
            <w:pPr>
              <w:rPr>
                <w:b/>
              </w:rPr>
            </w:pPr>
            <w:r>
              <w:rPr>
                <w:b/>
              </w:rPr>
              <w:t>Typ předmětu</w:t>
            </w:r>
          </w:p>
        </w:tc>
        <w:tc>
          <w:tcPr>
            <w:tcW w:w="3406" w:type="dxa"/>
            <w:gridSpan w:val="4"/>
          </w:tcPr>
          <w:p w14:paraId="196ACA31" w14:textId="77777777" w:rsidR="00EC5046" w:rsidRDefault="00EC5046" w:rsidP="00566D26">
            <w:r>
              <w:t>Povinný „PZ“ pro specializaci:</w:t>
            </w:r>
          </w:p>
          <w:p w14:paraId="30DB790B" w14:textId="77777777" w:rsidR="00EC5046" w:rsidRDefault="00EC5046" w:rsidP="00566D26">
            <w:r>
              <w:t>Bezpečnostní technologie</w:t>
            </w:r>
          </w:p>
        </w:tc>
        <w:tc>
          <w:tcPr>
            <w:tcW w:w="2695" w:type="dxa"/>
            <w:gridSpan w:val="2"/>
            <w:shd w:val="clear" w:color="auto" w:fill="F7CAAC"/>
          </w:tcPr>
          <w:p w14:paraId="6EBF5A28" w14:textId="77777777" w:rsidR="00EC5046" w:rsidRDefault="00EC5046" w:rsidP="00566D26">
            <w:r>
              <w:rPr>
                <w:b/>
              </w:rPr>
              <w:t>doporučený ročník / semestr</w:t>
            </w:r>
          </w:p>
        </w:tc>
        <w:tc>
          <w:tcPr>
            <w:tcW w:w="668" w:type="dxa"/>
          </w:tcPr>
          <w:p w14:paraId="3DF2B574" w14:textId="77777777" w:rsidR="00EC5046" w:rsidRDefault="00EC5046" w:rsidP="00566D26">
            <w:r>
              <w:t>2/Z</w:t>
            </w:r>
          </w:p>
        </w:tc>
      </w:tr>
      <w:tr w:rsidR="00EC5046" w14:paraId="732271C4" w14:textId="77777777" w:rsidTr="00566D26">
        <w:tc>
          <w:tcPr>
            <w:tcW w:w="3086" w:type="dxa"/>
            <w:shd w:val="clear" w:color="auto" w:fill="F7CAAC"/>
          </w:tcPr>
          <w:p w14:paraId="5179EB56" w14:textId="77777777" w:rsidR="00EC5046" w:rsidRDefault="00EC5046" w:rsidP="00566D26">
            <w:pPr>
              <w:rPr>
                <w:b/>
              </w:rPr>
            </w:pPr>
            <w:r>
              <w:rPr>
                <w:b/>
              </w:rPr>
              <w:t>Rozsah studijního předmětu</w:t>
            </w:r>
          </w:p>
        </w:tc>
        <w:tc>
          <w:tcPr>
            <w:tcW w:w="1701" w:type="dxa"/>
            <w:gridSpan w:val="2"/>
          </w:tcPr>
          <w:p w14:paraId="4D461FD4" w14:textId="77777777" w:rsidR="00EC5046" w:rsidRDefault="00EC5046" w:rsidP="00566D26">
            <w:r>
              <w:t>28p+14c</w:t>
            </w:r>
          </w:p>
        </w:tc>
        <w:tc>
          <w:tcPr>
            <w:tcW w:w="889" w:type="dxa"/>
            <w:shd w:val="clear" w:color="auto" w:fill="F7CAAC"/>
          </w:tcPr>
          <w:p w14:paraId="163FDCD6" w14:textId="77777777" w:rsidR="00EC5046" w:rsidRDefault="00EC5046" w:rsidP="00566D26">
            <w:pPr>
              <w:rPr>
                <w:b/>
              </w:rPr>
            </w:pPr>
            <w:r>
              <w:rPr>
                <w:b/>
              </w:rPr>
              <w:t xml:space="preserve">hod. </w:t>
            </w:r>
          </w:p>
        </w:tc>
        <w:tc>
          <w:tcPr>
            <w:tcW w:w="816" w:type="dxa"/>
          </w:tcPr>
          <w:p w14:paraId="2B07C8E6" w14:textId="77777777" w:rsidR="00EC5046" w:rsidRDefault="00EC5046" w:rsidP="00566D26"/>
        </w:tc>
        <w:tc>
          <w:tcPr>
            <w:tcW w:w="2156" w:type="dxa"/>
            <w:shd w:val="clear" w:color="auto" w:fill="F7CAAC"/>
          </w:tcPr>
          <w:p w14:paraId="64B2DA26" w14:textId="77777777" w:rsidR="00EC5046" w:rsidRDefault="00EC5046" w:rsidP="00566D26">
            <w:pPr>
              <w:rPr>
                <w:b/>
              </w:rPr>
            </w:pPr>
            <w:r>
              <w:rPr>
                <w:b/>
              </w:rPr>
              <w:t>kreditů</w:t>
            </w:r>
          </w:p>
        </w:tc>
        <w:tc>
          <w:tcPr>
            <w:tcW w:w="1207" w:type="dxa"/>
            <w:gridSpan w:val="2"/>
          </w:tcPr>
          <w:p w14:paraId="3C67BF4B" w14:textId="77777777" w:rsidR="00EC5046" w:rsidRDefault="00EC5046" w:rsidP="00566D26">
            <w:r>
              <w:t>3</w:t>
            </w:r>
          </w:p>
        </w:tc>
      </w:tr>
      <w:tr w:rsidR="00EC5046" w14:paraId="3F48E765" w14:textId="77777777" w:rsidTr="00566D26">
        <w:tc>
          <w:tcPr>
            <w:tcW w:w="3086" w:type="dxa"/>
            <w:shd w:val="clear" w:color="auto" w:fill="F7CAAC"/>
          </w:tcPr>
          <w:p w14:paraId="0B735E06" w14:textId="77777777" w:rsidR="00EC5046" w:rsidRDefault="00EC5046" w:rsidP="00566D26">
            <w:pPr>
              <w:rPr>
                <w:b/>
                <w:sz w:val="22"/>
              </w:rPr>
            </w:pPr>
            <w:r>
              <w:rPr>
                <w:b/>
              </w:rPr>
              <w:t>Prerekvizity, korekvizity, ekvivalence</w:t>
            </w:r>
          </w:p>
        </w:tc>
        <w:tc>
          <w:tcPr>
            <w:tcW w:w="6769" w:type="dxa"/>
            <w:gridSpan w:val="7"/>
          </w:tcPr>
          <w:p w14:paraId="63EABC5B" w14:textId="77777777" w:rsidR="00EC5046" w:rsidRDefault="00EC5046" w:rsidP="00566D26">
            <w:r>
              <w:t>nejsou</w:t>
            </w:r>
          </w:p>
        </w:tc>
      </w:tr>
      <w:tr w:rsidR="00EC5046" w14:paraId="743218B9" w14:textId="77777777" w:rsidTr="00566D26">
        <w:tc>
          <w:tcPr>
            <w:tcW w:w="3086" w:type="dxa"/>
            <w:shd w:val="clear" w:color="auto" w:fill="F7CAAC"/>
          </w:tcPr>
          <w:p w14:paraId="6AE1DC97" w14:textId="77777777" w:rsidR="00EC5046" w:rsidRDefault="00EC5046" w:rsidP="00566D26">
            <w:pPr>
              <w:rPr>
                <w:b/>
              </w:rPr>
            </w:pPr>
            <w:r>
              <w:rPr>
                <w:b/>
              </w:rPr>
              <w:t>Způsob ověření studijních výsledků</w:t>
            </w:r>
          </w:p>
        </w:tc>
        <w:tc>
          <w:tcPr>
            <w:tcW w:w="3406" w:type="dxa"/>
            <w:gridSpan w:val="4"/>
          </w:tcPr>
          <w:p w14:paraId="75D870F5" w14:textId="77777777" w:rsidR="00EC5046" w:rsidRDefault="00EC5046" w:rsidP="00566D26">
            <w:r>
              <w:t>Zápočet, zkouška</w:t>
            </w:r>
          </w:p>
        </w:tc>
        <w:tc>
          <w:tcPr>
            <w:tcW w:w="2156" w:type="dxa"/>
            <w:shd w:val="clear" w:color="auto" w:fill="F7CAAC"/>
          </w:tcPr>
          <w:p w14:paraId="0B725A9F" w14:textId="77777777" w:rsidR="00EC5046" w:rsidRDefault="00EC5046" w:rsidP="00566D26">
            <w:pPr>
              <w:rPr>
                <w:b/>
              </w:rPr>
            </w:pPr>
            <w:r>
              <w:rPr>
                <w:b/>
              </w:rPr>
              <w:t>Forma výuky</w:t>
            </w:r>
          </w:p>
        </w:tc>
        <w:tc>
          <w:tcPr>
            <w:tcW w:w="1207" w:type="dxa"/>
            <w:gridSpan w:val="2"/>
          </w:tcPr>
          <w:p w14:paraId="3D0B43BA" w14:textId="77777777" w:rsidR="00EC5046" w:rsidRDefault="00EC5046" w:rsidP="00566D26">
            <w:r>
              <w:t>Přednáška, laboratorní praktika</w:t>
            </w:r>
          </w:p>
        </w:tc>
      </w:tr>
      <w:tr w:rsidR="00EC5046" w14:paraId="2ECE2A77" w14:textId="77777777" w:rsidTr="00566D26">
        <w:tc>
          <w:tcPr>
            <w:tcW w:w="3086" w:type="dxa"/>
            <w:shd w:val="clear" w:color="auto" w:fill="F7CAAC"/>
          </w:tcPr>
          <w:p w14:paraId="40EB6F76"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231FDE42" w14:textId="77777777" w:rsidR="00EC5046" w:rsidRDefault="00EC5046" w:rsidP="00566D26">
            <w:r>
              <w:t>Písemná  i ústní forma</w:t>
            </w:r>
          </w:p>
          <w:p w14:paraId="189E3C08" w14:textId="77777777" w:rsidR="00EC5046" w:rsidRDefault="00EC5046" w:rsidP="00566D26">
            <w:r>
              <w:t xml:space="preserve">1. Povinná a aktivní účast na laboratorních praktikách (80% účast). </w:t>
            </w:r>
          </w:p>
          <w:p w14:paraId="0971BF46" w14:textId="77777777" w:rsidR="00EC5046" w:rsidRDefault="00EC5046" w:rsidP="00566D26">
            <w:r>
              <w:t xml:space="preserve">2. Teoretické a praktické zvládnutí základní problematiky a jednotlivých témat. </w:t>
            </w:r>
          </w:p>
          <w:p w14:paraId="6BC39507" w14:textId="77777777" w:rsidR="00EC5046" w:rsidRDefault="00EC5046" w:rsidP="00566D26">
            <w:r>
              <w:t xml:space="preserve">3. Úspěšné a samostatné vypracování všech zadaných úloh v průběhu semestru. </w:t>
            </w:r>
          </w:p>
          <w:p w14:paraId="49391B03" w14:textId="77777777" w:rsidR="00EC5046" w:rsidRDefault="00EC5046" w:rsidP="00566D26">
            <w:r>
              <w:t>4. Prokázání úspěšného zvládnutí probírané tématiky při ústním pohovoru s vyučujícím.</w:t>
            </w:r>
          </w:p>
        </w:tc>
      </w:tr>
      <w:tr w:rsidR="00EC5046" w14:paraId="4E356F87" w14:textId="77777777" w:rsidTr="00566D26">
        <w:trPr>
          <w:trHeight w:val="106"/>
        </w:trPr>
        <w:tc>
          <w:tcPr>
            <w:tcW w:w="9855" w:type="dxa"/>
            <w:gridSpan w:val="8"/>
            <w:tcBorders>
              <w:top w:val="nil"/>
            </w:tcBorders>
          </w:tcPr>
          <w:p w14:paraId="363FF20B" w14:textId="77777777" w:rsidR="00EC5046" w:rsidRDefault="00EC5046" w:rsidP="00566D26"/>
        </w:tc>
      </w:tr>
      <w:tr w:rsidR="00EC5046" w14:paraId="55F14C44" w14:textId="77777777" w:rsidTr="00566D26">
        <w:trPr>
          <w:trHeight w:val="197"/>
        </w:trPr>
        <w:tc>
          <w:tcPr>
            <w:tcW w:w="3086" w:type="dxa"/>
            <w:tcBorders>
              <w:top w:val="nil"/>
            </w:tcBorders>
            <w:shd w:val="clear" w:color="auto" w:fill="F7CAAC"/>
          </w:tcPr>
          <w:p w14:paraId="73047E95" w14:textId="77777777" w:rsidR="00EC5046" w:rsidRDefault="00EC5046" w:rsidP="00566D26">
            <w:pPr>
              <w:rPr>
                <w:b/>
              </w:rPr>
            </w:pPr>
            <w:r>
              <w:rPr>
                <w:b/>
              </w:rPr>
              <w:t>Garant předmětu</w:t>
            </w:r>
          </w:p>
        </w:tc>
        <w:tc>
          <w:tcPr>
            <w:tcW w:w="6769" w:type="dxa"/>
            <w:gridSpan w:val="7"/>
            <w:tcBorders>
              <w:top w:val="nil"/>
            </w:tcBorders>
          </w:tcPr>
          <w:p w14:paraId="0E791397" w14:textId="77777777" w:rsidR="00EC5046" w:rsidRDefault="00EC5046" w:rsidP="00566D26">
            <w:r w:rsidRPr="008A55C0">
              <w:t>doc. RNDr. Vojtěch Křesálek, CSc.</w:t>
            </w:r>
          </w:p>
        </w:tc>
      </w:tr>
      <w:tr w:rsidR="00EC5046" w14:paraId="46AB9A16" w14:textId="77777777" w:rsidTr="00566D26">
        <w:trPr>
          <w:trHeight w:val="243"/>
        </w:trPr>
        <w:tc>
          <w:tcPr>
            <w:tcW w:w="3086" w:type="dxa"/>
            <w:tcBorders>
              <w:top w:val="nil"/>
            </w:tcBorders>
            <w:shd w:val="clear" w:color="auto" w:fill="F7CAAC"/>
          </w:tcPr>
          <w:p w14:paraId="2507A053" w14:textId="77777777" w:rsidR="00EC5046" w:rsidRDefault="00EC5046" w:rsidP="00566D26">
            <w:pPr>
              <w:rPr>
                <w:b/>
              </w:rPr>
            </w:pPr>
            <w:r>
              <w:rPr>
                <w:b/>
              </w:rPr>
              <w:t>Zapojení garanta do výuky předmětu</w:t>
            </w:r>
          </w:p>
        </w:tc>
        <w:tc>
          <w:tcPr>
            <w:tcW w:w="6769" w:type="dxa"/>
            <w:gridSpan w:val="7"/>
            <w:tcBorders>
              <w:top w:val="nil"/>
            </w:tcBorders>
          </w:tcPr>
          <w:p w14:paraId="309E5EE7" w14:textId="77777777" w:rsidR="00EC5046" w:rsidRDefault="00EC5046" w:rsidP="00566D26">
            <w:r>
              <w:t xml:space="preserve">Metodicky, přednáší </w:t>
            </w:r>
          </w:p>
        </w:tc>
      </w:tr>
      <w:tr w:rsidR="00EC5046" w14:paraId="635FEEFF" w14:textId="77777777" w:rsidTr="00566D26">
        <w:tc>
          <w:tcPr>
            <w:tcW w:w="3086" w:type="dxa"/>
            <w:shd w:val="clear" w:color="auto" w:fill="F7CAAC"/>
          </w:tcPr>
          <w:p w14:paraId="4043137C" w14:textId="77777777" w:rsidR="00EC5046" w:rsidRDefault="00EC5046" w:rsidP="00566D26">
            <w:pPr>
              <w:rPr>
                <w:b/>
              </w:rPr>
            </w:pPr>
            <w:r>
              <w:rPr>
                <w:b/>
              </w:rPr>
              <w:t>Vyučující</w:t>
            </w:r>
          </w:p>
        </w:tc>
        <w:tc>
          <w:tcPr>
            <w:tcW w:w="6769" w:type="dxa"/>
            <w:gridSpan w:val="7"/>
            <w:tcBorders>
              <w:bottom w:val="nil"/>
            </w:tcBorders>
          </w:tcPr>
          <w:p w14:paraId="684F5F8D" w14:textId="77777777" w:rsidR="00EC5046" w:rsidRDefault="00EC5046" w:rsidP="00566D26">
            <w:r w:rsidRPr="008A55C0">
              <w:t>doc. RNDr. Vojtěch Křesálek, CSc.</w:t>
            </w:r>
            <w:r>
              <w:t>, přednášky (100 %)</w:t>
            </w:r>
          </w:p>
          <w:p w14:paraId="48118674" w14:textId="77777777" w:rsidR="00EC5046" w:rsidRDefault="00EC5046" w:rsidP="00566D26">
            <w:r>
              <w:t>Ing. Martin Pospíšilík, Ph.D., cvičení (100 %)</w:t>
            </w:r>
          </w:p>
        </w:tc>
      </w:tr>
      <w:tr w:rsidR="00EC5046" w14:paraId="019448A0" w14:textId="77777777" w:rsidTr="00566D26">
        <w:trPr>
          <w:trHeight w:val="98"/>
        </w:trPr>
        <w:tc>
          <w:tcPr>
            <w:tcW w:w="9855" w:type="dxa"/>
            <w:gridSpan w:val="8"/>
            <w:tcBorders>
              <w:top w:val="nil"/>
            </w:tcBorders>
          </w:tcPr>
          <w:p w14:paraId="7260AB30" w14:textId="77777777" w:rsidR="00EC5046" w:rsidRDefault="00EC5046" w:rsidP="00566D26"/>
        </w:tc>
      </w:tr>
      <w:tr w:rsidR="00EC5046" w14:paraId="0359749D" w14:textId="77777777" w:rsidTr="00566D26">
        <w:tc>
          <w:tcPr>
            <w:tcW w:w="3086" w:type="dxa"/>
            <w:shd w:val="clear" w:color="auto" w:fill="F7CAAC"/>
          </w:tcPr>
          <w:p w14:paraId="30B2E317" w14:textId="77777777" w:rsidR="00EC5046" w:rsidRDefault="00EC5046" w:rsidP="00566D26">
            <w:pPr>
              <w:rPr>
                <w:b/>
              </w:rPr>
            </w:pPr>
            <w:r>
              <w:rPr>
                <w:b/>
              </w:rPr>
              <w:t>Stručná anotace předmětu</w:t>
            </w:r>
          </w:p>
        </w:tc>
        <w:tc>
          <w:tcPr>
            <w:tcW w:w="6769" w:type="dxa"/>
            <w:gridSpan w:val="7"/>
            <w:tcBorders>
              <w:bottom w:val="nil"/>
            </w:tcBorders>
          </w:tcPr>
          <w:p w14:paraId="59BEAF57" w14:textId="77777777" w:rsidR="00EC5046" w:rsidRDefault="00EC5046" w:rsidP="00566D26"/>
        </w:tc>
      </w:tr>
      <w:tr w:rsidR="00EC5046" w14:paraId="5C0C761E" w14:textId="77777777" w:rsidTr="00566D26">
        <w:trPr>
          <w:trHeight w:val="3938"/>
        </w:trPr>
        <w:tc>
          <w:tcPr>
            <w:tcW w:w="9855" w:type="dxa"/>
            <w:gridSpan w:val="8"/>
            <w:tcBorders>
              <w:top w:val="nil"/>
              <w:bottom w:val="single" w:sz="12" w:space="0" w:color="auto"/>
            </w:tcBorders>
          </w:tcPr>
          <w:p w14:paraId="19DB584B" w14:textId="77777777" w:rsidR="00EC5046" w:rsidRPr="00F337F4" w:rsidRDefault="00EC5046" w:rsidP="00566D26">
            <w:pPr>
              <w:rPr>
                <w:noProof/>
                <w:szCs w:val="22"/>
              </w:rPr>
            </w:pPr>
            <w:r w:rsidRPr="00F337F4">
              <w:rPr>
                <w:noProof/>
                <w:szCs w:val="22"/>
              </w:rPr>
              <w:t>Cílem předmětu je uvést studenty do problematiky elektromagnetické kompatibility jakožto technického oboru, který zasahuje prakticky do všech odvětví průmyslu využívajících elektrickou energii. Výrobky uváděné na trh musí ze zákona splňovat určité požadavky a právě jedním z nich je požadavek na zajištění elektromagnetické kompatibility daného výrobku. V rámci předmětu se studenti seznámí s technickými aspekty problematiky, platnými zákonnými požadavky a způsobem práce v Laboratoři elektromagnetické kompatibility.</w:t>
            </w:r>
          </w:p>
          <w:p w14:paraId="0ED70400" w14:textId="77777777" w:rsidR="00EC5046" w:rsidRPr="00F337F4" w:rsidRDefault="00EC5046" w:rsidP="00566D26">
            <w:pPr>
              <w:rPr>
                <w:szCs w:val="22"/>
              </w:rPr>
            </w:pPr>
            <w:r w:rsidRPr="00F337F4">
              <w:rPr>
                <w:szCs w:val="22"/>
              </w:rPr>
              <w:t>Témata:</w:t>
            </w:r>
          </w:p>
          <w:p w14:paraId="69C123CD" w14:textId="77777777" w:rsidR="00EC5046" w:rsidRPr="00F337F4" w:rsidRDefault="00EC5046" w:rsidP="00EC5046">
            <w:pPr>
              <w:numPr>
                <w:ilvl w:val="0"/>
                <w:numId w:val="9"/>
              </w:numPr>
              <w:rPr>
                <w:szCs w:val="22"/>
              </w:rPr>
            </w:pPr>
            <w:bookmarkStart w:id="448" w:name="OLE_LINK14"/>
            <w:bookmarkStart w:id="449" w:name="OLE_LINK15"/>
            <w:r w:rsidRPr="00F337F4">
              <w:rPr>
                <w:szCs w:val="22"/>
              </w:rPr>
              <w:t>Problematika EMC v průmyslové praxi, aktuální výzvy a hrozby.</w:t>
            </w:r>
          </w:p>
          <w:p w14:paraId="31876B55" w14:textId="77777777" w:rsidR="00EC5046" w:rsidRPr="00F337F4" w:rsidRDefault="00EC5046" w:rsidP="00EC5046">
            <w:pPr>
              <w:numPr>
                <w:ilvl w:val="0"/>
                <w:numId w:val="9"/>
              </w:numPr>
              <w:rPr>
                <w:szCs w:val="22"/>
              </w:rPr>
            </w:pPr>
            <w:r w:rsidRPr="00F337F4">
              <w:rPr>
                <w:szCs w:val="22"/>
              </w:rPr>
              <w:t>Minimum teorie elektromagnetického pole nutné pro oblast problematiky elektromagnetické kompatibility.</w:t>
            </w:r>
          </w:p>
          <w:p w14:paraId="332D5906" w14:textId="77777777" w:rsidR="00EC5046" w:rsidRPr="00F337F4" w:rsidRDefault="00EC5046" w:rsidP="00EC5046">
            <w:pPr>
              <w:numPr>
                <w:ilvl w:val="0"/>
                <w:numId w:val="9"/>
              </w:numPr>
              <w:rPr>
                <w:szCs w:val="22"/>
              </w:rPr>
            </w:pPr>
            <w:r w:rsidRPr="00F337F4">
              <w:rPr>
                <w:szCs w:val="22"/>
              </w:rPr>
              <w:t xml:space="preserve">Rušení. Fyzikální principy jeho vzniku, matematický popis, analytické nástroje. </w:t>
            </w:r>
          </w:p>
          <w:p w14:paraId="6DBCF70C" w14:textId="77777777" w:rsidR="00EC5046" w:rsidRPr="00F337F4" w:rsidRDefault="00EC5046" w:rsidP="00EC5046">
            <w:pPr>
              <w:numPr>
                <w:ilvl w:val="0"/>
                <w:numId w:val="9"/>
              </w:numPr>
              <w:rPr>
                <w:szCs w:val="22"/>
              </w:rPr>
            </w:pPr>
            <w:r w:rsidRPr="00F337F4">
              <w:rPr>
                <w:szCs w:val="22"/>
              </w:rPr>
              <w:t>Fyzikální principy vazeb, které umožňují šíření rušení v elektronických obvodech.</w:t>
            </w:r>
          </w:p>
          <w:p w14:paraId="055E6639" w14:textId="77777777" w:rsidR="00EC5046" w:rsidRPr="00F337F4" w:rsidRDefault="00EC5046" w:rsidP="00EC5046">
            <w:pPr>
              <w:numPr>
                <w:ilvl w:val="0"/>
                <w:numId w:val="9"/>
              </w:numPr>
              <w:rPr>
                <w:szCs w:val="22"/>
              </w:rPr>
            </w:pPr>
            <w:r w:rsidRPr="00F337F4">
              <w:rPr>
                <w:szCs w:val="22"/>
              </w:rPr>
              <w:t>Elektromagnetická kompatibilita z pohledu práva, související technická normalizace.</w:t>
            </w:r>
          </w:p>
          <w:p w14:paraId="11844AB0" w14:textId="77777777" w:rsidR="00EC5046" w:rsidRPr="00F337F4" w:rsidRDefault="00EC5046" w:rsidP="00EC5046">
            <w:pPr>
              <w:numPr>
                <w:ilvl w:val="0"/>
                <w:numId w:val="9"/>
              </w:numPr>
              <w:rPr>
                <w:szCs w:val="22"/>
              </w:rPr>
            </w:pPr>
            <w:r w:rsidRPr="00F337F4">
              <w:rPr>
                <w:szCs w:val="22"/>
              </w:rPr>
              <w:t>Měřicí technika pro oblast elektromagnetických interferencí.</w:t>
            </w:r>
          </w:p>
          <w:p w14:paraId="1B31FB56" w14:textId="77777777" w:rsidR="00EC5046" w:rsidRPr="00F337F4" w:rsidRDefault="00EC5046" w:rsidP="00EC5046">
            <w:pPr>
              <w:numPr>
                <w:ilvl w:val="0"/>
                <w:numId w:val="9"/>
              </w:numPr>
              <w:rPr>
                <w:szCs w:val="22"/>
              </w:rPr>
            </w:pPr>
            <w:r w:rsidRPr="00F337F4">
              <w:rPr>
                <w:szCs w:val="22"/>
              </w:rPr>
              <w:t xml:space="preserve">Měření rušení šířeného po vedení. </w:t>
            </w:r>
          </w:p>
          <w:p w14:paraId="6783CAF6" w14:textId="77777777" w:rsidR="00EC5046" w:rsidRPr="00F337F4" w:rsidRDefault="00EC5046" w:rsidP="00EC5046">
            <w:pPr>
              <w:numPr>
                <w:ilvl w:val="0"/>
                <w:numId w:val="9"/>
              </w:numPr>
              <w:rPr>
                <w:szCs w:val="22"/>
              </w:rPr>
            </w:pPr>
            <w:r w:rsidRPr="00F337F4">
              <w:rPr>
                <w:szCs w:val="22"/>
              </w:rPr>
              <w:t xml:space="preserve">Měření rušivého vyzařování elektromagnetickým polem. </w:t>
            </w:r>
          </w:p>
          <w:p w14:paraId="460E2C76" w14:textId="77777777" w:rsidR="00EC5046" w:rsidRPr="00F337F4" w:rsidRDefault="00EC5046" w:rsidP="00EC5046">
            <w:pPr>
              <w:numPr>
                <w:ilvl w:val="0"/>
                <w:numId w:val="9"/>
              </w:numPr>
              <w:rPr>
                <w:szCs w:val="22"/>
              </w:rPr>
            </w:pPr>
            <w:r w:rsidRPr="00F337F4">
              <w:rPr>
                <w:szCs w:val="22"/>
              </w:rPr>
              <w:t xml:space="preserve">Elektrostatický výboj, jeho důsledky. Ochrana před elektrostatickým výbojem. Zkouška odolnosti vůči elektrostatickému výboji. </w:t>
            </w:r>
          </w:p>
          <w:p w14:paraId="28CC96B1" w14:textId="77777777" w:rsidR="00EC5046" w:rsidRPr="00F337F4" w:rsidRDefault="00EC5046" w:rsidP="00EC5046">
            <w:pPr>
              <w:numPr>
                <w:ilvl w:val="0"/>
                <w:numId w:val="9"/>
              </w:numPr>
              <w:rPr>
                <w:szCs w:val="22"/>
              </w:rPr>
            </w:pPr>
            <w:r w:rsidRPr="00F337F4">
              <w:rPr>
                <w:szCs w:val="22"/>
              </w:rPr>
              <w:t xml:space="preserve">Testování odolnosti zařízení proti rušení šířenému po vedení. </w:t>
            </w:r>
          </w:p>
          <w:p w14:paraId="4BBDC663" w14:textId="77777777" w:rsidR="00EC5046" w:rsidRPr="00F337F4" w:rsidRDefault="00EC5046" w:rsidP="00EC5046">
            <w:pPr>
              <w:numPr>
                <w:ilvl w:val="0"/>
                <w:numId w:val="9"/>
              </w:numPr>
              <w:rPr>
                <w:szCs w:val="22"/>
              </w:rPr>
            </w:pPr>
            <w:r w:rsidRPr="00F337F4">
              <w:rPr>
                <w:szCs w:val="22"/>
              </w:rPr>
              <w:t xml:space="preserve">Testování odolnosti zařízení proti rušení vnějším elektromagnetickým polem. </w:t>
            </w:r>
          </w:p>
          <w:p w14:paraId="4A70A5BF" w14:textId="77777777" w:rsidR="00EC5046" w:rsidRPr="00F337F4" w:rsidRDefault="00EC5046" w:rsidP="00EC5046">
            <w:pPr>
              <w:numPr>
                <w:ilvl w:val="0"/>
                <w:numId w:val="9"/>
              </w:numPr>
              <w:rPr>
                <w:szCs w:val="22"/>
              </w:rPr>
            </w:pPr>
            <w:r w:rsidRPr="00F337F4">
              <w:rPr>
                <w:szCs w:val="22"/>
              </w:rPr>
              <w:t>Měření vyzařovacích diagramů antén v anechoické komoře.</w:t>
            </w:r>
          </w:p>
          <w:p w14:paraId="5E936BCC" w14:textId="77777777" w:rsidR="00EC5046" w:rsidRPr="00F337F4" w:rsidRDefault="00EC5046" w:rsidP="00EC5046">
            <w:pPr>
              <w:numPr>
                <w:ilvl w:val="0"/>
                <w:numId w:val="9"/>
              </w:numPr>
              <w:rPr>
                <w:szCs w:val="22"/>
              </w:rPr>
            </w:pPr>
            <w:r w:rsidRPr="00F337F4">
              <w:rPr>
                <w:szCs w:val="22"/>
              </w:rPr>
              <w:t>Stínění, měření stínicí účinnosti</w:t>
            </w:r>
            <w:bookmarkEnd w:id="448"/>
            <w:bookmarkEnd w:id="449"/>
            <w:r w:rsidRPr="00F337F4">
              <w:rPr>
                <w:szCs w:val="22"/>
              </w:rPr>
              <w:t>, konstrukční zásady při navrhování zařízení s ohledem na EMC.</w:t>
            </w:r>
          </w:p>
          <w:p w14:paraId="589B6206" w14:textId="77777777" w:rsidR="00EC5046" w:rsidRDefault="00EC5046" w:rsidP="00566D26">
            <w:pPr>
              <w:ind w:left="605" w:hanging="283"/>
            </w:pPr>
            <w:r w:rsidRPr="00F337F4">
              <w:rPr>
                <w:szCs w:val="22"/>
              </w:rPr>
              <w:t xml:space="preserve"> 14. Únik informace prostřednictvím elektromagnetického pole, možnosti jeho eliminace.</w:t>
            </w:r>
          </w:p>
        </w:tc>
      </w:tr>
      <w:tr w:rsidR="00EC5046" w14:paraId="0BA761BD" w14:textId="77777777" w:rsidTr="00566D26">
        <w:trPr>
          <w:trHeight w:val="265"/>
        </w:trPr>
        <w:tc>
          <w:tcPr>
            <w:tcW w:w="3653" w:type="dxa"/>
            <w:gridSpan w:val="2"/>
            <w:tcBorders>
              <w:top w:val="nil"/>
            </w:tcBorders>
            <w:shd w:val="clear" w:color="auto" w:fill="F7CAAC"/>
          </w:tcPr>
          <w:p w14:paraId="651C32FD" w14:textId="77777777" w:rsidR="00EC5046" w:rsidRDefault="00EC5046" w:rsidP="00566D26">
            <w:r>
              <w:rPr>
                <w:b/>
              </w:rPr>
              <w:t>Studijní literatura a studijní pomůcky</w:t>
            </w:r>
          </w:p>
        </w:tc>
        <w:tc>
          <w:tcPr>
            <w:tcW w:w="6202" w:type="dxa"/>
            <w:gridSpan w:val="6"/>
            <w:tcBorders>
              <w:top w:val="nil"/>
              <w:bottom w:val="nil"/>
            </w:tcBorders>
          </w:tcPr>
          <w:p w14:paraId="05DD08CD" w14:textId="77777777" w:rsidR="00EC5046" w:rsidRDefault="00EC5046" w:rsidP="00566D26"/>
        </w:tc>
      </w:tr>
      <w:tr w:rsidR="00EC5046" w14:paraId="1CF2DE4E" w14:textId="77777777" w:rsidTr="00566D26">
        <w:trPr>
          <w:trHeight w:val="1497"/>
        </w:trPr>
        <w:tc>
          <w:tcPr>
            <w:tcW w:w="9855" w:type="dxa"/>
            <w:gridSpan w:val="8"/>
            <w:tcBorders>
              <w:top w:val="nil"/>
            </w:tcBorders>
          </w:tcPr>
          <w:p w14:paraId="2F5D4B28" w14:textId="77777777" w:rsidR="00EC5046" w:rsidRPr="00EC5046" w:rsidRDefault="00EC5046" w:rsidP="00566D26">
            <w:pPr>
              <w:rPr>
                <w:b/>
                <w:bCs/>
                <w:sz w:val="18"/>
              </w:rPr>
            </w:pPr>
            <w:r w:rsidRPr="00EC5046">
              <w:rPr>
                <w:b/>
                <w:bCs/>
                <w:sz w:val="18"/>
              </w:rPr>
              <w:t>Povinná literatura:</w:t>
            </w:r>
          </w:p>
          <w:p w14:paraId="2918F98D" w14:textId="77777777" w:rsidR="00EC5046" w:rsidRPr="00EC5046" w:rsidRDefault="00EC5046" w:rsidP="00566D26">
            <w:pPr>
              <w:rPr>
                <w:sz w:val="18"/>
              </w:rPr>
            </w:pPr>
            <w:r w:rsidRPr="00EC5046">
              <w:rPr>
                <w:sz w:val="18"/>
              </w:rPr>
              <w:t xml:space="preserve">CLAYTON, P. </w:t>
            </w:r>
            <w:r w:rsidRPr="00EC5046">
              <w:rPr>
                <w:i/>
                <w:sz w:val="18"/>
              </w:rPr>
              <w:t>Introduction to electromagnetic compatibility</w:t>
            </w:r>
            <w:r w:rsidRPr="00EC5046">
              <w:rPr>
                <w:sz w:val="18"/>
              </w:rPr>
              <w:t>. USA: Wiley. 2006. ISBN-13: 978-0-471-75500-5.</w:t>
            </w:r>
          </w:p>
          <w:p w14:paraId="3E2A5CA8" w14:textId="77777777" w:rsidR="00EC5046" w:rsidRPr="00EC5046" w:rsidRDefault="00EC5046" w:rsidP="00566D26">
            <w:pPr>
              <w:rPr>
                <w:sz w:val="18"/>
              </w:rPr>
            </w:pPr>
            <w:r w:rsidRPr="00EC5046">
              <w:rPr>
                <w:sz w:val="18"/>
              </w:rPr>
              <w:t>YUPING Duan, HONGTAO Guan: Microwave Absorbing Materials, PAN STANFORD PUBLISHING 2017</w:t>
            </w:r>
          </w:p>
          <w:p w14:paraId="7A3168FA" w14:textId="77777777" w:rsidR="00EC5046" w:rsidRPr="00EC5046" w:rsidRDefault="00EC5046" w:rsidP="00566D26">
            <w:pPr>
              <w:rPr>
                <w:b/>
                <w:sz w:val="18"/>
              </w:rPr>
            </w:pPr>
            <w:r w:rsidRPr="00EC5046">
              <w:rPr>
                <w:b/>
                <w:sz w:val="18"/>
              </w:rPr>
              <w:t>Doporučená literatura:</w:t>
            </w:r>
          </w:p>
          <w:p w14:paraId="549537C1" w14:textId="77777777" w:rsidR="00EC5046" w:rsidRPr="00EC5046" w:rsidRDefault="00EC5046" w:rsidP="00566D26">
            <w:pPr>
              <w:rPr>
                <w:sz w:val="18"/>
              </w:rPr>
            </w:pPr>
            <w:r w:rsidRPr="00EC5046">
              <w:rPr>
                <w:sz w:val="18"/>
              </w:rPr>
              <w:t xml:space="preserve">MASSACHUSETTS INSTITUTE OF TECHNOLOGY. </w:t>
            </w:r>
            <w:r w:rsidRPr="00EC5046">
              <w:rPr>
                <w:i/>
                <w:sz w:val="18"/>
              </w:rPr>
              <w:t>Electromagnetic Energy: From Motors to Lasers</w:t>
            </w:r>
            <w:r w:rsidRPr="00EC5046">
              <w:rPr>
                <w:sz w:val="18"/>
              </w:rPr>
              <w:t xml:space="preserve">, Lecture Notes. Dostupné z: </w:t>
            </w:r>
            <w:hyperlink r:id="rId17" w:history="1">
              <w:r w:rsidRPr="00EC5046">
                <w:rPr>
                  <w:rStyle w:val="Hypertextovodkaz"/>
                  <w:sz w:val="18"/>
                </w:rPr>
                <w:t>https://ocw.mit.edu/courses/electrical-engineering-and-computer-science/6-007-electromagnetic-energy-from-motors-to-lasers-spring-2011/lecture-notes/</w:t>
              </w:r>
            </w:hyperlink>
          </w:p>
          <w:p w14:paraId="7B88C78B" w14:textId="77777777" w:rsidR="00EC5046" w:rsidRPr="00EC5046" w:rsidRDefault="00EC5046" w:rsidP="00566D26">
            <w:pPr>
              <w:rPr>
                <w:sz w:val="18"/>
                <w:shd w:val="clear" w:color="auto" w:fill="FFFFFF"/>
              </w:rPr>
            </w:pPr>
            <w:r w:rsidRPr="00EC5046">
              <w:rPr>
                <w:sz w:val="18"/>
                <w:shd w:val="clear" w:color="auto" w:fill="FFFFFF"/>
              </w:rPr>
              <w:t>WILLIAMS, Tim. </w:t>
            </w:r>
            <w:r w:rsidRPr="00EC5046">
              <w:rPr>
                <w:i/>
                <w:iCs/>
                <w:sz w:val="18"/>
                <w:shd w:val="clear" w:color="auto" w:fill="FFFFFF"/>
              </w:rPr>
              <w:t>EMC for product designers</w:t>
            </w:r>
            <w:r w:rsidRPr="00EC5046">
              <w:rPr>
                <w:sz w:val="18"/>
                <w:shd w:val="clear" w:color="auto" w:fill="FFFFFF"/>
              </w:rPr>
              <w:t>. 4th ed. Oxford: Newnes, 2007.</w:t>
            </w:r>
          </w:p>
          <w:p w14:paraId="495C16EE" w14:textId="77777777" w:rsidR="00EC5046" w:rsidRPr="00EC5046" w:rsidRDefault="00EC5046" w:rsidP="00566D26">
            <w:pPr>
              <w:rPr>
                <w:sz w:val="18"/>
              </w:rPr>
            </w:pPr>
            <w:r w:rsidRPr="00EC5046">
              <w:rPr>
                <w:caps/>
                <w:sz w:val="18"/>
              </w:rPr>
              <w:t>Chen</w:t>
            </w:r>
            <w:r w:rsidRPr="00EC5046">
              <w:rPr>
                <w:sz w:val="18"/>
              </w:rPr>
              <w:t xml:space="preserve"> L. F., ONG C. K., NEO C.P., VARADAN V.V., VARADAN V.K.: Mic</w:t>
            </w:r>
            <w:r w:rsidRPr="00EC5046">
              <w:rPr>
                <w:i/>
                <w:sz w:val="18"/>
              </w:rPr>
              <w:t>rowave Electronics - Measurement and Materials Characterization</w:t>
            </w:r>
            <w:r w:rsidRPr="00EC5046">
              <w:rPr>
                <w:sz w:val="18"/>
              </w:rPr>
              <w:t xml:space="preserve">, John Wiley </w:t>
            </w:r>
            <w:r w:rsidRPr="00EC5046">
              <w:rPr>
                <w:rFonts w:cstheme="minorHAnsi"/>
                <w:sz w:val="18"/>
              </w:rPr>
              <w:t>&amp;</w:t>
            </w:r>
            <w:r w:rsidRPr="00EC5046">
              <w:rPr>
                <w:sz w:val="18"/>
              </w:rPr>
              <w:t xml:space="preserve"> Sons, Ltd, 2004</w:t>
            </w:r>
          </w:p>
          <w:p w14:paraId="6CE896FA" w14:textId="77777777" w:rsidR="00EC5046" w:rsidRPr="00EC5046" w:rsidRDefault="00EC5046" w:rsidP="00566D26">
            <w:pPr>
              <w:rPr>
                <w:sz w:val="18"/>
              </w:rPr>
            </w:pPr>
            <w:r w:rsidRPr="00EC5046">
              <w:rPr>
                <w:caps/>
                <w:sz w:val="18"/>
              </w:rPr>
              <w:t>Laverghetta</w:t>
            </w:r>
            <w:r w:rsidRPr="00EC5046">
              <w:rPr>
                <w:sz w:val="18"/>
              </w:rPr>
              <w:t xml:space="preserve"> T.: </w:t>
            </w:r>
            <w:r w:rsidRPr="00EC5046">
              <w:rPr>
                <w:i/>
                <w:sz w:val="18"/>
              </w:rPr>
              <w:t>Microwave Materials and Fabrication Techniques,</w:t>
            </w:r>
            <w:r w:rsidRPr="00EC5046">
              <w:rPr>
                <w:sz w:val="18"/>
              </w:rPr>
              <w:t xml:space="preserve"> 3nd Edition, Artech House 2002. ISBN 1-58053-064-8.</w:t>
            </w:r>
          </w:p>
          <w:p w14:paraId="31F4F1F4" w14:textId="77777777" w:rsidR="00EC5046" w:rsidRPr="00EC5046" w:rsidRDefault="00EC5046" w:rsidP="00566D26">
            <w:pPr>
              <w:rPr>
                <w:sz w:val="18"/>
              </w:rPr>
            </w:pPr>
            <w:r w:rsidRPr="00EC5046">
              <w:rPr>
                <w:caps/>
                <w:sz w:val="18"/>
              </w:rPr>
              <w:t>Sengupta D.</w:t>
            </w:r>
            <w:r w:rsidRPr="00EC5046">
              <w:rPr>
                <w:sz w:val="18"/>
              </w:rPr>
              <w:t xml:space="preserve"> L., </w:t>
            </w:r>
            <w:r w:rsidRPr="00EC5046">
              <w:rPr>
                <w:caps/>
                <w:sz w:val="18"/>
              </w:rPr>
              <w:t>Liepa</w:t>
            </w:r>
            <w:r w:rsidRPr="00EC5046">
              <w:rPr>
                <w:sz w:val="18"/>
              </w:rPr>
              <w:t xml:space="preserve"> V. V.: </w:t>
            </w:r>
            <w:r w:rsidRPr="00EC5046">
              <w:rPr>
                <w:i/>
                <w:sz w:val="18"/>
              </w:rPr>
              <w:t>Applied Electromagnetics and Electromagnetic Compatibility</w:t>
            </w:r>
            <w:r w:rsidRPr="00EC5046">
              <w:rPr>
                <w:sz w:val="18"/>
              </w:rPr>
              <w:t xml:space="preserve">, John Wiley </w:t>
            </w:r>
            <w:r w:rsidRPr="00EC5046">
              <w:rPr>
                <w:rFonts w:cstheme="minorHAnsi"/>
                <w:sz w:val="18"/>
              </w:rPr>
              <w:t>&amp;</w:t>
            </w:r>
            <w:r w:rsidRPr="00EC5046">
              <w:rPr>
                <w:sz w:val="18"/>
              </w:rPr>
              <w:t xml:space="preserve"> Sons, INC., 2006 </w:t>
            </w:r>
          </w:p>
        </w:tc>
      </w:tr>
      <w:tr w:rsidR="00EC5046" w14:paraId="40A8B02F"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4726CF" w14:textId="77777777" w:rsidR="00EC5046" w:rsidRDefault="00EC5046" w:rsidP="00566D26">
            <w:pPr>
              <w:jc w:val="center"/>
              <w:rPr>
                <w:b/>
              </w:rPr>
            </w:pPr>
            <w:r>
              <w:rPr>
                <w:b/>
              </w:rPr>
              <w:t>Informace ke kombinované nebo distanční formě</w:t>
            </w:r>
          </w:p>
        </w:tc>
      </w:tr>
      <w:tr w:rsidR="00EC5046" w14:paraId="744BEF5B" w14:textId="77777777" w:rsidTr="00566D26">
        <w:tc>
          <w:tcPr>
            <w:tcW w:w="4787" w:type="dxa"/>
            <w:gridSpan w:val="3"/>
            <w:tcBorders>
              <w:top w:val="single" w:sz="2" w:space="0" w:color="auto"/>
            </w:tcBorders>
            <w:shd w:val="clear" w:color="auto" w:fill="F7CAAC"/>
          </w:tcPr>
          <w:p w14:paraId="227BE4E0" w14:textId="77777777" w:rsidR="00EC5046" w:rsidRDefault="00EC5046" w:rsidP="00566D26">
            <w:r>
              <w:rPr>
                <w:b/>
              </w:rPr>
              <w:t>Rozsah konzultací (soustředění)</w:t>
            </w:r>
          </w:p>
        </w:tc>
        <w:tc>
          <w:tcPr>
            <w:tcW w:w="889" w:type="dxa"/>
            <w:tcBorders>
              <w:top w:val="single" w:sz="2" w:space="0" w:color="auto"/>
            </w:tcBorders>
          </w:tcPr>
          <w:p w14:paraId="06082B23" w14:textId="77777777" w:rsidR="00EC5046" w:rsidRDefault="00EC5046" w:rsidP="00566D26">
            <w:r>
              <w:t>17</w:t>
            </w:r>
          </w:p>
        </w:tc>
        <w:tc>
          <w:tcPr>
            <w:tcW w:w="4179" w:type="dxa"/>
            <w:gridSpan w:val="4"/>
            <w:tcBorders>
              <w:top w:val="single" w:sz="2" w:space="0" w:color="auto"/>
            </w:tcBorders>
            <w:shd w:val="clear" w:color="auto" w:fill="F7CAAC"/>
          </w:tcPr>
          <w:p w14:paraId="026B9551" w14:textId="77777777" w:rsidR="00EC5046" w:rsidRDefault="00EC5046" w:rsidP="00566D26">
            <w:pPr>
              <w:rPr>
                <w:b/>
              </w:rPr>
            </w:pPr>
            <w:r>
              <w:rPr>
                <w:b/>
              </w:rPr>
              <w:t xml:space="preserve">hodin </w:t>
            </w:r>
          </w:p>
        </w:tc>
      </w:tr>
      <w:tr w:rsidR="00EC5046" w14:paraId="187DABCA" w14:textId="77777777" w:rsidTr="00566D26">
        <w:tc>
          <w:tcPr>
            <w:tcW w:w="9855" w:type="dxa"/>
            <w:gridSpan w:val="8"/>
            <w:shd w:val="clear" w:color="auto" w:fill="F7CAAC"/>
          </w:tcPr>
          <w:p w14:paraId="202A7956" w14:textId="77777777" w:rsidR="00EC5046" w:rsidRDefault="00EC5046" w:rsidP="00566D26">
            <w:pPr>
              <w:rPr>
                <w:b/>
              </w:rPr>
            </w:pPr>
            <w:r>
              <w:rPr>
                <w:b/>
              </w:rPr>
              <w:t>Informace o způsobu kontaktu s vyučujícím</w:t>
            </w:r>
          </w:p>
        </w:tc>
      </w:tr>
      <w:tr w:rsidR="00EC5046" w14:paraId="748F218B" w14:textId="77777777" w:rsidTr="00566D26">
        <w:trPr>
          <w:trHeight w:val="278"/>
        </w:trPr>
        <w:tc>
          <w:tcPr>
            <w:tcW w:w="9855" w:type="dxa"/>
            <w:gridSpan w:val="8"/>
          </w:tcPr>
          <w:p w14:paraId="28342C2A" w14:textId="77777777" w:rsidR="00EC5046" w:rsidRDefault="00EC5046" w:rsidP="00566D26">
            <w:r w:rsidRPr="0085754D">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5754D">
              <w:rPr>
                <w:sz w:val="18"/>
              </w:rPr>
              <w:t xml:space="preserve"> </w:t>
            </w:r>
          </w:p>
        </w:tc>
      </w:tr>
    </w:tbl>
    <w:p w14:paraId="3206CCFB"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76394A4D" w14:textId="77777777" w:rsidTr="00566D26">
        <w:tc>
          <w:tcPr>
            <w:tcW w:w="9855" w:type="dxa"/>
            <w:gridSpan w:val="8"/>
            <w:tcBorders>
              <w:bottom w:val="double" w:sz="4" w:space="0" w:color="auto"/>
            </w:tcBorders>
            <w:shd w:val="clear" w:color="auto" w:fill="BDD6EE"/>
          </w:tcPr>
          <w:p w14:paraId="49F279D9" w14:textId="7BDBC890" w:rsidR="00EC5046" w:rsidRDefault="00EC5046" w:rsidP="00566D26">
            <w:pPr>
              <w:tabs>
                <w:tab w:val="right" w:pos="9479"/>
              </w:tabs>
              <w:rPr>
                <w:b/>
                <w:sz w:val="28"/>
              </w:rPr>
            </w:pPr>
            <w:r>
              <w:lastRenderedPageBreak/>
              <w:br w:type="page"/>
            </w:r>
            <w:r>
              <w:rPr>
                <w:b/>
                <w:sz w:val="28"/>
              </w:rPr>
              <w:t>B-III – Charakteristika studijního předmětu</w:t>
            </w:r>
            <w:r>
              <w:rPr>
                <w:b/>
                <w:sz w:val="28"/>
              </w:rPr>
              <w:tab/>
            </w:r>
            <w:r w:rsidRPr="000503B0">
              <w:rPr>
                <w:rStyle w:val="Odkazintenzivn"/>
              </w:rPr>
              <w:fldChar w:fldCharType="begin"/>
            </w:r>
            <w:r w:rsidRPr="000503B0">
              <w:rPr>
                <w:rStyle w:val="Odkazintenzivn"/>
              </w:rPr>
              <w:instrText xml:space="preserve"> REF top \h  \* MERGEFORMAT </w:instrText>
            </w:r>
            <w:r w:rsidRPr="000503B0">
              <w:rPr>
                <w:rStyle w:val="Odkazintenzivn"/>
              </w:rPr>
            </w:r>
            <w:r w:rsidRPr="000503B0">
              <w:rPr>
                <w:rStyle w:val="Odkazintenzivn"/>
              </w:rPr>
              <w:fldChar w:fldCharType="separate"/>
            </w:r>
            <w:ins w:id="450" w:author="Jiří Vojtěšek" w:date="2018-11-26T14:08:00Z">
              <w:r w:rsidR="00926202" w:rsidRPr="00926202">
                <w:rPr>
                  <w:color w:val="FF0000"/>
                  <w:rPrChange w:id="451" w:author="Jiří Vojtěšek" w:date="2018-11-26T14:08:00Z">
                    <w:rPr>
                      <w:b/>
                    </w:rPr>
                  </w:rPrChange>
                </w:rPr>
                <w:t>Abecední seznam</w:t>
              </w:r>
            </w:ins>
            <w:del w:id="452" w:author="Jiří Vojtěšek" w:date="2018-11-26T14:08:00Z">
              <w:r w:rsidRPr="00137727" w:rsidDel="00926202">
                <w:rPr>
                  <w:color w:val="FF0000"/>
                </w:rPr>
                <w:delText>Abecední seznam</w:delText>
              </w:r>
            </w:del>
            <w:r w:rsidRPr="000503B0">
              <w:rPr>
                <w:rStyle w:val="Odkazintenzivn"/>
              </w:rPr>
              <w:fldChar w:fldCharType="end"/>
            </w:r>
          </w:p>
        </w:tc>
      </w:tr>
      <w:tr w:rsidR="00EC5046" w14:paraId="592DF47C" w14:textId="77777777" w:rsidTr="00566D26">
        <w:tc>
          <w:tcPr>
            <w:tcW w:w="3086" w:type="dxa"/>
            <w:tcBorders>
              <w:top w:val="double" w:sz="4" w:space="0" w:color="auto"/>
            </w:tcBorders>
            <w:shd w:val="clear" w:color="auto" w:fill="F7CAAC"/>
          </w:tcPr>
          <w:p w14:paraId="0EE46F53"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6C8F86A9" w14:textId="77777777" w:rsidR="00EC5046" w:rsidRPr="000F51CB" w:rsidRDefault="00EC5046" w:rsidP="00566D26">
            <w:bookmarkStart w:id="453" w:name="ElectronicSecurity"/>
            <w:r>
              <w:t>Electronic Security and Access Systems</w:t>
            </w:r>
            <w:bookmarkEnd w:id="453"/>
          </w:p>
        </w:tc>
      </w:tr>
      <w:tr w:rsidR="00EC5046" w14:paraId="5AFD506A" w14:textId="77777777" w:rsidTr="00566D26">
        <w:tc>
          <w:tcPr>
            <w:tcW w:w="3086" w:type="dxa"/>
            <w:shd w:val="clear" w:color="auto" w:fill="F7CAAC"/>
          </w:tcPr>
          <w:p w14:paraId="530912E3" w14:textId="77777777" w:rsidR="00EC5046" w:rsidRDefault="00EC5046" w:rsidP="00566D26">
            <w:pPr>
              <w:rPr>
                <w:b/>
              </w:rPr>
            </w:pPr>
            <w:r>
              <w:rPr>
                <w:b/>
              </w:rPr>
              <w:t>Typ předmětu</w:t>
            </w:r>
          </w:p>
        </w:tc>
        <w:tc>
          <w:tcPr>
            <w:tcW w:w="3406" w:type="dxa"/>
            <w:gridSpan w:val="4"/>
          </w:tcPr>
          <w:p w14:paraId="1E266024" w14:textId="77777777" w:rsidR="00EC5046" w:rsidRDefault="00EC5046" w:rsidP="00566D26">
            <w:r>
              <w:t>Povinný „PZ“ pro specializace</w:t>
            </w:r>
          </w:p>
          <w:p w14:paraId="4142F81B" w14:textId="77777777" w:rsidR="00EC5046" w:rsidRDefault="00EC5046" w:rsidP="00566D26">
            <w:r>
              <w:t>Bezpečnostní technologie</w:t>
            </w:r>
          </w:p>
          <w:p w14:paraId="4134F209" w14:textId="77777777" w:rsidR="00EC5046" w:rsidRDefault="00EC5046" w:rsidP="00566D26">
            <w:r>
              <w:t>Bezpečnostní management</w:t>
            </w:r>
          </w:p>
        </w:tc>
        <w:tc>
          <w:tcPr>
            <w:tcW w:w="2695" w:type="dxa"/>
            <w:gridSpan w:val="2"/>
            <w:shd w:val="clear" w:color="auto" w:fill="F7CAAC"/>
          </w:tcPr>
          <w:p w14:paraId="27360F06" w14:textId="77777777" w:rsidR="00EC5046" w:rsidRDefault="00EC5046" w:rsidP="00566D26">
            <w:r>
              <w:rPr>
                <w:b/>
              </w:rPr>
              <w:t>doporučený ročník / semestr</w:t>
            </w:r>
          </w:p>
        </w:tc>
        <w:tc>
          <w:tcPr>
            <w:tcW w:w="668" w:type="dxa"/>
          </w:tcPr>
          <w:p w14:paraId="5FEB2528" w14:textId="77777777" w:rsidR="00EC5046" w:rsidRDefault="00EC5046" w:rsidP="00566D26">
            <w:r>
              <w:t>1/L</w:t>
            </w:r>
          </w:p>
        </w:tc>
      </w:tr>
      <w:tr w:rsidR="00EC5046" w14:paraId="709D01F8" w14:textId="77777777" w:rsidTr="00566D26">
        <w:tc>
          <w:tcPr>
            <w:tcW w:w="3086" w:type="dxa"/>
            <w:shd w:val="clear" w:color="auto" w:fill="F7CAAC"/>
          </w:tcPr>
          <w:p w14:paraId="4302C707" w14:textId="77777777" w:rsidR="00EC5046" w:rsidRDefault="00EC5046" w:rsidP="00566D26">
            <w:pPr>
              <w:rPr>
                <w:b/>
              </w:rPr>
            </w:pPr>
            <w:r>
              <w:rPr>
                <w:b/>
              </w:rPr>
              <w:t>Rozsah studijního předmětu</w:t>
            </w:r>
          </w:p>
        </w:tc>
        <w:tc>
          <w:tcPr>
            <w:tcW w:w="1701" w:type="dxa"/>
            <w:gridSpan w:val="2"/>
          </w:tcPr>
          <w:p w14:paraId="5C9A2D2F" w14:textId="77777777" w:rsidR="00EC5046" w:rsidRDefault="00EC5046" w:rsidP="00566D26">
            <w:r>
              <w:t>28p + 28c</w:t>
            </w:r>
          </w:p>
        </w:tc>
        <w:tc>
          <w:tcPr>
            <w:tcW w:w="889" w:type="dxa"/>
            <w:shd w:val="clear" w:color="auto" w:fill="F7CAAC"/>
          </w:tcPr>
          <w:p w14:paraId="21C45585" w14:textId="77777777" w:rsidR="00EC5046" w:rsidRDefault="00EC5046" w:rsidP="00566D26">
            <w:pPr>
              <w:rPr>
                <w:b/>
              </w:rPr>
            </w:pPr>
            <w:r>
              <w:rPr>
                <w:b/>
              </w:rPr>
              <w:t xml:space="preserve">hod. </w:t>
            </w:r>
          </w:p>
        </w:tc>
        <w:tc>
          <w:tcPr>
            <w:tcW w:w="816" w:type="dxa"/>
          </w:tcPr>
          <w:p w14:paraId="041182F2" w14:textId="77777777" w:rsidR="00EC5046" w:rsidRDefault="00EC5046" w:rsidP="00566D26"/>
        </w:tc>
        <w:tc>
          <w:tcPr>
            <w:tcW w:w="2156" w:type="dxa"/>
            <w:shd w:val="clear" w:color="auto" w:fill="F7CAAC"/>
          </w:tcPr>
          <w:p w14:paraId="2ED93729" w14:textId="77777777" w:rsidR="00EC5046" w:rsidRDefault="00EC5046" w:rsidP="00566D26">
            <w:pPr>
              <w:rPr>
                <w:b/>
              </w:rPr>
            </w:pPr>
            <w:r>
              <w:rPr>
                <w:b/>
              </w:rPr>
              <w:t>kreditů</w:t>
            </w:r>
          </w:p>
        </w:tc>
        <w:tc>
          <w:tcPr>
            <w:tcW w:w="1207" w:type="dxa"/>
            <w:gridSpan w:val="2"/>
          </w:tcPr>
          <w:p w14:paraId="5E25F10A" w14:textId="77777777" w:rsidR="00EC5046" w:rsidRDefault="00EC5046" w:rsidP="00566D26">
            <w:r>
              <w:t>4</w:t>
            </w:r>
          </w:p>
        </w:tc>
      </w:tr>
      <w:tr w:rsidR="00EC5046" w14:paraId="79711E3F" w14:textId="77777777" w:rsidTr="00566D26">
        <w:tc>
          <w:tcPr>
            <w:tcW w:w="3086" w:type="dxa"/>
            <w:shd w:val="clear" w:color="auto" w:fill="F7CAAC"/>
          </w:tcPr>
          <w:p w14:paraId="5261722A" w14:textId="77777777" w:rsidR="00EC5046" w:rsidRDefault="00EC5046" w:rsidP="00566D26">
            <w:pPr>
              <w:rPr>
                <w:b/>
                <w:sz w:val="22"/>
              </w:rPr>
            </w:pPr>
            <w:r>
              <w:rPr>
                <w:b/>
              </w:rPr>
              <w:t>Prerekvizity, korekvizity, ekvivalence</w:t>
            </w:r>
          </w:p>
        </w:tc>
        <w:tc>
          <w:tcPr>
            <w:tcW w:w="6769" w:type="dxa"/>
            <w:gridSpan w:val="7"/>
          </w:tcPr>
          <w:p w14:paraId="7F65A4D3" w14:textId="77777777" w:rsidR="00EC5046" w:rsidRDefault="00EC5046" w:rsidP="00566D26">
            <w:r>
              <w:t>Pokročilé bezpečnostní technologie</w:t>
            </w:r>
          </w:p>
        </w:tc>
      </w:tr>
      <w:tr w:rsidR="00EC5046" w14:paraId="55CD4EAE" w14:textId="77777777" w:rsidTr="00566D26">
        <w:tc>
          <w:tcPr>
            <w:tcW w:w="3086" w:type="dxa"/>
            <w:shd w:val="clear" w:color="auto" w:fill="F7CAAC"/>
          </w:tcPr>
          <w:p w14:paraId="03A250CD" w14:textId="77777777" w:rsidR="00EC5046" w:rsidRDefault="00EC5046" w:rsidP="00566D26">
            <w:pPr>
              <w:rPr>
                <w:b/>
              </w:rPr>
            </w:pPr>
            <w:r>
              <w:rPr>
                <w:b/>
              </w:rPr>
              <w:t>Způsob ověření studijních výsledků</w:t>
            </w:r>
          </w:p>
        </w:tc>
        <w:tc>
          <w:tcPr>
            <w:tcW w:w="3406" w:type="dxa"/>
            <w:gridSpan w:val="4"/>
          </w:tcPr>
          <w:p w14:paraId="050269F8" w14:textId="77777777" w:rsidR="00EC5046" w:rsidRDefault="00EC5046" w:rsidP="00566D26">
            <w:r>
              <w:t>Zápočet, zkouška</w:t>
            </w:r>
          </w:p>
        </w:tc>
        <w:tc>
          <w:tcPr>
            <w:tcW w:w="2156" w:type="dxa"/>
            <w:shd w:val="clear" w:color="auto" w:fill="F7CAAC"/>
          </w:tcPr>
          <w:p w14:paraId="48A809FD" w14:textId="77777777" w:rsidR="00EC5046" w:rsidRDefault="00EC5046" w:rsidP="00566D26">
            <w:pPr>
              <w:rPr>
                <w:b/>
              </w:rPr>
            </w:pPr>
            <w:r>
              <w:rPr>
                <w:b/>
              </w:rPr>
              <w:t>Forma výuky</w:t>
            </w:r>
          </w:p>
        </w:tc>
        <w:tc>
          <w:tcPr>
            <w:tcW w:w="1207" w:type="dxa"/>
            <w:gridSpan w:val="2"/>
          </w:tcPr>
          <w:p w14:paraId="7193FFE8" w14:textId="77777777" w:rsidR="00EC5046" w:rsidRDefault="00EC5046" w:rsidP="00566D26">
            <w:r>
              <w:t>Přednáška, cvičení</w:t>
            </w:r>
          </w:p>
        </w:tc>
      </w:tr>
      <w:tr w:rsidR="00EC5046" w14:paraId="31885A54" w14:textId="77777777" w:rsidTr="00566D26">
        <w:tc>
          <w:tcPr>
            <w:tcW w:w="3086" w:type="dxa"/>
            <w:shd w:val="clear" w:color="auto" w:fill="F7CAAC"/>
          </w:tcPr>
          <w:p w14:paraId="40505C87"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65FA6F6C" w14:textId="77777777" w:rsidR="00EC5046" w:rsidRDefault="00EC5046" w:rsidP="00566D26">
            <w:r>
              <w:t>Písemná forma</w:t>
            </w:r>
          </w:p>
          <w:p w14:paraId="53916DE8" w14:textId="77777777" w:rsidR="00EC5046" w:rsidRDefault="00EC5046" w:rsidP="00566D26">
            <w:r>
              <w:t xml:space="preserve">1. Povinná účast na počítačových cvičeních (80% účast) v 1 až 4 týdnu. </w:t>
            </w:r>
          </w:p>
          <w:p w14:paraId="0D3237CC" w14:textId="77777777" w:rsidR="00EC5046" w:rsidRDefault="00EC5046" w:rsidP="00566D26">
            <w:r>
              <w:t xml:space="preserve">2. Změření 8 laboratorních úloh a odevzdání protokolů k měřením, celkem za 30 bodů </w:t>
            </w:r>
          </w:p>
          <w:p w14:paraId="5A9350C5" w14:textId="77777777" w:rsidR="00EC5046" w:rsidRDefault="00EC5046" w:rsidP="00566D26">
            <w:r>
              <w:t>3. Písemná zkouška, max. 70 bodů</w:t>
            </w:r>
          </w:p>
          <w:p w14:paraId="608E703A" w14:textId="77777777" w:rsidR="00EC5046" w:rsidRDefault="00EC5046" w:rsidP="00566D26">
            <w:r>
              <w:t>4. Získání minimálně 50 bodů ze 100 bodů.</w:t>
            </w:r>
          </w:p>
          <w:p w14:paraId="53745908" w14:textId="77777777" w:rsidR="00EC5046" w:rsidRDefault="00EC5046" w:rsidP="00566D26"/>
        </w:tc>
      </w:tr>
      <w:tr w:rsidR="00EC5046" w14:paraId="6D595BA9" w14:textId="77777777" w:rsidTr="00566D26">
        <w:trPr>
          <w:trHeight w:val="554"/>
        </w:trPr>
        <w:tc>
          <w:tcPr>
            <w:tcW w:w="9855" w:type="dxa"/>
            <w:gridSpan w:val="8"/>
            <w:tcBorders>
              <w:top w:val="nil"/>
            </w:tcBorders>
          </w:tcPr>
          <w:p w14:paraId="56FE1ADC" w14:textId="77777777" w:rsidR="00EC5046" w:rsidRDefault="00EC5046" w:rsidP="00566D26"/>
        </w:tc>
      </w:tr>
      <w:tr w:rsidR="00EC5046" w14:paraId="4FAFB6F6" w14:textId="77777777" w:rsidTr="00566D26">
        <w:trPr>
          <w:trHeight w:val="197"/>
        </w:trPr>
        <w:tc>
          <w:tcPr>
            <w:tcW w:w="3086" w:type="dxa"/>
            <w:tcBorders>
              <w:top w:val="nil"/>
            </w:tcBorders>
            <w:shd w:val="clear" w:color="auto" w:fill="F7CAAC"/>
          </w:tcPr>
          <w:p w14:paraId="181E5842" w14:textId="77777777" w:rsidR="00EC5046" w:rsidRDefault="00EC5046" w:rsidP="00566D26">
            <w:pPr>
              <w:rPr>
                <w:b/>
              </w:rPr>
            </w:pPr>
            <w:r>
              <w:rPr>
                <w:b/>
              </w:rPr>
              <w:t>Garant předmětu</w:t>
            </w:r>
          </w:p>
        </w:tc>
        <w:tc>
          <w:tcPr>
            <w:tcW w:w="6769" w:type="dxa"/>
            <w:gridSpan w:val="7"/>
            <w:tcBorders>
              <w:top w:val="nil"/>
            </w:tcBorders>
          </w:tcPr>
          <w:p w14:paraId="5F2CAB2D" w14:textId="3700649E" w:rsidR="00EC5046" w:rsidRDefault="007E596C" w:rsidP="00566D26">
            <w:ins w:id="454" w:author="Milan Navrátil" w:date="2018-11-20T14:18:00Z">
              <w:r w:rsidRPr="007E596C">
                <w:t>Ing. Rudolf Drga, Ph.D.</w:t>
              </w:r>
            </w:ins>
            <w:del w:id="455" w:author="Milan Navrátil" w:date="2018-11-20T14:18:00Z">
              <w:r w:rsidR="00EC5046" w:rsidDel="007E596C">
                <w:delText>doc. RNDr. Vojtěch Křesálek, CSc.</w:delText>
              </w:r>
            </w:del>
          </w:p>
        </w:tc>
      </w:tr>
      <w:tr w:rsidR="00EC5046" w14:paraId="5E645EEE" w14:textId="77777777" w:rsidTr="00566D26">
        <w:trPr>
          <w:trHeight w:val="243"/>
        </w:trPr>
        <w:tc>
          <w:tcPr>
            <w:tcW w:w="3086" w:type="dxa"/>
            <w:tcBorders>
              <w:top w:val="nil"/>
            </w:tcBorders>
            <w:shd w:val="clear" w:color="auto" w:fill="F7CAAC"/>
          </w:tcPr>
          <w:p w14:paraId="230ADE80" w14:textId="77777777" w:rsidR="00EC5046" w:rsidRDefault="00EC5046" w:rsidP="00566D26">
            <w:pPr>
              <w:rPr>
                <w:b/>
              </w:rPr>
            </w:pPr>
            <w:r>
              <w:rPr>
                <w:b/>
              </w:rPr>
              <w:t>Zapojení garanta do výuky předmětu</w:t>
            </w:r>
          </w:p>
        </w:tc>
        <w:tc>
          <w:tcPr>
            <w:tcW w:w="6769" w:type="dxa"/>
            <w:gridSpan w:val="7"/>
            <w:tcBorders>
              <w:top w:val="nil"/>
            </w:tcBorders>
          </w:tcPr>
          <w:p w14:paraId="730693E3" w14:textId="77777777" w:rsidR="00EC5046" w:rsidRDefault="00EC5046" w:rsidP="00566D26">
            <w:r>
              <w:t>Přednáška, cvičení</w:t>
            </w:r>
          </w:p>
        </w:tc>
      </w:tr>
      <w:tr w:rsidR="00EC5046" w14:paraId="0B579F97" w14:textId="77777777" w:rsidTr="00566D26">
        <w:tc>
          <w:tcPr>
            <w:tcW w:w="3086" w:type="dxa"/>
            <w:shd w:val="clear" w:color="auto" w:fill="F7CAAC"/>
          </w:tcPr>
          <w:p w14:paraId="4B9AA6DA" w14:textId="77777777" w:rsidR="00EC5046" w:rsidRDefault="00EC5046" w:rsidP="00566D26">
            <w:pPr>
              <w:rPr>
                <w:b/>
              </w:rPr>
            </w:pPr>
            <w:r>
              <w:rPr>
                <w:b/>
              </w:rPr>
              <w:t>Vyučující</w:t>
            </w:r>
          </w:p>
        </w:tc>
        <w:tc>
          <w:tcPr>
            <w:tcW w:w="6769" w:type="dxa"/>
            <w:gridSpan w:val="7"/>
            <w:tcBorders>
              <w:bottom w:val="nil"/>
            </w:tcBorders>
          </w:tcPr>
          <w:p w14:paraId="06FFE399" w14:textId="7148532E" w:rsidR="00EC5046" w:rsidRDefault="007E596C" w:rsidP="00566D26">
            <w:ins w:id="456" w:author="Milan Navrátil" w:date="2018-11-20T14:18:00Z">
              <w:r w:rsidRPr="007E596C">
                <w:t>Ing. Rudolf Drga, Ph.D.</w:t>
              </w:r>
            </w:ins>
            <w:del w:id="457" w:author="Milan Navrátil" w:date="2018-11-20T14:18:00Z">
              <w:r w:rsidR="00EC5046" w:rsidDel="007E596C">
                <w:delText>doc. RNDr. Vojtěch Křesálek, CSc.</w:delText>
              </w:r>
            </w:del>
            <w:r w:rsidR="00EC5046">
              <w:t>, přednášky (100 %)</w:t>
            </w:r>
          </w:p>
          <w:p w14:paraId="21CB155D" w14:textId="77777777" w:rsidR="00EC5046" w:rsidRDefault="00EC5046" w:rsidP="00566D26">
            <w:r>
              <w:t xml:space="preserve">Ing. Stanislav Goňa, Ph.D., cvičení (100 %) </w:t>
            </w:r>
          </w:p>
          <w:p w14:paraId="06FF4DC8" w14:textId="77777777" w:rsidR="00EC5046" w:rsidRDefault="00EC5046" w:rsidP="00566D26"/>
        </w:tc>
      </w:tr>
      <w:tr w:rsidR="00EC5046" w14:paraId="7092B2A8" w14:textId="77777777" w:rsidTr="00566D26">
        <w:trPr>
          <w:trHeight w:val="166"/>
        </w:trPr>
        <w:tc>
          <w:tcPr>
            <w:tcW w:w="9855" w:type="dxa"/>
            <w:gridSpan w:val="8"/>
            <w:tcBorders>
              <w:top w:val="nil"/>
            </w:tcBorders>
          </w:tcPr>
          <w:p w14:paraId="3B922498" w14:textId="77777777" w:rsidR="00EC5046" w:rsidRDefault="00EC5046" w:rsidP="00566D26"/>
        </w:tc>
      </w:tr>
      <w:tr w:rsidR="00EC5046" w14:paraId="2C573626" w14:textId="77777777" w:rsidTr="00566D26">
        <w:tc>
          <w:tcPr>
            <w:tcW w:w="3086" w:type="dxa"/>
            <w:shd w:val="clear" w:color="auto" w:fill="F7CAAC"/>
          </w:tcPr>
          <w:p w14:paraId="46DCD642" w14:textId="77777777" w:rsidR="00EC5046" w:rsidRDefault="00EC5046" w:rsidP="00566D26">
            <w:pPr>
              <w:rPr>
                <w:b/>
              </w:rPr>
            </w:pPr>
            <w:r>
              <w:rPr>
                <w:b/>
              </w:rPr>
              <w:t>Stručná anotace předmětu</w:t>
            </w:r>
          </w:p>
        </w:tc>
        <w:tc>
          <w:tcPr>
            <w:tcW w:w="6769" w:type="dxa"/>
            <w:gridSpan w:val="7"/>
            <w:tcBorders>
              <w:bottom w:val="nil"/>
            </w:tcBorders>
          </w:tcPr>
          <w:p w14:paraId="21148C4D" w14:textId="77777777" w:rsidR="00EC5046" w:rsidRDefault="00EC5046" w:rsidP="00566D26"/>
        </w:tc>
      </w:tr>
      <w:tr w:rsidR="00EC5046" w14:paraId="4823D0D8" w14:textId="77777777" w:rsidTr="00566D26">
        <w:trPr>
          <w:trHeight w:val="3938"/>
        </w:trPr>
        <w:tc>
          <w:tcPr>
            <w:tcW w:w="9855" w:type="dxa"/>
            <w:gridSpan w:val="8"/>
            <w:tcBorders>
              <w:top w:val="nil"/>
              <w:bottom w:val="single" w:sz="12" w:space="0" w:color="auto"/>
            </w:tcBorders>
          </w:tcPr>
          <w:p w14:paraId="28C510EB" w14:textId="77777777" w:rsidR="00EC5046" w:rsidRPr="004A1ABC" w:rsidRDefault="00EC5046" w:rsidP="00566D26">
            <w:pPr>
              <w:pStyle w:val="Zkladntext"/>
              <w:rPr>
                <w:sz w:val="20"/>
                <w:szCs w:val="20"/>
              </w:rPr>
            </w:pPr>
            <w:r w:rsidRPr="004A1ABC">
              <w:rPr>
                <w:sz w:val="20"/>
                <w:szCs w:val="20"/>
              </w:rPr>
              <w:t>Cílem tohoto předmětu je poskytnout studentům znalosti týkající se přístupových systémů a zabezpečovacích ústředen, jejich programování, dálkové správy a integrace pomocí SW nadstaveb.</w:t>
            </w:r>
          </w:p>
          <w:p w14:paraId="2B26DB4B" w14:textId="77777777" w:rsidR="00EC5046" w:rsidRPr="004A1ABC" w:rsidRDefault="00EC5046" w:rsidP="00566D26">
            <w:r w:rsidRPr="004A1ABC">
              <w:t>Témata:</w:t>
            </w:r>
          </w:p>
          <w:p w14:paraId="0CB79082" w14:textId="77777777" w:rsidR="00EC5046" w:rsidRPr="004A1ABC" w:rsidRDefault="00EC5046" w:rsidP="00EC5046">
            <w:pPr>
              <w:numPr>
                <w:ilvl w:val="0"/>
                <w:numId w:val="10"/>
              </w:numPr>
            </w:pPr>
            <w:r w:rsidRPr="004A1ABC">
              <w:t>Přístupové systémy - úvod, přístupový systém Winpak, řadiče, čtečky karet, klávesnice, SW architektura</w:t>
            </w:r>
          </w:p>
          <w:p w14:paraId="792F90E8" w14:textId="77777777" w:rsidR="00EC5046" w:rsidRPr="004A1ABC" w:rsidRDefault="00EC5046" w:rsidP="00EC5046">
            <w:pPr>
              <w:numPr>
                <w:ilvl w:val="0"/>
                <w:numId w:val="10"/>
              </w:numPr>
            </w:pPr>
            <w:r w:rsidRPr="004A1ABC">
              <w:t>Sběrnice používané v zabezpečovacích a přístupových systémech</w:t>
            </w:r>
          </w:p>
          <w:p w14:paraId="30D711A3" w14:textId="77777777" w:rsidR="00EC5046" w:rsidRPr="004A1ABC" w:rsidRDefault="00EC5046" w:rsidP="00EC5046">
            <w:pPr>
              <w:numPr>
                <w:ilvl w:val="0"/>
                <w:numId w:val="10"/>
              </w:numPr>
            </w:pPr>
            <w:r w:rsidRPr="004A1ABC">
              <w:t>Podpora videa v systému Winpak</w:t>
            </w:r>
          </w:p>
          <w:p w14:paraId="45CC6FB5" w14:textId="77777777" w:rsidR="00EC5046" w:rsidRPr="004A1ABC" w:rsidRDefault="00EC5046" w:rsidP="00EC5046">
            <w:pPr>
              <w:numPr>
                <w:ilvl w:val="0"/>
                <w:numId w:val="10"/>
              </w:numPr>
            </w:pPr>
            <w:r w:rsidRPr="004A1ABC">
              <w:t>Programování Winpaku</w:t>
            </w:r>
          </w:p>
          <w:p w14:paraId="4EE65642" w14:textId="77777777" w:rsidR="00EC5046" w:rsidRPr="004A1ABC" w:rsidRDefault="00EC5046" w:rsidP="00EC5046">
            <w:pPr>
              <w:numPr>
                <w:ilvl w:val="0"/>
                <w:numId w:val="10"/>
              </w:numPr>
            </w:pPr>
            <w:r w:rsidRPr="004A1ABC">
              <w:t>Mikropočítačový systém HCS</w:t>
            </w:r>
            <w:r w:rsidRPr="004A1ABC">
              <w:rPr>
                <w:lang w:val="en-US"/>
              </w:rPr>
              <w:t>08</w:t>
            </w:r>
          </w:p>
          <w:p w14:paraId="75880434" w14:textId="77777777" w:rsidR="00EC5046" w:rsidRPr="004A1ABC" w:rsidRDefault="00EC5046" w:rsidP="00EC5046">
            <w:pPr>
              <w:numPr>
                <w:ilvl w:val="0"/>
                <w:numId w:val="10"/>
              </w:numPr>
            </w:pPr>
            <w:r w:rsidRPr="004A1ABC">
              <w:rPr>
                <w:lang w:val="en-US"/>
              </w:rPr>
              <w:t>Karty RFID, z</w:t>
            </w:r>
            <w:r w:rsidRPr="004A1ABC">
              <w:t>ákladní principy, používané standardy</w:t>
            </w:r>
          </w:p>
          <w:p w14:paraId="7E16441C" w14:textId="77777777" w:rsidR="00EC5046" w:rsidRPr="004A1ABC" w:rsidRDefault="00EC5046" w:rsidP="00EC5046">
            <w:pPr>
              <w:numPr>
                <w:ilvl w:val="0"/>
                <w:numId w:val="10"/>
              </w:numPr>
            </w:pPr>
            <w:r w:rsidRPr="004A1ABC">
              <w:rPr>
                <w:lang w:val="pt-BR"/>
              </w:rPr>
              <w:t xml:space="preserve">Karty RFID, norma ISO 14443A, </w:t>
            </w:r>
            <w:r w:rsidRPr="004A1ABC">
              <w:t>řešení antikolizí</w:t>
            </w:r>
          </w:p>
          <w:p w14:paraId="373FE4E0" w14:textId="77777777" w:rsidR="00EC5046" w:rsidRPr="004A1ABC" w:rsidRDefault="00EC5046" w:rsidP="00EC5046">
            <w:pPr>
              <w:numPr>
                <w:ilvl w:val="0"/>
                <w:numId w:val="10"/>
              </w:numPr>
            </w:pPr>
            <w:r w:rsidRPr="004A1ABC">
              <w:rPr>
                <w:lang w:val="en-US"/>
              </w:rPr>
              <w:t>Karty RFID, používané protokoly, autentizace, karty MiFare</w:t>
            </w:r>
          </w:p>
          <w:p w14:paraId="293C4536" w14:textId="77777777" w:rsidR="00EC5046" w:rsidRPr="004A1ABC" w:rsidRDefault="00EC5046" w:rsidP="00EC5046">
            <w:pPr>
              <w:numPr>
                <w:ilvl w:val="0"/>
                <w:numId w:val="10"/>
              </w:numPr>
            </w:pPr>
            <w:r w:rsidRPr="004A1ABC">
              <w:rPr>
                <w:lang w:val="en-US"/>
              </w:rPr>
              <w:t>Karty RFID, ISO 14443B</w:t>
            </w:r>
          </w:p>
          <w:p w14:paraId="0837E84F" w14:textId="77777777" w:rsidR="00EC5046" w:rsidRPr="004A1ABC" w:rsidRDefault="00EC5046" w:rsidP="00EC5046">
            <w:pPr>
              <w:numPr>
                <w:ilvl w:val="0"/>
                <w:numId w:val="10"/>
              </w:numPr>
            </w:pPr>
            <w:r w:rsidRPr="004A1ABC">
              <w:rPr>
                <w:lang w:val="en-US"/>
              </w:rPr>
              <w:t>Karty RFID, M</w:t>
            </w:r>
            <w:r w:rsidRPr="004A1ABC">
              <w:t>ěření RFID</w:t>
            </w:r>
          </w:p>
          <w:p w14:paraId="63D7E14F" w14:textId="77777777" w:rsidR="00EC5046" w:rsidRPr="004A1ABC" w:rsidRDefault="00EC5046" w:rsidP="00EC5046">
            <w:pPr>
              <w:numPr>
                <w:ilvl w:val="0"/>
                <w:numId w:val="10"/>
              </w:numPr>
            </w:pPr>
            <w:r w:rsidRPr="004A1ABC">
              <w:t>Elektronické zabezpečovací ústředny Galaxy, instalace</w:t>
            </w:r>
          </w:p>
          <w:p w14:paraId="6BEB7FE5" w14:textId="77777777" w:rsidR="00EC5046" w:rsidRPr="004A1ABC" w:rsidRDefault="00EC5046" w:rsidP="00EC5046">
            <w:pPr>
              <w:numPr>
                <w:ilvl w:val="0"/>
                <w:numId w:val="10"/>
              </w:numPr>
            </w:pPr>
            <w:r w:rsidRPr="004A1ABC">
              <w:t>Elektronické zabezpečovací ústředny Galaxy, programování</w:t>
            </w:r>
          </w:p>
          <w:p w14:paraId="4496591F" w14:textId="77777777" w:rsidR="00EC5046" w:rsidRPr="004A1ABC" w:rsidRDefault="00EC5046" w:rsidP="00EC5046">
            <w:pPr>
              <w:numPr>
                <w:ilvl w:val="0"/>
                <w:numId w:val="10"/>
              </w:numPr>
            </w:pPr>
            <w:r w:rsidRPr="004A1ABC">
              <w:t>Elektronické zabezpečovací ústředny Galaxy, dálková správa</w:t>
            </w:r>
          </w:p>
          <w:p w14:paraId="56E5C783" w14:textId="77777777" w:rsidR="00EC5046" w:rsidRDefault="00EC5046" w:rsidP="00EC5046">
            <w:pPr>
              <w:numPr>
                <w:ilvl w:val="0"/>
                <w:numId w:val="10"/>
              </w:numPr>
            </w:pPr>
            <w:r w:rsidRPr="004A1ABC">
              <w:t>Integrace PZTS pomocí SW nadstaveb</w:t>
            </w:r>
          </w:p>
        </w:tc>
      </w:tr>
      <w:tr w:rsidR="00EC5046" w14:paraId="30FF97EF" w14:textId="77777777" w:rsidTr="00566D26">
        <w:trPr>
          <w:trHeight w:val="265"/>
        </w:trPr>
        <w:tc>
          <w:tcPr>
            <w:tcW w:w="3653" w:type="dxa"/>
            <w:gridSpan w:val="2"/>
            <w:tcBorders>
              <w:top w:val="nil"/>
            </w:tcBorders>
            <w:shd w:val="clear" w:color="auto" w:fill="F7CAAC"/>
          </w:tcPr>
          <w:p w14:paraId="210FC9A9" w14:textId="77777777" w:rsidR="00EC5046" w:rsidRDefault="00EC5046" w:rsidP="00566D26">
            <w:r>
              <w:rPr>
                <w:b/>
              </w:rPr>
              <w:t>Studijní literatura a studijní pomůcky</w:t>
            </w:r>
          </w:p>
        </w:tc>
        <w:tc>
          <w:tcPr>
            <w:tcW w:w="6202" w:type="dxa"/>
            <w:gridSpan w:val="6"/>
            <w:tcBorders>
              <w:top w:val="nil"/>
              <w:bottom w:val="nil"/>
            </w:tcBorders>
          </w:tcPr>
          <w:p w14:paraId="75B80E0A" w14:textId="77777777" w:rsidR="00EC5046" w:rsidRDefault="00EC5046" w:rsidP="00566D26"/>
        </w:tc>
      </w:tr>
      <w:tr w:rsidR="00EC5046" w14:paraId="5BD35F45" w14:textId="77777777" w:rsidTr="00566D26">
        <w:trPr>
          <w:trHeight w:val="1497"/>
        </w:trPr>
        <w:tc>
          <w:tcPr>
            <w:tcW w:w="9855" w:type="dxa"/>
            <w:gridSpan w:val="8"/>
            <w:tcBorders>
              <w:top w:val="nil"/>
            </w:tcBorders>
          </w:tcPr>
          <w:p w14:paraId="587480DE" w14:textId="77777777" w:rsidR="00EC5046" w:rsidRPr="00137727" w:rsidRDefault="00EC5046" w:rsidP="00566D26">
            <w:pPr>
              <w:pStyle w:val="Zkladntext"/>
              <w:rPr>
                <w:b/>
                <w:sz w:val="20"/>
                <w:szCs w:val="20"/>
              </w:rPr>
            </w:pPr>
            <w:r w:rsidRPr="00137727">
              <w:rPr>
                <w:b/>
                <w:sz w:val="20"/>
                <w:szCs w:val="20"/>
              </w:rPr>
              <w:t>Povinná literatura:</w:t>
            </w:r>
          </w:p>
          <w:p w14:paraId="0880A4B6" w14:textId="77777777" w:rsidR="00EC5046" w:rsidRPr="00137727" w:rsidRDefault="00EC5046" w:rsidP="00566D26">
            <w:pPr>
              <w:pStyle w:val="Zkladntext"/>
              <w:rPr>
                <w:sz w:val="20"/>
                <w:szCs w:val="20"/>
              </w:rPr>
            </w:pPr>
            <w:r w:rsidRPr="00137727">
              <w:rPr>
                <w:sz w:val="20"/>
                <w:szCs w:val="20"/>
              </w:rPr>
              <w:t xml:space="preserve">FINKEZELLER K. </w:t>
            </w:r>
            <w:r w:rsidRPr="00137727">
              <w:rPr>
                <w:i/>
                <w:sz w:val="20"/>
                <w:szCs w:val="20"/>
              </w:rPr>
              <w:t>RFID handbook</w:t>
            </w:r>
            <w:r w:rsidRPr="00137727">
              <w:rPr>
                <w:sz w:val="20"/>
                <w:szCs w:val="20"/>
              </w:rPr>
              <w:t xml:space="preserve">. Willey, 2010. ISBN 978-0-470-69506-7. </w:t>
            </w:r>
          </w:p>
          <w:p w14:paraId="4A3B8859" w14:textId="77777777" w:rsidR="00EC5046" w:rsidRPr="00137727" w:rsidRDefault="00EC5046" w:rsidP="00566D26">
            <w:pPr>
              <w:pStyle w:val="Zkladntext"/>
              <w:rPr>
                <w:sz w:val="20"/>
                <w:szCs w:val="20"/>
              </w:rPr>
            </w:pPr>
            <w:r w:rsidRPr="00137727">
              <w:rPr>
                <w:sz w:val="20"/>
                <w:szCs w:val="20"/>
              </w:rPr>
              <w:t xml:space="preserve">HONEYWELL. </w:t>
            </w:r>
            <w:r w:rsidRPr="00137727">
              <w:rPr>
                <w:i/>
                <w:sz w:val="20"/>
                <w:szCs w:val="20"/>
              </w:rPr>
              <w:t>Winpack 4.4 - user guide</w:t>
            </w:r>
            <w:r w:rsidRPr="00137727">
              <w:rPr>
                <w:sz w:val="20"/>
                <w:szCs w:val="20"/>
              </w:rPr>
              <w:t>. 744 stran. 2016.</w:t>
            </w:r>
          </w:p>
          <w:p w14:paraId="68EA9AF1" w14:textId="77777777" w:rsidR="00EC5046" w:rsidRPr="00137727" w:rsidRDefault="00EC5046" w:rsidP="00566D26">
            <w:pPr>
              <w:rPr>
                <w:b/>
              </w:rPr>
            </w:pPr>
            <w:r w:rsidRPr="00137727">
              <w:rPr>
                <w:b/>
              </w:rPr>
              <w:t xml:space="preserve">Doporučená literatura: </w:t>
            </w:r>
          </w:p>
          <w:p w14:paraId="0B46FCE0" w14:textId="77777777" w:rsidR="00EC5046" w:rsidRPr="00137727" w:rsidRDefault="00EC5046" w:rsidP="00566D26">
            <w:pPr>
              <w:rPr>
                <w:szCs w:val="18"/>
              </w:rPr>
            </w:pPr>
            <w:r w:rsidRPr="00137727">
              <w:rPr>
                <w:szCs w:val="18"/>
              </w:rPr>
              <w:t xml:space="preserve">GERARD H. </w:t>
            </w:r>
            <w:r w:rsidRPr="00137727">
              <w:rPr>
                <w:i/>
                <w:iCs/>
                <w:szCs w:val="18"/>
              </w:rPr>
              <w:t>Intruder Alarms</w:t>
            </w:r>
            <w:r w:rsidRPr="00137727">
              <w:rPr>
                <w:szCs w:val="18"/>
              </w:rPr>
              <w:t>. 3rd Ed. Elsevier, 2007. 368 pg. ISBN 0750681675.</w:t>
            </w:r>
          </w:p>
          <w:p w14:paraId="3D5FD160" w14:textId="77777777" w:rsidR="00EC5046" w:rsidRPr="00137727" w:rsidRDefault="00EC5046" w:rsidP="00566D26">
            <w:r w:rsidRPr="00137727">
              <w:t>RANKL W.</w:t>
            </w:r>
            <w:r>
              <w:t xml:space="preserve"> a W.</w:t>
            </w:r>
            <w:r w:rsidRPr="00137727">
              <w:t xml:space="preserve"> EFFING. </w:t>
            </w:r>
            <w:r w:rsidRPr="00137727">
              <w:rPr>
                <w:i/>
              </w:rPr>
              <w:t>Smard Card Handbook</w:t>
            </w:r>
            <w:r w:rsidRPr="00137727">
              <w:t>. 4th Ed. 2010. 1088 pg. ISBN 0-978-0-470-74367-6.</w:t>
            </w:r>
          </w:p>
          <w:p w14:paraId="1FF02BF7" w14:textId="77777777" w:rsidR="00EC5046" w:rsidRPr="00A711D1" w:rsidRDefault="00EC5046" w:rsidP="00566D26">
            <w:r w:rsidRPr="00137727">
              <w:t xml:space="preserve">KHAIRALLAH M. </w:t>
            </w:r>
            <w:r w:rsidRPr="00137727">
              <w:rPr>
                <w:i/>
              </w:rPr>
              <w:t>Physical Security Systems Handbook: The Design and Implementation of Electronic Security Systems</w:t>
            </w:r>
            <w:r w:rsidRPr="00137727">
              <w:t>. 1st Edition. 2006. Elsevier. 296p. ISBN 978-0-750-67850-6.</w:t>
            </w:r>
          </w:p>
        </w:tc>
      </w:tr>
      <w:tr w:rsidR="00EC5046" w14:paraId="6F3B6A41"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FAD147" w14:textId="77777777" w:rsidR="00EC5046" w:rsidRDefault="00EC5046" w:rsidP="00566D26">
            <w:pPr>
              <w:jc w:val="center"/>
              <w:rPr>
                <w:b/>
              </w:rPr>
            </w:pPr>
            <w:r>
              <w:rPr>
                <w:b/>
              </w:rPr>
              <w:t>Informace ke kombinované nebo distanční formě</w:t>
            </w:r>
          </w:p>
        </w:tc>
      </w:tr>
      <w:tr w:rsidR="00EC5046" w14:paraId="7A1FC000" w14:textId="77777777" w:rsidTr="00566D26">
        <w:tc>
          <w:tcPr>
            <w:tcW w:w="4787" w:type="dxa"/>
            <w:gridSpan w:val="3"/>
            <w:tcBorders>
              <w:top w:val="single" w:sz="2" w:space="0" w:color="auto"/>
            </w:tcBorders>
            <w:shd w:val="clear" w:color="auto" w:fill="F7CAAC"/>
          </w:tcPr>
          <w:p w14:paraId="55683B2B" w14:textId="77777777" w:rsidR="00EC5046" w:rsidRDefault="00EC5046" w:rsidP="00566D26">
            <w:r>
              <w:rPr>
                <w:b/>
              </w:rPr>
              <w:t>Rozsah konzultací (soustředění)</w:t>
            </w:r>
          </w:p>
        </w:tc>
        <w:tc>
          <w:tcPr>
            <w:tcW w:w="889" w:type="dxa"/>
            <w:tcBorders>
              <w:top w:val="single" w:sz="2" w:space="0" w:color="auto"/>
            </w:tcBorders>
          </w:tcPr>
          <w:p w14:paraId="1AB2CEB1" w14:textId="77777777" w:rsidR="00EC5046" w:rsidRDefault="00EC5046" w:rsidP="00566D26">
            <w:r>
              <w:t>15</w:t>
            </w:r>
          </w:p>
        </w:tc>
        <w:tc>
          <w:tcPr>
            <w:tcW w:w="4179" w:type="dxa"/>
            <w:gridSpan w:val="4"/>
            <w:tcBorders>
              <w:top w:val="single" w:sz="2" w:space="0" w:color="auto"/>
            </w:tcBorders>
            <w:shd w:val="clear" w:color="auto" w:fill="F7CAAC"/>
          </w:tcPr>
          <w:p w14:paraId="58B02F9F" w14:textId="77777777" w:rsidR="00EC5046" w:rsidRDefault="00EC5046" w:rsidP="00566D26">
            <w:pPr>
              <w:rPr>
                <w:b/>
              </w:rPr>
            </w:pPr>
            <w:r>
              <w:rPr>
                <w:b/>
              </w:rPr>
              <w:t xml:space="preserve">hodin </w:t>
            </w:r>
          </w:p>
        </w:tc>
      </w:tr>
      <w:tr w:rsidR="00EC5046" w14:paraId="6CA728CF" w14:textId="77777777" w:rsidTr="00566D26">
        <w:tc>
          <w:tcPr>
            <w:tcW w:w="9855" w:type="dxa"/>
            <w:gridSpan w:val="8"/>
            <w:shd w:val="clear" w:color="auto" w:fill="F7CAAC"/>
          </w:tcPr>
          <w:p w14:paraId="2F15A6A7" w14:textId="77777777" w:rsidR="00EC5046" w:rsidRDefault="00EC5046" w:rsidP="00566D26">
            <w:pPr>
              <w:rPr>
                <w:b/>
              </w:rPr>
            </w:pPr>
            <w:r>
              <w:rPr>
                <w:b/>
              </w:rPr>
              <w:t>Informace o způsobu kontaktu s vyučujícím</w:t>
            </w:r>
          </w:p>
        </w:tc>
      </w:tr>
      <w:tr w:rsidR="00EC5046" w14:paraId="12849B68" w14:textId="77777777" w:rsidTr="00566D26">
        <w:trPr>
          <w:trHeight w:val="420"/>
        </w:trPr>
        <w:tc>
          <w:tcPr>
            <w:tcW w:w="9855" w:type="dxa"/>
            <w:gridSpan w:val="8"/>
          </w:tcPr>
          <w:p w14:paraId="63D58CBA" w14:textId="77777777" w:rsidR="00EC5046" w:rsidRPr="000C0464" w:rsidRDefault="00EC5046" w:rsidP="00566D26">
            <w:r w:rsidRPr="000C046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044AA479" w14:textId="77777777" w:rsidR="00EC5046" w:rsidRDefault="00EC5046" w:rsidP="00EC5046"/>
    <w:p w14:paraId="0C5FFE10" w14:textId="77777777" w:rsidR="00EC5046" w:rsidRDefault="00EC50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0E23EDF" w14:textId="77777777" w:rsidTr="00566D26">
        <w:tc>
          <w:tcPr>
            <w:tcW w:w="9855" w:type="dxa"/>
            <w:gridSpan w:val="8"/>
            <w:tcBorders>
              <w:bottom w:val="double" w:sz="4" w:space="0" w:color="auto"/>
            </w:tcBorders>
            <w:shd w:val="clear" w:color="auto" w:fill="BDD6EE"/>
          </w:tcPr>
          <w:p w14:paraId="3E947892" w14:textId="347A9128" w:rsidR="00EC5046" w:rsidRDefault="00EC5046" w:rsidP="00566D26">
            <w:pPr>
              <w:tabs>
                <w:tab w:val="right" w:pos="9487"/>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58" w:author="Jiří Vojtěšek" w:date="2018-11-26T14:08:00Z">
              <w:r w:rsidR="00926202" w:rsidRPr="00926202">
                <w:rPr>
                  <w:rStyle w:val="Odkazintenzivn"/>
                  <w:rPrChange w:id="459" w:author="Jiří Vojtěšek" w:date="2018-11-26T14:08:00Z">
                    <w:rPr>
                      <w:b/>
                    </w:rPr>
                  </w:rPrChange>
                </w:rPr>
                <w:t>Abecední seznam</w:t>
              </w:r>
            </w:ins>
            <w:del w:id="460"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7633FBDA" w14:textId="77777777" w:rsidTr="00566D26">
        <w:tc>
          <w:tcPr>
            <w:tcW w:w="3086" w:type="dxa"/>
            <w:tcBorders>
              <w:top w:val="double" w:sz="4" w:space="0" w:color="auto"/>
            </w:tcBorders>
            <w:shd w:val="clear" w:color="auto" w:fill="F7CAAC"/>
          </w:tcPr>
          <w:p w14:paraId="6292D5F0"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36264BBA" w14:textId="77777777" w:rsidR="00EC5046" w:rsidRDefault="00EC5046" w:rsidP="00566D26">
            <w:bookmarkStart w:id="461" w:name="Facilitymanagement"/>
            <w:r>
              <w:t>Facility management</w:t>
            </w:r>
            <w:bookmarkEnd w:id="461"/>
          </w:p>
        </w:tc>
      </w:tr>
      <w:tr w:rsidR="00EC5046" w14:paraId="49032D11" w14:textId="77777777" w:rsidTr="00566D26">
        <w:tc>
          <w:tcPr>
            <w:tcW w:w="3086" w:type="dxa"/>
            <w:shd w:val="clear" w:color="auto" w:fill="F7CAAC"/>
          </w:tcPr>
          <w:p w14:paraId="4351DFDE" w14:textId="77777777" w:rsidR="00EC5046" w:rsidRDefault="00EC5046" w:rsidP="00566D26">
            <w:pPr>
              <w:rPr>
                <w:b/>
              </w:rPr>
            </w:pPr>
            <w:r>
              <w:rPr>
                <w:b/>
              </w:rPr>
              <w:t>Typ předmětu</w:t>
            </w:r>
          </w:p>
        </w:tc>
        <w:tc>
          <w:tcPr>
            <w:tcW w:w="3406" w:type="dxa"/>
            <w:gridSpan w:val="4"/>
          </w:tcPr>
          <w:p w14:paraId="37062349" w14:textId="77777777" w:rsidR="00EC5046" w:rsidRDefault="00EC5046" w:rsidP="00566D26">
            <w:pPr>
              <w:tabs>
                <w:tab w:val="center" w:pos="1633"/>
              </w:tabs>
            </w:pPr>
            <w:r>
              <w:t>Povinný pro specializaci:</w:t>
            </w:r>
          </w:p>
          <w:p w14:paraId="018486FB" w14:textId="77777777" w:rsidR="00EC5046" w:rsidRDefault="00EC5046" w:rsidP="00566D26">
            <w:pPr>
              <w:tabs>
                <w:tab w:val="center" w:pos="1633"/>
              </w:tabs>
            </w:pPr>
            <w:r>
              <w:t>Bezpečnostní technologie</w:t>
            </w:r>
            <w:r>
              <w:tab/>
            </w:r>
          </w:p>
        </w:tc>
        <w:tc>
          <w:tcPr>
            <w:tcW w:w="2695" w:type="dxa"/>
            <w:gridSpan w:val="2"/>
            <w:shd w:val="clear" w:color="auto" w:fill="F7CAAC"/>
          </w:tcPr>
          <w:p w14:paraId="543B0E65" w14:textId="77777777" w:rsidR="00EC5046" w:rsidRDefault="00EC5046" w:rsidP="00566D26">
            <w:r>
              <w:rPr>
                <w:b/>
              </w:rPr>
              <w:t>doporučený ročník / semestr</w:t>
            </w:r>
          </w:p>
        </w:tc>
        <w:tc>
          <w:tcPr>
            <w:tcW w:w="668" w:type="dxa"/>
          </w:tcPr>
          <w:p w14:paraId="78A40FE8" w14:textId="77777777" w:rsidR="00EC5046" w:rsidRDefault="00EC5046" w:rsidP="00566D26">
            <w:r>
              <w:t>2/Z</w:t>
            </w:r>
          </w:p>
        </w:tc>
      </w:tr>
      <w:tr w:rsidR="00EC5046" w14:paraId="311C6A78" w14:textId="77777777" w:rsidTr="00566D26">
        <w:tc>
          <w:tcPr>
            <w:tcW w:w="3086" w:type="dxa"/>
            <w:shd w:val="clear" w:color="auto" w:fill="F7CAAC"/>
          </w:tcPr>
          <w:p w14:paraId="19E4D3B3" w14:textId="77777777" w:rsidR="00EC5046" w:rsidRDefault="00EC5046" w:rsidP="00566D26">
            <w:pPr>
              <w:rPr>
                <w:b/>
              </w:rPr>
            </w:pPr>
            <w:r>
              <w:rPr>
                <w:b/>
              </w:rPr>
              <w:t>Rozsah studijního předmětu</w:t>
            </w:r>
          </w:p>
        </w:tc>
        <w:tc>
          <w:tcPr>
            <w:tcW w:w="1701" w:type="dxa"/>
            <w:gridSpan w:val="2"/>
          </w:tcPr>
          <w:p w14:paraId="7A9A2A6E" w14:textId="77777777" w:rsidR="00EC5046" w:rsidRDefault="00EC5046" w:rsidP="00566D26">
            <w:r>
              <w:t>28p + 28c</w:t>
            </w:r>
          </w:p>
        </w:tc>
        <w:tc>
          <w:tcPr>
            <w:tcW w:w="889" w:type="dxa"/>
            <w:shd w:val="clear" w:color="auto" w:fill="F7CAAC"/>
          </w:tcPr>
          <w:p w14:paraId="075AA4D7" w14:textId="77777777" w:rsidR="00EC5046" w:rsidRDefault="00EC5046" w:rsidP="00566D26">
            <w:pPr>
              <w:rPr>
                <w:b/>
              </w:rPr>
            </w:pPr>
            <w:r>
              <w:rPr>
                <w:b/>
              </w:rPr>
              <w:t xml:space="preserve">hod. </w:t>
            </w:r>
          </w:p>
        </w:tc>
        <w:tc>
          <w:tcPr>
            <w:tcW w:w="816" w:type="dxa"/>
          </w:tcPr>
          <w:p w14:paraId="3B728EB8" w14:textId="77777777" w:rsidR="00EC5046" w:rsidRDefault="00EC5046" w:rsidP="00566D26"/>
        </w:tc>
        <w:tc>
          <w:tcPr>
            <w:tcW w:w="2156" w:type="dxa"/>
            <w:shd w:val="clear" w:color="auto" w:fill="F7CAAC"/>
          </w:tcPr>
          <w:p w14:paraId="34D9EEAE" w14:textId="77777777" w:rsidR="00EC5046" w:rsidRDefault="00EC5046" w:rsidP="00566D26">
            <w:pPr>
              <w:rPr>
                <w:b/>
              </w:rPr>
            </w:pPr>
            <w:r>
              <w:rPr>
                <w:b/>
              </w:rPr>
              <w:t>kreditů</w:t>
            </w:r>
          </w:p>
        </w:tc>
        <w:tc>
          <w:tcPr>
            <w:tcW w:w="1207" w:type="dxa"/>
            <w:gridSpan w:val="2"/>
          </w:tcPr>
          <w:p w14:paraId="27A647C7" w14:textId="77777777" w:rsidR="00EC5046" w:rsidRDefault="00EC5046" w:rsidP="00566D26">
            <w:r>
              <w:t>3</w:t>
            </w:r>
          </w:p>
        </w:tc>
      </w:tr>
      <w:tr w:rsidR="00EC5046" w14:paraId="24732D00" w14:textId="77777777" w:rsidTr="00566D26">
        <w:tc>
          <w:tcPr>
            <w:tcW w:w="3086" w:type="dxa"/>
            <w:shd w:val="clear" w:color="auto" w:fill="F7CAAC"/>
          </w:tcPr>
          <w:p w14:paraId="2A2D5AE2" w14:textId="77777777" w:rsidR="00EC5046" w:rsidRDefault="00EC5046" w:rsidP="00566D26">
            <w:pPr>
              <w:rPr>
                <w:b/>
                <w:sz w:val="22"/>
              </w:rPr>
            </w:pPr>
            <w:r>
              <w:rPr>
                <w:b/>
              </w:rPr>
              <w:t>Prerekvizity, korekvizity, ekvivalence</w:t>
            </w:r>
          </w:p>
        </w:tc>
        <w:tc>
          <w:tcPr>
            <w:tcW w:w="6769" w:type="dxa"/>
            <w:gridSpan w:val="7"/>
          </w:tcPr>
          <w:p w14:paraId="2904490C" w14:textId="77777777" w:rsidR="00EC5046" w:rsidRDefault="00EC5046" w:rsidP="00566D26">
            <w:r>
              <w:t>nejsou</w:t>
            </w:r>
          </w:p>
        </w:tc>
      </w:tr>
      <w:tr w:rsidR="00EC5046" w14:paraId="373B16DE" w14:textId="77777777" w:rsidTr="00566D26">
        <w:tc>
          <w:tcPr>
            <w:tcW w:w="3086" w:type="dxa"/>
            <w:shd w:val="clear" w:color="auto" w:fill="F7CAAC"/>
          </w:tcPr>
          <w:p w14:paraId="71921218" w14:textId="77777777" w:rsidR="00EC5046" w:rsidRDefault="00EC5046" w:rsidP="00566D26">
            <w:pPr>
              <w:rPr>
                <w:b/>
              </w:rPr>
            </w:pPr>
            <w:r>
              <w:rPr>
                <w:b/>
              </w:rPr>
              <w:t>Způsob ověření studijních výsledků</w:t>
            </w:r>
          </w:p>
        </w:tc>
        <w:tc>
          <w:tcPr>
            <w:tcW w:w="3406" w:type="dxa"/>
            <w:gridSpan w:val="4"/>
          </w:tcPr>
          <w:p w14:paraId="0BCD0C4C" w14:textId="77777777" w:rsidR="00EC5046" w:rsidRDefault="00EC5046" w:rsidP="00566D26">
            <w:r>
              <w:t>Klasifikovaný zápočet</w:t>
            </w:r>
          </w:p>
        </w:tc>
        <w:tc>
          <w:tcPr>
            <w:tcW w:w="2156" w:type="dxa"/>
            <w:shd w:val="clear" w:color="auto" w:fill="F7CAAC"/>
          </w:tcPr>
          <w:p w14:paraId="545D7089" w14:textId="77777777" w:rsidR="00EC5046" w:rsidRDefault="00EC5046" w:rsidP="00566D26">
            <w:pPr>
              <w:rPr>
                <w:b/>
              </w:rPr>
            </w:pPr>
            <w:r>
              <w:rPr>
                <w:b/>
              </w:rPr>
              <w:t>Forma výuky</w:t>
            </w:r>
          </w:p>
        </w:tc>
        <w:tc>
          <w:tcPr>
            <w:tcW w:w="1207" w:type="dxa"/>
            <w:gridSpan w:val="2"/>
          </w:tcPr>
          <w:p w14:paraId="1FB32910" w14:textId="77777777" w:rsidR="00EC5046" w:rsidRDefault="00EC5046" w:rsidP="00566D26">
            <w:r>
              <w:t>cvičení</w:t>
            </w:r>
          </w:p>
        </w:tc>
      </w:tr>
      <w:tr w:rsidR="00EC5046" w14:paraId="47F6459F" w14:textId="77777777" w:rsidTr="00566D26">
        <w:tc>
          <w:tcPr>
            <w:tcW w:w="3086" w:type="dxa"/>
            <w:shd w:val="clear" w:color="auto" w:fill="F7CAAC"/>
          </w:tcPr>
          <w:p w14:paraId="70E90422"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3650831D" w14:textId="77777777" w:rsidR="00EC5046" w:rsidRDefault="00EC5046" w:rsidP="00566D26">
            <w:r>
              <w:t>Písemná i ústní forma</w:t>
            </w:r>
          </w:p>
          <w:p w14:paraId="49C2C5A1" w14:textId="77777777" w:rsidR="00EC5046" w:rsidRDefault="00EC5046" w:rsidP="00566D26">
            <w:r>
              <w:t xml:space="preserve">1. Povinná a aktivní účast na jednotlivých cvičeních (80% účast na cvičení). </w:t>
            </w:r>
          </w:p>
          <w:p w14:paraId="50248003" w14:textId="77777777" w:rsidR="00EC5046" w:rsidRDefault="00EC5046" w:rsidP="00566D26">
            <w:r>
              <w:t xml:space="preserve">2. Teoretické a praktické zvládnutí základní problematiky a jednotlivých témat. </w:t>
            </w:r>
          </w:p>
          <w:p w14:paraId="234FDAB8" w14:textId="77777777" w:rsidR="00EC5046" w:rsidRDefault="00EC5046" w:rsidP="00566D26">
            <w:r>
              <w:t xml:space="preserve">3. Úspěšná a samostatná tvorba databázové aplikace na elektronickou správu v průběhu semestru. </w:t>
            </w:r>
          </w:p>
          <w:p w14:paraId="49868056" w14:textId="77777777" w:rsidR="00EC5046" w:rsidRDefault="00EC5046" w:rsidP="00566D26">
            <w:r>
              <w:t>4. Prokázání úspěšného zvládnutí probírané tématiky při ústním pohovoru s vyučujícím.</w:t>
            </w:r>
          </w:p>
        </w:tc>
      </w:tr>
      <w:tr w:rsidR="00EC5046" w14:paraId="38492AE6" w14:textId="77777777" w:rsidTr="00566D26">
        <w:trPr>
          <w:trHeight w:val="106"/>
        </w:trPr>
        <w:tc>
          <w:tcPr>
            <w:tcW w:w="9855" w:type="dxa"/>
            <w:gridSpan w:val="8"/>
            <w:tcBorders>
              <w:top w:val="nil"/>
            </w:tcBorders>
          </w:tcPr>
          <w:p w14:paraId="4DD9D18F" w14:textId="77777777" w:rsidR="00EC5046" w:rsidRDefault="00EC5046" w:rsidP="00566D26"/>
        </w:tc>
      </w:tr>
      <w:tr w:rsidR="00EC5046" w14:paraId="67FDB8C7" w14:textId="77777777" w:rsidTr="00566D26">
        <w:trPr>
          <w:trHeight w:val="197"/>
        </w:trPr>
        <w:tc>
          <w:tcPr>
            <w:tcW w:w="3086" w:type="dxa"/>
            <w:tcBorders>
              <w:top w:val="nil"/>
            </w:tcBorders>
            <w:shd w:val="clear" w:color="auto" w:fill="F7CAAC"/>
          </w:tcPr>
          <w:p w14:paraId="69FF8C20" w14:textId="77777777" w:rsidR="00EC5046" w:rsidRDefault="00EC5046" w:rsidP="00566D26">
            <w:pPr>
              <w:rPr>
                <w:b/>
              </w:rPr>
            </w:pPr>
            <w:r>
              <w:rPr>
                <w:b/>
              </w:rPr>
              <w:t>Garant předmětu</w:t>
            </w:r>
          </w:p>
        </w:tc>
        <w:tc>
          <w:tcPr>
            <w:tcW w:w="6769" w:type="dxa"/>
            <w:gridSpan w:val="7"/>
            <w:tcBorders>
              <w:top w:val="nil"/>
            </w:tcBorders>
          </w:tcPr>
          <w:p w14:paraId="0BAF87E9" w14:textId="77777777" w:rsidR="00EC5046" w:rsidRDefault="00EC5046" w:rsidP="00566D26">
            <w:r>
              <w:t>prof. Ing. Dagmar Janáčová, CSc.</w:t>
            </w:r>
          </w:p>
        </w:tc>
      </w:tr>
      <w:tr w:rsidR="00EC5046" w14:paraId="141C3B96" w14:textId="77777777" w:rsidTr="00566D26">
        <w:trPr>
          <w:trHeight w:val="243"/>
        </w:trPr>
        <w:tc>
          <w:tcPr>
            <w:tcW w:w="3086" w:type="dxa"/>
            <w:tcBorders>
              <w:top w:val="nil"/>
            </w:tcBorders>
            <w:shd w:val="clear" w:color="auto" w:fill="F7CAAC"/>
          </w:tcPr>
          <w:p w14:paraId="0BA6A0E8" w14:textId="77777777" w:rsidR="00EC5046" w:rsidRDefault="00EC5046" w:rsidP="00566D26">
            <w:pPr>
              <w:rPr>
                <w:b/>
              </w:rPr>
            </w:pPr>
            <w:r>
              <w:rPr>
                <w:b/>
              </w:rPr>
              <w:t>Zapojení garanta do výuky předmětu</w:t>
            </w:r>
          </w:p>
        </w:tc>
        <w:tc>
          <w:tcPr>
            <w:tcW w:w="6769" w:type="dxa"/>
            <w:gridSpan w:val="7"/>
            <w:tcBorders>
              <w:top w:val="nil"/>
            </w:tcBorders>
          </w:tcPr>
          <w:p w14:paraId="1277AC5E" w14:textId="77777777" w:rsidR="00EC5046" w:rsidRDefault="00EC5046" w:rsidP="00566D26">
            <w:r>
              <w:t xml:space="preserve">Metodicky, vede přednášky </w:t>
            </w:r>
          </w:p>
        </w:tc>
      </w:tr>
      <w:tr w:rsidR="00EC5046" w14:paraId="773BCAE0" w14:textId="77777777" w:rsidTr="00566D26">
        <w:tc>
          <w:tcPr>
            <w:tcW w:w="3086" w:type="dxa"/>
            <w:shd w:val="clear" w:color="auto" w:fill="F7CAAC"/>
          </w:tcPr>
          <w:p w14:paraId="1A26AE21" w14:textId="77777777" w:rsidR="00EC5046" w:rsidRDefault="00EC5046" w:rsidP="00566D26">
            <w:pPr>
              <w:rPr>
                <w:b/>
              </w:rPr>
            </w:pPr>
            <w:r>
              <w:rPr>
                <w:b/>
              </w:rPr>
              <w:t>Vyučující</w:t>
            </w:r>
          </w:p>
        </w:tc>
        <w:tc>
          <w:tcPr>
            <w:tcW w:w="6769" w:type="dxa"/>
            <w:gridSpan w:val="7"/>
            <w:tcBorders>
              <w:bottom w:val="nil"/>
            </w:tcBorders>
          </w:tcPr>
          <w:p w14:paraId="58F2EA26" w14:textId="77777777" w:rsidR="00EC5046" w:rsidRDefault="00EC5046" w:rsidP="00566D26">
            <w:r>
              <w:t xml:space="preserve">prof. Ing. Dagmar Janáčová, CSc., přednášky (100 %) </w:t>
            </w:r>
          </w:p>
          <w:p w14:paraId="7A0D9C8D" w14:textId="77777777" w:rsidR="00EC5046" w:rsidRDefault="00EC5046" w:rsidP="00566D26">
            <w:r>
              <w:t>Ing. Martin Zálešák, CSc., cvičení (100 %)</w:t>
            </w:r>
          </w:p>
        </w:tc>
      </w:tr>
      <w:tr w:rsidR="00EC5046" w14:paraId="5A6E201E" w14:textId="77777777" w:rsidTr="00566D26">
        <w:trPr>
          <w:trHeight w:val="84"/>
        </w:trPr>
        <w:tc>
          <w:tcPr>
            <w:tcW w:w="9855" w:type="dxa"/>
            <w:gridSpan w:val="8"/>
            <w:tcBorders>
              <w:top w:val="nil"/>
            </w:tcBorders>
          </w:tcPr>
          <w:p w14:paraId="4BE2E4BE" w14:textId="77777777" w:rsidR="00EC5046" w:rsidRDefault="00EC5046" w:rsidP="00566D26"/>
        </w:tc>
      </w:tr>
      <w:tr w:rsidR="00EC5046" w14:paraId="640373AA" w14:textId="77777777" w:rsidTr="00566D26">
        <w:tc>
          <w:tcPr>
            <w:tcW w:w="3086" w:type="dxa"/>
            <w:shd w:val="clear" w:color="auto" w:fill="F7CAAC"/>
          </w:tcPr>
          <w:p w14:paraId="4DD30999" w14:textId="77777777" w:rsidR="00EC5046" w:rsidRDefault="00EC5046" w:rsidP="00566D26">
            <w:pPr>
              <w:rPr>
                <w:b/>
              </w:rPr>
            </w:pPr>
            <w:r>
              <w:rPr>
                <w:b/>
              </w:rPr>
              <w:t>Stručná anotace předmětu</w:t>
            </w:r>
          </w:p>
        </w:tc>
        <w:tc>
          <w:tcPr>
            <w:tcW w:w="6769" w:type="dxa"/>
            <w:gridSpan w:val="7"/>
            <w:tcBorders>
              <w:bottom w:val="nil"/>
            </w:tcBorders>
          </w:tcPr>
          <w:p w14:paraId="3423FF3C" w14:textId="77777777" w:rsidR="00EC5046" w:rsidRDefault="00EC5046" w:rsidP="00566D26"/>
        </w:tc>
      </w:tr>
      <w:tr w:rsidR="00EC5046" w14:paraId="09D0726D" w14:textId="77777777" w:rsidTr="00566D26">
        <w:trPr>
          <w:trHeight w:val="3938"/>
        </w:trPr>
        <w:tc>
          <w:tcPr>
            <w:tcW w:w="9855" w:type="dxa"/>
            <w:gridSpan w:val="8"/>
            <w:tcBorders>
              <w:top w:val="nil"/>
              <w:bottom w:val="single" w:sz="12" w:space="0" w:color="auto"/>
            </w:tcBorders>
          </w:tcPr>
          <w:p w14:paraId="73793CE9" w14:textId="77777777" w:rsidR="00EC5046" w:rsidRPr="00E33FD7" w:rsidRDefault="00EC5046" w:rsidP="00566D26">
            <w:r w:rsidRPr="00A711D1">
              <w:t>Cílem předmětu je řízení provozu budov – facilit</w:t>
            </w:r>
            <w:r w:rsidRPr="004E38EA">
              <w:t xml:space="preserve">y management. Předmět je zaměřen na optimalizaci provozu v budovách z hlediska </w:t>
            </w:r>
            <w:r w:rsidRPr="00E33FD7">
              <w:t>organizace řízení povozu, údržby, oprav, plánu investic a řízení skladu náhradních dílů z hlediska outsourcingu i  insourcingu služeb. Dále jsou probírány analytické metody vyhodnocování efektivnosti provozu a definovány postupy vývoje optimalizačních projektů, včetně jejich technicko - ekonomického hodnocení. Výuka reaguje tak i na současné požadavky na energetický management a energetickou optimalizaci provozu včetně využití obnovitelných a altrernativních zdrojů energie.</w:t>
            </w:r>
          </w:p>
          <w:p w14:paraId="0D22B607" w14:textId="77777777" w:rsidR="00EC5046" w:rsidRPr="00137727" w:rsidRDefault="00EC5046" w:rsidP="00566D26">
            <w:r w:rsidRPr="00137727">
              <w:t>Témata:</w:t>
            </w:r>
          </w:p>
          <w:p w14:paraId="07ADD5EE" w14:textId="77777777" w:rsidR="00EC5046" w:rsidRPr="00137727" w:rsidRDefault="00EC5046" w:rsidP="00EC5046">
            <w:pPr>
              <w:numPr>
                <w:ilvl w:val="0"/>
                <w:numId w:val="12"/>
              </w:numPr>
            </w:pPr>
            <w:r w:rsidRPr="00137727">
              <w:t>O</w:t>
            </w:r>
            <w:r w:rsidRPr="00137727">
              <w:rPr>
                <w:lang w:val="en-US"/>
              </w:rPr>
              <w:t>bsah a forma facility management:</w:t>
            </w:r>
            <w:r w:rsidRPr="00137727">
              <w:t xml:space="preserve"> </w:t>
            </w:r>
            <w:r w:rsidRPr="00137727">
              <w:rPr>
                <w:lang w:val="en-US"/>
              </w:rPr>
              <w:t>Property management – správa prostor, Asset management – správa majektku, Podpůrné procesy – zajišťování služeb</w:t>
            </w:r>
            <w:r w:rsidRPr="00137727">
              <w:t xml:space="preserve">. </w:t>
            </w:r>
          </w:p>
          <w:p w14:paraId="32F4C575" w14:textId="77777777" w:rsidR="00EC5046" w:rsidRPr="00137727" w:rsidRDefault="00EC5046" w:rsidP="00EC5046">
            <w:pPr>
              <w:numPr>
                <w:ilvl w:val="0"/>
                <w:numId w:val="12"/>
              </w:numPr>
            </w:pPr>
            <w:r w:rsidRPr="00137727">
              <w:rPr>
                <w:lang w:val="en-US"/>
              </w:rPr>
              <w:t>Building management a jeho prvky: - Rutinní řízení provozu, - Odstraňování závad.</w:t>
            </w:r>
            <w:r w:rsidRPr="00137727">
              <w:t xml:space="preserve"> </w:t>
            </w:r>
          </w:p>
          <w:p w14:paraId="7347E39B" w14:textId="77777777" w:rsidR="00EC5046" w:rsidRPr="00137727" w:rsidRDefault="00EC5046" w:rsidP="00EC5046">
            <w:pPr>
              <w:numPr>
                <w:ilvl w:val="0"/>
                <w:numId w:val="12"/>
              </w:numPr>
            </w:pPr>
            <w:r w:rsidRPr="00137727">
              <w:rPr>
                <w:lang w:val="en-US"/>
              </w:rPr>
              <w:t>Plánovité ošetřování zařízení, - Budova, technické systémy a jejich technické a ekonomické parametry</w:t>
            </w:r>
            <w:r w:rsidRPr="00137727">
              <w:t>.</w:t>
            </w:r>
          </w:p>
          <w:p w14:paraId="27F3A3CD" w14:textId="77777777" w:rsidR="00EC5046" w:rsidRPr="00137727" w:rsidRDefault="00EC5046" w:rsidP="00EC5046">
            <w:pPr>
              <w:numPr>
                <w:ilvl w:val="0"/>
                <w:numId w:val="12"/>
              </w:numPr>
            </w:pPr>
            <w:r w:rsidRPr="00137727">
              <w:rPr>
                <w:lang w:val="en-US"/>
              </w:rPr>
              <w:t>Optimalizace údržby a obnovy zařízení.</w:t>
            </w:r>
            <w:r w:rsidRPr="00137727">
              <w:t xml:space="preserve"> </w:t>
            </w:r>
          </w:p>
          <w:p w14:paraId="48DFB7EE" w14:textId="77777777" w:rsidR="00EC5046" w:rsidRPr="00137727" w:rsidRDefault="00EC5046" w:rsidP="00EC5046">
            <w:pPr>
              <w:numPr>
                <w:ilvl w:val="0"/>
                <w:numId w:val="12"/>
              </w:numPr>
            </w:pPr>
            <w:r w:rsidRPr="00137727">
              <w:rPr>
                <w:lang w:val="en-US"/>
              </w:rPr>
              <w:t>Správa a řízení procesů (od údržby po inventuru)</w:t>
            </w:r>
            <w:r w:rsidRPr="00137727">
              <w:t>.</w:t>
            </w:r>
          </w:p>
          <w:p w14:paraId="499FF1BD" w14:textId="77777777" w:rsidR="00EC5046" w:rsidRPr="00137727" w:rsidRDefault="00EC5046" w:rsidP="00EC5046">
            <w:pPr>
              <w:numPr>
                <w:ilvl w:val="0"/>
                <w:numId w:val="12"/>
              </w:numPr>
            </w:pPr>
            <w:r w:rsidRPr="00137727">
              <w:rPr>
                <w:lang w:val="en-US"/>
              </w:rPr>
              <w:t xml:space="preserve">Vyhodnocování a analýzy - hodnocení cílů a kvality (KPI). </w:t>
            </w:r>
          </w:p>
          <w:p w14:paraId="1809B60E" w14:textId="77777777" w:rsidR="00EC5046" w:rsidRPr="00137727" w:rsidRDefault="00EC5046" w:rsidP="00EC5046">
            <w:pPr>
              <w:numPr>
                <w:ilvl w:val="0"/>
                <w:numId w:val="12"/>
              </w:numPr>
            </w:pPr>
            <w:r w:rsidRPr="00137727">
              <w:rPr>
                <w:lang w:val="en-US"/>
              </w:rPr>
              <w:t>Optimalizační metody řízení provozu</w:t>
            </w:r>
          </w:p>
          <w:p w14:paraId="4799FB1F" w14:textId="77777777" w:rsidR="00EC5046" w:rsidRPr="00137727" w:rsidRDefault="00EC5046" w:rsidP="00EC5046">
            <w:pPr>
              <w:numPr>
                <w:ilvl w:val="0"/>
                <w:numId w:val="12"/>
              </w:numPr>
            </w:pPr>
            <w:r w:rsidRPr="00137727">
              <w:rPr>
                <w:lang w:val="en-US"/>
              </w:rPr>
              <w:t>Projekty, investiční akce: - Nové projekty a jejich vývoj.</w:t>
            </w:r>
            <w:r w:rsidRPr="00137727">
              <w:t xml:space="preserve"> </w:t>
            </w:r>
          </w:p>
          <w:p w14:paraId="7943AB66" w14:textId="77777777" w:rsidR="00EC5046" w:rsidRPr="00137727" w:rsidRDefault="00EC5046" w:rsidP="00EC5046">
            <w:pPr>
              <w:numPr>
                <w:ilvl w:val="0"/>
                <w:numId w:val="12"/>
              </w:numPr>
            </w:pPr>
            <w:r w:rsidRPr="00137727">
              <w:rPr>
                <w:lang w:val="en-US"/>
              </w:rPr>
              <w:t>Studie proveditelnosti.</w:t>
            </w:r>
            <w:r w:rsidRPr="00137727">
              <w:t xml:space="preserve"> </w:t>
            </w:r>
          </w:p>
          <w:p w14:paraId="341371C6" w14:textId="77777777" w:rsidR="00EC5046" w:rsidRPr="00137727" w:rsidRDefault="00EC5046" w:rsidP="00EC5046">
            <w:pPr>
              <w:numPr>
                <w:ilvl w:val="0"/>
                <w:numId w:val="12"/>
              </w:numPr>
            </w:pPr>
            <w:r w:rsidRPr="00137727">
              <w:rPr>
                <w:lang w:val="en-US"/>
              </w:rPr>
              <w:t>Technicko ekonomické hodnocení projektů</w:t>
            </w:r>
          </w:p>
          <w:p w14:paraId="69008D5F" w14:textId="77777777" w:rsidR="00EC5046" w:rsidRPr="00137727" w:rsidRDefault="00EC5046" w:rsidP="00EC5046">
            <w:pPr>
              <w:numPr>
                <w:ilvl w:val="0"/>
                <w:numId w:val="12"/>
              </w:numPr>
            </w:pPr>
            <w:r w:rsidRPr="00137727">
              <w:rPr>
                <w:lang w:val="en-US"/>
              </w:rPr>
              <w:t>P</w:t>
            </w:r>
            <w:r w:rsidRPr="00137727">
              <w:t xml:space="preserve">očítačová podpora FM - </w:t>
            </w:r>
            <w:r w:rsidRPr="00137727">
              <w:rPr>
                <w:lang w:val="en-US"/>
              </w:rPr>
              <w:t>Datové struktury</w:t>
            </w:r>
            <w:r w:rsidRPr="00137727">
              <w:t xml:space="preserve">. </w:t>
            </w:r>
          </w:p>
          <w:p w14:paraId="553C6A8C" w14:textId="77777777" w:rsidR="00EC5046" w:rsidRPr="00E52126" w:rsidRDefault="00EC5046" w:rsidP="00EC5046">
            <w:pPr>
              <w:pStyle w:val="Odstavecseseznamem"/>
              <w:numPr>
                <w:ilvl w:val="0"/>
                <w:numId w:val="12"/>
              </w:numPr>
            </w:pPr>
            <w:r w:rsidRPr="00137727">
              <w:rPr>
                <w:lang w:val="en-US"/>
              </w:rPr>
              <w:t>– 14. - Principy komplexního zparacování informací v oboru FM - Příklady</w:t>
            </w:r>
          </w:p>
        </w:tc>
      </w:tr>
      <w:tr w:rsidR="00EC5046" w14:paraId="68CFB01E" w14:textId="77777777" w:rsidTr="00566D26">
        <w:trPr>
          <w:trHeight w:val="265"/>
        </w:trPr>
        <w:tc>
          <w:tcPr>
            <w:tcW w:w="3653" w:type="dxa"/>
            <w:gridSpan w:val="2"/>
            <w:tcBorders>
              <w:top w:val="nil"/>
            </w:tcBorders>
            <w:shd w:val="clear" w:color="auto" w:fill="F7CAAC"/>
          </w:tcPr>
          <w:p w14:paraId="1CC272DA" w14:textId="77777777" w:rsidR="00EC5046" w:rsidRDefault="00EC5046" w:rsidP="00566D26">
            <w:r>
              <w:rPr>
                <w:b/>
              </w:rPr>
              <w:t>Studijní literatura a studijní pomůcky</w:t>
            </w:r>
          </w:p>
        </w:tc>
        <w:tc>
          <w:tcPr>
            <w:tcW w:w="6202" w:type="dxa"/>
            <w:gridSpan w:val="6"/>
            <w:tcBorders>
              <w:top w:val="nil"/>
              <w:bottom w:val="nil"/>
            </w:tcBorders>
          </w:tcPr>
          <w:p w14:paraId="6ABCD1F6" w14:textId="77777777" w:rsidR="00EC5046" w:rsidRDefault="00EC5046" w:rsidP="00566D26"/>
        </w:tc>
      </w:tr>
      <w:tr w:rsidR="00EC5046" w14:paraId="3861C7E3" w14:textId="77777777" w:rsidTr="00566D26">
        <w:trPr>
          <w:trHeight w:val="558"/>
        </w:trPr>
        <w:tc>
          <w:tcPr>
            <w:tcW w:w="9855" w:type="dxa"/>
            <w:gridSpan w:val="8"/>
            <w:tcBorders>
              <w:top w:val="nil"/>
            </w:tcBorders>
          </w:tcPr>
          <w:p w14:paraId="02A4625E" w14:textId="77777777" w:rsidR="00EC5046" w:rsidRPr="00137727" w:rsidRDefault="00EC5046" w:rsidP="00566D26">
            <w:pPr>
              <w:rPr>
                <w:b/>
              </w:rPr>
            </w:pPr>
            <w:r w:rsidRPr="00137727">
              <w:rPr>
                <w:b/>
              </w:rPr>
              <w:t>Povinná literatura:</w:t>
            </w:r>
          </w:p>
          <w:p w14:paraId="775E6019" w14:textId="77777777" w:rsidR="00EC5046" w:rsidRPr="00EC5046" w:rsidRDefault="00EC5046" w:rsidP="00566D26">
            <w:pPr>
              <w:jc w:val="left"/>
              <w:rPr>
                <w:sz w:val="18"/>
              </w:rPr>
            </w:pPr>
            <w:r w:rsidRPr="00EC5046">
              <w:rPr>
                <w:color w:val="000000"/>
                <w:sz w:val="18"/>
              </w:rPr>
              <w:t xml:space="preserve">BARKER, I. </w:t>
            </w:r>
            <w:r w:rsidRPr="00EC5046">
              <w:rPr>
                <w:i/>
                <w:iCs/>
                <w:color w:val="000000"/>
                <w:sz w:val="18"/>
              </w:rPr>
              <w:t>A practical guide to facilities management</w:t>
            </w:r>
            <w:r w:rsidRPr="00EC5046">
              <w:rPr>
                <w:color w:val="000000"/>
                <w:sz w:val="18"/>
              </w:rPr>
              <w:t xml:space="preserve">. Dunbeath: Whittles, 2013, 1 online zdroj. ISBN 9781849951159. Dostupné z: </w:t>
            </w:r>
            <w:hyperlink r:id="rId18" w:history="1">
              <w:r w:rsidRPr="00EC5046">
                <w:rPr>
                  <w:rStyle w:val="Hypertextovodkaz"/>
                  <w:sz w:val="18"/>
                </w:rPr>
                <w:t>http://app.knovel.com/hotlink/toc/id:kpPIFM0006/practical_introduction_to_facilities_management</w:t>
              </w:r>
            </w:hyperlink>
          </w:p>
          <w:p w14:paraId="7A99A8E0" w14:textId="77777777" w:rsidR="00EC5046" w:rsidRPr="00EC5046" w:rsidRDefault="00EC5046" w:rsidP="00566D26">
            <w:pPr>
              <w:rPr>
                <w:sz w:val="18"/>
              </w:rPr>
            </w:pPr>
            <w:r w:rsidRPr="00EC5046">
              <w:rPr>
                <w:sz w:val="18"/>
              </w:rPr>
              <w:t xml:space="preserve">MICHEL. T. </w:t>
            </w:r>
            <w:r w:rsidRPr="00EC5046">
              <w:rPr>
                <w:i/>
                <w:iCs/>
                <w:sz w:val="18"/>
              </w:rPr>
              <w:t>The Facility Management Pie Scope and Responsibility. Managing The Built Environment</w:t>
            </w:r>
            <w:r w:rsidRPr="00EC5046">
              <w:rPr>
                <w:sz w:val="18"/>
              </w:rPr>
              <w:t xml:space="preserve">. 2014. </w:t>
            </w:r>
          </w:p>
          <w:p w14:paraId="73F08BA3" w14:textId="77777777" w:rsidR="00EC5046" w:rsidRPr="00E25F07" w:rsidRDefault="00EC5046" w:rsidP="00566D26">
            <w:pPr>
              <w:rPr>
                <w:b/>
                <w:bCs/>
              </w:rPr>
            </w:pPr>
            <w:r w:rsidRPr="00E25F07">
              <w:rPr>
                <w:b/>
                <w:bCs/>
              </w:rPr>
              <w:t>Doporučená literatura:</w:t>
            </w:r>
          </w:p>
          <w:p w14:paraId="6E29EC91" w14:textId="77777777" w:rsidR="00EC5046" w:rsidRPr="00EC5046" w:rsidRDefault="00316A01" w:rsidP="00566D26">
            <w:pPr>
              <w:rPr>
                <w:sz w:val="18"/>
                <w:lang w:val="en"/>
              </w:rPr>
            </w:pPr>
            <w:hyperlink r:id="rId19" w:anchor="!/?contributor=Kathy%20O.%20Roper" w:history="1">
              <w:r w:rsidR="00EC5046" w:rsidRPr="00EC5046">
                <w:rPr>
                  <w:rStyle w:val="Hypertextovodkaz"/>
                  <w:color w:val="auto"/>
                  <w:sz w:val="18"/>
                  <w:u w:val="none"/>
                </w:rPr>
                <w:t>ROPER</w:t>
              </w:r>
            </w:hyperlink>
            <w:r w:rsidR="00EC5046" w:rsidRPr="00EC5046">
              <w:rPr>
                <w:sz w:val="18"/>
              </w:rPr>
              <w:t xml:space="preserve">, O. K., PAYANT, R., P. </w:t>
            </w:r>
            <w:r w:rsidR="00EC5046" w:rsidRPr="00EC5046">
              <w:rPr>
                <w:i/>
                <w:iCs/>
                <w:sz w:val="18"/>
              </w:rPr>
              <w:t>The Facility Management Handbook</w:t>
            </w:r>
            <w:r w:rsidR="00EC5046" w:rsidRPr="00EC5046">
              <w:rPr>
                <w:sz w:val="18"/>
              </w:rPr>
              <w:t xml:space="preserve">, AMACOM, New York, </w:t>
            </w:r>
            <w:r w:rsidR="00EC5046" w:rsidRPr="00EC5046">
              <w:rPr>
                <w:sz w:val="18"/>
                <w:lang w:val="en"/>
              </w:rPr>
              <w:t>4th edition, 688 p.,2014, ISBN13 9780814432150</w:t>
            </w:r>
          </w:p>
          <w:p w14:paraId="5965565C" w14:textId="77777777" w:rsidR="00EC5046" w:rsidRPr="00EC5046" w:rsidRDefault="00EC5046" w:rsidP="00566D26">
            <w:pPr>
              <w:shd w:val="clear" w:color="auto" w:fill="FFFFFF"/>
              <w:rPr>
                <w:color w:val="323232"/>
                <w:sz w:val="18"/>
                <w:lang w:val="en"/>
              </w:rPr>
            </w:pPr>
            <w:r w:rsidRPr="00EC5046">
              <w:rPr>
                <w:caps/>
                <w:sz w:val="18"/>
                <w:lang w:val="en"/>
              </w:rPr>
              <w:t>Armstrong</w:t>
            </w:r>
            <w:r w:rsidRPr="00EC5046">
              <w:rPr>
                <w:caps/>
                <w:color w:val="323232"/>
                <w:sz w:val="18"/>
                <w:lang w:val="en"/>
              </w:rPr>
              <w:t xml:space="preserve">, J., Saville, A. </w:t>
            </w:r>
            <w:r w:rsidRPr="00EC5046">
              <w:rPr>
                <w:i/>
                <w:iCs/>
                <w:color w:val="323232"/>
                <w:sz w:val="18"/>
                <w:lang w:val="en"/>
              </w:rPr>
              <w:t>Managing your Building Services - CIBSE Knowledge Series: KS2.</w:t>
            </w:r>
            <w:r w:rsidRPr="00EC5046">
              <w:rPr>
                <w:color w:val="323232"/>
                <w:sz w:val="18"/>
                <w:lang w:val="en"/>
              </w:rPr>
              <w:t xml:space="preserve"> CIBSE, </w:t>
            </w:r>
            <w:r w:rsidRPr="00EC5046">
              <w:rPr>
                <w:rFonts w:hint="eastAsia"/>
                <w:color w:val="323232"/>
                <w:sz w:val="18"/>
                <w:lang w:val="en"/>
              </w:rPr>
              <w:t> </w:t>
            </w:r>
            <w:r w:rsidRPr="00EC5046">
              <w:rPr>
                <w:color w:val="323232"/>
                <w:sz w:val="18"/>
                <w:lang w:val="en"/>
              </w:rPr>
              <w:t xml:space="preserve">2005, ISBN </w:t>
            </w:r>
            <w:r w:rsidRPr="00EC5046">
              <w:rPr>
                <w:rStyle w:val="col-xs-141"/>
                <w:color w:val="323232"/>
                <w:sz w:val="18"/>
                <w:lang w:val="en"/>
              </w:rPr>
              <w:t>978-1-903287-55-2</w:t>
            </w:r>
            <w:r w:rsidRPr="00EC5046">
              <w:rPr>
                <w:color w:val="323232"/>
                <w:sz w:val="18"/>
                <w:lang w:val="en"/>
              </w:rPr>
              <w:br/>
              <w:t>Dostupn</w:t>
            </w:r>
            <w:r w:rsidRPr="00EC5046">
              <w:rPr>
                <w:rFonts w:hint="eastAsia"/>
                <w:color w:val="323232"/>
                <w:sz w:val="18"/>
                <w:lang w:val="en"/>
              </w:rPr>
              <w:t>é</w:t>
            </w:r>
            <w:r w:rsidRPr="00EC5046">
              <w:rPr>
                <w:color w:val="323232"/>
                <w:sz w:val="18"/>
                <w:lang w:val="en"/>
              </w:rPr>
              <w:t xml:space="preserve"> z: </w:t>
            </w:r>
            <w:hyperlink r:id="rId20" w:history="1">
              <w:r w:rsidRPr="00EC5046">
                <w:rPr>
                  <w:rStyle w:val="Hypertextovodkaz"/>
                  <w:sz w:val="18"/>
                  <w:lang w:val="en"/>
                </w:rPr>
                <w:t>https://app.knovel.com/hotlink/toc/id:kpMBSCIBS5/managing-your-building/managing-your-building</w:t>
              </w:r>
            </w:hyperlink>
          </w:p>
          <w:p w14:paraId="12C55BDC" w14:textId="1F8E6137" w:rsidR="00EC5046" w:rsidRPr="00EC5046" w:rsidRDefault="00EC5046" w:rsidP="00566D26">
            <w:r w:rsidRPr="00EC5046">
              <w:rPr>
                <w:caps/>
                <w:color w:val="323232"/>
                <w:sz w:val="18"/>
                <w:lang w:val="en"/>
              </w:rPr>
              <w:t>Butcher, K.,</w:t>
            </w:r>
            <w:r w:rsidRPr="00EC5046">
              <w:rPr>
                <w:color w:val="323232"/>
                <w:sz w:val="18"/>
                <w:lang w:val="en"/>
              </w:rPr>
              <w:t xml:space="preserve"> J. (2008). </w:t>
            </w:r>
            <w:r w:rsidRPr="00EC5046">
              <w:rPr>
                <w:i/>
                <w:iCs/>
                <w:color w:val="323232"/>
                <w:sz w:val="18"/>
                <w:lang w:val="en"/>
              </w:rPr>
              <w:t>CIBSE Guide M - Maintenance Engineering and Management - A Guide for Designers, Maintainers, Building Owners and Operators, and Facilities Managers.</w:t>
            </w:r>
            <w:r w:rsidRPr="00EC5046">
              <w:rPr>
                <w:color w:val="323232"/>
                <w:sz w:val="18"/>
                <w:lang w:val="en"/>
              </w:rPr>
              <w:t xml:space="preserve"> CIBSE., 2008. ISBN </w:t>
            </w:r>
            <w:r w:rsidRPr="00EC5046">
              <w:rPr>
                <w:rStyle w:val="col-xs-141"/>
                <w:color w:val="323232"/>
                <w:sz w:val="18"/>
                <w:lang w:val="en"/>
              </w:rPr>
              <w:t>978-1-903287-93-4</w:t>
            </w:r>
            <w:r w:rsidRPr="00EC5046">
              <w:rPr>
                <w:color w:val="323232"/>
                <w:sz w:val="18"/>
                <w:lang w:val="en"/>
              </w:rPr>
              <w:br/>
              <w:t xml:space="preserve">Dostupné z: </w:t>
            </w:r>
            <w:hyperlink r:id="rId21" w:history="1">
              <w:r w:rsidRPr="00EC5046">
                <w:rPr>
                  <w:rStyle w:val="Hypertextovodkaz"/>
                  <w:sz w:val="18"/>
                  <w:lang w:val="en"/>
                </w:rPr>
                <w:t>https://app.knovel.com/hotlink/toc/id:kpCIBSEGMO/cibse-guide-m-maintenance/cibse-guide-m-maintenance</w:t>
              </w:r>
            </w:hyperlink>
          </w:p>
        </w:tc>
      </w:tr>
      <w:tr w:rsidR="00EC5046" w14:paraId="5AC9A947"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3E1573" w14:textId="77777777" w:rsidR="00EC5046" w:rsidRDefault="00EC5046" w:rsidP="00566D26">
            <w:pPr>
              <w:jc w:val="center"/>
              <w:rPr>
                <w:b/>
              </w:rPr>
            </w:pPr>
            <w:r>
              <w:rPr>
                <w:b/>
              </w:rPr>
              <w:t>Informace ke kombinované nebo distanční formě</w:t>
            </w:r>
          </w:p>
        </w:tc>
      </w:tr>
      <w:tr w:rsidR="00EC5046" w14:paraId="3E663802" w14:textId="77777777" w:rsidTr="00566D26">
        <w:tc>
          <w:tcPr>
            <w:tcW w:w="4787" w:type="dxa"/>
            <w:gridSpan w:val="3"/>
            <w:tcBorders>
              <w:top w:val="single" w:sz="2" w:space="0" w:color="auto"/>
            </w:tcBorders>
            <w:shd w:val="clear" w:color="auto" w:fill="F7CAAC"/>
          </w:tcPr>
          <w:p w14:paraId="056FF418" w14:textId="77777777" w:rsidR="00EC5046" w:rsidRDefault="00EC5046" w:rsidP="00566D26">
            <w:r>
              <w:rPr>
                <w:b/>
              </w:rPr>
              <w:t>Rozsah konzultací (soustředění)</w:t>
            </w:r>
          </w:p>
        </w:tc>
        <w:tc>
          <w:tcPr>
            <w:tcW w:w="889" w:type="dxa"/>
            <w:tcBorders>
              <w:top w:val="single" w:sz="2" w:space="0" w:color="auto"/>
            </w:tcBorders>
          </w:tcPr>
          <w:p w14:paraId="32F3F464" w14:textId="77777777" w:rsidR="00EC5046" w:rsidRDefault="00EC5046" w:rsidP="00566D26">
            <w:r>
              <w:t>17</w:t>
            </w:r>
          </w:p>
        </w:tc>
        <w:tc>
          <w:tcPr>
            <w:tcW w:w="4179" w:type="dxa"/>
            <w:gridSpan w:val="4"/>
            <w:tcBorders>
              <w:top w:val="single" w:sz="2" w:space="0" w:color="auto"/>
            </w:tcBorders>
            <w:shd w:val="clear" w:color="auto" w:fill="F7CAAC"/>
          </w:tcPr>
          <w:p w14:paraId="53F37898" w14:textId="77777777" w:rsidR="00EC5046" w:rsidRDefault="00EC5046" w:rsidP="00566D26">
            <w:pPr>
              <w:rPr>
                <w:b/>
              </w:rPr>
            </w:pPr>
            <w:r>
              <w:rPr>
                <w:b/>
              </w:rPr>
              <w:t xml:space="preserve">hodin </w:t>
            </w:r>
          </w:p>
        </w:tc>
      </w:tr>
      <w:tr w:rsidR="00EC5046" w14:paraId="218EA22F" w14:textId="77777777" w:rsidTr="00566D26">
        <w:tc>
          <w:tcPr>
            <w:tcW w:w="9855" w:type="dxa"/>
            <w:gridSpan w:val="8"/>
            <w:shd w:val="clear" w:color="auto" w:fill="F7CAAC"/>
          </w:tcPr>
          <w:p w14:paraId="727F87EE" w14:textId="77777777" w:rsidR="00EC5046" w:rsidRDefault="00EC5046" w:rsidP="00566D26">
            <w:pPr>
              <w:rPr>
                <w:b/>
              </w:rPr>
            </w:pPr>
            <w:r>
              <w:rPr>
                <w:b/>
              </w:rPr>
              <w:t>Informace o způsobu kontaktu s vyučujícím</w:t>
            </w:r>
          </w:p>
        </w:tc>
      </w:tr>
      <w:tr w:rsidR="00EC5046" w14:paraId="675505A6" w14:textId="77777777" w:rsidTr="00566D26">
        <w:trPr>
          <w:trHeight w:val="512"/>
        </w:trPr>
        <w:tc>
          <w:tcPr>
            <w:tcW w:w="9855" w:type="dxa"/>
            <w:gridSpan w:val="8"/>
          </w:tcPr>
          <w:p w14:paraId="77F0AE20" w14:textId="77777777" w:rsidR="00EC5046" w:rsidRDefault="00EC5046" w:rsidP="00566D26">
            <w:r w:rsidRPr="00A32299">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32299">
              <w:rPr>
                <w:sz w:val="18"/>
              </w:rPr>
              <w:t xml:space="preserve"> </w:t>
            </w:r>
          </w:p>
        </w:tc>
      </w:tr>
    </w:tbl>
    <w:p w14:paraId="43C68D3E"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3AC0B2DD" w14:textId="77777777" w:rsidTr="00566D26">
        <w:tc>
          <w:tcPr>
            <w:tcW w:w="9855" w:type="dxa"/>
            <w:gridSpan w:val="8"/>
            <w:tcBorders>
              <w:bottom w:val="double" w:sz="4" w:space="0" w:color="auto"/>
            </w:tcBorders>
            <w:shd w:val="clear" w:color="auto" w:fill="BDD6EE"/>
          </w:tcPr>
          <w:p w14:paraId="3325587E" w14:textId="3C73B7C4"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62" w:author="Jiří Vojtěšek" w:date="2018-11-26T14:08:00Z">
              <w:r w:rsidR="00926202" w:rsidRPr="00926202">
                <w:rPr>
                  <w:rStyle w:val="Odkazintenzivn"/>
                  <w:rPrChange w:id="463" w:author="Jiří Vojtěšek" w:date="2018-11-26T14:08:00Z">
                    <w:rPr>
                      <w:b/>
                    </w:rPr>
                  </w:rPrChange>
                </w:rPr>
                <w:t>Abecední seznam</w:t>
              </w:r>
            </w:ins>
            <w:del w:id="464"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4DAF43A3" w14:textId="77777777" w:rsidTr="00566D26">
        <w:tc>
          <w:tcPr>
            <w:tcW w:w="3086" w:type="dxa"/>
            <w:tcBorders>
              <w:top w:val="double" w:sz="4" w:space="0" w:color="auto"/>
            </w:tcBorders>
            <w:shd w:val="clear" w:color="auto" w:fill="F7CAAC"/>
          </w:tcPr>
          <w:p w14:paraId="0D9AA101"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001F593E" w14:textId="77777777" w:rsidR="00EC5046" w:rsidRDefault="00EC5046" w:rsidP="00566D26">
            <w:bookmarkStart w:id="465" w:name="FireProtection"/>
            <w:r>
              <w:t>Fire Protection</w:t>
            </w:r>
            <w:bookmarkEnd w:id="465"/>
          </w:p>
        </w:tc>
      </w:tr>
      <w:tr w:rsidR="00EC5046" w14:paraId="0513B136" w14:textId="77777777" w:rsidTr="00566D26">
        <w:tc>
          <w:tcPr>
            <w:tcW w:w="3086" w:type="dxa"/>
            <w:shd w:val="clear" w:color="auto" w:fill="F7CAAC"/>
          </w:tcPr>
          <w:p w14:paraId="57C2B32F" w14:textId="77777777" w:rsidR="00EC5046" w:rsidRDefault="00EC5046" w:rsidP="00566D26">
            <w:pPr>
              <w:rPr>
                <w:b/>
              </w:rPr>
            </w:pPr>
            <w:r>
              <w:rPr>
                <w:b/>
              </w:rPr>
              <w:t>Typ předmětu</w:t>
            </w:r>
          </w:p>
        </w:tc>
        <w:tc>
          <w:tcPr>
            <w:tcW w:w="3406" w:type="dxa"/>
            <w:gridSpan w:val="4"/>
          </w:tcPr>
          <w:p w14:paraId="6360FAAC" w14:textId="77777777" w:rsidR="00EC5046" w:rsidRDefault="00EC5046" w:rsidP="00566D26">
            <w:r>
              <w:t>Povinný „PZ“ pro specializace:</w:t>
            </w:r>
          </w:p>
          <w:p w14:paraId="1A7D8834" w14:textId="77777777" w:rsidR="00EC5046" w:rsidRDefault="00EC5046" w:rsidP="00566D26">
            <w:r>
              <w:t>Bezpečnostní technologie</w:t>
            </w:r>
          </w:p>
          <w:p w14:paraId="5CDF060F" w14:textId="77777777" w:rsidR="00EC5046" w:rsidRDefault="00EC5046" w:rsidP="00566D26">
            <w:r>
              <w:t>Bezpečnostní management</w:t>
            </w:r>
          </w:p>
        </w:tc>
        <w:tc>
          <w:tcPr>
            <w:tcW w:w="2695" w:type="dxa"/>
            <w:gridSpan w:val="2"/>
            <w:shd w:val="clear" w:color="auto" w:fill="F7CAAC"/>
          </w:tcPr>
          <w:p w14:paraId="72F85F1D" w14:textId="77777777" w:rsidR="00EC5046" w:rsidRDefault="00EC5046" w:rsidP="00566D26">
            <w:r>
              <w:rPr>
                <w:b/>
              </w:rPr>
              <w:t>doporučený ročník / semestr</w:t>
            </w:r>
          </w:p>
        </w:tc>
        <w:tc>
          <w:tcPr>
            <w:tcW w:w="668" w:type="dxa"/>
          </w:tcPr>
          <w:p w14:paraId="3D65CA6E" w14:textId="77777777" w:rsidR="00EC5046" w:rsidRDefault="00EC5046" w:rsidP="00566D26">
            <w:r>
              <w:t>1/Z</w:t>
            </w:r>
          </w:p>
        </w:tc>
      </w:tr>
      <w:tr w:rsidR="00EC5046" w14:paraId="486312FD" w14:textId="77777777" w:rsidTr="00566D26">
        <w:tc>
          <w:tcPr>
            <w:tcW w:w="3086" w:type="dxa"/>
            <w:shd w:val="clear" w:color="auto" w:fill="F7CAAC"/>
          </w:tcPr>
          <w:p w14:paraId="5F821086" w14:textId="77777777" w:rsidR="00EC5046" w:rsidRDefault="00EC5046" w:rsidP="00566D26">
            <w:pPr>
              <w:rPr>
                <w:b/>
              </w:rPr>
            </w:pPr>
            <w:r>
              <w:rPr>
                <w:b/>
              </w:rPr>
              <w:t>Rozsah studijního předmětu</w:t>
            </w:r>
          </w:p>
        </w:tc>
        <w:tc>
          <w:tcPr>
            <w:tcW w:w="1701" w:type="dxa"/>
            <w:gridSpan w:val="2"/>
          </w:tcPr>
          <w:p w14:paraId="1BC0CF74" w14:textId="77777777" w:rsidR="00EC5046" w:rsidRDefault="00EC5046" w:rsidP="00566D26">
            <w:r>
              <w:t>28p + 14s</w:t>
            </w:r>
          </w:p>
        </w:tc>
        <w:tc>
          <w:tcPr>
            <w:tcW w:w="889" w:type="dxa"/>
            <w:shd w:val="clear" w:color="auto" w:fill="F7CAAC"/>
          </w:tcPr>
          <w:p w14:paraId="4EE368C3" w14:textId="77777777" w:rsidR="00EC5046" w:rsidRDefault="00EC5046" w:rsidP="00566D26">
            <w:pPr>
              <w:rPr>
                <w:b/>
              </w:rPr>
            </w:pPr>
            <w:r>
              <w:rPr>
                <w:b/>
              </w:rPr>
              <w:t xml:space="preserve">hod. </w:t>
            </w:r>
          </w:p>
        </w:tc>
        <w:tc>
          <w:tcPr>
            <w:tcW w:w="816" w:type="dxa"/>
          </w:tcPr>
          <w:p w14:paraId="0536CF98" w14:textId="77777777" w:rsidR="00EC5046" w:rsidRDefault="00EC5046" w:rsidP="00566D26"/>
        </w:tc>
        <w:tc>
          <w:tcPr>
            <w:tcW w:w="2156" w:type="dxa"/>
            <w:shd w:val="clear" w:color="auto" w:fill="F7CAAC"/>
          </w:tcPr>
          <w:p w14:paraId="22C6AA06" w14:textId="77777777" w:rsidR="00EC5046" w:rsidRDefault="00EC5046" w:rsidP="00566D26">
            <w:pPr>
              <w:rPr>
                <w:b/>
              </w:rPr>
            </w:pPr>
            <w:r>
              <w:rPr>
                <w:b/>
              </w:rPr>
              <w:t>kreditů</w:t>
            </w:r>
          </w:p>
        </w:tc>
        <w:tc>
          <w:tcPr>
            <w:tcW w:w="1207" w:type="dxa"/>
            <w:gridSpan w:val="2"/>
          </w:tcPr>
          <w:p w14:paraId="3A757DAC" w14:textId="77777777" w:rsidR="00EC5046" w:rsidRDefault="00EC5046" w:rsidP="00566D26">
            <w:r>
              <w:t>3</w:t>
            </w:r>
          </w:p>
        </w:tc>
      </w:tr>
      <w:tr w:rsidR="00EC5046" w14:paraId="5C42AC60" w14:textId="77777777" w:rsidTr="00566D26">
        <w:tc>
          <w:tcPr>
            <w:tcW w:w="3086" w:type="dxa"/>
            <w:shd w:val="clear" w:color="auto" w:fill="F7CAAC"/>
          </w:tcPr>
          <w:p w14:paraId="1BDC5625" w14:textId="77777777" w:rsidR="00EC5046" w:rsidRDefault="00EC5046" w:rsidP="00566D26">
            <w:pPr>
              <w:rPr>
                <w:b/>
                <w:sz w:val="22"/>
              </w:rPr>
            </w:pPr>
            <w:r>
              <w:rPr>
                <w:b/>
              </w:rPr>
              <w:t>Prerekvizity, korekvizity, ekvivalence</w:t>
            </w:r>
          </w:p>
        </w:tc>
        <w:tc>
          <w:tcPr>
            <w:tcW w:w="6769" w:type="dxa"/>
            <w:gridSpan w:val="7"/>
          </w:tcPr>
          <w:p w14:paraId="6EE181EF" w14:textId="77777777" w:rsidR="00EC5046" w:rsidRDefault="00EC5046" w:rsidP="00566D26">
            <w:r>
              <w:t>nejsou</w:t>
            </w:r>
          </w:p>
        </w:tc>
      </w:tr>
      <w:tr w:rsidR="00EC5046" w14:paraId="1C7D586B" w14:textId="77777777" w:rsidTr="00566D26">
        <w:tc>
          <w:tcPr>
            <w:tcW w:w="3086" w:type="dxa"/>
            <w:shd w:val="clear" w:color="auto" w:fill="F7CAAC"/>
          </w:tcPr>
          <w:p w14:paraId="04DBD724" w14:textId="77777777" w:rsidR="00EC5046" w:rsidRDefault="00EC5046" w:rsidP="00566D26">
            <w:pPr>
              <w:rPr>
                <w:b/>
              </w:rPr>
            </w:pPr>
            <w:r>
              <w:rPr>
                <w:b/>
              </w:rPr>
              <w:t>Způsob ověření studijních výsledků</w:t>
            </w:r>
          </w:p>
        </w:tc>
        <w:tc>
          <w:tcPr>
            <w:tcW w:w="3406" w:type="dxa"/>
            <w:gridSpan w:val="4"/>
          </w:tcPr>
          <w:p w14:paraId="00D921A6" w14:textId="77777777" w:rsidR="00EC5046" w:rsidRDefault="00EC5046" w:rsidP="00566D26">
            <w:r>
              <w:t>Klasifikovaný zápočet</w:t>
            </w:r>
          </w:p>
        </w:tc>
        <w:tc>
          <w:tcPr>
            <w:tcW w:w="2156" w:type="dxa"/>
            <w:shd w:val="clear" w:color="auto" w:fill="F7CAAC"/>
          </w:tcPr>
          <w:p w14:paraId="24EC9F2B" w14:textId="77777777" w:rsidR="00EC5046" w:rsidRDefault="00EC5046" w:rsidP="00566D26">
            <w:pPr>
              <w:rPr>
                <w:b/>
              </w:rPr>
            </w:pPr>
            <w:r>
              <w:rPr>
                <w:b/>
              </w:rPr>
              <w:t>Forma výuky</w:t>
            </w:r>
          </w:p>
        </w:tc>
        <w:tc>
          <w:tcPr>
            <w:tcW w:w="1207" w:type="dxa"/>
            <w:gridSpan w:val="2"/>
          </w:tcPr>
          <w:p w14:paraId="24A30180" w14:textId="77777777" w:rsidR="00EC5046" w:rsidRDefault="00EC5046" w:rsidP="00566D26">
            <w:r>
              <w:t>Přednášky, semináře</w:t>
            </w:r>
          </w:p>
        </w:tc>
      </w:tr>
      <w:tr w:rsidR="00EC5046" w14:paraId="43D5FCFD" w14:textId="77777777" w:rsidTr="00566D26">
        <w:tc>
          <w:tcPr>
            <w:tcW w:w="3086" w:type="dxa"/>
            <w:shd w:val="clear" w:color="auto" w:fill="F7CAAC"/>
          </w:tcPr>
          <w:p w14:paraId="0FB5B297"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890FF0B" w14:textId="77777777" w:rsidR="00EC5046" w:rsidRDefault="00EC5046" w:rsidP="00566D26">
            <w:r>
              <w:t>Písemná  i ústní forma</w:t>
            </w:r>
          </w:p>
          <w:p w14:paraId="7D952352" w14:textId="77777777" w:rsidR="00EC5046" w:rsidRDefault="00EC5046" w:rsidP="00566D26">
            <w:r>
              <w:t xml:space="preserve">1. Povinná a aktivní účast na jednotlivých cvičeních (80% účast na cvičení). </w:t>
            </w:r>
          </w:p>
          <w:p w14:paraId="5D78EC89" w14:textId="77777777" w:rsidR="00EC5046" w:rsidRDefault="00EC5046" w:rsidP="00566D26">
            <w:r>
              <w:t xml:space="preserve">2. Teoretické a praktické zvládnutí základní problematiky a jednotlivých témat. </w:t>
            </w:r>
          </w:p>
          <w:p w14:paraId="03172568" w14:textId="77777777" w:rsidR="00EC5046" w:rsidRDefault="00EC5046" w:rsidP="00566D26">
            <w:r>
              <w:t xml:space="preserve">3. Úspěšné a samostatné vypracování všech zadaných úloh v průběhu semestru. </w:t>
            </w:r>
          </w:p>
          <w:p w14:paraId="2A02ADE5" w14:textId="77777777" w:rsidR="00EC5046" w:rsidRDefault="00EC5046" w:rsidP="00566D26">
            <w:r>
              <w:t>4. Prokázání úspěšného zvládnutí probírané tématiky při ústním pohovoru s vyučujícím.</w:t>
            </w:r>
          </w:p>
        </w:tc>
      </w:tr>
      <w:tr w:rsidR="00EC5046" w14:paraId="496735BB" w14:textId="77777777" w:rsidTr="00566D26">
        <w:trPr>
          <w:trHeight w:val="146"/>
        </w:trPr>
        <w:tc>
          <w:tcPr>
            <w:tcW w:w="9855" w:type="dxa"/>
            <w:gridSpan w:val="8"/>
            <w:tcBorders>
              <w:top w:val="nil"/>
            </w:tcBorders>
          </w:tcPr>
          <w:p w14:paraId="03575BBE" w14:textId="77777777" w:rsidR="00EC5046" w:rsidRDefault="00EC5046" w:rsidP="00566D26"/>
        </w:tc>
      </w:tr>
      <w:tr w:rsidR="00EC5046" w14:paraId="7839457C" w14:textId="77777777" w:rsidTr="00566D26">
        <w:trPr>
          <w:trHeight w:val="197"/>
        </w:trPr>
        <w:tc>
          <w:tcPr>
            <w:tcW w:w="3086" w:type="dxa"/>
            <w:tcBorders>
              <w:top w:val="nil"/>
            </w:tcBorders>
            <w:shd w:val="clear" w:color="auto" w:fill="F7CAAC"/>
          </w:tcPr>
          <w:p w14:paraId="17851922" w14:textId="77777777" w:rsidR="00EC5046" w:rsidRDefault="00EC5046" w:rsidP="00566D26">
            <w:pPr>
              <w:rPr>
                <w:b/>
              </w:rPr>
            </w:pPr>
            <w:r>
              <w:rPr>
                <w:b/>
              </w:rPr>
              <w:t>Garant předmětu</w:t>
            </w:r>
          </w:p>
        </w:tc>
        <w:tc>
          <w:tcPr>
            <w:tcW w:w="6769" w:type="dxa"/>
            <w:gridSpan w:val="7"/>
            <w:tcBorders>
              <w:top w:val="nil"/>
            </w:tcBorders>
          </w:tcPr>
          <w:p w14:paraId="6821EACA" w14:textId="77777777" w:rsidR="00EC5046" w:rsidRDefault="00EC5046" w:rsidP="00566D26">
            <w:r>
              <w:t>doc. Ing. Martin Hromada, Ph.D.</w:t>
            </w:r>
          </w:p>
        </w:tc>
      </w:tr>
      <w:tr w:rsidR="00EC5046" w14:paraId="1B87CB99" w14:textId="77777777" w:rsidTr="00566D26">
        <w:trPr>
          <w:trHeight w:val="243"/>
        </w:trPr>
        <w:tc>
          <w:tcPr>
            <w:tcW w:w="3086" w:type="dxa"/>
            <w:tcBorders>
              <w:top w:val="nil"/>
            </w:tcBorders>
            <w:shd w:val="clear" w:color="auto" w:fill="F7CAAC"/>
          </w:tcPr>
          <w:p w14:paraId="482B9AC9" w14:textId="77777777" w:rsidR="00EC5046" w:rsidRDefault="00EC5046" w:rsidP="00566D26">
            <w:pPr>
              <w:rPr>
                <w:b/>
              </w:rPr>
            </w:pPr>
            <w:r>
              <w:rPr>
                <w:b/>
              </w:rPr>
              <w:t>Zapojení garanta do výuky předmětu</w:t>
            </w:r>
          </w:p>
        </w:tc>
        <w:tc>
          <w:tcPr>
            <w:tcW w:w="6769" w:type="dxa"/>
            <w:gridSpan w:val="7"/>
            <w:tcBorders>
              <w:top w:val="nil"/>
            </w:tcBorders>
          </w:tcPr>
          <w:p w14:paraId="4BDDEADC" w14:textId="77777777" w:rsidR="00EC5046" w:rsidRDefault="00EC5046" w:rsidP="00566D26">
            <w:r>
              <w:t>Metodicky, vede přednášky a semináře.</w:t>
            </w:r>
          </w:p>
        </w:tc>
      </w:tr>
      <w:tr w:rsidR="00EC5046" w14:paraId="437F904F" w14:textId="77777777" w:rsidTr="00566D26">
        <w:tc>
          <w:tcPr>
            <w:tcW w:w="3086" w:type="dxa"/>
            <w:shd w:val="clear" w:color="auto" w:fill="F7CAAC"/>
          </w:tcPr>
          <w:p w14:paraId="439A5F9C" w14:textId="77777777" w:rsidR="00EC5046" w:rsidRDefault="00EC5046" w:rsidP="00566D26">
            <w:pPr>
              <w:rPr>
                <w:b/>
              </w:rPr>
            </w:pPr>
            <w:r>
              <w:rPr>
                <w:b/>
              </w:rPr>
              <w:t>Vyučující</w:t>
            </w:r>
          </w:p>
        </w:tc>
        <w:tc>
          <w:tcPr>
            <w:tcW w:w="6769" w:type="dxa"/>
            <w:gridSpan w:val="7"/>
            <w:tcBorders>
              <w:bottom w:val="nil"/>
            </w:tcBorders>
          </w:tcPr>
          <w:p w14:paraId="1452B1E6" w14:textId="77777777" w:rsidR="00EC5046" w:rsidRDefault="00EC5046" w:rsidP="00566D26">
            <w:r>
              <w:t>doc. Ing. Martin Hromada, Ph.D., přednášky (100 %)</w:t>
            </w:r>
          </w:p>
        </w:tc>
      </w:tr>
      <w:tr w:rsidR="00EC5046" w14:paraId="379DB7BB" w14:textId="77777777" w:rsidTr="00566D26">
        <w:trPr>
          <w:trHeight w:val="78"/>
        </w:trPr>
        <w:tc>
          <w:tcPr>
            <w:tcW w:w="9855" w:type="dxa"/>
            <w:gridSpan w:val="8"/>
            <w:tcBorders>
              <w:top w:val="nil"/>
            </w:tcBorders>
          </w:tcPr>
          <w:p w14:paraId="0FCFF2AE" w14:textId="77777777" w:rsidR="00EC5046" w:rsidRDefault="00EC5046" w:rsidP="00566D26"/>
        </w:tc>
      </w:tr>
      <w:tr w:rsidR="00EC5046" w14:paraId="3560A219" w14:textId="77777777" w:rsidTr="00566D26">
        <w:tc>
          <w:tcPr>
            <w:tcW w:w="3086" w:type="dxa"/>
            <w:shd w:val="clear" w:color="auto" w:fill="F7CAAC"/>
          </w:tcPr>
          <w:p w14:paraId="389E5574" w14:textId="77777777" w:rsidR="00EC5046" w:rsidRDefault="00EC5046" w:rsidP="00566D26">
            <w:pPr>
              <w:rPr>
                <w:b/>
              </w:rPr>
            </w:pPr>
            <w:r>
              <w:rPr>
                <w:b/>
              </w:rPr>
              <w:t>Stručná anotace předmětu</w:t>
            </w:r>
          </w:p>
        </w:tc>
        <w:tc>
          <w:tcPr>
            <w:tcW w:w="6769" w:type="dxa"/>
            <w:gridSpan w:val="7"/>
            <w:tcBorders>
              <w:bottom w:val="nil"/>
            </w:tcBorders>
          </w:tcPr>
          <w:p w14:paraId="2D4118C9" w14:textId="77777777" w:rsidR="00EC5046" w:rsidRDefault="00EC5046" w:rsidP="00566D26"/>
        </w:tc>
      </w:tr>
      <w:tr w:rsidR="00EC5046" w14:paraId="66CBDCD0" w14:textId="77777777" w:rsidTr="00566D26">
        <w:trPr>
          <w:trHeight w:val="3938"/>
        </w:trPr>
        <w:tc>
          <w:tcPr>
            <w:tcW w:w="9855" w:type="dxa"/>
            <w:gridSpan w:val="8"/>
            <w:tcBorders>
              <w:top w:val="nil"/>
              <w:bottom w:val="single" w:sz="12" w:space="0" w:color="auto"/>
            </w:tcBorders>
          </w:tcPr>
          <w:p w14:paraId="57377312" w14:textId="77777777" w:rsidR="00EC5046" w:rsidRPr="00D95F52" w:rsidRDefault="00EC5046" w:rsidP="00566D26">
            <w:pPr>
              <w:rPr>
                <w:color w:val="000000"/>
                <w:szCs w:val="22"/>
                <w:shd w:val="clear" w:color="auto" w:fill="FFFFFF"/>
              </w:rPr>
            </w:pPr>
            <w:r w:rsidRPr="00D95F52">
              <w:rPr>
                <w:color w:val="000000"/>
                <w:szCs w:val="22"/>
                <w:shd w:val="clear" w:color="auto" w:fill="FFFFFF"/>
              </w:rPr>
              <w:t>Cílem předmětu je získání znalostí z oblasti požární ochrany. V úvodu se student dozví potřebné právní a technické předpisy, fyzikální a chemické principy procesu hoření a výbuchu a předpisy pro nakládání s nebezpečnými látkami. Dále si student rozšíří znalosti analýzy rizik se zaměřením na události zahrnující požár, výbuch nebo nebezpečné látky. Podrobně jsou probrána požární bezpečnostní zařízení (elektrická požární signalizace, stabilní hasicí zařízení a zařízení pro odvod tepla a kouře) a jejich vazby na bezpečnostní systémy. Závěrečná část předmětu je věnována požárně technickým vlastnostem stavebních konstrukcí a stavebních hmot a zajištění výrobních a nevýrobních objektů z hlediska požární bezpečnosti.</w:t>
            </w:r>
            <w:r w:rsidRPr="00D95F52">
              <w:rPr>
                <w:szCs w:val="22"/>
              </w:rPr>
              <w:t xml:space="preserve"> </w:t>
            </w:r>
          </w:p>
          <w:p w14:paraId="05465927" w14:textId="77777777" w:rsidR="00EC5046" w:rsidRPr="00D95F52" w:rsidRDefault="00EC5046" w:rsidP="00566D26">
            <w:pPr>
              <w:rPr>
                <w:szCs w:val="22"/>
              </w:rPr>
            </w:pPr>
            <w:r w:rsidRPr="00D95F52">
              <w:rPr>
                <w:szCs w:val="22"/>
              </w:rPr>
              <w:t>Témata:</w:t>
            </w:r>
          </w:p>
          <w:p w14:paraId="76D6D7F3"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Úvod do problematiky požární ochrany - právní a technické předpisy.</w:t>
            </w:r>
          </w:p>
          <w:p w14:paraId="2B277A9E"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Chemie hoření - proces hoření, charakteristika hořlavin, typy plamenů, proces samovznícení, vlastnosti produktů hoření. Hasební látky - rozdělení, účinek.</w:t>
            </w:r>
          </w:p>
          <w:p w14:paraId="2497C442"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Hoření, fáze požáru, šíření požáru v objektu, chování zplodin hoření.</w:t>
            </w:r>
          </w:p>
          <w:p w14:paraId="6D50EF0A"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Výbušniny - charakteristika a rozdělení, jevy doprovázející výbuch, účinky výbuchu na okolí, právní předpisy pro nakládání a uskladnění výbušnin.</w:t>
            </w:r>
          </w:p>
          <w:p w14:paraId="54EF5562"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Prevence proti výbuchu - skladování látek, vliv prostředí, omezení možnosti výbuchu.</w:t>
            </w:r>
          </w:p>
          <w:p w14:paraId="7CAB6917"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Nakládání s nebezpečnými chemickými látkami podle zákona o ochraně veřejného zdraví.</w:t>
            </w:r>
          </w:p>
          <w:p w14:paraId="56EB850D" w14:textId="5FEE1AEE"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Analýza rizik v souvislosti s požárem, výbuchem a nebezp</w:t>
            </w:r>
            <w:r w:rsidR="00405ADD">
              <w:rPr>
                <w:color w:val="000000"/>
                <w:szCs w:val="22"/>
                <w:shd w:val="clear" w:color="auto" w:fill="FFFFFF"/>
              </w:rPr>
              <w:t>.</w:t>
            </w:r>
            <w:r w:rsidRPr="00D95F52">
              <w:rPr>
                <w:color w:val="000000"/>
                <w:szCs w:val="22"/>
                <w:shd w:val="clear" w:color="auto" w:fill="FFFFFF"/>
              </w:rPr>
              <w:t xml:space="preserve"> látkami. Př</w:t>
            </w:r>
            <w:r w:rsidR="00405ADD">
              <w:rPr>
                <w:color w:val="000000"/>
                <w:szCs w:val="22"/>
                <w:shd w:val="clear" w:color="auto" w:fill="FFFFFF"/>
              </w:rPr>
              <w:t>.</w:t>
            </w:r>
            <w:r w:rsidRPr="00D95F52">
              <w:rPr>
                <w:color w:val="000000"/>
                <w:szCs w:val="22"/>
                <w:shd w:val="clear" w:color="auto" w:fill="FFFFFF"/>
              </w:rPr>
              <w:t xml:space="preserve"> dřívějších události z ČR a ze zahraničí.</w:t>
            </w:r>
          </w:p>
          <w:p w14:paraId="245C1A91"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Požárně bezpečnostní zařízení - význam, rozdělení.</w:t>
            </w:r>
          </w:p>
          <w:p w14:paraId="7C73F427"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Elektrická požární signalizace.</w:t>
            </w:r>
          </w:p>
          <w:p w14:paraId="076A8750"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Stabilní hasicí zařízení.</w:t>
            </w:r>
          </w:p>
          <w:p w14:paraId="1CD5C761"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Zařízení pro odvod tepla a kouře.</w:t>
            </w:r>
          </w:p>
          <w:p w14:paraId="504E9A5F"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Vazby EPS na bezpečnostní systémy.</w:t>
            </w:r>
          </w:p>
          <w:p w14:paraId="728508F3" w14:textId="77777777" w:rsidR="00EC5046" w:rsidRPr="00D95F52"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Požárně technické vlastnosti stavebních konstrukcí a stavebních hmot.</w:t>
            </w:r>
          </w:p>
          <w:p w14:paraId="74B53554" w14:textId="77777777" w:rsidR="00EC5046" w:rsidRPr="00C761F6" w:rsidRDefault="00EC5046" w:rsidP="00EC5046">
            <w:pPr>
              <w:pStyle w:val="Odstavecseseznamem"/>
              <w:numPr>
                <w:ilvl w:val="0"/>
                <w:numId w:val="4"/>
              </w:numPr>
              <w:rPr>
                <w:color w:val="000000"/>
                <w:szCs w:val="22"/>
                <w:shd w:val="clear" w:color="auto" w:fill="FFFFFF"/>
              </w:rPr>
            </w:pPr>
            <w:r w:rsidRPr="00D95F52">
              <w:rPr>
                <w:color w:val="000000"/>
                <w:szCs w:val="22"/>
                <w:shd w:val="clear" w:color="auto" w:fill="FFFFFF"/>
              </w:rPr>
              <w:t>Zajišťování budov z hlediska požární bezpečnosti - výrobní a nevýrobní objekty.</w:t>
            </w:r>
          </w:p>
        </w:tc>
      </w:tr>
      <w:tr w:rsidR="00EC5046" w14:paraId="53E3E9DF" w14:textId="77777777" w:rsidTr="00566D26">
        <w:trPr>
          <w:trHeight w:val="265"/>
        </w:trPr>
        <w:tc>
          <w:tcPr>
            <w:tcW w:w="3653" w:type="dxa"/>
            <w:gridSpan w:val="2"/>
            <w:tcBorders>
              <w:top w:val="nil"/>
            </w:tcBorders>
            <w:shd w:val="clear" w:color="auto" w:fill="F7CAAC"/>
          </w:tcPr>
          <w:p w14:paraId="35E2F6CC" w14:textId="77777777" w:rsidR="00EC5046" w:rsidRDefault="00EC5046" w:rsidP="00566D26">
            <w:r>
              <w:rPr>
                <w:b/>
              </w:rPr>
              <w:t>Studijní literatura a studijní pomůcky</w:t>
            </w:r>
          </w:p>
        </w:tc>
        <w:tc>
          <w:tcPr>
            <w:tcW w:w="6202" w:type="dxa"/>
            <w:gridSpan w:val="6"/>
            <w:tcBorders>
              <w:top w:val="nil"/>
              <w:bottom w:val="nil"/>
            </w:tcBorders>
          </w:tcPr>
          <w:p w14:paraId="5F22C4C7" w14:textId="77777777" w:rsidR="00EC5046" w:rsidRDefault="00EC5046" w:rsidP="00566D26"/>
        </w:tc>
      </w:tr>
      <w:tr w:rsidR="00EC5046" w:rsidRPr="00C761F6" w14:paraId="34D1CEB0" w14:textId="77777777" w:rsidTr="00566D26">
        <w:trPr>
          <w:trHeight w:val="487"/>
        </w:trPr>
        <w:tc>
          <w:tcPr>
            <w:tcW w:w="9855" w:type="dxa"/>
            <w:gridSpan w:val="8"/>
            <w:tcBorders>
              <w:top w:val="nil"/>
            </w:tcBorders>
          </w:tcPr>
          <w:p w14:paraId="698FF935" w14:textId="77777777" w:rsidR="00EC5046" w:rsidRPr="00EC5046" w:rsidRDefault="00EC5046" w:rsidP="00566D26">
            <w:pPr>
              <w:rPr>
                <w:b/>
                <w:bCs/>
                <w:sz w:val="18"/>
                <w:szCs w:val="18"/>
              </w:rPr>
            </w:pPr>
            <w:r w:rsidRPr="00EC5046">
              <w:rPr>
                <w:b/>
                <w:bCs/>
                <w:sz w:val="18"/>
                <w:szCs w:val="18"/>
              </w:rPr>
              <w:t>Povinná literatura:</w:t>
            </w:r>
          </w:p>
          <w:p w14:paraId="5358675B" w14:textId="77777777" w:rsidR="00EC5046" w:rsidRPr="00EC5046" w:rsidRDefault="00EC5046" w:rsidP="00566D26">
            <w:pPr>
              <w:rPr>
                <w:sz w:val="18"/>
                <w:szCs w:val="18"/>
              </w:rPr>
            </w:pPr>
            <w:r w:rsidRPr="00EC5046">
              <w:rPr>
                <w:sz w:val="18"/>
                <w:szCs w:val="18"/>
              </w:rPr>
              <w:t xml:space="preserve">COOPER, P. W. a S. R. KUROWSKI. </w:t>
            </w:r>
            <w:r w:rsidRPr="00EC5046">
              <w:rPr>
                <w:i/>
                <w:iCs/>
                <w:sz w:val="18"/>
                <w:szCs w:val="18"/>
              </w:rPr>
              <w:t>Introduction to the technology of explosives</w:t>
            </w:r>
            <w:r w:rsidRPr="00EC5046">
              <w:rPr>
                <w:sz w:val="18"/>
                <w:szCs w:val="18"/>
              </w:rPr>
              <w:t>. New York: Wiley-VCH, 1996. ISBN 9780471186359.</w:t>
            </w:r>
          </w:p>
          <w:p w14:paraId="0181E6A1" w14:textId="77777777" w:rsidR="00EC5046" w:rsidRPr="00EC5046" w:rsidRDefault="00EC5046" w:rsidP="00566D26">
            <w:pPr>
              <w:rPr>
                <w:sz w:val="18"/>
                <w:szCs w:val="18"/>
              </w:rPr>
            </w:pPr>
            <w:r w:rsidRPr="00EC5046">
              <w:rPr>
                <w:sz w:val="18"/>
                <w:szCs w:val="18"/>
              </w:rPr>
              <w:t xml:space="preserve">STOLLARD, P. a J. ABRAHAMS. </w:t>
            </w:r>
            <w:r w:rsidRPr="00EC5046">
              <w:rPr>
                <w:i/>
                <w:iCs/>
                <w:sz w:val="18"/>
                <w:szCs w:val="18"/>
              </w:rPr>
              <w:t>Fire from first principles: a design guide to building fire safety</w:t>
            </w:r>
            <w:r w:rsidRPr="00EC5046">
              <w:rPr>
                <w:sz w:val="18"/>
                <w:szCs w:val="18"/>
              </w:rPr>
              <w:t>. 3rd ed. New York: E &amp; FN Spon, 1999. ISBN 978-0419242703.</w:t>
            </w:r>
          </w:p>
          <w:p w14:paraId="6F79566C" w14:textId="77777777" w:rsidR="00EC5046" w:rsidRPr="00EC5046" w:rsidRDefault="00EC5046" w:rsidP="00566D26">
            <w:pPr>
              <w:rPr>
                <w:b/>
                <w:sz w:val="18"/>
                <w:szCs w:val="18"/>
              </w:rPr>
            </w:pPr>
            <w:r w:rsidRPr="00EC5046">
              <w:rPr>
                <w:b/>
                <w:sz w:val="18"/>
                <w:szCs w:val="18"/>
              </w:rPr>
              <w:t>Doporučená literatura:</w:t>
            </w:r>
          </w:p>
          <w:p w14:paraId="1CF56652" w14:textId="77777777" w:rsidR="00EC5046" w:rsidRPr="00EC5046" w:rsidRDefault="00EC5046" w:rsidP="00566D26">
            <w:pPr>
              <w:rPr>
                <w:sz w:val="18"/>
                <w:szCs w:val="18"/>
              </w:rPr>
            </w:pPr>
            <w:r w:rsidRPr="00EC5046">
              <w:rPr>
                <w:caps/>
                <w:sz w:val="18"/>
                <w:szCs w:val="18"/>
              </w:rPr>
              <w:t>Baker,  J.</w:t>
            </w:r>
            <w:r w:rsidRPr="00EC5046">
              <w:rPr>
                <w:sz w:val="18"/>
                <w:szCs w:val="18"/>
              </w:rPr>
              <w:t xml:space="preserve"> </w:t>
            </w:r>
            <w:r w:rsidRPr="00EC5046">
              <w:rPr>
                <w:i/>
                <w:sz w:val="18"/>
                <w:szCs w:val="18"/>
              </w:rPr>
              <w:t>The  Relationship  Between  Fire  Damage  And  Fire  Safety  Management</w:t>
            </w:r>
            <w:r w:rsidRPr="00EC5046">
              <w:rPr>
                <w:sz w:val="18"/>
                <w:szCs w:val="18"/>
              </w:rPr>
              <w:t>,  MPhil. Lounghborough University, 2013.</w:t>
            </w:r>
          </w:p>
          <w:p w14:paraId="0D632B30" w14:textId="77777777" w:rsidR="00EC5046" w:rsidRPr="00EC5046" w:rsidRDefault="00EC5046" w:rsidP="00566D26">
            <w:pPr>
              <w:rPr>
                <w:sz w:val="18"/>
                <w:szCs w:val="18"/>
              </w:rPr>
            </w:pPr>
            <w:r w:rsidRPr="00EC5046">
              <w:rPr>
                <w:caps/>
                <w:sz w:val="18"/>
                <w:szCs w:val="18"/>
              </w:rPr>
              <w:t xml:space="preserve">Sturm, P., C. Forster, B. Kohl </w:t>
            </w:r>
            <w:r w:rsidRPr="00EC5046">
              <w:rPr>
                <w:sz w:val="18"/>
                <w:szCs w:val="18"/>
              </w:rPr>
              <w:t>a</w:t>
            </w:r>
            <w:r w:rsidRPr="00EC5046">
              <w:rPr>
                <w:caps/>
                <w:sz w:val="18"/>
                <w:szCs w:val="18"/>
              </w:rPr>
              <w:t xml:space="preserve"> M. Bacher</w:t>
            </w:r>
            <w:r w:rsidRPr="00EC5046">
              <w:rPr>
                <w:sz w:val="18"/>
                <w:szCs w:val="18"/>
              </w:rPr>
              <w:t xml:space="preserve">. </w:t>
            </w:r>
            <w:r w:rsidRPr="00EC5046">
              <w:rPr>
                <w:i/>
                <w:iCs/>
                <w:sz w:val="18"/>
                <w:szCs w:val="18"/>
              </w:rPr>
              <w:t>Impact of quick incident detection on safety in terms of ventilation response.</w:t>
            </w:r>
            <w:r w:rsidRPr="00EC5046">
              <w:rPr>
                <w:sz w:val="18"/>
                <w:szCs w:val="18"/>
              </w:rPr>
              <w:t xml:space="preserve"> Proceedings of the 2nd Symposium on Tunnels and ITS, Bergen, Norway, 18–20 September (2013). avaliable:  </w:t>
            </w:r>
            <w:hyperlink r:id="rId22" w:history="1">
              <w:r w:rsidRPr="00EC5046">
                <w:rPr>
                  <w:rStyle w:val="Hypertextovodkaz"/>
                  <w:sz w:val="18"/>
                  <w:szCs w:val="18"/>
                </w:rPr>
                <w:t>http://www.its-norway.no/ikbViewer/Content/881733/14%20Sturm_Graz_TU.pdf</w:t>
              </w:r>
            </w:hyperlink>
          </w:p>
          <w:p w14:paraId="307C8A49" w14:textId="77777777" w:rsidR="00EC5046" w:rsidRPr="00C761F6" w:rsidRDefault="00EC5046" w:rsidP="00566D26">
            <w:r w:rsidRPr="00EC5046">
              <w:rPr>
                <w:caps/>
                <w:sz w:val="18"/>
                <w:szCs w:val="18"/>
              </w:rPr>
              <w:t xml:space="preserve">Alexander, A., S. E. Chris </w:t>
            </w:r>
            <w:r w:rsidRPr="00EC5046">
              <w:rPr>
                <w:sz w:val="18"/>
                <w:szCs w:val="18"/>
              </w:rPr>
              <w:t>a</w:t>
            </w:r>
            <w:r w:rsidRPr="00EC5046">
              <w:rPr>
                <w:caps/>
                <w:sz w:val="18"/>
                <w:szCs w:val="18"/>
              </w:rPr>
              <w:t xml:space="preserve"> V. Harald.</w:t>
            </w:r>
            <w:r w:rsidRPr="00EC5046">
              <w:rPr>
                <w:sz w:val="18"/>
                <w:szCs w:val="18"/>
              </w:rPr>
              <w:t xml:space="preserve"> </w:t>
            </w:r>
            <w:r w:rsidRPr="00EC5046">
              <w:rPr>
                <w:i/>
                <w:iCs/>
                <w:sz w:val="18"/>
                <w:szCs w:val="18"/>
              </w:rPr>
              <w:t>Selecting the best performing fire weather indices for Austrian ecoregions</w:t>
            </w:r>
            <w:r w:rsidRPr="00EC5046">
              <w:rPr>
                <w:sz w:val="18"/>
                <w:szCs w:val="18"/>
              </w:rPr>
              <w:t>. Theor. Appl. Climatol., 114 (2013), pp. 393-406, 10.1007/s00704-013-0839-7.</w:t>
            </w:r>
          </w:p>
        </w:tc>
      </w:tr>
      <w:tr w:rsidR="00EC5046" w14:paraId="59DF4068"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F30A4E" w14:textId="77777777" w:rsidR="00EC5046" w:rsidRDefault="00EC5046" w:rsidP="00566D26">
            <w:pPr>
              <w:jc w:val="center"/>
              <w:rPr>
                <w:b/>
              </w:rPr>
            </w:pPr>
            <w:r>
              <w:rPr>
                <w:b/>
              </w:rPr>
              <w:t>Informace ke kombinované nebo distanční formě</w:t>
            </w:r>
          </w:p>
        </w:tc>
      </w:tr>
      <w:tr w:rsidR="00EC5046" w14:paraId="1F5CF045" w14:textId="77777777" w:rsidTr="00566D26">
        <w:tc>
          <w:tcPr>
            <w:tcW w:w="4787" w:type="dxa"/>
            <w:gridSpan w:val="3"/>
            <w:tcBorders>
              <w:top w:val="single" w:sz="2" w:space="0" w:color="auto"/>
            </w:tcBorders>
            <w:shd w:val="clear" w:color="auto" w:fill="F7CAAC"/>
          </w:tcPr>
          <w:p w14:paraId="64B6A92D" w14:textId="77777777" w:rsidR="00EC5046" w:rsidRDefault="00EC5046" w:rsidP="00566D26">
            <w:r>
              <w:rPr>
                <w:b/>
              </w:rPr>
              <w:t>Rozsah konzultací (soustředění)</w:t>
            </w:r>
          </w:p>
        </w:tc>
        <w:tc>
          <w:tcPr>
            <w:tcW w:w="889" w:type="dxa"/>
            <w:tcBorders>
              <w:top w:val="single" w:sz="2" w:space="0" w:color="auto"/>
            </w:tcBorders>
          </w:tcPr>
          <w:p w14:paraId="4E85038E" w14:textId="77777777" w:rsidR="00EC5046" w:rsidRDefault="00EC5046" w:rsidP="00566D26">
            <w:r>
              <w:t>15</w:t>
            </w:r>
          </w:p>
        </w:tc>
        <w:tc>
          <w:tcPr>
            <w:tcW w:w="4179" w:type="dxa"/>
            <w:gridSpan w:val="4"/>
            <w:tcBorders>
              <w:top w:val="single" w:sz="2" w:space="0" w:color="auto"/>
            </w:tcBorders>
            <w:shd w:val="clear" w:color="auto" w:fill="F7CAAC"/>
          </w:tcPr>
          <w:p w14:paraId="5FE6411D" w14:textId="77777777" w:rsidR="00EC5046" w:rsidRDefault="00EC5046" w:rsidP="00566D26">
            <w:pPr>
              <w:rPr>
                <w:b/>
              </w:rPr>
            </w:pPr>
            <w:r>
              <w:rPr>
                <w:b/>
              </w:rPr>
              <w:t xml:space="preserve">hodin </w:t>
            </w:r>
          </w:p>
        </w:tc>
      </w:tr>
      <w:tr w:rsidR="00EC5046" w14:paraId="2E2CD540" w14:textId="77777777" w:rsidTr="00566D26">
        <w:tc>
          <w:tcPr>
            <w:tcW w:w="9855" w:type="dxa"/>
            <w:gridSpan w:val="8"/>
            <w:shd w:val="clear" w:color="auto" w:fill="F7CAAC"/>
          </w:tcPr>
          <w:p w14:paraId="4B7A4EC6" w14:textId="77777777" w:rsidR="00EC5046" w:rsidRDefault="00EC5046" w:rsidP="00566D26">
            <w:pPr>
              <w:rPr>
                <w:b/>
              </w:rPr>
            </w:pPr>
            <w:r>
              <w:rPr>
                <w:b/>
              </w:rPr>
              <w:t>Informace o způsobu kontaktu s vyučujícím</w:t>
            </w:r>
          </w:p>
        </w:tc>
      </w:tr>
      <w:tr w:rsidR="00EC5046" w14:paraId="0C5A8F11" w14:textId="77777777" w:rsidTr="00EC5046">
        <w:trPr>
          <w:trHeight w:val="452"/>
        </w:trPr>
        <w:tc>
          <w:tcPr>
            <w:tcW w:w="9855" w:type="dxa"/>
            <w:gridSpan w:val="8"/>
          </w:tcPr>
          <w:p w14:paraId="08FDD17E" w14:textId="77777777" w:rsidR="00EC5046" w:rsidRDefault="00EC5046" w:rsidP="00566D26">
            <w:r w:rsidRPr="00EC5046">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92F2CD0"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586D5986" w14:textId="77777777" w:rsidTr="00566D26">
        <w:tc>
          <w:tcPr>
            <w:tcW w:w="9855" w:type="dxa"/>
            <w:gridSpan w:val="8"/>
            <w:tcBorders>
              <w:bottom w:val="double" w:sz="4" w:space="0" w:color="auto"/>
            </w:tcBorders>
            <w:shd w:val="clear" w:color="auto" w:fill="BDD6EE"/>
          </w:tcPr>
          <w:p w14:paraId="71D6CC6D" w14:textId="712924BC" w:rsidR="00EC5046" w:rsidRDefault="00EC5046" w:rsidP="00566D26">
            <w:pPr>
              <w:tabs>
                <w:tab w:val="right" w:pos="9410"/>
              </w:tabs>
              <w:rPr>
                <w:b/>
                <w:sz w:val="28"/>
              </w:rPr>
            </w:pPr>
            <w:r>
              <w:br w:type="page"/>
            </w:r>
            <w:r>
              <w:rPr>
                <w:b/>
                <w:sz w:val="28"/>
              </w:rPr>
              <w:t>B-III – Charakteristika studijního předmětu</w:t>
            </w:r>
            <w:r>
              <w:rPr>
                <w:b/>
                <w:sz w:val="28"/>
              </w:rPr>
              <w:tab/>
            </w:r>
            <w:r w:rsidRPr="000503B0">
              <w:rPr>
                <w:rStyle w:val="Odkazintenzivn"/>
              </w:rPr>
              <w:fldChar w:fldCharType="begin"/>
            </w:r>
            <w:r w:rsidRPr="000503B0">
              <w:rPr>
                <w:rStyle w:val="Odkazintenzivn"/>
              </w:rPr>
              <w:instrText xml:space="preserve"> REF top \h  \* MERGEFORMAT </w:instrText>
            </w:r>
            <w:r w:rsidRPr="000503B0">
              <w:rPr>
                <w:rStyle w:val="Odkazintenzivn"/>
              </w:rPr>
            </w:r>
            <w:r w:rsidRPr="000503B0">
              <w:rPr>
                <w:rStyle w:val="Odkazintenzivn"/>
              </w:rPr>
              <w:fldChar w:fldCharType="separate"/>
            </w:r>
            <w:ins w:id="466" w:author="Jiří Vojtěšek" w:date="2018-11-26T14:08:00Z">
              <w:r w:rsidR="00926202" w:rsidRPr="00926202">
                <w:rPr>
                  <w:color w:val="FF0000"/>
                  <w:rPrChange w:id="467" w:author="Jiří Vojtěšek" w:date="2018-11-26T14:08:00Z">
                    <w:rPr>
                      <w:b/>
                    </w:rPr>
                  </w:rPrChange>
                </w:rPr>
                <w:t>Abecední seznam</w:t>
              </w:r>
            </w:ins>
            <w:del w:id="468" w:author="Jiří Vojtěšek" w:date="2018-11-26T14:08:00Z">
              <w:r w:rsidRPr="00137727" w:rsidDel="00926202">
                <w:rPr>
                  <w:color w:val="FF0000"/>
                </w:rPr>
                <w:delText>Abecední seznam</w:delText>
              </w:r>
            </w:del>
            <w:r w:rsidRPr="000503B0">
              <w:rPr>
                <w:rStyle w:val="Odkazintenzivn"/>
              </w:rPr>
              <w:fldChar w:fldCharType="end"/>
            </w:r>
          </w:p>
        </w:tc>
      </w:tr>
      <w:tr w:rsidR="00EC5046" w14:paraId="3AE084F3" w14:textId="77777777" w:rsidTr="00566D26">
        <w:tc>
          <w:tcPr>
            <w:tcW w:w="3086" w:type="dxa"/>
            <w:tcBorders>
              <w:top w:val="double" w:sz="4" w:space="0" w:color="auto"/>
            </w:tcBorders>
            <w:shd w:val="clear" w:color="auto" w:fill="F7CAAC"/>
          </w:tcPr>
          <w:p w14:paraId="7610411E"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689F1B20" w14:textId="77777777" w:rsidR="00EC5046" w:rsidRDefault="00EC5046" w:rsidP="00566D26">
            <w:bookmarkStart w:id="469" w:name="ForensicSciences"/>
            <w:r w:rsidRPr="008C1547">
              <w:t>Forensic Sciences</w:t>
            </w:r>
            <w:bookmarkEnd w:id="469"/>
          </w:p>
        </w:tc>
      </w:tr>
      <w:tr w:rsidR="00EC5046" w14:paraId="660739D8" w14:textId="77777777" w:rsidTr="00566D26">
        <w:tc>
          <w:tcPr>
            <w:tcW w:w="3086" w:type="dxa"/>
            <w:shd w:val="clear" w:color="auto" w:fill="F7CAAC"/>
          </w:tcPr>
          <w:p w14:paraId="52592E73" w14:textId="77777777" w:rsidR="00EC5046" w:rsidRDefault="00EC5046" w:rsidP="00566D26">
            <w:pPr>
              <w:rPr>
                <w:b/>
              </w:rPr>
            </w:pPr>
            <w:r>
              <w:rPr>
                <w:b/>
              </w:rPr>
              <w:t>Typ předmětu</w:t>
            </w:r>
          </w:p>
        </w:tc>
        <w:tc>
          <w:tcPr>
            <w:tcW w:w="3406" w:type="dxa"/>
            <w:gridSpan w:val="4"/>
          </w:tcPr>
          <w:p w14:paraId="4257D941" w14:textId="77777777" w:rsidR="00EC5046" w:rsidRDefault="00EC5046" w:rsidP="00566D26">
            <w:r>
              <w:t>Povinný „PZ“ pro specializaci:</w:t>
            </w:r>
          </w:p>
          <w:p w14:paraId="3F366689" w14:textId="77777777" w:rsidR="00EC5046" w:rsidRDefault="00EC5046" w:rsidP="00566D26">
            <w:r>
              <w:t>Bezpečnostní technologie</w:t>
            </w:r>
          </w:p>
        </w:tc>
        <w:tc>
          <w:tcPr>
            <w:tcW w:w="2695" w:type="dxa"/>
            <w:gridSpan w:val="2"/>
            <w:shd w:val="clear" w:color="auto" w:fill="F7CAAC"/>
          </w:tcPr>
          <w:p w14:paraId="25085A08" w14:textId="77777777" w:rsidR="00EC5046" w:rsidRDefault="00EC5046" w:rsidP="00566D26">
            <w:r>
              <w:rPr>
                <w:b/>
              </w:rPr>
              <w:t>doporučený ročník / semestr</w:t>
            </w:r>
          </w:p>
        </w:tc>
        <w:tc>
          <w:tcPr>
            <w:tcW w:w="668" w:type="dxa"/>
          </w:tcPr>
          <w:p w14:paraId="4C72AA97" w14:textId="77777777" w:rsidR="00EC5046" w:rsidRDefault="00EC5046" w:rsidP="00566D26">
            <w:r>
              <w:t>1/Z</w:t>
            </w:r>
          </w:p>
        </w:tc>
      </w:tr>
      <w:tr w:rsidR="00EC5046" w14:paraId="2AEF6AEE" w14:textId="77777777" w:rsidTr="00566D26">
        <w:tc>
          <w:tcPr>
            <w:tcW w:w="3086" w:type="dxa"/>
            <w:shd w:val="clear" w:color="auto" w:fill="F7CAAC"/>
          </w:tcPr>
          <w:p w14:paraId="3E430F40" w14:textId="77777777" w:rsidR="00EC5046" w:rsidRDefault="00EC5046" w:rsidP="00566D26">
            <w:pPr>
              <w:rPr>
                <w:b/>
              </w:rPr>
            </w:pPr>
            <w:r>
              <w:rPr>
                <w:b/>
              </w:rPr>
              <w:t>Rozsah studijního předmětu</w:t>
            </w:r>
          </w:p>
        </w:tc>
        <w:tc>
          <w:tcPr>
            <w:tcW w:w="1701" w:type="dxa"/>
            <w:gridSpan w:val="2"/>
          </w:tcPr>
          <w:p w14:paraId="2DACE6CA" w14:textId="77777777" w:rsidR="00EC5046" w:rsidRDefault="00EC5046" w:rsidP="00566D26">
            <w:r>
              <w:t>28p+28s</w:t>
            </w:r>
          </w:p>
        </w:tc>
        <w:tc>
          <w:tcPr>
            <w:tcW w:w="889" w:type="dxa"/>
            <w:shd w:val="clear" w:color="auto" w:fill="F7CAAC"/>
          </w:tcPr>
          <w:p w14:paraId="5D1E935F" w14:textId="77777777" w:rsidR="00EC5046" w:rsidRDefault="00EC5046" w:rsidP="00566D26">
            <w:pPr>
              <w:rPr>
                <w:b/>
              </w:rPr>
            </w:pPr>
            <w:r>
              <w:rPr>
                <w:b/>
              </w:rPr>
              <w:t xml:space="preserve">hod. </w:t>
            </w:r>
          </w:p>
        </w:tc>
        <w:tc>
          <w:tcPr>
            <w:tcW w:w="816" w:type="dxa"/>
          </w:tcPr>
          <w:p w14:paraId="790881FE" w14:textId="77777777" w:rsidR="00EC5046" w:rsidRDefault="00EC5046" w:rsidP="00566D26"/>
        </w:tc>
        <w:tc>
          <w:tcPr>
            <w:tcW w:w="2156" w:type="dxa"/>
            <w:shd w:val="clear" w:color="auto" w:fill="F7CAAC"/>
          </w:tcPr>
          <w:p w14:paraId="566FEF59" w14:textId="77777777" w:rsidR="00EC5046" w:rsidRDefault="00EC5046" w:rsidP="00566D26">
            <w:pPr>
              <w:rPr>
                <w:b/>
              </w:rPr>
            </w:pPr>
            <w:r>
              <w:rPr>
                <w:b/>
              </w:rPr>
              <w:t>kreditů</w:t>
            </w:r>
          </w:p>
        </w:tc>
        <w:tc>
          <w:tcPr>
            <w:tcW w:w="1207" w:type="dxa"/>
            <w:gridSpan w:val="2"/>
          </w:tcPr>
          <w:p w14:paraId="1F3E0FC3" w14:textId="77777777" w:rsidR="00EC5046" w:rsidRDefault="00EC5046" w:rsidP="00566D26">
            <w:r>
              <w:t>4</w:t>
            </w:r>
          </w:p>
        </w:tc>
      </w:tr>
      <w:tr w:rsidR="00EC5046" w14:paraId="0A48EF9D" w14:textId="77777777" w:rsidTr="00566D26">
        <w:tc>
          <w:tcPr>
            <w:tcW w:w="3086" w:type="dxa"/>
            <w:shd w:val="clear" w:color="auto" w:fill="F7CAAC"/>
          </w:tcPr>
          <w:p w14:paraId="3DE6040D" w14:textId="77777777" w:rsidR="00EC5046" w:rsidRDefault="00EC5046" w:rsidP="00566D26">
            <w:pPr>
              <w:rPr>
                <w:b/>
                <w:sz w:val="22"/>
              </w:rPr>
            </w:pPr>
            <w:r>
              <w:rPr>
                <w:b/>
              </w:rPr>
              <w:t>Prerekvizity, korekvizity, ekvivalence</w:t>
            </w:r>
          </w:p>
        </w:tc>
        <w:tc>
          <w:tcPr>
            <w:tcW w:w="6769" w:type="dxa"/>
            <w:gridSpan w:val="7"/>
          </w:tcPr>
          <w:p w14:paraId="3C364D86" w14:textId="77777777" w:rsidR="00EC5046" w:rsidRDefault="00EC5046" w:rsidP="00566D26">
            <w:r>
              <w:t>nejsou</w:t>
            </w:r>
          </w:p>
        </w:tc>
      </w:tr>
      <w:tr w:rsidR="00EC5046" w14:paraId="59C093E7" w14:textId="77777777" w:rsidTr="00566D26">
        <w:tc>
          <w:tcPr>
            <w:tcW w:w="3086" w:type="dxa"/>
            <w:shd w:val="clear" w:color="auto" w:fill="F7CAAC"/>
          </w:tcPr>
          <w:p w14:paraId="2B1D1D06" w14:textId="77777777" w:rsidR="00EC5046" w:rsidRDefault="00EC5046" w:rsidP="00566D26">
            <w:pPr>
              <w:rPr>
                <w:b/>
              </w:rPr>
            </w:pPr>
            <w:r>
              <w:rPr>
                <w:b/>
              </w:rPr>
              <w:t>Způsob ověření studijních výsledků</w:t>
            </w:r>
          </w:p>
        </w:tc>
        <w:tc>
          <w:tcPr>
            <w:tcW w:w="3406" w:type="dxa"/>
            <w:gridSpan w:val="4"/>
          </w:tcPr>
          <w:p w14:paraId="16EF317E" w14:textId="77777777" w:rsidR="00EC5046" w:rsidRDefault="00EC5046" w:rsidP="00566D26">
            <w:r>
              <w:t>Zápočet, zkouška</w:t>
            </w:r>
          </w:p>
        </w:tc>
        <w:tc>
          <w:tcPr>
            <w:tcW w:w="2156" w:type="dxa"/>
            <w:shd w:val="clear" w:color="auto" w:fill="F7CAAC"/>
          </w:tcPr>
          <w:p w14:paraId="714A7F18" w14:textId="77777777" w:rsidR="00EC5046" w:rsidRDefault="00EC5046" w:rsidP="00566D26">
            <w:pPr>
              <w:rPr>
                <w:b/>
              </w:rPr>
            </w:pPr>
            <w:r>
              <w:rPr>
                <w:b/>
              </w:rPr>
              <w:t>Forma výuky</w:t>
            </w:r>
          </w:p>
        </w:tc>
        <w:tc>
          <w:tcPr>
            <w:tcW w:w="1207" w:type="dxa"/>
            <w:gridSpan w:val="2"/>
          </w:tcPr>
          <w:p w14:paraId="51FAB121" w14:textId="77777777" w:rsidR="00EC5046" w:rsidRDefault="00EC5046" w:rsidP="00566D26">
            <w:r>
              <w:t>přednáška,</w:t>
            </w:r>
          </w:p>
          <w:p w14:paraId="196A311B" w14:textId="77777777" w:rsidR="00EC5046" w:rsidRDefault="00EC5046" w:rsidP="00566D26">
            <w:r>
              <w:t>laboratorní</w:t>
            </w:r>
          </w:p>
          <w:p w14:paraId="19EAA4CA" w14:textId="77777777" w:rsidR="00EC5046" w:rsidRDefault="00EC5046" w:rsidP="00566D26">
            <w:r>
              <w:t>cvičení</w:t>
            </w:r>
          </w:p>
        </w:tc>
      </w:tr>
      <w:tr w:rsidR="00EC5046" w14:paraId="77C2E6FD" w14:textId="77777777" w:rsidTr="00566D26">
        <w:tc>
          <w:tcPr>
            <w:tcW w:w="3086" w:type="dxa"/>
            <w:shd w:val="clear" w:color="auto" w:fill="F7CAAC"/>
          </w:tcPr>
          <w:p w14:paraId="4BF6D970"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58007354" w14:textId="77777777" w:rsidR="00EC5046" w:rsidRDefault="00EC5046" w:rsidP="00566D26">
            <w:pPr>
              <w:rPr>
                <w:rFonts w:eastAsia="Symbol"/>
              </w:rPr>
            </w:pPr>
            <w:r>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Zpracovaná témata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p w14:paraId="24554EF6" w14:textId="77777777" w:rsidR="00EC5046" w:rsidRDefault="00EC5046" w:rsidP="00566D26">
            <w:r>
              <w:rPr>
                <w:rFonts w:eastAsia="Symbol"/>
              </w:rPr>
              <w:t xml:space="preserve">U studenta se předpokládají základní znalosti vysokoškolské matematiky, fyziky,  zařazených v předcházejících semestrech studia.  Pro získání zápočtu je nutností odevzdání protokolů z laboratorních cvičení s možností 20% omluvené neúčasti. Druhou nutnou podmínkou je vypracování referátu na zadané téma.  </w:t>
            </w:r>
            <w:r w:rsidRPr="0006274F">
              <w:rPr>
                <w:sz w:val="22"/>
                <w:szCs w:val="22"/>
              </w:rPr>
              <w:t>Samostatné zpracování individuálního zadání, jeho vyhodnocení a kontrola vyučujícím – podmínka pro udělení zápočtu z předmětu.</w:t>
            </w:r>
          </w:p>
        </w:tc>
      </w:tr>
      <w:tr w:rsidR="00EC5046" w14:paraId="11FE1841" w14:textId="77777777" w:rsidTr="00566D26">
        <w:trPr>
          <w:trHeight w:val="554"/>
        </w:trPr>
        <w:tc>
          <w:tcPr>
            <w:tcW w:w="9855" w:type="dxa"/>
            <w:gridSpan w:val="8"/>
            <w:tcBorders>
              <w:top w:val="nil"/>
            </w:tcBorders>
          </w:tcPr>
          <w:p w14:paraId="0B247DE3" w14:textId="77777777" w:rsidR="00EC5046" w:rsidRDefault="00EC5046" w:rsidP="00566D26"/>
        </w:tc>
      </w:tr>
      <w:tr w:rsidR="00EC5046" w14:paraId="2DEED0CA" w14:textId="77777777" w:rsidTr="00566D26">
        <w:trPr>
          <w:trHeight w:val="197"/>
        </w:trPr>
        <w:tc>
          <w:tcPr>
            <w:tcW w:w="3086" w:type="dxa"/>
            <w:tcBorders>
              <w:top w:val="nil"/>
            </w:tcBorders>
            <w:shd w:val="clear" w:color="auto" w:fill="F7CAAC"/>
          </w:tcPr>
          <w:p w14:paraId="5BF51E39" w14:textId="77777777" w:rsidR="00EC5046" w:rsidRDefault="00EC5046" w:rsidP="00566D26">
            <w:pPr>
              <w:rPr>
                <w:b/>
              </w:rPr>
            </w:pPr>
            <w:r>
              <w:rPr>
                <w:b/>
              </w:rPr>
              <w:t>Garant předmětu</w:t>
            </w:r>
          </w:p>
        </w:tc>
        <w:tc>
          <w:tcPr>
            <w:tcW w:w="6769" w:type="dxa"/>
            <w:gridSpan w:val="7"/>
            <w:tcBorders>
              <w:top w:val="nil"/>
            </w:tcBorders>
          </w:tcPr>
          <w:p w14:paraId="65955BC7" w14:textId="77777777" w:rsidR="00EC5046" w:rsidRDefault="00EC5046" w:rsidP="00566D26">
            <w:r>
              <w:rPr>
                <w:rFonts w:eastAsia="Symbol"/>
              </w:rPr>
              <w:t>doc. RNDr. Vojtěch Křesálek, CSc.</w:t>
            </w:r>
          </w:p>
        </w:tc>
      </w:tr>
      <w:tr w:rsidR="00EC5046" w14:paraId="4C35FDDD" w14:textId="77777777" w:rsidTr="00566D26">
        <w:trPr>
          <w:trHeight w:val="243"/>
        </w:trPr>
        <w:tc>
          <w:tcPr>
            <w:tcW w:w="3086" w:type="dxa"/>
            <w:tcBorders>
              <w:top w:val="nil"/>
            </w:tcBorders>
            <w:shd w:val="clear" w:color="auto" w:fill="F7CAAC"/>
          </w:tcPr>
          <w:p w14:paraId="3DCC93A6" w14:textId="77777777" w:rsidR="00EC5046" w:rsidRDefault="00EC5046" w:rsidP="00566D26">
            <w:pPr>
              <w:rPr>
                <w:b/>
              </w:rPr>
            </w:pPr>
            <w:r>
              <w:rPr>
                <w:b/>
              </w:rPr>
              <w:t>Zapojení garanta do výuky předmětu</w:t>
            </w:r>
          </w:p>
        </w:tc>
        <w:tc>
          <w:tcPr>
            <w:tcW w:w="6769" w:type="dxa"/>
            <w:gridSpan w:val="7"/>
            <w:tcBorders>
              <w:top w:val="nil"/>
            </w:tcBorders>
          </w:tcPr>
          <w:p w14:paraId="6C491EF8" w14:textId="77777777" w:rsidR="00EC5046" w:rsidRDefault="00EC5046" w:rsidP="00566D26">
            <w:r>
              <w:t>Metodicky, vede přednášky</w:t>
            </w:r>
          </w:p>
        </w:tc>
      </w:tr>
      <w:tr w:rsidR="00EC5046" w14:paraId="518C4518" w14:textId="77777777" w:rsidTr="00566D26">
        <w:tc>
          <w:tcPr>
            <w:tcW w:w="3086" w:type="dxa"/>
            <w:shd w:val="clear" w:color="auto" w:fill="F7CAAC"/>
          </w:tcPr>
          <w:p w14:paraId="4E58E52B" w14:textId="77777777" w:rsidR="00EC5046" w:rsidRDefault="00EC5046" w:rsidP="00566D26">
            <w:pPr>
              <w:rPr>
                <w:b/>
              </w:rPr>
            </w:pPr>
            <w:r>
              <w:rPr>
                <w:b/>
              </w:rPr>
              <w:t>Vyučující</w:t>
            </w:r>
          </w:p>
        </w:tc>
        <w:tc>
          <w:tcPr>
            <w:tcW w:w="6769" w:type="dxa"/>
            <w:gridSpan w:val="7"/>
            <w:tcBorders>
              <w:bottom w:val="nil"/>
            </w:tcBorders>
          </w:tcPr>
          <w:p w14:paraId="435C9350" w14:textId="77777777" w:rsidR="00EC5046" w:rsidRDefault="00EC5046" w:rsidP="00566D26">
            <w:pPr>
              <w:jc w:val="left"/>
            </w:pPr>
            <w:r>
              <w:rPr>
                <w:rFonts w:eastAsia="Symbol"/>
              </w:rPr>
              <w:t>doc. RNDr. Vojtěch Křesálek, CSc., přednášky (100 %)</w:t>
            </w:r>
            <w:r>
              <w:rPr>
                <w:rFonts w:eastAsia="Symbol"/>
              </w:rPr>
              <w:br/>
              <w:t xml:space="preserve">Ing. Michaela Mikuličová, cvičení (100%) </w:t>
            </w:r>
          </w:p>
        </w:tc>
      </w:tr>
      <w:tr w:rsidR="00EC5046" w14:paraId="736567BF" w14:textId="77777777" w:rsidTr="00566D26">
        <w:trPr>
          <w:trHeight w:val="223"/>
        </w:trPr>
        <w:tc>
          <w:tcPr>
            <w:tcW w:w="9855" w:type="dxa"/>
            <w:gridSpan w:val="8"/>
            <w:tcBorders>
              <w:top w:val="nil"/>
            </w:tcBorders>
          </w:tcPr>
          <w:p w14:paraId="0D438C2E" w14:textId="77777777" w:rsidR="00EC5046" w:rsidRDefault="00EC5046" w:rsidP="00566D26"/>
        </w:tc>
      </w:tr>
      <w:tr w:rsidR="00EC5046" w14:paraId="3A01FEE1" w14:textId="77777777" w:rsidTr="00566D26">
        <w:tc>
          <w:tcPr>
            <w:tcW w:w="3086" w:type="dxa"/>
            <w:shd w:val="clear" w:color="auto" w:fill="F7CAAC"/>
          </w:tcPr>
          <w:p w14:paraId="1449FC95" w14:textId="77777777" w:rsidR="00EC5046" w:rsidRDefault="00EC5046" w:rsidP="00566D26">
            <w:pPr>
              <w:rPr>
                <w:b/>
              </w:rPr>
            </w:pPr>
            <w:r>
              <w:rPr>
                <w:b/>
              </w:rPr>
              <w:t>Stručná anotace předmětu</w:t>
            </w:r>
          </w:p>
        </w:tc>
        <w:tc>
          <w:tcPr>
            <w:tcW w:w="6769" w:type="dxa"/>
            <w:gridSpan w:val="7"/>
            <w:tcBorders>
              <w:bottom w:val="nil"/>
            </w:tcBorders>
          </w:tcPr>
          <w:p w14:paraId="756B8CB5" w14:textId="77777777" w:rsidR="00EC5046" w:rsidRDefault="00EC5046" w:rsidP="00566D26"/>
        </w:tc>
      </w:tr>
      <w:tr w:rsidR="00EC5046" w14:paraId="05B30D6D" w14:textId="77777777" w:rsidTr="00566D26">
        <w:trPr>
          <w:trHeight w:val="3938"/>
        </w:trPr>
        <w:tc>
          <w:tcPr>
            <w:tcW w:w="9855" w:type="dxa"/>
            <w:gridSpan w:val="8"/>
            <w:tcBorders>
              <w:top w:val="nil"/>
              <w:bottom w:val="single" w:sz="12" w:space="0" w:color="auto"/>
            </w:tcBorders>
          </w:tcPr>
          <w:p w14:paraId="799BD2C7" w14:textId="77777777" w:rsidR="00EC5046" w:rsidRPr="00947A1E" w:rsidRDefault="00EC5046" w:rsidP="00566D26">
            <w:pPr>
              <w:rPr>
                <w:szCs w:val="22"/>
              </w:rPr>
            </w:pPr>
            <w:r w:rsidRPr="00947A1E">
              <w:rPr>
                <w:szCs w:val="22"/>
              </w:rPr>
              <w:t xml:space="preserve">Předmět představuje úvod do optických metod ve forenzních vědách. </w:t>
            </w:r>
            <w:r>
              <w:rPr>
                <w:szCs w:val="22"/>
              </w:rPr>
              <w:t>Cílem p</w:t>
            </w:r>
            <w:r w:rsidRPr="00947A1E">
              <w:rPr>
                <w:szCs w:val="22"/>
              </w:rPr>
              <w:t>ředmět</w:t>
            </w:r>
            <w:r>
              <w:rPr>
                <w:szCs w:val="22"/>
              </w:rPr>
              <w:t xml:space="preserve">u je </w:t>
            </w:r>
            <w:r w:rsidRPr="00137727">
              <w:rPr>
                <w:szCs w:val="22"/>
              </w:rPr>
              <w:t>získání poznatků a znalostí</w:t>
            </w:r>
            <w:r>
              <w:rPr>
                <w:szCs w:val="22"/>
              </w:rPr>
              <w:t xml:space="preserve"> z oblasti </w:t>
            </w:r>
            <w:r w:rsidRPr="00947A1E">
              <w:rPr>
                <w:szCs w:val="22"/>
              </w:rPr>
              <w:t xml:space="preserve"> analýz</w:t>
            </w:r>
            <w:r>
              <w:rPr>
                <w:szCs w:val="22"/>
              </w:rPr>
              <w:t>y</w:t>
            </w:r>
            <w:r w:rsidRPr="00947A1E">
              <w:rPr>
                <w:szCs w:val="22"/>
              </w:rPr>
              <w:t xml:space="preserve"> pigmentů, barev, inkoustů, laků, papírů, polymerních látek, textilu, půdy, vláken apod. za účelem </w:t>
            </w:r>
            <w:r>
              <w:rPr>
                <w:szCs w:val="22"/>
              </w:rPr>
              <w:t>určení</w:t>
            </w:r>
            <w:r w:rsidRPr="00947A1E">
              <w:rPr>
                <w:szCs w:val="22"/>
              </w:rPr>
              <w:t xml:space="preserve"> pravosti listinných dokumentů, cenin, bankovek a uměleckých děl. Nebudeme se naopak zabývat medicínsko-biochemickými oblastmi forenzních věd. Obsahově předmět souvisí především s kriminologií.</w:t>
            </w:r>
          </w:p>
          <w:p w14:paraId="69F222B6" w14:textId="77777777" w:rsidR="00EC5046" w:rsidRPr="00947A1E" w:rsidRDefault="00EC5046" w:rsidP="00566D26">
            <w:pPr>
              <w:rPr>
                <w:szCs w:val="22"/>
              </w:rPr>
            </w:pPr>
            <w:r w:rsidRPr="00947A1E">
              <w:rPr>
                <w:szCs w:val="22"/>
              </w:rPr>
              <w:t>Témata:</w:t>
            </w:r>
          </w:p>
          <w:p w14:paraId="092A9B3A" w14:textId="77777777" w:rsidR="00EC5046" w:rsidRPr="00947A1E" w:rsidRDefault="00EC5046" w:rsidP="00EC5046">
            <w:pPr>
              <w:numPr>
                <w:ilvl w:val="0"/>
                <w:numId w:val="2"/>
              </w:numPr>
              <w:tabs>
                <w:tab w:val="left" w:pos="322"/>
              </w:tabs>
              <w:rPr>
                <w:szCs w:val="22"/>
              </w:rPr>
            </w:pPr>
            <w:r w:rsidRPr="00947A1E">
              <w:rPr>
                <w:szCs w:val="22"/>
              </w:rPr>
              <w:t>Forenzní vědy, jejich dělení a účel</w:t>
            </w:r>
          </w:p>
          <w:p w14:paraId="4291C441" w14:textId="77777777" w:rsidR="00EC5046" w:rsidRPr="00947A1E" w:rsidRDefault="00EC5046" w:rsidP="00EC5046">
            <w:pPr>
              <w:numPr>
                <w:ilvl w:val="0"/>
                <w:numId w:val="2"/>
              </w:numPr>
              <w:tabs>
                <w:tab w:val="left" w:pos="322"/>
              </w:tabs>
              <w:rPr>
                <w:szCs w:val="22"/>
              </w:rPr>
            </w:pPr>
            <w:r w:rsidRPr="00947A1E">
              <w:rPr>
                <w:szCs w:val="22"/>
              </w:rPr>
              <w:t>Optika disperzních prvků a vlastnosti fotodetektorů</w:t>
            </w:r>
          </w:p>
          <w:p w14:paraId="6D22D6B0" w14:textId="77777777" w:rsidR="00EC5046" w:rsidRPr="00947A1E" w:rsidRDefault="00EC5046" w:rsidP="00EC5046">
            <w:pPr>
              <w:numPr>
                <w:ilvl w:val="0"/>
                <w:numId w:val="2"/>
              </w:numPr>
              <w:tabs>
                <w:tab w:val="left" w:pos="322"/>
              </w:tabs>
              <w:rPr>
                <w:szCs w:val="22"/>
              </w:rPr>
            </w:pPr>
            <w:r w:rsidRPr="00947A1E">
              <w:rPr>
                <w:szCs w:val="22"/>
              </w:rPr>
              <w:t>Spektroskopie a její vztah ke složení a struktuře látek</w:t>
            </w:r>
          </w:p>
          <w:p w14:paraId="6C931F69" w14:textId="77777777" w:rsidR="00EC5046" w:rsidRPr="00947A1E" w:rsidRDefault="00EC5046" w:rsidP="00EC5046">
            <w:pPr>
              <w:numPr>
                <w:ilvl w:val="0"/>
                <w:numId w:val="2"/>
              </w:numPr>
              <w:tabs>
                <w:tab w:val="left" w:pos="322"/>
              </w:tabs>
              <w:rPr>
                <w:szCs w:val="22"/>
              </w:rPr>
            </w:pPr>
            <w:r w:rsidRPr="00947A1E">
              <w:rPr>
                <w:szCs w:val="22"/>
              </w:rPr>
              <w:t>Spektroskopie UV VIS</w:t>
            </w:r>
          </w:p>
          <w:p w14:paraId="6328FA8D" w14:textId="77777777" w:rsidR="00EC5046" w:rsidRPr="00947A1E" w:rsidRDefault="00EC5046" w:rsidP="00EC5046">
            <w:pPr>
              <w:numPr>
                <w:ilvl w:val="0"/>
                <w:numId w:val="2"/>
              </w:numPr>
              <w:tabs>
                <w:tab w:val="left" w:pos="322"/>
              </w:tabs>
              <w:rPr>
                <w:szCs w:val="22"/>
              </w:rPr>
            </w:pPr>
            <w:r w:rsidRPr="00947A1E">
              <w:rPr>
                <w:szCs w:val="22"/>
              </w:rPr>
              <w:t>Luminiscence a její aplikace</w:t>
            </w:r>
          </w:p>
          <w:p w14:paraId="3620D35B" w14:textId="77777777" w:rsidR="00EC5046" w:rsidRPr="00947A1E" w:rsidRDefault="00EC5046" w:rsidP="00EC5046">
            <w:pPr>
              <w:numPr>
                <w:ilvl w:val="0"/>
                <w:numId w:val="2"/>
              </w:numPr>
              <w:tabs>
                <w:tab w:val="left" w:pos="322"/>
              </w:tabs>
              <w:rPr>
                <w:szCs w:val="22"/>
              </w:rPr>
            </w:pPr>
            <w:r w:rsidRPr="00947A1E">
              <w:rPr>
                <w:szCs w:val="22"/>
              </w:rPr>
              <w:t>Infračervená spektroskopie</w:t>
            </w:r>
          </w:p>
          <w:p w14:paraId="2459259F" w14:textId="77777777" w:rsidR="00EC5046" w:rsidRPr="00947A1E" w:rsidRDefault="00EC5046" w:rsidP="00EC5046">
            <w:pPr>
              <w:numPr>
                <w:ilvl w:val="0"/>
                <w:numId w:val="2"/>
              </w:numPr>
              <w:tabs>
                <w:tab w:val="left" w:pos="322"/>
              </w:tabs>
              <w:rPr>
                <w:szCs w:val="22"/>
              </w:rPr>
            </w:pPr>
            <w:r w:rsidRPr="00947A1E">
              <w:rPr>
                <w:szCs w:val="22"/>
              </w:rPr>
              <w:t>Ramanova spektroskopie- principy</w:t>
            </w:r>
          </w:p>
          <w:p w14:paraId="0B051D41" w14:textId="77777777" w:rsidR="00EC5046" w:rsidRPr="00947A1E" w:rsidRDefault="00EC5046" w:rsidP="00EC5046">
            <w:pPr>
              <w:numPr>
                <w:ilvl w:val="0"/>
                <w:numId w:val="2"/>
              </w:numPr>
              <w:tabs>
                <w:tab w:val="left" w:pos="322"/>
              </w:tabs>
              <w:rPr>
                <w:szCs w:val="22"/>
              </w:rPr>
            </w:pPr>
            <w:r w:rsidRPr="00947A1E">
              <w:rPr>
                <w:szCs w:val="22"/>
              </w:rPr>
              <w:t>Užití ramanovy spektroskopie ve forenzních vědách</w:t>
            </w:r>
          </w:p>
          <w:p w14:paraId="5E400DF2" w14:textId="77777777" w:rsidR="00EC5046" w:rsidRPr="00947A1E" w:rsidRDefault="00EC5046" w:rsidP="00EC5046">
            <w:pPr>
              <w:numPr>
                <w:ilvl w:val="0"/>
                <w:numId w:val="2"/>
              </w:numPr>
              <w:tabs>
                <w:tab w:val="left" w:pos="322"/>
              </w:tabs>
              <w:rPr>
                <w:szCs w:val="22"/>
              </w:rPr>
            </w:pPr>
            <w:r w:rsidRPr="00947A1E">
              <w:rPr>
                <w:szCs w:val="22"/>
              </w:rPr>
              <w:t>Terahertzová spektroskopie a zobrazování</w:t>
            </w:r>
          </w:p>
          <w:p w14:paraId="5A63D3C1" w14:textId="77777777" w:rsidR="00EC5046" w:rsidRPr="00947A1E" w:rsidRDefault="00EC5046" w:rsidP="00EC5046">
            <w:pPr>
              <w:numPr>
                <w:ilvl w:val="0"/>
                <w:numId w:val="2"/>
              </w:numPr>
              <w:tabs>
                <w:tab w:val="left" w:pos="322"/>
              </w:tabs>
              <w:rPr>
                <w:szCs w:val="22"/>
              </w:rPr>
            </w:pPr>
            <w:r w:rsidRPr="00947A1E">
              <w:rPr>
                <w:szCs w:val="22"/>
              </w:rPr>
              <w:t>Mikrovlnná spektroskopie, EPR, NMR</w:t>
            </w:r>
          </w:p>
          <w:p w14:paraId="42BF80F5" w14:textId="77777777" w:rsidR="00EC5046" w:rsidRPr="00947A1E" w:rsidRDefault="00EC5046" w:rsidP="00EC5046">
            <w:pPr>
              <w:numPr>
                <w:ilvl w:val="0"/>
                <w:numId w:val="2"/>
              </w:numPr>
              <w:tabs>
                <w:tab w:val="left" w:pos="322"/>
              </w:tabs>
              <w:rPr>
                <w:szCs w:val="22"/>
              </w:rPr>
            </w:pPr>
            <w:r w:rsidRPr="00947A1E">
              <w:rPr>
                <w:szCs w:val="22"/>
              </w:rPr>
              <w:t>Optická mikroskopie</w:t>
            </w:r>
          </w:p>
          <w:p w14:paraId="47C31BC8" w14:textId="77777777" w:rsidR="00EC5046" w:rsidRPr="00947A1E" w:rsidRDefault="00EC5046" w:rsidP="00EC5046">
            <w:pPr>
              <w:numPr>
                <w:ilvl w:val="0"/>
                <w:numId w:val="2"/>
              </w:numPr>
              <w:tabs>
                <w:tab w:val="left" w:pos="322"/>
              </w:tabs>
              <w:rPr>
                <w:szCs w:val="22"/>
              </w:rPr>
            </w:pPr>
            <w:r w:rsidRPr="00947A1E">
              <w:rPr>
                <w:szCs w:val="22"/>
              </w:rPr>
              <w:t>Mikroskopie elektronových svazků a atomových sil</w:t>
            </w:r>
          </w:p>
          <w:p w14:paraId="230DAD43" w14:textId="77777777" w:rsidR="00EC5046" w:rsidRPr="00947A1E" w:rsidRDefault="00EC5046" w:rsidP="00EC5046">
            <w:pPr>
              <w:numPr>
                <w:ilvl w:val="0"/>
                <w:numId w:val="2"/>
              </w:numPr>
              <w:tabs>
                <w:tab w:val="left" w:pos="322"/>
              </w:tabs>
              <w:rPr>
                <w:szCs w:val="22"/>
              </w:rPr>
            </w:pPr>
            <w:r w:rsidRPr="00947A1E">
              <w:rPr>
                <w:szCs w:val="22"/>
              </w:rPr>
              <w:t>Základy chemometrie</w:t>
            </w:r>
          </w:p>
          <w:p w14:paraId="5EBCA281" w14:textId="77777777" w:rsidR="00EC5046" w:rsidRPr="00196A17" w:rsidRDefault="00EC5046" w:rsidP="00EC5046">
            <w:pPr>
              <w:numPr>
                <w:ilvl w:val="0"/>
                <w:numId w:val="2"/>
              </w:numPr>
              <w:tabs>
                <w:tab w:val="left" w:pos="322"/>
              </w:tabs>
              <w:rPr>
                <w:sz w:val="22"/>
                <w:szCs w:val="22"/>
              </w:rPr>
            </w:pPr>
            <w:r w:rsidRPr="00947A1E">
              <w:rPr>
                <w:szCs w:val="22"/>
              </w:rPr>
              <w:t>Statistické metody ve forenzních vědách</w:t>
            </w:r>
          </w:p>
        </w:tc>
      </w:tr>
      <w:tr w:rsidR="00EC5046" w14:paraId="3D9CC3E4" w14:textId="77777777" w:rsidTr="00566D26">
        <w:trPr>
          <w:trHeight w:val="265"/>
        </w:trPr>
        <w:tc>
          <w:tcPr>
            <w:tcW w:w="3653" w:type="dxa"/>
            <w:gridSpan w:val="2"/>
            <w:tcBorders>
              <w:top w:val="nil"/>
            </w:tcBorders>
            <w:shd w:val="clear" w:color="auto" w:fill="F7CAAC"/>
          </w:tcPr>
          <w:p w14:paraId="4116CAEA" w14:textId="77777777" w:rsidR="00EC5046" w:rsidRDefault="00EC5046" w:rsidP="00566D26">
            <w:r>
              <w:rPr>
                <w:b/>
              </w:rPr>
              <w:t>Studijní literatura a studijní pomůcky</w:t>
            </w:r>
          </w:p>
        </w:tc>
        <w:tc>
          <w:tcPr>
            <w:tcW w:w="6202" w:type="dxa"/>
            <w:gridSpan w:val="6"/>
            <w:tcBorders>
              <w:top w:val="nil"/>
              <w:bottom w:val="nil"/>
            </w:tcBorders>
          </w:tcPr>
          <w:p w14:paraId="22735551" w14:textId="77777777" w:rsidR="00EC5046" w:rsidRDefault="00EC5046" w:rsidP="00566D26"/>
        </w:tc>
      </w:tr>
      <w:tr w:rsidR="00EC5046" w14:paraId="033D8BA3" w14:textId="77777777" w:rsidTr="00566D26">
        <w:trPr>
          <w:trHeight w:val="1497"/>
        </w:trPr>
        <w:tc>
          <w:tcPr>
            <w:tcW w:w="9855" w:type="dxa"/>
            <w:gridSpan w:val="8"/>
            <w:tcBorders>
              <w:top w:val="nil"/>
            </w:tcBorders>
          </w:tcPr>
          <w:p w14:paraId="4213D5E6" w14:textId="77777777" w:rsidR="00EC5046" w:rsidRPr="00A711D1" w:rsidRDefault="00EC5046" w:rsidP="00566D26">
            <w:pPr>
              <w:pStyle w:val="Odstavecseseznamem"/>
              <w:ind w:left="0"/>
              <w:rPr>
                <w:b/>
              </w:rPr>
            </w:pPr>
            <w:r w:rsidRPr="00A711D1">
              <w:rPr>
                <w:b/>
              </w:rPr>
              <w:t>Povinná literatura:</w:t>
            </w:r>
          </w:p>
          <w:p w14:paraId="0E01AAC1" w14:textId="77777777" w:rsidR="00EC5046" w:rsidRPr="009602BD" w:rsidRDefault="00EC5046" w:rsidP="00566D26">
            <w:pPr>
              <w:pStyle w:val="Odstavecseseznamem"/>
              <w:ind w:left="0"/>
            </w:pPr>
            <w:r w:rsidRPr="009602BD">
              <w:t>SIEGEL  J. A.(Editor) a P. J. SAUKKO(Editor)</w:t>
            </w:r>
            <w:r>
              <w:t>.</w:t>
            </w:r>
            <w:r w:rsidRPr="009602BD">
              <w:t xml:space="preserve"> </w:t>
            </w:r>
            <w:r w:rsidRPr="009602BD">
              <w:rPr>
                <w:i/>
              </w:rPr>
              <w:t>Encyclopedia of Forensic Sciences</w:t>
            </w:r>
            <w:r w:rsidRPr="009602BD">
              <w:t>, Second Edition , Academic Press 2013</w:t>
            </w:r>
          </w:p>
          <w:p w14:paraId="71006B8D" w14:textId="77777777" w:rsidR="00EC5046" w:rsidRPr="009602BD" w:rsidRDefault="00EC5046" w:rsidP="00566D26">
            <w:pPr>
              <w:pStyle w:val="Odstavecseseznamem"/>
              <w:ind w:left="0"/>
            </w:pPr>
            <w:r w:rsidRPr="009602BD">
              <w:t xml:space="preserve">STUART B. H. </w:t>
            </w:r>
            <w:r w:rsidRPr="009602BD">
              <w:rPr>
                <w:i/>
              </w:rPr>
              <w:t>Forensic Analytical Techniques</w:t>
            </w:r>
            <w:r w:rsidRPr="009602BD">
              <w:t>, Wiley 2013</w:t>
            </w:r>
          </w:p>
          <w:p w14:paraId="382AFE54" w14:textId="77777777" w:rsidR="00EC5046" w:rsidRPr="009602BD" w:rsidRDefault="00EC5046" w:rsidP="00566D26">
            <w:pPr>
              <w:pStyle w:val="Odstavecseseznamem"/>
              <w:ind w:left="0"/>
            </w:pPr>
            <w:r w:rsidRPr="009602BD">
              <w:t xml:space="preserve">HOLLAS J. M. </w:t>
            </w:r>
            <w:r w:rsidRPr="009602BD">
              <w:rPr>
                <w:i/>
              </w:rPr>
              <w:t>Modern Spectroscopy</w:t>
            </w:r>
            <w:r w:rsidRPr="009602BD">
              <w:t>, 4th edition, Wiley 2010</w:t>
            </w:r>
          </w:p>
          <w:p w14:paraId="646BAAF7" w14:textId="77777777" w:rsidR="00EC5046" w:rsidRPr="009602BD" w:rsidRDefault="00EC5046" w:rsidP="00566D26">
            <w:pPr>
              <w:pStyle w:val="Odstavecseseznamem"/>
              <w:ind w:left="0"/>
            </w:pPr>
            <w:r w:rsidRPr="009602BD">
              <w:t>CHALMERS, J., M., EDWARDS, H., G.</w:t>
            </w:r>
            <w:r>
              <w:t xml:space="preserve"> a M. D.</w:t>
            </w:r>
            <w:r w:rsidRPr="009602BD">
              <w:t xml:space="preserve"> HARGREAVES </w:t>
            </w:r>
            <w:r w:rsidRPr="009602BD">
              <w:rPr>
                <w:i/>
              </w:rPr>
              <w:t>Infrared and Raman spectroscopy in forensic science</w:t>
            </w:r>
            <w:r w:rsidRPr="009602BD">
              <w:t>. 1st pub. Chichester, West Sussex, UK, Wiley 2012</w:t>
            </w:r>
          </w:p>
          <w:p w14:paraId="118AA664" w14:textId="77777777" w:rsidR="00EC5046" w:rsidRPr="009602BD" w:rsidRDefault="00EC5046" w:rsidP="00566D26">
            <w:pPr>
              <w:pStyle w:val="Odstavecseseznamem"/>
              <w:ind w:left="0"/>
            </w:pPr>
            <w:r w:rsidRPr="009602BD">
              <w:lastRenderedPageBreak/>
              <w:t xml:space="preserve">PEIPONEN K. E., ZEITLER A., KUWATA-GONOKAMI M. (eds.): </w:t>
            </w:r>
            <w:r w:rsidRPr="009602BD">
              <w:rPr>
                <w:i/>
              </w:rPr>
              <w:t>Terahertz Spectroscopy and Imaging Springer</w:t>
            </w:r>
            <w:r w:rsidRPr="009602BD">
              <w:t xml:space="preserve"> 2013</w:t>
            </w:r>
          </w:p>
          <w:p w14:paraId="0F1E09F2" w14:textId="77777777" w:rsidR="00EC5046" w:rsidRPr="009602BD" w:rsidRDefault="00EC5046" w:rsidP="00566D26">
            <w:pPr>
              <w:pStyle w:val="Odstavecseseznamem"/>
              <w:ind w:left="0"/>
            </w:pPr>
            <w:r w:rsidRPr="009602BD">
              <w:t>WHEELER B. P.</w:t>
            </w:r>
            <w:r>
              <w:t xml:space="preserve"> a L. J.</w:t>
            </w:r>
            <w:r w:rsidRPr="009602BD">
              <w:t xml:space="preserve"> WILSON</w:t>
            </w:r>
            <w:r>
              <w:t xml:space="preserve">. </w:t>
            </w:r>
            <w:r w:rsidRPr="009602BD">
              <w:rPr>
                <w:i/>
              </w:rPr>
              <w:t>Practical Forensic Microscopy</w:t>
            </w:r>
            <w:r w:rsidRPr="009602BD">
              <w:t>, Wiley-Blackwell 2008</w:t>
            </w:r>
          </w:p>
          <w:p w14:paraId="0E70448F" w14:textId="77777777" w:rsidR="00EC5046" w:rsidRPr="00137727" w:rsidRDefault="00EC5046" w:rsidP="00566D26">
            <w:pPr>
              <w:pStyle w:val="Odstavecseseznamem"/>
              <w:ind w:left="0"/>
              <w:rPr>
                <w:b/>
              </w:rPr>
            </w:pPr>
            <w:r w:rsidRPr="00137727">
              <w:rPr>
                <w:b/>
              </w:rPr>
              <w:t>Doporučená literatura:</w:t>
            </w:r>
          </w:p>
          <w:p w14:paraId="0402EBE8" w14:textId="77777777" w:rsidR="00EC5046" w:rsidRPr="009602BD" w:rsidRDefault="00EC5046" w:rsidP="00566D26">
            <w:pPr>
              <w:pStyle w:val="Odstavecseseznamem"/>
              <w:ind w:left="0"/>
            </w:pPr>
            <w:r w:rsidRPr="00A711D1">
              <w:t>HAWKES  P. W.</w:t>
            </w:r>
            <w:r>
              <w:t xml:space="preserve"> a </w:t>
            </w:r>
            <w:r w:rsidRPr="00A711D1">
              <w:t>J. C. H. SPENCE</w:t>
            </w:r>
            <w:r>
              <w:t>.</w:t>
            </w:r>
            <w:r w:rsidRPr="00A711D1">
              <w:t xml:space="preserve"> </w:t>
            </w:r>
            <w:r w:rsidRPr="009602BD">
              <w:rPr>
                <w:i/>
              </w:rPr>
              <w:t>Science of Microscopy</w:t>
            </w:r>
            <w:r w:rsidRPr="009602BD">
              <w:t xml:space="preserve"> : Volume I and Volume II. 1st ed. New York  Springer 2007</w:t>
            </w:r>
          </w:p>
          <w:p w14:paraId="7F20E178" w14:textId="77777777" w:rsidR="00EC5046" w:rsidRPr="009602BD" w:rsidRDefault="00EC5046" w:rsidP="00566D26">
            <w:pPr>
              <w:pStyle w:val="Odstavecseseznamem"/>
              <w:ind w:left="0"/>
            </w:pPr>
            <w:r w:rsidRPr="009602BD">
              <w:t xml:space="preserve">YABLON  D. G.: </w:t>
            </w:r>
            <w:r w:rsidRPr="009602BD">
              <w:rPr>
                <w:i/>
              </w:rPr>
              <w:t>Scanning probe microscopy for industrial applications: nanomechanical characterization</w:t>
            </w:r>
            <w:r w:rsidRPr="009602BD">
              <w:t>. Wiley 2014</w:t>
            </w:r>
          </w:p>
          <w:p w14:paraId="2B76AFA8" w14:textId="77777777" w:rsidR="00EC5046" w:rsidRDefault="00EC5046" w:rsidP="00566D26">
            <w:pPr>
              <w:pStyle w:val="Odstavecseseznamem"/>
              <w:ind w:left="0"/>
            </w:pPr>
            <w:r w:rsidRPr="009602BD">
              <w:t xml:space="preserve">MILLER J. </w:t>
            </w:r>
            <w:r>
              <w:t xml:space="preserve">a </w:t>
            </w:r>
            <w:r w:rsidRPr="009602BD">
              <w:t>J.</w:t>
            </w:r>
            <w:r>
              <w:t xml:space="preserve"> </w:t>
            </w:r>
            <w:r w:rsidRPr="009602BD">
              <w:t>C. MILLER</w:t>
            </w:r>
            <w:r>
              <w:t>.</w:t>
            </w:r>
            <w:r w:rsidRPr="009602BD">
              <w:t xml:space="preserve"> </w:t>
            </w:r>
            <w:r w:rsidRPr="009602BD">
              <w:rPr>
                <w:i/>
              </w:rPr>
              <w:t>Statistics and Chemometrics for Analytical Chemistry</w:t>
            </w:r>
            <w:r w:rsidRPr="009602BD">
              <w:t xml:space="preserve"> (6th Edition), Wiley 2005</w:t>
            </w:r>
          </w:p>
        </w:tc>
      </w:tr>
      <w:tr w:rsidR="00EC5046" w14:paraId="2BEA68BE"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22AA41" w14:textId="77777777" w:rsidR="00EC5046" w:rsidRDefault="00EC5046" w:rsidP="00566D26">
            <w:pPr>
              <w:jc w:val="center"/>
              <w:rPr>
                <w:b/>
              </w:rPr>
            </w:pPr>
            <w:r>
              <w:rPr>
                <w:b/>
              </w:rPr>
              <w:lastRenderedPageBreak/>
              <w:t>Informace ke kombinované nebo distanční formě</w:t>
            </w:r>
          </w:p>
        </w:tc>
      </w:tr>
      <w:tr w:rsidR="00EC5046" w14:paraId="49D4CFED" w14:textId="77777777" w:rsidTr="00566D26">
        <w:tc>
          <w:tcPr>
            <w:tcW w:w="4787" w:type="dxa"/>
            <w:gridSpan w:val="3"/>
            <w:tcBorders>
              <w:top w:val="single" w:sz="2" w:space="0" w:color="auto"/>
            </w:tcBorders>
            <w:shd w:val="clear" w:color="auto" w:fill="F7CAAC"/>
          </w:tcPr>
          <w:p w14:paraId="5AC1056F" w14:textId="77777777" w:rsidR="00EC5046" w:rsidRDefault="00EC5046" w:rsidP="00566D26">
            <w:r>
              <w:rPr>
                <w:b/>
              </w:rPr>
              <w:t>Rozsah konzultací (soustředění)</w:t>
            </w:r>
          </w:p>
        </w:tc>
        <w:tc>
          <w:tcPr>
            <w:tcW w:w="889" w:type="dxa"/>
            <w:tcBorders>
              <w:top w:val="single" w:sz="2" w:space="0" w:color="auto"/>
            </w:tcBorders>
          </w:tcPr>
          <w:p w14:paraId="39FA46F2" w14:textId="77777777" w:rsidR="00EC5046" w:rsidRDefault="00EC5046" w:rsidP="00566D26">
            <w:r>
              <w:t>16</w:t>
            </w:r>
          </w:p>
        </w:tc>
        <w:tc>
          <w:tcPr>
            <w:tcW w:w="4179" w:type="dxa"/>
            <w:gridSpan w:val="4"/>
            <w:tcBorders>
              <w:top w:val="single" w:sz="2" w:space="0" w:color="auto"/>
            </w:tcBorders>
            <w:shd w:val="clear" w:color="auto" w:fill="F7CAAC"/>
          </w:tcPr>
          <w:p w14:paraId="518080AA" w14:textId="77777777" w:rsidR="00EC5046" w:rsidRDefault="00EC5046" w:rsidP="00566D26">
            <w:pPr>
              <w:rPr>
                <w:b/>
              </w:rPr>
            </w:pPr>
            <w:r>
              <w:rPr>
                <w:b/>
              </w:rPr>
              <w:t xml:space="preserve">hodin </w:t>
            </w:r>
          </w:p>
        </w:tc>
      </w:tr>
      <w:tr w:rsidR="00EC5046" w14:paraId="2ED3605D" w14:textId="77777777" w:rsidTr="00566D26">
        <w:tc>
          <w:tcPr>
            <w:tcW w:w="9855" w:type="dxa"/>
            <w:gridSpan w:val="8"/>
            <w:shd w:val="clear" w:color="auto" w:fill="F7CAAC"/>
          </w:tcPr>
          <w:p w14:paraId="04398C98" w14:textId="77777777" w:rsidR="00EC5046" w:rsidRDefault="00EC5046" w:rsidP="00566D26">
            <w:pPr>
              <w:rPr>
                <w:b/>
              </w:rPr>
            </w:pPr>
            <w:r>
              <w:rPr>
                <w:b/>
              </w:rPr>
              <w:t>Informace o způsobu kontaktu s vyučujícím</w:t>
            </w:r>
          </w:p>
        </w:tc>
      </w:tr>
      <w:tr w:rsidR="00EC5046" w14:paraId="5B0E6487" w14:textId="77777777" w:rsidTr="00566D26">
        <w:trPr>
          <w:trHeight w:val="876"/>
        </w:trPr>
        <w:tc>
          <w:tcPr>
            <w:tcW w:w="9855" w:type="dxa"/>
            <w:gridSpan w:val="8"/>
          </w:tcPr>
          <w:p w14:paraId="7E248BA6" w14:textId="77777777" w:rsidR="00EC5046" w:rsidRDefault="00EC5046" w:rsidP="00566D26">
            <w:r w:rsidRPr="004A3B38">
              <w:rPr>
                <w:szCs w:val="22"/>
              </w:rPr>
              <w:t>Vyučující na FAI mají trvale vypsány a zveřejněny konzultace minimálně 2h/týden v rámci kterých mají možnosti konzultovat podrobněji probíranou látku. Dále mohou studenti komunikovat s vyučujícím pomocí</w:t>
            </w:r>
            <w:r w:rsidRPr="004A3B38">
              <w:rPr>
                <w:szCs w:val="22"/>
              </w:rPr>
              <w:br/>
              <w:t>e-mailu a LMS Moodle.</w:t>
            </w:r>
            <w:r w:rsidRPr="004A3B38">
              <w:rPr>
                <w:sz w:val="18"/>
              </w:rPr>
              <w:t xml:space="preserve"> </w:t>
            </w:r>
          </w:p>
        </w:tc>
      </w:tr>
    </w:tbl>
    <w:p w14:paraId="52336762" w14:textId="77777777" w:rsidR="00EC5046" w:rsidRDefault="00EC5046" w:rsidP="00EC5046"/>
    <w:p w14:paraId="4898D221" w14:textId="77777777" w:rsidR="00405ADD" w:rsidRDefault="00405A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1BE7A81" w14:textId="77777777" w:rsidTr="00566D26">
        <w:tc>
          <w:tcPr>
            <w:tcW w:w="9855" w:type="dxa"/>
            <w:gridSpan w:val="8"/>
            <w:tcBorders>
              <w:bottom w:val="double" w:sz="4" w:space="0" w:color="auto"/>
            </w:tcBorders>
            <w:shd w:val="clear" w:color="auto" w:fill="BDD6EE"/>
          </w:tcPr>
          <w:p w14:paraId="1911FA5D" w14:textId="47732EC6" w:rsidR="00EC5046" w:rsidRDefault="00EC5046" w:rsidP="00566D26">
            <w:pPr>
              <w:tabs>
                <w:tab w:val="right" w:pos="9461"/>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70" w:author="Jiří Vojtěšek" w:date="2018-11-26T14:08:00Z">
              <w:r w:rsidR="00926202" w:rsidRPr="00926202">
                <w:rPr>
                  <w:rStyle w:val="Odkazintenzivn"/>
                  <w:rPrChange w:id="471" w:author="Jiří Vojtěšek" w:date="2018-11-26T14:08:00Z">
                    <w:rPr>
                      <w:b/>
                    </w:rPr>
                  </w:rPrChange>
                </w:rPr>
                <w:t>Abecední seznam</w:t>
              </w:r>
            </w:ins>
            <w:del w:id="472"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3B98CC1A" w14:textId="77777777" w:rsidTr="00566D26">
        <w:tc>
          <w:tcPr>
            <w:tcW w:w="3086" w:type="dxa"/>
            <w:tcBorders>
              <w:top w:val="double" w:sz="4" w:space="0" w:color="auto"/>
            </w:tcBorders>
            <w:shd w:val="clear" w:color="auto" w:fill="F7CAAC"/>
          </w:tcPr>
          <w:p w14:paraId="636E93F5"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42F09D4" w14:textId="77777777" w:rsidR="00EC5046" w:rsidRDefault="00EC5046" w:rsidP="00566D26">
            <w:bookmarkStart w:id="473" w:name="FundamentalsofEmergencyHealthAid"/>
            <w:r w:rsidRPr="006C0478">
              <w:t>Fundamentals of Emergency Health Aid</w:t>
            </w:r>
            <w:bookmarkEnd w:id="473"/>
          </w:p>
        </w:tc>
      </w:tr>
      <w:tr w:rsidR="00EC5046" w14:paraId="566F2687" w14:textId="77777777" w:rsidTr="00566D26">
        <w:tc>
          <w:tcPr>
            <w:tcW w:w="3086" w:type="dxa"/>
            <w:shd w:val="clear" w:color="auto" w:fill="F7CAAC"/>
          </w:tcPr>
          <w:p w14:paraId="6FDAE339" w14:textId="77777777" w:rsidR="00EC5046" w:rsidRDefault="00EC5046" w:rsidP="00566D26">
            <w:pPr>
              <w:rPr>
                <w:b/>
              </w:rPr>
            </w:pPr>
            <w:r>
              <w:rPr>
                <w:b/>
              </w:rPr>
              <w:t>Typ předmětu</w:t>
            </w:r>
          </w:p>
        </w:tc>
        <w:tc>
          <w:tcPr>
            <w:tcW w:w="3406" w:type="dxa"/>
            <w:gridSpan w:val="4"/>
          </w:tcPr>
          <w:p w14:paraId="3B4C037C" w14:textId="77777777" w:rsidR="00EC5046" w:rsidRDefault="00EC5046" w:rsidP="00566D26">
            <w:r>
              <w:t>Povinný pro specializace:</w:t>
            </w:r>
          </w:p>
          <w:p w14:paraId="6E2E7699" w14:textId="77777777" w:rsidR="00EC5046" w:rsidRDefault="00EC5046" w:rsidP="00566D26">
            <w:r>
              <w:t>Bezpečnostní technologie</w:t>
            </w:r>
          </w:p>
          <w:p w14:paraId="0788C186" w14:textId="77777777" w:rsidR="00EC5046" w:rsidRDefault="00EC5046" w:rsidP="00566D26">
            <w:r>
              <w:t>Bezpečnostní management</w:t>
            </w:r>
          </w:p>
        </w:tc>
        <w:tc>
          <w:tcPr>
            <w:tcW w:w="2695" w:type="dxa"/>
            <w:gridSpan w:val="2"/>
            <w:shd w:val="clear" w:color="auto" w:fill="F7CAAC"/>
          </w:tcPr>
          <w:p w14:paraId="2474E190" w14:textId="77777777" w:rsidR="00EC5046" w:rsidRDefault="00EC5046" w:rsidP="00566D26">
            <w:r>
              <w:rPr>
                <w:b/>
              </w:rPr>
              <w:t>doporučený ročník / semestr</w:t>
            </w:r>
          </w:p>
        </w:tc>
        <w:tc>
          <w:tcPr>
            <w:tcW w:w="668" w:type="dxa"/>
          </w:tcPr>
          <w:p w14:paraId="32FE0769" w14:textId="77777777" w:rsidR="00EC5046" w:rsidRDefault="00EC5046" w:rsidP="00566D26">
            <w:r>
              <w:t>2/L</w:t>
            </w:r>
          </w:p>
        </w:tc>
      </w:tr>
      <w:tr w:rsidR="00EC5046" w14:paraId="3A28EE75" w14:textId="77777777" w:rsidTr="00566D26">
        <w:tc>
          <w:tcPr>
            <w:tcW w:w="3086" w:type="dxa"/>
            <w:shd w:val="clear" w:color="auto" w:fill="F7CAAC"/>
          </w:tcPr>
          <w:p w14:paraId="0125EBA7" w14:textId="77777777" w:rsidR="00EC5046" w:rsidRDefault="00EC5046" w:rsidP="00566D26">
            <w:pPr>
              <w:rPr>
                <w:b/>
              </w:rPr>
            </w:pPr>
            <w:r>
              <w:rPr>
                <w:b/>
              </w:rPr>
              <w:t>Rozsah studijního předmětu</w:t>
            </w:r>
          </w:p>
        </w:tc>
        <w:tc>
          <w:tcPr>
            <w:tcW w:w="1701" w:type="dxa"/>
            <w:gridSpan w:val="2"/>
          </w:tcPr>
          <w:p w14:paraId="26CE1AA5" w14:textId="77777777" w:rsidR="00EC5046" w:rsidRDefault="00EC5046" w:rsidP="00566D26">
            <w:r>
              <w:t>3p+4c</w:t>
            </w:r>
          </w:p>
        </w:tc>
        <w:tc>
          <w:tcPr>
            <w:tcW w:w="889" w:type="dxa"/>
            <w:shd w:val="clear" w:color="auto" w:fill="F7CAAC"/>
          </w:tcPr>
          <w:p w14:paraId="4BE0EF87" w14:textId="77777777" w:rsidR="00EC5046" w:rsidRDefault="00EC5046" w:rsidP="00566D26">
            <w:pPr>
              <w:rPr>
                <w:b/>
              </w:rPr>
            </w:pPr>
            <w:r>
              <w:rPr>
                <w:b/>
              </w:rPr>
              <w:t xml:space="preserve">hod. </w:t>
            </w:r>
          </w:p>
        </w:tc>
        <w:tc>
          <w:tcPr>
            <w:tcW w:w="816" w:type="dxa"/>
          </w:tcPr>
          <w:p w14:paraId="0F51ED3E" w14:textId="77777777" w:rsidR="00EC5046" w:rsidRDefault="00EC5046" w:rsidP="00566D26"/>
        </w:tc>
        <w:tc>
          <w:tcPr>
            <w:tcW w:w="2156" w:type="dxa"/>
            <w:shd w:val="clear" w:color="auto" w:fill="F7CAAC"/>
          </w:tcPr>
          <w:p w14:paraId="55072190" w14:textId="77777777" w:rsidR="00EC5046" w:rsidRDefault="00EC5046" w:rsidP="00566D26">
            <w:pPr>
              <w:rPr>
                <w:b/>
              </w:rPr>
            </w:pPr>
            <w:r>
              <w:rPr>
                <w:b/>
              </w:rPr>
              <w:t>kreditů</w:t>
            </w:r>
          </w:p>
        </w:tc>
        <w:tc>
          <w:tcPr>
            <w:tcW w:w="1207" w:type="dxa"/>
            <w:gridSpan w:val="2"/>
          </w:tcPr>
          <w:p w14:paraId="0D9F7A71" w14:textId="77777777" w:rsidR="00EC5046" w:rsidRDefault="00EC5046" w:rsidP="00566D26">
            <w:r>
              <w:t>1</w:t>
            </w:r>
          </w:p>
        </w:tc>
      </w:tr>
      <w:tr w:rsidR="00EC5046" w14:paraId="4C2319D0" w14:textId="77777777" w:rsidTr="00566D26">
        <w:tc>
          <w:tcPr>
            <w:tcW w:w="3086" w:type="dxa"/>
            <w:shd w:val="clear" w:color="auto" w:fill="F7CAAC"/>
          </w:tcPr>
          <w:p w14:paraId="4F50DB31" w14:textId="77777777" w:rsidR="00EC5046" w:rsidRDefault="00EC5046" w:rsidP="00566D26">
            <w:pPr>
              <w:rPr>
                <w:b/>
                <w:sz w:val="22"/>
              </w:rPr>
            </w:pPr>
            <w:r>
              <w:rPr>
                <w:b/>
              </w:rPr>
              <w:t>Prerekvizity, korekvizity, ekvivalence</w:t>
            </w:r>
          </w:p>
        </w:tc>
        <w:tc>
          <w:tcPr>
            <w:tcW w:w="6769" w:type="dxa"/>
            <w:gridSpan w:val="7"/>
          </w:tcPr>
          <w:p w14:paraId="6BF5B4B9" w14:textId="77777777" w:rsidR="00EC5046" w:rsidRDefault="00EC5046" w:rsidP="00566D26">
            <w:r>
              <w:t>nejsou</w:t>
            </w:r>
          </w:p>
        </w:tc>
      </w:tr>
      <w:tr w:rsidR="00EC5046" w14:paraId="19D66ADB" w14:textId="77777777" w:rsidTr="00566D26">
        <w:tc>
          <w:tcPr>
            <w:tcW w:w="3086" w:type="dxa"/>
            <w:shd w:val="clear" w:color="auto" w:fill="F7CAAC"/>
          </w:tcPr>
          <w:p w14:paraId="79A21D19" w14:textId="77777777" w:rsidR="00EC5046" w:rsidRDefault="00EC5046" w:rsidP="00566D26">
            <w:pPr>
              <w:rPr>
                <w:b/>
              </w:rPr>
            </w:pPr>
            <w:r>
              <w:rPr>
                <w:b/>
              </w:rPr>
              <w:t>Způsob ověření studijních výsledků</w:t>
            </w:r>
          </w:p>
        </w:tc>
        <w:tc>
          <w:tcPr>
            <w:tcW w:w="3406" w:type="dxa"/>
            <w:gridSpan w:val="4"/>
          </w:tcPr>
          <w:p w14:paraId="5B432E6F" w14:textId="77777777" w:rsidR="00EC5046" w:rsidRDefault="00EC5046" w:rsidP="00566D26">
            <w:r>
              <w:t>zápočet</w:t>
            </w:r>
          </w:p>
        </w:tc>
        <w:tc>
          <w:tcPr>
            <w:tcW w:w="2156" w:type="dxa"/>
            <w:shd w:val="clear" w:color="auto" w:fill="F7CAAC"/>
          </w:tcPr>
          <w:p w14:paraId="3B5936F6" w14:textId="77777777" w:rsidR="00EC5046" w:rsidRDefault="00EC5046" w:rsidP="00566D26">
            <w:pPr>
              <w:rPr>
                <w:b/>
              </w:rPr>
            </w:pPr>
            <w:r>
              <w:rPr>
                <w:b/>
              </w:rPr>
              <w:t>Forma výuky</w:t>
            </w:r>
          </w:p>
        </w:tc>
        <w:tc>
          <w:tcPr>
            <w:tcW w:w="1207" w:type="dxa"/>
            <w:gridSpan w:val="2"/>
          </w:tcPr>
          <w:p w14:paraId="689E3EA7" w14:textId="77777777" w:rsidR="00EC5046" w:rsidRDefault="00EC5046" w:rsidP="00566D26">
            <w:r>
              <w:t>Přednáška, cvičení</w:t>
            </w:r>
          </w:p>
        </w:tc>
      </w:tr>
      <w:tr w:rsidR="00EC5046" w14:paraId="3D4D183C" w14:textId="77777777" w:rsidTr="00566D26">
        <w:tc>
          <w:tcPr>
            <w:tcW w:w="3086" w:type="dxa"/>
            <w:shd w:val="clear" w:color="auto" w:fill="F7CAAC"/>
          </w:tcPr>
          <w:p w14:paraId="51CE1366"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69CB009A" w14:textId="77777777" w:rsidR="00EC5046" w:rsidRDefault="00EC5046" w:rsidP="00566D26">
            <w:r>
              <w:t xml:space="preserve">Povinná a aktivní účast na výuce. </w:t>
            </w:r>
          </w:p>
          <w:p w14:paraId="2BE2F7E7" w14:textId="77777777" w:rsidR="00EC5046" w:rsidRDefault="00EC5046" w:rsidP="00566D26"/>
        </w:tc>
      </w:tr>
      <w:tr w:rsidR="00EC5046" w14:paraId="214A33E7" w14:textId="77777777" w:rsidTr="00566D26">
        <w:trPr>
          <w:trHeight w:val="554"/>
        </w:trPr>
        <w:tc>
          <w:tcPr>
            <w:tcW w:w="9855" w:type="dxa"/>
            <w:gridSpan w:val="8"/>
            <w:tcBorders>
              <w:top w:val="nil"/>
            </w:tcBorders>
          </w:tcPr>
          <w:p w14:paraId="51A77BEE" w14:textId="77777777" w:rsidR="00EC5046" w:rsidRDefault="00EC5046" w:rsidP="00566D26"/>
        </w:tc>
      </w:tr>
      <w:tr w:rsidR="00EC5046" w14:paraId="738DE5B9" w14:textId="77777777" w:rsidTr="00566D26">
        <w:trPr>
          <w:trHeight w:val="197"/>
        </w:trPr>
        <w:tc>
          <w:tcPr>
            <w:tcW w:w="3086" w:type="dxa"/>
            <w:tcBorders>
              <w:top w:val="nil"/>
            </w:tcBorders>
            <w:shd w:val="clear" w:color="auto" w:fill="F7CAAC"/>
          </w:tcPr>
          <w:p w14:paraId="36B5E19C" w14:textId="77777777" w:rsidR="00EC5046" w:rsidRDefault="00EC5046" w:rsidP="00566D26">
            <w:pPr>
              <w:rPr>
                <w:b/>
              </w:rPr>
            </w:pPr>
            <w:r>
              <w:rPr>
                <w:b/>
              </w:rPr>
              <w:t>Garant předmětu</w:t>
            </w:r>
          </w:p>
        </w:tc>
        <w:tc>
          <w:tcPr>
            <w:tcW w:w="6769" w:type="dxa"/>
            <w:gridSpan w:val="7"/>
            <w:tcBorders>
              <w:top w:val="nil"/>
            </w:tcBorders>
          </w:tcPr>
          <w:p w14:paraId="7A9CFC74" w14:textId="77777777" w:rsidR="00EC5046" w:rsidRDefault="00EC5046" w:rsidP="00566D26">
            <w:r>
              <w:t>MUDr. Niko Burget</w:t>
            </w:r>
          </w:p>
        </w:tc>
      </w:tr>
      <w:tr w:rsidR="00EC5046" w14:paraId="116A7BE0" w14:textId="77777777" w:rsidTr="00566D26">
        <w:trPr>
          <w:trHeight w:val="243"/>
        </w:trPr>
        <w:tc>
          <w:tcPr>
            <w:tcW w:w="3086" w:type="dxa"/>
            <w:tcBorders>
              <w:top w:val="nil"/>
            </w:tcBorders>
            <w:shd w:val="clear" w:color="auto" w:fill="F7CAAC"/>
          </w:tcPr>
          <w:p w14:paraId="25B2E684" w14:textId="77777777" w:rsidR="00EC5046" w:rsidRDefault="00EC5046" w:rsidP="00566D26">
            <w:pPr>
              <w:rPr>
                <w:b/>
              </w:rPr>
            </w:pPr>
            <w:r>
              <w:rPr>
                <w:b/>
              </w:rPr>
              <w:t>Zapojení garanta do výuky předmětu</w:t>
            </w:r>
          </w:p>
        </w:tc>
        <w:tc>
          <w:tcPr>
            <w:tcW w:w="6769" w:type="dxa"/>
            <w:gridSpan w:val="7"/>
            <w:tcBorders>
              <w:top w:val="nil"/>
            </w:tcBorders>
          </w:tcPr>
          <w:p w14:paraId="5B42169D" w14:textId="77777777" w:rsidR="00EC5046" w:rsidRDefault="00EC5046" w:rsidP="00566D26">
            <w:r>
              <w:t>Metodicky, vede přednášky a cvičení</w:t>
            </w:r>
          </w:p>
        </w:tc>
      </w:tr>
      <w:tr w:rsidR="00EC5046" w14:paraId="765D5471" w14:textId="77777777" w:rsidTr="00566D26">
        <w:tc>
          <w:tcPr>
            <w:tcW w:w="3086" w:type="dxa"/>
            <w:shd w:val="clear" w:color="auto" w:fill="F7CAAC"/>
          </w:tcPr>
          <w:p w14:paraId="3D1EF700" w14:textId="77777777" w:rsidR="00EC5046" w:rsidRDefault="00EC5046" w:rsidP="00566D26">
            <w:pPr>
              <w:rPr>
                <w:b/>
              </w:rPr>
            </w:pPr>
            <w:r>
              <w:rPr>
                <w:b/>
              </w:rPr>
              <w:t>Vyučující</w:t>
            </w:r>
          </w:p>
        </w:tc>
        <w:tc>
          <w:tcPr>
            <w:tcW w:w="6769" w:type="dxa"/>
            <w:gridSpan w:val="7"/>
            <w:tcBorders>
              <w:bottom w:val="nil"/>
            </w:tcBorders>
          </w:tcPr>
          <w:p w14:paraId="67F67E6F" w14:textId="77777777" w:rsidR="00EC5046" w:rsidRDefault="00EC5046" w:rsidP="00566D26">
            <w:r>
              <w:t>MUDr. Niko Burget, přednášky (100 %)</w:t>
            </w:r>
          </w:p>
        </w:tc>
      </w:tr>
      <w:tr w:rsidR="00EC5046" w14:paraId="69596F52" w14:textId="77777777" w:rsidTr="00566D26">
        <w:trPr>
          <w:trHeight w:val="554"/>
        </w:trPr>
        <w:tc>
          <w:tcPr>
            <w:tcW w:w="9855" w:type="dxa"/>
            <w:gridSpan w:val="8"/>
            <w:tcBorders>
              <w:top w:val="nil"/>
            </w:tcBorders>
          </w:tcPr>
          <w:p w14:paraId="757D775F" w14:textId="77777777" w:rsidR="00EC5046" w:rsidRDefault="00EC5046" w:rsidP="00566D26"/>
        </w:tc>
      </w:tr>
      <w:tr w:rsidR="00EC5046" w14:paraId="072BDD5C" w14:textId="77777777" w:rsidTr="00566D26">
        <w:tc>
          <w:tcPr>
            <w:tcW w:w="3086" w:type="dxa"/>
            <w:shd w:val="clear" w:color="auto" w:fill="F7CAAC"/>
          </w:tcPr>
          <w:p w14:paraId="271087B7" w14:textId="77777777" w:rsidR="00EC5046" w:rsidRDefault="00EC5046" w:rsidP="00566D26">
            <w:pPr>
              <w:rPr>
                <w:b/>
              </w:rPr>
            </w:pPr>
            <w:r>
              <w:rPr>
                <w:b/>
              </w:rPr>
              <w:t>Stručná anotace předmětu</w:t>
            </w:r>
          </w:p>
        </w:tc>
        <w:tc>
          <w:tcPr>
            <w:tcW w:w="6769" w:type="dxa"/>
            <w:gridSpan w:val="7"/>
            <w:tcBorders>
              <w:bottom w:val="nil"/>
            </w:tcBorders>
          </w:tcPr>
          <w:p w14:paraId="403332AD" w14:textId="77777777" w:rsidR="00EC5046" w:rsidRDefault="00EC5046" w:rsidP="00566D26"/>
        </w:tc>
      </w:tr>
      <w:tr w:rsidR="00EC5046" w14:paraId="1C399ABA" w14:textId="77777777" w:rsidTr="00566D26">
        <w:trPr>
          <w:trHeight w:val="2183"/>
        </w:trPr>
        <w:tc>
          <w:tcPr>
            <w:tcW w:w="9855" w:type="dxa"/>
            <w:gridSpan w:val="8"/>
            <w:tcBorders>
              <w:top w:val="nil"/>
              <w:bottom w:val="single" w:sz="12" w:space="0" w:color="auto"/>
            </w:tcBorders>
          </w:tcPr>
          <w:p w14:paraId="38D7C2FA" w14:textId="77777777" w:rsidR="00EC5046" w:rsidRPr="00E6107D" w:rsidRDefault="00EC5046" w:rsidP="00566D26">
            <w:r>
              <w:t xml:space="preserve">Cílem předmětu je </w:t>
            </w:r>
            <w:r w:rsidRPr="002B49CB">
              <w:rPr>
                <w:szCs w:val="22"/>
              </w:rPr>
              <w:t>získání poznatků a znalostí z</w:t>
            </w:r>
            <w:r>
              <w:rPr>
                <w:szCs w:val="22"/>
              </w:rPr>
              <w:t> </w:t>
            </w:r>
            <w:r w:rsidRPr="002B49CB">
              <w:rPr>
                <w:szCs w:val="22"/>
              </w:rPr>
              <w:t>oblasti</w:t>
            </w:r>
            <w:r>
              <w:rPr>
                <w:szCs w:val="22"/>
              </w:rPr>
              <w:t xml:space="preserve"> základů první pomoci.</w:t>
            </w:r>
            <w:r w:rsidRPr="002B49CB">
              <w:rPr>
                <w:szCs w:val="22"/>
              </w:rPr>
              <w:t xml:space="preserve"> </w:t>
            </w:r>
            <w:r w:rsidRPr="00E6107D">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w:t>
            </w:r>
          </w:p>
          <w:p w14:paraId="485FBF45" w14:textId="77777777" w:rsidR="00EC5046" w:rsidRDefault="00EC5046" w:rsidP="00566D26"/>
        </w:tc>
      </w:tr>
      <w:tr w:rsidR="00EC5046" w14:paraId="5332E195" w14:textId="77777777" w:rsidTr="00566D26">
        <w:trPr>
          <w:trHeight w:val="265"/>
        </w:trPr>
        <w:tc>
          <w:tcPr>
            <w:tcW w:w="3653" w:type="dxa"/>
            <w:gridSpan w:val="2"/>
            <w:tcBorders>
              <w:top w:val="nil"/>
            </w:tcBorders>
            <w:shd w:val="clear" w:color="auto" w:fill="F7CAAC"/>
          </w:tcPr>
          <w:p w14:paraId="68F1912F" w14:textId="77777777" w:rsidR="00EC5046" w:rsidRDefault="00EC5046" w:rsidP="00566D26">
            <w:r>
              <w:rPr>
                <w:b/>
              </w:rPr>
              <w:t>Studijní literatura a studijní pomůcky</w:t>
            </w:r>
          </w:p>
        </w:tc>
        <w:tc>
          <w:tcPr>
            <w:tcW w:w="6202" w:type="dxa"/>
            <w:gridSpan w:val="6"/>
            <w:tcBorders>
              <w:top w:val="nil"/>
              <w:bottom w:val="nil"/>
            </w:tcBorders>
          </w:tcPr>
          <w:p w14:paraId="165B9A15" w14:textId="77777777" w:rsidR="00EC5046" w:rsidRDefault="00EC5046" w:rsidP="00566D26"/>
        </w:tc>
      </w:tr>
      <w:tr w:rsidR="00EC5046" w14:paraId="2D8747F5" w14:textId="77777777" w:rsidTr="00566D26">
        <w:trPr>
          <w:trHeight w:val="1497"/>
        </w:trPr>
        <w:tc>
          <w:tcPr>
            <w:tcW w:w="9855" w:type="dxa"/>
            <w:gridSpan w:val="8"/>
            <w:tcBorders>
              <w:top w:val="nil"/>
            </w:tcBorders>
          </w:tcPr>
          <w:p w14:paraId="6204F5AE" w14:textId="77777777" w:rsidR="00EC5046" w:rsidRPr="008B78A1" w:rsidRDefault="00EC5046" w:rsidP="00566D26">
            <w:r w:rsidRPr="008B78A1">
              <w:rPr>
                <w:bCs/>
              </w:rPr>
              <w:t>Nedefinuje se.</w:t>
            </w:r>
          </w:p>
          <w:p w14:paraId="73520B45" w14:textId="77777777" w:rsidR="00EC5046" w:rsidRDefault="00EC5046" w:rsidP="00566D26"/>
        </w:tc>
      </w:tr>
      <w:tr w:rsidR="00EC5046" w14:paraId="6FBA38EE"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E05F71" w14:textId="77777777" w:rsidR="00EC5046" w:rsidRDefault="00EC5046" w:rsidP="00566D26">
            <w:pPr>
              <w:jc w:val="center"/>
              <w:rPr>
                <w:b/>
              </w:rPr>
            </w:pPr>
            <w:r>
              <w:rPr>
                <w:b/>
              </w:rPr>
              <w:t>Informace ke kombinované nebo distanční formě</w:t>
            </w:r>
          </w:p>
        </w:tc>
      </w:tr>
      <w:tr w:rsidR="00EC5046" w14:paraId="7BC6915F" w14:textId="77777777" w:rsidTr="00566D26">
        <w:tc>
          <w:tcPr>
            <w:tcW w:w="4787" w:type="dxa"/>
            <w:gridSpan w:val="3"/>
            <w:tcBorders>
              <w:top w:val="single" w:sz="2" w:space="0" w:color="auto"/>
            </w:tcBorders>
            <w:shd w:val="clear" w:color="auto" w:fill="F7CAAC"/>
          </w:tcPr>
          <w:p w14:paraId="5626FC38" w14:textId="77777777" w:rsidR="00EC5046" w:rsidRDefault="00EC5046" w:rsidP="00566D26">
            <w:r>
              <w:rPr>
                <w:b/>
              </w:rPr>
              <w:t>Rozsah konzultací (soustředění)</w:t>
            </w:r>
          </w:p>
        </w:tc>
        <w:tc>
          <w:tcPr>
            <w:tcW w:w="889" w:type="dxa"/>
            <w:tcBorders>
              <w:top w:val="single" w:sz="2" w:space="0" w:color="auto"/>
            </w:tcBorders>
          </w:tcPr>
          <w:p w14:paraId="30A6D0A1" w14:textId="77777777" w:rsidR="00EC5046" w:rsidRDefault="00EC5046" w:rsidP="00566D26">
            <w:pPr>
              <w:jc w:val="center"/>
            </w:pPr>
            <w:r>
              <w:t>7</w:t>
            </w:r>
          </w:p>
        </w:tc>
        <w:tc>
          <w:tcPr>
            <w:tcW w:w="4179" w:type="dxa"/>
            <w:gridSpan w:val="4"/>
            <w:tcBorders>
              <w:top w:val="single" w:sz="2" w:space="0" w:color="auto"/>
            </w:tcBorders>
            <w:shd w:val="clear" w:color="auto" w:fill="F7CAAC"/>
          </w:tcPr>
          <w:p w14:paraId="0A9E73A1" w14:textId="77777777" w:rsidR="00EC5046" w:rsidRDefault="00EC5046" w:rsidP="00566D26">
            <w:pPr>
              <w:rPr>
                <w:b/>
              </w:rPr>
            </w:pPr>
            <w:r>
              <w:rPr>
                <w:b/>
              </w:rPr>
              <w:t xml:space="preserve">hodin </w:t>
            </w:r>
          </w:p>
        </w:tc>
      </w:tr>
      <w:tr w:rsidR="00EC5046" w14:paraId="7340A1F3" w14:textId="77777777" w:rsidTr="00566D26">
        <w:tc>
          <w:tcPr>
            <w:tcW w:w="9855" w:type="dxa"/>
            <w:gridSpan w:val="8"/>
            <w:shd w:val="clear" w:color="auto" w:fill="F7CAAC"/>
          </w:tcPr>
          <w:p w14:paraId="0BC3D7F6" w14:textId="77777777" w:rsidR="00EC5046" w:rsidRDefault="00EC5046" w:rsidP="00566D26">
            <w:pPr>
              <w:rPr>
                <w:b/>
              </w:rPr>
            </w:pPr>
            <w:r>
              <w:rPr>
                <w:b/>
              </w:rPr>
              <w:t>Informace o způsobu kontaktu s vyučujícím</w:t>
            </w:r>
          </w:p>
        </w:tc>
      </w:tr>
      <w:tr w:rsidR="00EC5046" w14:paraId="2453580D" w14:textId="77777777" w:rsidTr="00566D26">
        <w:trPr>
          <w:trHeight w:val="1373"/>
        </w:trPr>
        <w:tc>
          <w:tcPr>
            <w:tcW w:w="9855" w:type="dxa"/>
            <w:gridSpan w:val="8"/>
          </w:tcPr>
          <w:p w14:paraId="1191E037" w14:textId="77777777" w:rsidR="00EC5046" w:rsidRDefault="00EC5046" w:rsidP="00566D26">
            <w:r w:rsidRPr="005B69A6">
              <w:rPr>
                <w:szCs w:val="22"/>
              </w:rPr>
              <w:t>Vyučující mají trvale vypsány a zveřejněny konzultace minimálně 2h/týden v rámci kterých mají možnosti konzultovat podrobněji probíranou látku. Dále mohou studenti komunikovat s vyučujícím pomocí e-mailu.</w:t>
            </w:r>
            <w:r w:rsidRPr="005B69A6">
              <w:rPr>
                <w:sz w:val="18"/>
              </w:rPr>
              <w:t xml:space="preserve"> </w:t>
            </w:r>
          </w:p>
        </w:tc>
      </w:tr>
    </w:tbl>
    <w:p w14:paraId="2C65BBCC" w14:textId="77777777" w:rsidR="00EC5046" w:rsidRDefault="00EC5046" w:rsidP="00EC5046"/>
    <w:p w14:paraId="7F17DA30" w14:textId="77777777" w:rsidR="00405ADD" w:rsidRDefault="00405A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51BCCBA" w14:textId="77777777" w:rsidTr="00566D26">
        <w:tc>
          <w:tcPr>
            <w:tcW w:w="9855" w:type="dxa"/>
            <w:gridSpan w:val="8"/>
            <w:tcBorders>
              <w:bottom w:val="double" w:sz="4" w:space="0" w:color="auto"/>
            </w:tcBorders>
            <w:shd w:val="clear" w:color="auto" w:fill="BDD6EE"/>
          </w:tcPr>
          <w:p w14:paraId="55E2491D" w14:textId="76885DD6"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74" w:author="Jiří Vojtěšek" w:date="2018-11-26T14:08:00Z">
              <w:r w:rsidR="00926202" w:rsidRPr="00926202">
                <w:rPr>
                  <w:rStyle w:val="Odkazintenzivn"/>
                  <w:rPrChange w:id="475" w:author="Jiří Vojtěšek" w:date="2018-11-26T14:08:00Z">
                    <w:rPr>
                      <w:b/>
                    </w:rPr>
                  </w:rPrChange>
                </w:rPr>
                <w:t>Abecední seznam</w:t>
              </w:r>
            </w:ins>
            <w:del w:id="476"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47101A6A" w14:textId="77777777" w:rsidTr="00566D26">
        <w:tc>
          <w:tcPr>
            <w:tcW w:w="3086" w:type="dxa"/>
            <w:tcBorders>
              <w:top w:val="double" w:sz="4" w:space="0" w:color="auto"/>
            </w:tcBorders>
            <w:shd w:val="clear" w:color="auto" w:fill="F7CAAC"/>
          </w:tcPr>
          <w:p w14:paraId="7689EAB0"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3FD4A17" w14:textId="77777777" w:rsidR="00EC5046" w:rsidRDefault="00EC5046" w:rsidP="00566D26">
            <w:bookmarkStart w:id="477" w:name="InformationSupport"/>
            <w:r>
              <w:t>Information Support for Security Systems</w:t>
            </w:r>
            <w:bookmarkEnd w:id="477"/>
          </w:p>
        </w:tc>
      </w:tr>
      <w:tr w:rsidR="00EC5046" w14:paraId="5F5B11E2" w14:textId="77777777" w:rsidTr="00566D26">
        <w:tc>
          <w:tcPr>
            <w:tcW w:w="3086" w:type="dxa"/>
            <w:shd w:val="clear" w:color="auto" w:fill="F7CAAC"/>
          </w:tcPr>
          <w:p w14:paraId="4FD227FA" w14:textId="77777777" w:rsidR="00EC5046" w:rsidRDefault="00EC5046" w:rsidP="00566D26">
            <w:pPr>
              <w:rPr>
                <w:b/>
              </w:rPr>
            </w:pPr>
            <w:r>
              <w:rPr>
                <w:b/>
              </w:rPr>
              <w:t>Typ předmětu</w:t>
            </w:r>
          </w:p>
        </w:tc>
        <w:tc>
          <w:tcPr>
            <w:tcW w:w="3406" w:type="dxa"/>
            <w:gridSpan w:val="4"/>
          </w:tcPr>
          <w:p w14:paraId="4C5488FF" w14:textId="77777777" w:rsidR="00EC5046" w:rsidRDefault="00EC5046" w:rsidP="00566D26">
            <w:r>
              <w:t>Povinný „ZT“ pro specializace</w:t>
            </w:r>
          </w:p>
          <w:p w14:paraId="62187D0B" w14:textId="77777777" w:rsidR="00EC5046" w:rsidRDefault="00EC5046" w:rsidP="00566D26">
            <w:r>
              <w:t>Bezpečnostní technologie</w:t>
            </w:r>
          </w:p>
          <w:p w14:paraId="60820A1A" w14:textId="77777777" w:rsidR="00EC5046" w:rsidRDefault="00EC5046" w:rsidP="00566D26">
            <w:r>
              <w:t>Bezpečnostní management</w:t>
            </w:r>
          </w:p>
        </w:tc>
        <w:tc>
          <w:tcPr>
            <w:tcW w:w="2695" w:type="dxa"/>
            <w:gridSpan w:val="2"/>
            <w:shd w:val="clear" w:color="auto" w:fill="F7CAAC"/>
          </w:tcPr>
          <w:p w14:paraId="77CA71FE" w14:textId="77777777" w:rsidR="00EC5046" w:rsidRDefault="00EC5046" w:rsidP="00566D26">
            <w:r>
              <w:rPr>
                <w:b/>
              </w:rPr>
              <w:t>doporučený ročník / semestr</w:t>
            </w:r>
          </w:p>
        </w:tc>
        <w:tc>
          <w:tcPr>
            <w:tcW w:w="668" w:type="dxa"/>
          </w:tcPr>
          <w:p w14:paraId="2C84025A" w14:textId="77777777" w:rsidR="00EC5046" w:rsidRDefault="00EC5046" w:rsidP="00566D26">
            <w:r>
              <w:t>1/L</w:t>
            </w:r>
          </w:p>
        </w:tc>
      </w:tr>
      <w:tr w:rsidR="00EC5046" w14:paraId="431CF843" w14:textId="77777777" w:rsidTr="00566D26">
        <w:tc>
          <w:tcPr>
            <w:tcW w:w="3086" w:type="dxa"/>
            <w:shd w:val="clear" w:color="auto" w:fill="F7CAAC"/>
          </w:tcPr>
          <w:p w14:paraId="43C9E71D" w14:textId="77777777" w:rsidR="00EC5046" w:rsidRDefault="00EC5046" w:rsidP="00566D26">
            <w:pPr>
              <w:rPr>
                <w:b/>
              </w:rPr>
            </w:pPr>
            <w:r>
              <w:rPr>
                <w:b/>
              </w:rPr>
              <w:t>Rozsah studijního předmětu</w:t>
            </w:r>
          </w:p>
        </w:tc>
        <w:tc>
          <w:tcPr>
            <w:tcW w:w="1701" w:type="dxa"/>
            <w:gridSpan w:val="2"/>
          </w:tcPr>
          <w:p w14:paraId="33B41F79" w14:textId="77777777" w:rsidR="00EC5046" w:rsidRDefault="00EC5046" w:rsidP="00566D26">
            <w:r>
              <w:t>14p + 28c</w:t>
            </w:r>
          </w:p>
        </w:tc>
        <w:tc>
          <w:tcPr>
            <w:tcW w:w="889" w:type="dxa"/>
            <w:shd w:val="clear" w:color="auto" w:fill="F7CAAC"/>
          </w:tcPr>
          <w:p w14:paraId="202839EE" w14:textId="77777777" w:rsidR="00EC5046" w:rsidRDefault="00EC5046" w:rsidP="00566D26">
            <w:pPr>
              <w:rPr>
                <w:b/>
              </w:rPr>
            </w:pPr>
            <w:r>
              <w:rPr>
                <w:b/>
              </w:rPr>
              <w:t xml:space="preserve">hod. </w:t>
            </w:r>
          </w:p>
        </w:tc>
        <w:tc>
          <w:tcPr>
            <w:tcW w:w="816" w:type="dxa"/>
          </w:tcPr>
          <w:p w14:paraId="42431230" w14:textId="77777777" w:rsidR="00EC5046" w:rsidRDefault="00EC5046" w:rsidP="00566D26"/>
        </w:tc>
        <w:tc>
          <w:tcPr>
            <w:tcW w:w="2156" w:type="dxa"/>
            <w:shd w:val="clear" w:color="auto" w:fill="F7CAAC"/>
          </w:tcPr>
          <w:p w14:paraId="221D9428" w14:textId="77777777" w:rsidR="00EC5046" w:rsidRDefault="00EC5046" w:rsidP="00566D26">
            <w:pPr>
              <w:rPr>
                <w:b/>
              </w:rPr>
            </w:pPr>
            <w:r>
              <w:rPr>
                <w:b/>
              </w:rPr>
              <w:t>kreditů</w:t>
            </w:r>
          </w:p>
        </w:tc>
        <w:tc>
          <w:tcPr>
            <w:tcW w:w="1207" w:type="dxa"/>
            <w:gridSpan w:val="2"/>
          </w:tcPr>
          <w:p w14:paraId="63C97867" w14:textId="77777777" w:rsidR="00EC5046" w:rsidRDefault="00EC5046" w:rsidP="00566D26">
            <w:r>
              <w:t>3</w:t>
            </w:r>
          </w:p>
        </w:tc>
      </w:tr>
      <w:tr w:rsidR="00EC5046" w14:paraId="6BA36023" w14:textId="77777777" w:rsidTr="00566D26">
        <w:tc>
          <w:tcPr>
            <w:tcW w:w="3086" w:type="dxa"/>
            <w:shd w:val="clear" w:color="auto" w:fill="F7CAAC"/>
          </w:tcPr>
          <w:p w14:paraId="496CEAF2" w14:textId="77777777" w:rsidR="00EC5046" w:rsidRDefault="00EC5046" w:rsidP="00566D26">
            <w:pPr>
              <w:rPr>
                <w:b/>
                <w:sz w:val="22"/>
              </w:rPr>
            </w:pPr>
            <w:r>
              <w:rPr>
                <w:b/>
              </w:rPr>
              <w:t>Prerekvizity, korekvizity, ekvivalence</w:t>
            </w:r>
          </w:p>
        </w:tc>
        <w:tc>
          <w:tcPr>
            <w:tcW w:w="6769" w:type="dxa"/>
            <w:gridSpan w:val="7"/>
          </w:tcPr>
          <w:p w14:paraId="727E2020" w14:textId="77777777" w:rsidR="00EC5046" w:rsidRDefault="00EC5046" w:rsidP="00566D26">
            <w:r>
              <w:t>nejsou</w:t>
            </w:r>
          </w:p>
        </w:tc>
      </w:tr>
      <w:tr w:rsidR="00EC5046" w14:paraId="7ED14453" w14:textId="77777777" w:rsidTr="00566D26">
        <w:tc>
          <w:tcPr>
            <w:tcW w:w="3086" w:type="dxa"/>
            <w:shd w:val="clear" w:color="auto" w:fill="F7CAAC"/>
          </w:tcPr>
          <w:p w14:paraId="75AC09EF" w14:textId="77777777" w:rsidR="00EC5046" w:rsidRDefault="00EC5046" w:rsidP="00566D26">
            <w:pPr>
              <w:rPr>
                <w:b/>
              </w:rPr>
            </w:pPr>
            <w:r>
              <w:rPr>
                <w:b/>
              </w:rPr>
              <w:t>Způsob ověření studijních výsledků</w:t>
            </w:r>
          </w:p>
        </w:tc>
        <w:tc>
          <w:tcPr>
            <w:tcW w:w="3406" w:type="dxa"/>
            <w:gridSpan w:val="4"/>
          </w:tcPr>
          <w:p w14:paraId="64061354" w14:textId="77777777" w:rsidR="00EC5046" w:rsidRDefault="00EC5046" w:rsidP="00566D26">
            <w:r>
              <w:t>Zápočet, zkouška</w:t>
            </w:r>
          </w:p>
        </w:tc>
        <w:tc>
          <w:tcPr>
            <w:tcW w:w="2156" w:type="dxa"/>
            <w:shd w:val="clear" w:color="auto" w:fill="F7CAAC"/>
          </w:tcPr>
          <w:p w14:paraId="582060F2" w14:textId="77777777" w:rsidR="00EC5046" w:rsidRDefault="00EC5046" w:rsidP="00566D26">
            <w:pPr>
              <w:rPr>
                <w:b/>
              </w:rPr>
            </w:pPr>
            <w:r>
              <w:rPr>
                <w:b/>
              </w:rPr>
              <w:t>Forma výuky</w:t>
            </w:r>
          </w:p>
        </w:tc>
        <w:tc>
          <w:tcPr>
            <w:tcW w:w="1207" w:type="dxa"/>
            <w:gridSpan w:val="2"/>
          </w:tcPr>
          <w:p w14:paraId="6D33FF2D" w14:textId="77777777" w:rsidR="00EC5046" w:rsidRDefault="00EC5046" w:rsidP="00566D26">
            <w:r>
              <w:t>přednáška, cvičení</w:t>
            </w:r>
          </w:p>
        </w:tc>
      </w:tr>
      <w:tr w:rsidR="00EC5046" w14:paraId="05337D35" w14:textId="77777777" w:rsidTr="00566D26">
        <w:tc>
          <w:tcPr>
            <w:tcW w:w="3086" w:type="dxa"/>
            <w:shd w:val="clear" w:color="auto" w:fill="F7CAAC"/>
          </w:tcPr>
          <w:p w14:paraId="3D372268"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072FCC2C" w14:textId="77777777" w:rsidR="00EC5046" w:rsidRDefault="00EC5046" w:rsidP="00566D26">
            <w:r>
              <w:t>Písemná i ústní forma</w:t>
            </w:r>
          </w:p>
          <w:p w14:paraId="4FB86609" w14:textId="77777777" w:rsidR="00EC5046" w:rsidRDefault="00EC5046" w:rsidP="00566D26">
            <w:r>
              <w:t xml:space="preserve">1. Povinná a aktivní účast na jednotlivých cvičeních (80% účast na cvičení). </w:t>
            </w:r>
          </w:p>
          <w:p w14:paraId="702F4DFE" w14:textId="77777777" w:rsidR="00EC5046" w:rsidRDefault="00EC5046" w:rsidP="00566D26">
            <w:r>
              <w:t xml:space="preserve">2. Úspěšné a samostatné vypracování všech zadaných úloh v průběhu semestru. </w:t>
            </w:r>
          </w:p>
          <w:p w14:paraId="61D00A99" w14:textId="77777777" w:rsidR="00EC5046" w:rsidRDefault="00EC5046" w:rsidP="00566D26"/>
        </w:tc>
      </w:tr>
      <w:tr w:rsidR="00EC5046" w14:paraId="5C3841CE" w14:textId="77777777" w:rsidTr="00566D26">
        <w:trPr>
          <w:trHeight w:val="58"/>
        </w:trPr>
        <w:tc>
          <w:tcPr>
            <w:tcW w:w="9855" w:type="dxa"/>
            <w:gridSpan w:val="8"/>
            <w:tcBorders>
              <w:top w:val="nil"/>
            </w:tcBorders>
          </w:tcPr>
          <w:p w14:paraId="235703C4" w14:textId="77777777" w:rsidR="00EC5046" w:rsidRDefault="00EC5046" w:rsidP="00566D26"/>
        </w:tc>
      </w:tr>
      <w:tr w:rsidR="00EC5046" w14:paraId="2C3CDD5E" w14:textId="77777777" w:rsidTr="00566D26">
        <w:trPr>
          <w:trHeight w:val="197"/>
        </w:trPr>
        <w:tc>
          <w:tcPr>
            <w:tcW w:w="3086" w:type="dxa"/>
            <w:tcBorders>
              <w:top w:val="nil"/>
            </w:tcBorders>
            <w:shd w:val="clear" w:color="auto" w:fill="F7CAAC"/>
          </w:tcPr>
          <w:p w14:paraId="7541603D" w14:textId="77777777" w:rsidR="00EC5046" w:rsidRDefault="00EC5046" w:rsidP="00566D26">
            <w:pPr>
              <w:rPr>
                <w:b/>
              </w:rPr>
            </w:pPr>
            <w:r>
              <w:rPr>
                <w:b/>
              </w:rPr>
              <w:t>Garant předmětu</w:t>
            </w:r>
          </w:p>
        </w:tc>
        <w:tc>
          <w:tcPr>
            <w:tcW w:w="6769" w:type="dxa"/>
            <w:gridSpan w:val="7"/>
            <w:tcBorders>
              <w:top w:val="nil"/>
            </w:tcBorders>
          </w:tcPr>
          <w:p w14:paraId="6815ED48" w14:textId="77777777" w:rsidR="00EC5046" w:rsidRDefault="00EC5046" w:rsidP="00566D26">
            <w:r>
              <w:t>doc. Ing. Lubomír Vašek, CSc.</w:t>
            </w:r>
          </w:p>
        </w:tc>
      </w:tr>
      <w:tr w:rsidR="00EC5046" w14:paraId="71F87C2C" w14:textId="77777777" w:rsidTr="00566D26">
        <w:trPr>
          <w:trHeight w:val="243"/>
        </w:trPr>
        <w:tc>
          <w:tcPr>
            <w:tcW w:w="3086" w:type="dxa"/>
            <w:tcBorders>
              <w:top w:val="nil"/>
            </w:tcBorders>
            <w:shd w:val="clear" w:color="auto" w:fill="F7CAAC"/>
          </w:tcPr>
          <w:p w14:paraId="36051C71" w14:textId="77777777" w:rsidR="00EC5046" w:rsidRDefault="00EC5046" w:rsidP="00566D26">
            <w:pPr>
              <w:rPr>
                <w:b/>
              </w:rPr>
            </w:pPr>
            <w:r>
              <w:rPr>
                <w:b/>
              </w:rPr>
              <w:t>Zapojení garanta do výuky předmětu</w:t>
            </w:r>
          </w:p>
        </w:tc>
        <w:tc>
          <w:tcPr>
            <w:tcW w:w="6769" w:type="dxa"/>
            <w:gridSpan w:val="7"/>
            <w:tcBorders>
              <w:top w:val="nil"/>
            </w:tcBorders>
          </w:tcPr>
          <w:p w14:paraId="7D20E4DA" w14:textId="77777777" w:rsidR="00EC5046" w:rsidRDefault="00EC5046" w:rsidP="00566D26">
            <w:r>
              <w:t>Metodicky, přednáší</w:t>
            </w:r>
          </w:p>
        </w:tc>
      </w:tr>
      <w:tr w:rsidR="00EC5046" w14:paraId="287897FF" w14:textId="77777777" w:rsidTr="00566D26">
        <w:tc>
          <w:tcPr>
            <w:tcW w:w="3086" w:type="dxa"/>
            <w:shd w:val="clear" w:color="auto" w:fill="F7CAAC"/>
          </w:tcPr>
          <w:p w14:paraId="64C0A349" w14:textId="77777777" w:rsidR="00EC5046" w:rsidRDefault="00EC5046" w:rsidP="00566D26">
            <w:pPr>
              <w:rPr>
                <w:b/>
              </w:rPr>
            </w:pPr>
            <w:r>
              <w:rPr>
                <w:b/>
              </w:rPr>
              <w:t>Vyučující</w:t>
            </w:r>
          </w:p>
        </w:tc>
        <w:tc>
          <w:tcPr>
            <w:tcW w:w="6769" w:type="dxa"/>
            <w:gridSpan w:val="7"/>
            <w:tcBorders>
              <w:bottom w:val="nil"/>
            </w:tcBorders>
          </w:tcPr>
          <w:p w14:paraId="4D4518BC" w14:textId="77777777" w:rsidR="00EC5046" w:rsidRDefault="00EC5046" w:rsidP="00566D26">
            <w:r>
              <w:t>doc. Ing. Lubomír Vašek, CSc., přednášky (100 %)</w:t>
            </w:r>
          </w:p>
          <w:p w14:paraId="6ED2CFBE" w14:textId="77777777" w:rsidR="00EC5046" w:rsidRDefault="00EC5046" w:rsidP="00566D26">
            <w:r>
              <w:t>Ing. David Šaur, Ph.D., cvičení (100 %)</w:t>
            </w:r>
          </w:p>
        </w:tc>
      </w:tr>
      <w:tr w:rsidR="00EC5046" w14:paraId="06BFC9CF" w14:textId="77777777" w:rsidTr="00566D26">
        <w:trPr>
          <w:trHeight w:val="58"/>
        </w:trPr>
        <w:tc>
          <w:tcPr>
            <w:tcW w:w="9855" w:type="dxa"/>
            <w:gridSpan w:val="8"/>
            <w:tcBorders>
              <w:top w:val="nil"/>
            </w:tcBorders>
          </w:tcPr>
          <w:p w14:paraId="356BE1BC" w14:textId="77777777" w:rsidR="00EC5046" w:rsidRDefault="00EC5046" w:rsidP="00566D26"/>
        </w:tc>
      </w:tr>
      <w:tr w:rsidR="00EC5046" w14:paraId="67C04554" w14:textId="77777777" w:rsidTr="00566D26">
        <w:tc>
          <w:tcPr>
            <w:tcW w:w="3086" w:type="dxa"/>
            <w:shd w:val="clear" w:color="auto" w:fill="F7CAAC"/>
          </w:tcPr>
          <w:p w14:paraId="06ADBBE1" w14:textId="77777777" w:rsidR="00EC5046" w:rsidRDefault="00EC5046" w:rsidP="00566D26">
            <w:pPr>
              <w:rPr>
                <w:b/>
              </w:rPr>
            </w:pPr>
            <w:r>
              <w:rPr>
                <w:b/>
              </w:rPr>
              <w:t>Stručná anotace předmětu</w:t>
            </w:r>
          </w:p>
        </w:tc>
        <w:tc>
          <w:tcPr>
            <w:tcW w:w="6769" w:type="dxa"/>
            <w:gridSpan w:val="7"/>
            <w:tcBorders>
              <w:bottom w:val="nil"/>
            </w:tcBorders>
          </w:tcPr>
          <w:p w14:paraId="520D6A9F" w14:textId="77777777" w:rsidR="00EC5046" w:rsidRDefault="00EC5046" w:rsidP="00566D26"/>
        </w:tc>
      </w:tr>
      <w:tr w:rsidR="00EC5046" w14:paraId="73C7AF5F" w14:textId="77777777" w:rsidTr="00566D26">
        <w:trPr>
          <w:trHeight w:val="3938"/>
        </w:trPr>
        <w:tc>
          <w:tcPr>
            <w:tcW w:w="9855" w:type="dxa"/>
            <w:gridSpan w:val="8"/>
            <w:tcBorders>
              <w:top w:val="nil"/>
              <w:bottom w:val="single" w:sz="12" w:space="0" w:color="auto"/>
            </w:tcBorders>
          </w:tcPr>
          <w:p w14:paraId="5630931D" w14:textId="77777777" w:rsidR="00EC5046" w:rsidRPr="00137727" w:rsidRDefault="00EC5046" w:rsidP="00566D26">
            <w:pPr>
              <w:rPr>
                <w:szCs w:val="21"/>
              </w:rPr>
            </w:pPr>
            <w:r w:rsidRPr="00137727">
              <w:rPr>
                <w:szCs w:val="21"/>
              </w:rPr>
              <w:t>Cílem předmětu je získání poznatků a znalostí z oblasti informační podpory bezpečnostních systémů, založené na využití geografických informačních systémů, předpovědi počasí a nástrojů pro analýzu rizik. Teoretické znalosti zaměřené na principy a metody využívané při zpracování geografických dat, meteorologických dat a údajů a postupů  při  analýze rizik, jsou doplněny praktickými poznatky, které studenti získají ve cvičení při řešení vybraných úloh přímo s využitím konkrétních softwarových aplikací.</w:t>
            </w:r>
          </w:p>
          <w:p w14:paraId="20889315" w14:textId="77777777" w:rsidR="00EC5046" w:rsidRPr="00137727" w:rsidRDefault="00EC5046" w:rsidP="00566D26">
            <w:pPr>
              <w:rPr>
                <w:szCs w:val="21"/>
              </w:rPr>
            </w:pPr>
          </w:p>
          <w:p w14:paraId="327F5469" w14:textId="77777777" w:rsidR="00EC5046" w:rsidRPr="00137727" w:rsidRDefault="00EC5046" w:rsidP="00566D26">
            <w:pPr>
              <w:rPr>
                <w:szCs w:val="21"/>
              </w:rPr>
            </w:pPr>
            <w:r w:rsidRPr="00137727">
              <w:rPr>
                <w:szCs w:val="21"/>
              </w:rPr>
              <w:t>Témata:</w:t>
            </w:r>
          </w:p>
          <w:p w14:paraId="59D61A6F" w14:textId="77777777" w:rsidR="00EC5046" w:rsidRPr="00137727" w:rsidRDefault="00EC5046" w:rsidP="00EC5046">
            <w:pPr>
              <w:pStyle w:val="Odstavecseseznamem1"/>
              <w:numPr>
                <w:ilvl w:val="0"/>
                <w:numId w:val="34"/>
              </w:numPr>
              <w:rPr>
                <w:szCs w:val="21"/>
                <w:lang w:val="cs-CZ"/>
              </w:rPr>
            </w:pPr>
            <w:r w:rsidRPr="00137727">
              <w:rPr>
                <w:szCs w:val="21"/>
                <w:lang w:val="cs-CZ"/>
              </w:rPr>
              <w:t>Teorie k aplikacím v bezpečnostním managementu (Úvod k informační podpoře bezpečnostních systémů).</w:t>
            </w:r>
          </w:p>
          <w:p w14:paraId="05C0E972" w14:textId="77777777" w:rsidR="00EC5046" w:rsidRPr="00137727" w:rsidRDefault="00EC5046" w:rsidP="00EC5046">
            <w:pPr>
              <w:pStyle w:val="Odstavecseseznamem1"/>
              <w:numPr>
                <w:ilvl w:val="0"/>
                <w:numId w:val="34"/>
              </w:numPr>
              <w:jc w:val="left"/>
              <w:rPr>
                <w:szCs w:val="21"/>
                <w:lang w:val="cs-CZ"/>
              </w:rPr>
            </w:pPr>
            <w:r w:rsidRPr="00137727">
              <w:rPr>
                <w:szCs w:val="21"/>
              </w:rPr>
              <w:t>Úvod do GIS, základní terminologie a definice GIS, související obory, aplikační obory</w:t>
            </w:r>
          </w:p>
          <w:p w14:paraId="54C87B14" w14:textId="77777777" w:rsidR="00EC5046" w:rsidRPr="00137727" w:rsidRDefault="00EC5046" w:rsidP="00EC5046">
            <w:pPr>
              <w:pStyle w:val="Odstavecseseznamem1"/>
              <w:numPr>
                <w:ilvl w:val="0"/>
                <w:numId w:val="34"/>
              </w:numPr>
              <w:jc w:val="left"/>
              <w:rPr>
                <w:szCs w:val="21"/>
                <w:lang w:val="cs-CZ"/>
              </w:rPr>
            </w:pPr>
            <w:r w:rsidRPr="00137727">
              <w:rPr>
                <w:szCs w:val="21"/>
              </w:rPr>
              <w:t xml:space="preserve">Data užívaná v GIS, jejich klasifikace. Zdroje geografických dat, jejich úpravy a způsoby jejich uchování </w:t>
            </w:r>
          </w:p>
          <w:p w14:paraId="2A267EBE" w14:textId="77777777" w:rsidR="00EC5046" w:rsidRPr="00137727" w:rsidRDefault="00EC5046" w:rsidP="00EC5046">
            <w:pPr>
              <w:pStyle w:val="Odstavecseseznamem1"/>
              <w:numPr>
                <w:ilvl w:val="0"/>
                <w:numId w:val="34"/>
              </w:numPr>
              <w:jc w:val="left"/>
              <w:rPr>
                <w:szCs w:val="21"/>
                <w:lang w:val="cs-CZ"/>
              </w:rPr>
            </w:pPr>
            <w:r w:rsidRPr="00137727">
              <w:rPr>
                <w:szCs w:val="21"/>
              </w:rPr>
              <w:t>Základní typy úloh řešených s pomocí GIS</w:t>
            </w:r>
          </w:p>
          <w:p w14:paraId="21D8F5A6" w14:textId="77777777" w:rsidR="00EC5046" w:rsidRPr="00137727" w:rsidRDefault="00EC5046" w:rsidP="00EC5046">
            <w:pPr>
              <w:pStyle w:val="Odstavecseseznamem1"/>
              <w:numPr>
                <w:ilvl w:val="0"/>
                <w:numId w:val="34"/>
              </w:numPr>
              <w:jc w:val="left"/>
              <w:rPr>
                <w:szCs w:val="21"/>
                <w:lang w:val="cs-CZ"/>
              </w:rPr>
            </w:pPr>
            <w:r w:rsidRPr="00137727">
              <w:rPr>
                <w:szCs w:val="21"/>
              </w:rPr>
              <w:t xml:space="preserve">Geografické objekty, základní topologické pojmy </w:t>
            </w:r>
          </w:p>
          <w:p w14:paraId="1B54A4BE" w14:textId="77777777" w:rsidR="00EC5046" w:rsidRPr="00137727" w:rsidRDefault="00EC5046" w:rsidP="00EC5046">
            <w:pPr>
              <w:pStyle w:val="Odstavecseseznamem1"/>
              <w:numPr>
                <w:ilvl w:val="0"/>
                <w:numId w:val="34"/>
              </w:numPr>
              <w:jc w:val="left"/>
              <w:rPr>
                <w:szCs w:val="21"/>
              </w:rPr>
            </w:pPr>
            <w:r w:rsidRPr="00137727">
              <w:rPr>
                <w:szCs w:val="21"/>
              </w:rPr>
              <w:t>Souřadné systémy a základní transformace geografických dat</w:t>
            </w:r>
          </w:p>
          <w:p w14:paraId="1940D2C9" w14:textId="77777777" w:rsidR="00EC5046" w:rsidRPr="00137727" w:rsidRDefault="00EC5046" w:rsidP="00EC5046">
            <w:pPr>
              <w:pStyle w:val="Odstavecseseznamem1"/>
              <w:numPr>
                <w:ilvl w:val="0"/>
                <w:numId w:val="34"/>
              </w:numPr>
              <w:jc w:val="left"/>
              <w:rPr>
                <w:szCs w:val="21"/>
              </w:rPr>
            </w:pPr>
            <w:r w:rsidRPr="00137727">
              <w:rPr>
                <w:szCs w:val="21"/>
              </w:rPr>
              <w:t xml:space="preserve">Vektorová a rastrová reprezentace geografických dat, odpovídající datové modely </w:t>
            </w:r>
          </w:p>
          <w:p w14:paraId="66E3209D" w14:textId="77777777" w:rsidR="00EC5046" w:rsidRPr="00137727" w:rsidRDefault="00EC5046" w:rsidP="00EC5046">
            <w:pPr>
              <w:pStyle w:val="Odstavecseseznamem1"/>
              <w:numPr>
                <w:ilvl w:val="0"/>
                <w:numId w:val="34"/>
              </w:numPr>
              <w:jc w:val="left"/>
              <w:rPr>
                <w:szCs w:val="21"/>
              </w:rPr>
            </w:pPr>
            <w:r w:rsidRPr="00137727">
              <w:rPr>
                <w:szCs w:val="21"/>
              </w:rPr>
              <w:t>Základní analýzy prováděné v GIS, jejich rozdělení a metody pro jejich realizaci</w:t>
            </w:r>
          </w:p>
          <w:p w14:paraId="32671EB2" w14:textId="77777777" w:rsidR="00EC5046" w:rsidRPr="00137727" w:rsidRDefault="00EC5046" w:rsidP="00EC5046">
            <w:pPr>
              <w:pStyle w:val="Odstavecseseznamem1"/>
              <w:numPr>
                <w:ilvl w:val="0"/>
                <w:numId w:val="34"/>
              </w:numPr>
              <w:jc w:val="left"/>
              <w:rPr>
                <w:szCs w:val="21"/>
                <w:lang w:val="cs-CZ"/>
              </w:rPr>
            </w:pPr>
            <w:r w:rsidRPr="00137727">
              <w:rPr>
                <w:szCs w:val="21"/>
                <w:lang w:val="cs-CZ"/>
              </w:rPr>
              <w:t>Úvod do meteorologie a klimatologie a jejich úloha v informatické podpoře bezpečnostních systémů</w:t>
            </w:r>
          </w:p>
          <w:p w14:paraId="39116F93" w14:textId="77777777" w:rsidR="00EC5046" w:rsidRPr="00137727" w:rsidRDefault="00EC5046" w:rsidP="00EC5046">
            <w:pPr>
              <w:pStyle w:val="Odstavecseseznamem1"/>
              <w:numPr>
                <w:ilvl w:val="0"/>
                <w:numId w:val="34"/>
              </w:numPr>
              <w:jc w:val="left"/>
              <w:rPr>
                <w:szCs w:val="21"/>
                <w:lang w:val="cs-CZ"/>
              </w:rPr>
            </w:pPr>
            <w:r w:rsidRPr="00137727">
              <w:rPr>
                <w:szCs w:val="21"/>
                <w:lang w:val="cs-CZ"/>
              </w:rPr>
              <w:t>Měřicí přístroje v meteorologii a zpracování dat.</w:t>
            </w:r>
          </w:p>
          <w:p w14:paraId="6CF23D3B" w14:textId="77777777" w:rsidR="00EC5046" w:rsidRPr="00137727" w:rsidRDefault="00EC5046" w:rsidP="00EC5046">
            <w:pPr>
              <w:pStyle w:val="Odstavecseseznamem1"/>
              <w:numPr>
                <w:ilvl w:val="0"/>
                <w:numId w:val="34"/>
              </w:numPr>
              <w:jc w:val="left"/>
              <w:rPr>
                <w:szCs w:val="21"/>
              </w:rPr>
            </w:pPr>
            <w:r w:rsidRPr="00137727">
              <w:rPr>
                <w:szCs w:val="21"/>
                <w:lang w:val="cs-CZ"/>
              </w:rPr>
              <w:t>Předpovědní systémy v meteorologii</w:t>
            </w:r>
          </w:p>
          <w:p w14:paraId="2423F0AE" w14:textId="77777777" w:rsidR="00EC5046" w:rsidRPr="00137727" w:rsidRDefault="00EC5046" w:rsidP="00EC5046">
            <w:pPr>
              <w:pStyle w:val="Odstavecseseznamem1"/>
              <w:numPr>
                <w:ilvl w:val="0"/>
                <w:numId w:val="34"/>
              </w:numPr>
              <w:rPr>
                <w:szCs w:val="21"/>
                <w:lang w:val="cs-CZ"/>
              </w:rPr>
            </w:pPr>
            <w:r w:rsidRPr="00137727">
              <w:rPr>
                <w:szCs w:val="21"/>
                <w:lang w:val="cs-CZ"/>
              </w:rPr>
              <w:t>Analýza rizik v praxi – program SFERA.</w:t>
            </w:r>
          </w:p>
          <w:p w14:paraId="11D4FA96" w14:textId="77777777" w:rsidR="00EC5046" w:rsidRPr="00137727" w:rsidRDefault="00EC5046" w:rsidP="00EC5046">
            <w:pPr>
              <w:pStyle w:val="Odstavecseseznamem1"/>
              <w:numPr>
                <w:ilvl w:val="0"/>
                <w:numId w:val="34"/>
              </w:numPr>
              <w:rPr>
                <w:szCs w:val="21"/>
                <w:lang w:val="cs-CZ"/>
              </w:rPr>
            </w:pPr>
            <w:r w:rsidRPr="00137727">
              <w:rPr>
                <w:szCs w:val="21"/>
                <w:lang w:val="cs-CZ"/>
              </w:rPr>
              <w:t>Metoda multikriteriálního hodnocení</w:t>
            </w:r>
          </w:p>
          <w:p w14:paraId="329E08E3" w14:textId="77777777" w:rsidR="00EC5046" w:rsidRPr="000125B6" w:rsidRDefault="00EC5046" w:rsidP="00EC5046">
            <w:pPr>
              <w:pStyle w:val="Odstavecseseznamem1"/>
              <w:numPr>
                <w:ilvl w:val="0"/>
                <w:numId w:val="34"/>
              </w:numPr>
              <w:rPr>
                <w:szCs w:val="22"/>
                <w:lang w:val="cs-CZ"/>
              </w:rPr>
            </w:pPr>
            <w:r w:rsidRPr="00137727">
              <w:rPr>
                <w:szCs w:val="21"/>
                <w:lang w:val="cs-CZ"/>
              </w:rPr>
              <w:t>Analytický hierarchický proces (AHP)</w:t>
            </w:r>
            <w:r w:rsidRPr="00137727">
              <w:rPr>
                <w:szCs w:val="22"/>
                <w:lang w:val="cs-CZ"/>
              </w:rPr>
              <w:t xml:space="preserve"> </w:t>
            </w:r>
          </w:p>
        </w:tc>
      </w:tr>
      <w:tr w:rsidR="00EC5046" w14:paraId="55132D13" w14:textId="77777777" w:rsidTr="00566D26">
        <w:trPr>
          <w:trHeight w:val="265"/>
        </w:trPr>
        <w:tc>
          <w:tcPr>
            <w:tcW w:w="3653" w:type="dxa"/>
            <w:gridSpan w:val="2"/>
            <w:tcBorders>
              <w:top w:val="nil"/>
            </w:tcBorders>
            <w:shd w:val="clear" w:color="auto" w:fill="F7CAAC"/>
          </w:tcPr>
          <w:p w14:paraId="4E9FD795" w14:textId="77777777" w:rsidR="00EC5046" w:rsidRDefault="00EC5046" w:rsidP="00566D26">
            <w:r>
              <w:rPr>
                <w:b/>
              </w:rPr>
              <w:t>Studijní literatura a studijní pomůcky</w:t>
            </w:r>
          </w:p>
        </w:tc>
        <w:tc>
          <w:tcPr>
            <w:tcW w:w="6202" w:type="dxa"/>
            <w:gridSpan w:val="6"/>
            <w:tcBorders>
              <w:top w:val="nil"/>
              <w:bottom w:val="nil"/>
            </w:tcBorders>
          </w:tcPr>
          <w:p w14:paraId="651E4392" w14:textId="77777777" w:rsidR="00EC5046" w:rsidRDefault="00EC5046" w:rsidP="00566D26"/>
        </w:tc>
      </w:tr>
      <w:tr w:rsidR="00EC5046" w14:paraId="0F7D1CB1" w14:textId="77777777" w:rsidTr="00566D26">
        <w:trPr>
          <w:trHeight w:val="1497"/>
        </w:trPr>
        <w:tc>
          <w:tcPr>
            <w:tcW w:w="9855" w:type="dxa"/>
            <w:gridSpan w:val="8"/>
            <w:tcBorders>
              <w:top w:val="nil"/>
            </w:tcBorders>
          </w:tcPr>
          <w:p w14:paraId="5BB52777" w14:textId="77777777" w:rsidR="00EC5046" w:rsidRPr="00405ADD" w:rsidRDefault="00EC5046" w:rsidP="00566D26">
            <w:pPr>
              <w:rPr>
                <w:sz w:val="18"/>
              </w:rPr>
            </w:pPr>
            <w:r w:rsidRPr="00405ADD">
              <w:rPr>
                <w:b/>
                <w:bCs/>
                <w:sz w:val="18"/>
              </w:rPr>
              <w:t>Povinná literatura:</w:t>
            </w:r>
            <w:r w:rsidRPr="00405ADD">
              <w:rPr>
                <w:sz w:val="18"/>
              </w:rPr>
              <w:t xml:space="preserve"> </w:t>
            </w:r>
          </w:p>
          <w:p w14:paraId="4FB7D9D8" w14:textId="77777777" w:rsidR="00EC5046" w:rsidRPr="00405ADD" w:rsidRDefault="00EC5046" w:rsidP="00566D26">
            <w:pPr>
              <w:rPr>
                <w:sz w:val="18"/>
                <w:szCs w:val="18"/>
              </w:rPr>
            </w:pPr>
            <w:r w:rsidRPr="00405ADD">
              <w:rPr>
                <w:caps/>
                <w:sz w:val="18"/>
                <w:szCs w:val="18"/>
              </w:rPr>
              <w:t>Burrough, Peter A</w:t>
            </w:r>
            <w:r w:rsidRPr="00405ADD">
              <w:rPr>
                <w:sz w:val="18"/>
                <w:szCs w:val="18"/>
              </w:rPr>
              <w:t xml:space="preserve">. </w:t>
            </w:r>
            <w:r w:rsidRPr="00405ADD">
              <w:rPr>
                <w:i/>
                <w:sz w:val="18"/>
                <w:szCs w:val="18"/>
              </w:rPr>
              <w:t>Principles of Geographical Information Systems</w:t>
            </w:r>
            <w:r w:rsidRPr="00405ADD">
              <w:rPr>
                <w:sz w:val="18"/>
                <w:szCs w:val="18"/>
              </w:rPr>
              <w:t>, Oxford University Press; 3 edition (June 23, 2015), ISBN 0198742843</w:t>
            </w:r>
          </w:p>
          <w:p w14:paraId="5B2D1699" w14:textId="77777777" w:rsidR="00EC5046" w:rsidRPr="00405ADD" w:rsidRDefault="00EC5046" w:rsidP="00566D26">
            <w:pPr>
              <w:rPr>
                <w:sz w:val="18"/>
                <w:szCs w:val="18"/>
              </w:rPr>
            </w:pPr>
            <w:r w:rsidRPr="00405ADD">
              <w:rPr>
                <w:sz w:val="18"/>
                <w:szCs w:val="18"/>
              </w:rPr>
              <w:t xml:space="preserve">BERMHARDSEN, T. </w:t>
            </w:r>
            <w:r w:rsidRPr="00405ADD">
              <w:rPr>
                <w:i/>
                <w:iCs/>
                <w:sz w:val="18"/>
                <w:szCs w:val="18"/>
              </w:rPr>
              <w:t>Geographic Information Systems</w:t>
            </w:r>
            <w:r w:rsidRPr="00405ADD">
              <w:rPr>
                <w:sz w:val="18"/>
                <w:szCs w:val="18"/>
              </w:rPr>
              <w:t xml:space="preserve">. Arendal : Viak IT, 1992. ISBN 8299192838. </w:t>
            </w:r>
          </w:p>
          <w:p w14:paraId="6BC8D155" w14:textId="77777777" w:rsidR="00EC5046" w:rsidRPr="00405ADD" w:rsidRDefault="00EC5046" w:rsidP="00566D26">
            <w:pPr>
              <w:rPr>
                <w:b/>
                <w:sz w:val="18"/>
                <w:szCs w:val="18"/>
              </w:rPr>
            </w:pPr>
            <w:r w:rsidRPr="00405ADD">
              <w:rPr>
                <w:b/>
                <w:sz w:val="18"/>
                <w:szCs w:val="18"/>
              </w:rPr>
              <w:t>Doporučená literatura:</w:t>
            </w:r>
          </w:p>
          <w:p w14:paraId="12139D59" w14:textId="77777777" w:rsidR="00EC5046" w:rsidRPr="00405ADD" w:rsidRDefault="00EC5046" w:rsidP="00566D26">
            <w:pPr>
              <w:rPr>
                <w:sz w:val="18"/>
                <w:szCs w:val="18"/>
              </w:rPr>
            </w:pPr>
            <w:r w:rsidRPr="00405ADD">
              <w:rPr>
                <w:sz w:val="18"/>
                <w:szCs w:val="18"/>
              </w:rPr>
              <w:t xml:space="preserve">JONES, P., W. </w:t>
            </w:r>
            <w:r w:rsidRPr="00405ADD">
              <w:rPr>
                <w:i/>
                <w:iCs/>
                <w:sz w:val="18"/>
                <w:szCs w:val="18"/>
              </w:rPr>
              <w:t xml:space="preserve">Personal Information Management. </w:t>
            </w:r>
            <w:r w:rsidRPr="00405ADD">
              <w:rPr>
                <w:sz w:val="18"/>
                <w:szCs w:val="18"/>
              </w:rPr>
              <w:t>Seatle : University of Washington Press, 2007. ISBN 978-0295987378</w:t>
            </w:r>
          </w:p>
          <w:p w14:paraId="15880F5D" w14:textId="77777777" w:rsidR="00EC5046" w:rsidRPr="00405ADD" w:rsidRDefault="00EC5046" w:rsidP="00566D26">
            <w:pPr>
              <w:rPr>
                <w:sz w:val="18"/>
                <w:szCs w:val="18"/>
              </w:rPr>
            </w:pPr>
            <w:r w:rsidRPr="00405ADD">
              <w:rPr>
                <w:caps/>
                <w:sz w:val="18"/>
                <w:szCs w:val="18"/>
              </w:rPr>
              <w:t xml:space="preserve">Huisman O. </w:t>
            </w:r>
            <w:r w:rsidRPr="00405ADD">
              <w:rPr>
                <w:sz w:val="18"/>
                <w:szCs w:val="18"/>
              </w:rPr>
              <w:t>and</w:t>
            </w:r>
            <w:r w:rsidRPr="00405ADD">
              <w:rPr>
                <w:caps/>
                <w:sz w:val="18"/>
                <w:szCs w:val="18"/>
              </w:rPr>
              <w:t xml:space="preserve"> </w:t>
            </w:r>
            <w:r w:rsidRPr="00405ADD">
              <w:rPr>
                <w:sz w:val="18"/>
                <w:szCs w:val="18"/>
              </w:rPr>
              <w:t>BY R. A. (eds.):</w:t>
            </w:r>
            <w:r w:rsidRPr="00405ADD">
              <w:rPr>
                <w:rFonts w:hint="eastAsia"/>
                <w:color w:val="444444"/>
                <w:sz w:val="18"/>
                <w:szCs w:val="18"/>
                <w:shd w:val="clear" w:color="auto" w:fill="FFFFFF"/>
              </w:rPr>
              <w:t> </w:t>
            </w:r>
            <w:r w:rsidRPr="00405ADD">
              <w:rPr>
                <w:rStyle w:val="Zdraznn"/>
                <w:color w:val="444444"/>
                <w:sz w:val="18"/>
                <w:szCs w:val="18"/>
                <w:bdr w:val="none" w:sz="0" w:space="0" w:color="auto" w:frame="1"/>
                <w:shd w:val="clear" w:color="auto" w:fill="FFFFFF"/>
              </w:rPr>
              <w:t>Principles of geographic information systems : an introductory textbook</w:t>
            </w:r>
            <w:r w:rsidRPr="00405ADD">
              <w:rPr>
                <w:color w:val="444444"/>
                <w:sz w:val="18"/>
                <w:szCs w:val="18"/>
                <w:shd w:val="clear" w:color="auto" w:fill="FFFFFF"/>
              </w:rPr>
              <w:t xml:space="preserve">. Enschede: The International Institute for Geo-Information Science and Earth Observation, ITC, 2009, </w:t>
            </w:r>
            <w:r w:rsidRPr="00405ADD">
              <w:rPr>
                <w:sz w:val="18"/>
                <w:szCs w:val="18"/>
              </w:rPr>
              <w:t xml:space="preserve">dostupné z: </w:t>
            </w:r>
            <w:hyperlink r:id="rId23" w:history="1">
              <w:r w:rsidRPr="00405ADD">
                <w:rPr>
                  <w:rStyle w:val="Hypertextovodkaz"/>
                  <w:sz w:val="18"/>
                  <w:szCs w:val="18"/>
                </w:rPr>
                <w:t>https://webapps.itc.utwente.nl/librarywww/papers_2009/general/principlesgis.pdf</w:t>
              </w:r>
            </w:hyperlink>
          </w:p>
          <w:p w14:paraId="1FC226D3" w14:textId="77777777" w:rsidR="00EC5046" w:rsidRPr="00405ADD" w:rsidRDefault="00EC5046" w:rsidP="00566D26">
            <w:pPr>
              <w:rPr>
                <w:sz w:val="18"/>
                <w:szCs w:val="18"/>
              </w:rPr>
            </w:pPr>
            <w:r w:rsidRPr="00405ADD">
              <w:rPr>
                <w:sz w:val="18"/>
                <w:szCs w:val="18"/>
              </w:rPr>
              <w:t xml:space="preserve">ARMSTRONG, L., K. BUTLER, J. SETTELMAIER, T. VANCE a O. WILHELMI. </w:t>
            </w:r>
            <w:r w:rsidRPr="00405ADD">
              <w:rPr>
                <w:i/>
                <w:sz w:val="18"/>
                <w:szCs w:val="18"/>
              </w:rPr>
              <w:t>Mapping And Modeling Weather And Climate With GIS</w:t>
            </w:r>
            <w:r w:rsidRPr="00405ADD">
              <w:rPr>
                <w:sz w:val="18"/>
                <w:szCs w:val="18"/>
              </w:rPr>
              <w:t>. Redlands: Esri Press, 2015, xiv, 319. ISBN 978-1-58948-376-7.</w:t>
            </w:r>
          </w:p>
          <w:p w14:paraId="76581D6D" w14:textId="77777777" w:rsidR="00EC5046" w:rsidRPr="00405ADD" w:rsidRDefault="00EC5046" w:rsidP="00566D26">
            <w:pPr>
              <w:rPr>
                <w:sz w:val="18"/>
                <w:szCs w:val="18"/>
              </w:rPr>
            </w:pPr>
            <w:r w:rsidRPr="00405ADD">
              <w:rPr>
                <w:sz w:val="18"/>
                <w:szCs w:val="18"/>
              </w:rPr>
              <w:t xml:space="preserve">HOUZE, R. A. </w:t>
            </w:r>
            <w:r w:rsidRPr="00405ADD">
              <w:rPr>
                <w:i/>
                <w:iCs/>
                <w:sz w:val="18"/>
                <w:szCs w:val="18"/>
              </w:rPr>
              <w:t>Cloud dynamics</w:t>
            </w:r>
            <w:r w:rsidRPr="00405ADD">
              <w:rPr>
                <w:sz w:val="18"/>
                <w:szCs w:val="18"/>
              </w:rPr>
              <w:t xml:space="preserve"> [online]. Second edition. New York: Academic Press, 1993. ISBN 0-12-356881-1. </w:t>
            </w:r>
          </w:p>
          <w:p w14:paraId="2D6DE851" w14:textId="77777777" w:rsidR="00EC5046" w:rsidRPr="00405ADD" w:rsidRDefault="00EC5046" w:rsidP="00566D26">
            <w:pPr>
              <w:rPr>
                <w:sz w:val="18"/>
                <w:szCs w:val="18"/>
              </w:rPr>
            </w:pPr>
            <w:r w:rsidRPr="00405ADD">
              <w:rPr>
                <w:sz w:val="18"/>
                <w:szCs w:val="18"/>
              </w:rPr>
              <w:t xml:space="preserve">HAIMES, Y. Y. </w:t>
            </w:r>
            <w:r w:rsidRPr="00405ADD">
              <w:rPr>
                <w:i/>
                <w:iCs/>
                <w:sz w:val="18"/>
                <w:szCs w:val="18"/>
              </w:rPr>
              <w:t>Risk modeling, assessment, and management</w:t>
            </w:r>
            <w:r w:rsidRPr="00405ADD">
              <w:rPr>
                <w:sz w:val="18"/>
                <w:szCs w:val="18"/>
              </w:rPr>
              <w:t xml:space="preserve">. Fourth edition. Hoboken: Wiley, [2016], xx, 690. Wiley series in systems engineering and management. ISBN 978-1-119-01798-1. </w:t>
            </w:r>
          </w:p>
          <w:p w14:paraId="6C763FDE" w14:textId="77777777" w:rsidR="00EC5046" w:rsidRPr="002552C7" w:rsidRDefault="00EC5046" w:rsidP="00566D26">
            <w:r w:rsidRPr="00405ADD">
              <w:rPr>
                <w:sz w:val="18"/>
                <w:szCs w:val="18"/>
              </w:rPr>
              <w:t xml:space="preserve">LAW, M. </w:t>
            </w:r>
            <w:r w:rsidRPr="00405ADD">
              <w:rPr>
                <w:rStyle w:val="gmail-gr"/>
                <w:sz w:val="18"/>
                <w:szCs w:val="18"/>
              </w:rPr>
              <w:t>a A.</w:t>
            </w:r>
            <w:r w:rsidRPr="00405ADD">
              <w:rPr>
                <w:sz w:val="18"/>
                <w:szCs w:val="18"/>
              </w:rPr>
              <w:t xml:space="preserve"> COLLINS. </w:t>
            </w:r>
            <w:r w:rsidRPr="00405ADD">
              <w:rPr>
                <w:i/>
                <w:iCs/>
                <w:sz w:val="18"/>
                <w:szCs w:val="18"/>
              </w:rPr>
              <w:t>Getting to know ArcGIS Pro</w:t>
            </w:r>
            <w:r w:rsidRPr="00405ADD">
              <w:rPr>
                <w:sz w:val="18"/>
                <w:szCs w:val="18"/>
              </w:rPr>
              <w:t>. Redlands: Esri Press, [2016], x, 467. ISBN 978-1-589484573.</w:t>
            </w:r>
          </w:p>
        </w:tc>
      </w:tr>
      <w:tr w:rsidR="00EC5046" w14:paraId="3434E712"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C25B49" w14:textId="77777777" w:rsidR="00EC5046" w:rsidRDefault="00EC5046" w:rsidP="00566D26">
            <w:pPr>
              <w:jc w:val="center"/>
              <w:rPr>
                <w:b/>
              </w:rPr>
            </w:pPr>
            <w:r>
              <w:rPr>
                <w:b/>
              </w:rPr>
              <w:t>Informace ke kombinované nebo distanční formě</w:t>
            </w:r>
          </w:p>
        </w:tc>
      </w:tr>
      <w:tr w:rsidR="00EC5046" w14:paraId="3967BB56" w14:textId="77777777" w:rsidTr="00566D26">
        <w:tc>
          <w:tcPr>
            <w:tcW w:w="4787" w:type="dxa"/>
            <w:gridSpan w:val="3"/>
            <w:tcBorders>
              <w:top w:val="single" w:sz="2" w:space="0" w:color="auto"/>
            </w:tcBorders>
            <w:shd w:val="clear" w:color="auto" w:fill="F7CAAC"/>
          </w:tcPr>
          <w:p w14:paraId="6C91786D" w14:textId="77777777" w:rsidR="00EC5046" w:rsidRDefault="00EC5046" w:rsidP="00566D26">
            <w:r>
              <w:rPr>
                <w:b/>
              </w:rPr>
              <w:t>Rozsah konzultací (soustředění)</w:t>
            </w:r>
          </w:p>
        </w:tc>
        <w:tc>
          <w:tcPr>
            <w:tcW w:w="889" w:type="dxa"/>
            <w:tcBorders>
              <w:top w:val="single" w:sz="2" w:space="0" w:color="auto"/>
            </w:tcBorders>
          </w:tcPr>
          <w:p w14:paraId="23C5D41A" w14:textId="77777777" w:rsidR="00EC5046" w:rsidRDefault="00EC5046" w:rsidP="00566D26">
            <w:r>
              <w:t>15</w:t>
            </w:r>
          </w:p>
        </w:tc>
        <w:tc>
          <w:tcPr>
            <w:tcW w:w="4179" w:type="dxa"/>
            <w:gridSpan w:val="4"/>
            <w:tcBorders>
              <w:top w:val="single" w:sz="2" w:space="0" w:color="auto"/>
            </w:tcBorders>
            <w:shd w:val="clear" w:color="auto" w:fill="F7CAAC"/>
          </w:tcPr>
          <w:p w14:paraId="7766AF80" w14:textId="77777777" w:rsidR="00EC5046" w:rsidRDefault="00EC5046" w:rsidP="00566D26">
            <w:pPr>
              <w:rPr>
                <w:b/>
              </w:rPr>
            </w:pPr>
            <w:r>
              <w:rPr>
                <w:b/>
              </w:rPr>
              <w:t xml:space="preserve">hodin </w:t>
            </w:r>
          </w:p>
        </w:tc>
      </w:tr>
      <w:tr w:rsidR="00EC5046" w14:paraId="6E3E1E3C" w14:textId="77777777" w:rsidTr="00566D26">
        <w:tc>
          <w:tcPr>
            <w:tcW w:w="9855" w:type="dxa"/>
            <w:gridSpan w:val="8"/>
            <w:shd w:val="clear" w:color="auto" w:fill="F7CAAC"/>
          </w:tcPr>
          <w:p w14:paraId="5B8A9334" w14:textId="77777777" w:rsidR="00EC5046" w:rsidRDefault="00EC5046" w:rsidP="00566D26">
            <w:pPr>
              <w:rPr>
                <w:b/>
              </w:rPr>
            </w:pPr>
            <w:r>
              <w:rPr>
                <w:b/>
              </w:rPr>
              <w:t>Informace o způsobu kontaktu s vyučujícím</w:t>
            </w:r>
          </w:p>
        </w:tc>
      </w:tr>
      <w:tr w:rsidR="00EC5046" w14:paraId="00A9FCC5" w14:textId="77777777" w:rsidTr="00566D26">
        <w:trPr>
          <w:trHeight w:val="278"/>
        </w:trPr>
        <w:tc>
          <w:tcPr>
            <w:tcW w:w="9855" w:type="dxa"/>
            <w:gridSpan w:val="8"/>
          </w:tcPr>
          <w:p w14:paraId="601AD6A9" w14:textId="77777777" w:rsidR="00EC5046" w:rsidRPr="00521CD5" w:rsidRDefault="00EC5046" w:rsidP="00566D26">
            <w:r w:rsidRPr="00521CD5">
              <w:t>Vyučující na FAI mají trvale vypsány a zveřejněny konzultace minimálně 2h/týden v rámci kterých mají studenti možnost konzultovat podrobněji probíranou látku. Dále mohou studenti komunikovat s vyučujícím pomocí e-mailu a LMS Moodle.</w:t>
            </w:r>
          </w:p>
        </w:tc>
      </w:tr>
    </w:tbl>
    <w:p w14:paraId="1452D036"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4F7B0EB8" w14:textId="77777777" w:rsidTr="00566D26">
        <w:tc>
          <w:tcPr>
            <w:tcW w:w="9855" w:type="dxa"/>
            <w:gridSpan w:val="8"/>
            <w:tcBorders>
              <w:bottom w:val="double" w:sz="4" w:space="0" w:color="auto"/>
            </w:tcBorders>
            <w:shd w:val="clear" w:color="auto" w:fill="BDD6EE"/>
          </w:tcPr>
          <w:p w14:paraId="480A5566" w14:textId="5E45D8CC" w:rsidR="00EC5046" w:rsidRDefault="00EC5046" w:rsidP="00566D26">
            <w:pPr>
              <w:tabs>
                <w:tab w:val="right" w:pos="9500"/>
              </w:tabs>
              <w:rPr>
                <w:b/>
                <w:sz w:val="28"/>
              </w:rPr>
            </w:pPr>
            <w:r>
              <w:br w:type="page"/>
            </w:r>
            <w:r>
              <w:rPr>
                <w:b/>
                <w:sz w:val="28"/>
              </w:rPr>
              <w:t>B-III – Charakteristika studijního předmětu</w:t>
            </w:r>
            <w:r>
              <w:rPr>
                <w:b/>
                <w:sz w:val="28"/>
              </w:rPr>
              <w:tab/>
            </w:r>
            <w:r w:rsidRPr="000503B0">
              <w:rPr>
                <w:rStyle w:val="Odkazintenzivn"/>
              </w:rPr>
              <w:fldChar w:fldCharType="begin"/>
            </w:r>
            <w:r w:rsidRPr="000503B0">
              <w:rPr>
                <w:rStyle w:val="Odkazintenzivn"/>
              </w:rPr>
              <w:instrText xml:space="preserve"> REF  top \h  \* MERGEFORMAT </w:instrText>
            </w:r>
            <w:r w:rsidRPr="000503B0">
              <w:rPr>
                <w:rStyle w:val="Odkazintenzivn"/>
              </w:rPr>
            </w:r>
            <w:r w:rsidRPr="000503B0">
              <w:rPr>
                <w:rStyle w:val="Odkazintenzivn"/>
              </w:rPr>
              <w:fldChar w:fldCharType="separate"/>
            </w:r>
            <w:ins w:id="478" w:author="Jiří Vojtěšek" w:date="2018-11-26T14:08:00Z">
              <w:r w:rsidR="00926202" w:rsidRPr="00926202">
                <w:rPr>
                  <w:color w:val="FF0000"/>
                  <w:u w:val="single"/>
                  <w:rPrChange w:id="479" w:author="Jiří Vojtěšek" w:date="2018-11-26T14:08:00Z">
                    <w:rPr>
                      <w:b/>
                    </w:rPr>
                  </w:rPrChange>
                </w:rPr>
                <w:t>Abecední seznam</w:t>
              </w:r>
            </w:ins>
            <w:del w:id="480" w:author="Jiří Vojtěšek" w:date="2018-11-26T14:08:00Z">
              <w:r w:rsidRPr="00137727" w:rsidDel="00926202">
                <w:rPr>
                  <w:color w:val="FF0000"/>
                  <w:u w:val="single"/>
                </w:rPr>
                <w:delText>Abecední seznam</w:delText>
              </w:r>
            </w:del>
            <w:r w:rsidRPr="000503B0">
              <w:rPr>
                <w:rStyle w:val="Odkazintenzivn"/>
              </w:rPr>
              <w:fldChar w:fldCharType="end"/>
            </w:r>
          </w:p>
        </w:tc>
      </w:tr>
      <w:tr w:rsidR="00EC5046" w14:paraId="55CE476D" w14:textId="77777777" w:rsidTr="00566D26">
        <w:tc>
          <w:tcPr>
            <w:tcW w:w="3086" w:type="dxa"/>
            <w:tcBorders>
              <w:top w:val="double" w:sz="4" w:space="0" w:color="auto"/>
            </w:tcBorders>
            <w:shd w:val="clear" w:color="auto" w:fill="F7CAAC"/>
          </w:tcPr>
          <w:p w14:paraId="3EF09723"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EE301F1" w14:textId="77777777" w:rsidR="00EC5046" w:rsidRDefault="00EC5046" w:rsidP="00566D26">
            <w:bookmarkStart w:id="481" w:name="ProfessionalPlacement"/>
            <w:r w:rsidRPr="00E41526">
              <w:t>Professional Placement</w:t>
            </w:r>
            <w:bookmarkEnd w:id="481"/>
          </w:p>
        </w:tc>
      </w:tr>
      <w:tr w:rsidR="00EC5046" w14:paraId="0F9C6A1E" w14:textId="77777777" w:rsidTr="00566D26">
        <w:tc>
          <w:tcPr>
            <w:tcW w:w="3086" w:type="dxa"/>
            <w:shd w:val="clear" w:color="auto" w:fill="F7CAAC"/>
          </w:tcPr>
          <w:p w14:paraId="6597085F" w14:textId="77777777" w:rsidR="00EC5046" w:rsidRDefault="00EC5046" w:rsidP="00566D26">
            <w:pPr>
              <w:rPr>
                <w:b/>
              </w:rPr>
            </w:pPr>
            <w:r>
              <w:rPr>
                <w:b/>
              </w:rPr>
              <w:t>Typ předmětu</w:t>
            </w:r>
          </w:p>
        </w:tc>
        <w:tc>
          <w:tcPr>
            <w:tcW w:w="3406" w:type="dxa"/>
            <w:gridSpan w:val="4"/>
          </w:tcPr>
          <w:p w14:paraId="6E29144D" w14:textId="77777777" w:rsidR="00EC5046" w:rsidRDefault="00EC5046" w:rsidP="00566D26">
            <w:r>
              <w:t>Povinný pro specializace:</w:t>
            </w:r>
          </w:p>
          <w:p w14:paraId="38FCCE7A" w14:textId="77777777" w:rsidR="00EC5046" w:rsidRDefault="00EC5046" w:rsidP="00566D26">
            <w:r>
              <w:t>Bezpečnostní technologie</w:t>
            </w:r>
          </w:p>
          <w:p w14:paraId="5589E593" w14:textId="77777777" w:rsidR="00EC5046" w:rsidRDefault="00EC5046" w:rsidP="00566D26">
            <w:r>
              <w:t>Bezpečnostní management</w:t>
            </w:r>
          </w:p>
        </w:tc>
        <w:tc>
          <w:tcPr>
            <w:tcW w:w="2695" w:type="dxa"/>
            <w:gridSpan w:val="2"/>
            <w:shd w:val="clear" w:color="auto" w:fill="F7CAAC"/>
          </w:tcPr>
          <w:p w14:paraId="26392EA4" w14:textId="77777777" w:rsidR="00EC5046" w:rsidRDefault="00EC5046" w:rsidP="00566D26">
            <w:r>
              <w:rPr>
                <w:b/>
              </w:rPr>
              <w:t>doporučený ročník / semestr</w:t>
            </w:r>
          </w:p>
        </w:tc>
        <w:tc>
          <w:tcPr>
            <w:tcW w:w="668" w:type="dxa"/>
          </w:tcPr>
          <w:p w14:paraId="7ABF152D" w14:textId="77777777" w:rsidR="00EC5046" w:rsidRDefault="00EC5046" w:rsidP="00566D26">
            <w:r>
              <w:t>průb.</w:t>
            </w:r>
          </w:p>
        </w:tc>
      </w:tr>
      <w:tr w:rsidR="00EC5046" w14:paraId="003147A7" w14:textId="77777777" w:rsidTr="00566D26">
        <w:tc>
          <w:tcPr>
            <w:tcW w:w="3086" w:type="dxa"/>
            <w:shd w:val="clear" w:color="auto" w:fill="F7CAAC"/>
          </w:tcPr>
          <w:p w14:paraId="7E9FC3A8" w14:textId="77777777" w:rsidR="00EC5046" w:rsidRDefault="00EC5046" w:rsidP="00566D26">
            <w:pPr>
              <w:rPr>
                <w:b/>
              </w:rPr>
            </w:pPr>
            <w:r>
              <w:rPr>
                <w:b/>
              </w:rPr>
              <w:t>Rozsah studijního předmětu</w:t>
            </w:r>
          </w:p>
        </w:tc>
        <w:tc>
          <w:tcPr>
            <w:tcW w:w="1701" w:type="dxa"/>
            <w:gridSpan w:val="2"/>
          </w:tcPr>
          <w:p w14:paraId="5221FE2A" w14:textId="77777777" w:rsidR="00EC5046" w:rsidRDefault="00EC5046" w:rsidP="00566D26">
            <w:r>
              <w:t>120h</w:t>
            </w:r>
          </w:p>
        </w:tc>
        <w:tc>
          <w:tcPr>
            <w:tcW w:w="889" w:type="dxa"/>
            <w:shd w:val="clear" w:color="auto" w:fill="F7CAAC"/>
          </w:tcPr>
          <w:p w14:paraId="7D206E17" w14:textId="77777777" w:rsidR="00EC5046" w:rsidRDefault="00EC5046" w:rsidP="00566D26">
            <w:pPr>
              <w:rPr>
                <w:b/>
              </w:rPr>
            </w:pPr>
            <w:r>
              <w:rPr>
                <w:b/>
              </w:rPr>
              <w:t xml:space="preserve">hod. </w:t>
            </w:r>
          </w:p>
        </w:tc>
        <w:tc>
          <w:tcPr>
            <w:tcW w:w="816" w:type="dxa"/>
          </w:tcPr>
          <w:p w14:paraId="602C6A94" w14:textId="77777777" w:rsidR="00EC5046" w:rsidRDefault="00EC5046" w:rsidP="00566D26"/>
        </w:tc>
        <w:tc>
          <w:tcPr>
            <w:tcW w:w="2156" w:type="dxa"/>
            <w:shd w:val="clear" w:color="auto" w:fill="F7CAAC"/>
          </w:tcPr>
          <w:p w14:paraId="2301A448" w14:textId="77777777" w:rsidR="00EC5046" w:rsidRDefault="00EC5046" w:rsidP="00566D26">
            <w:pPr>
              <w:rPr>
                <w:b/>
              </w:rPr>
            </w:pPr>
            <w:r>
              <w:rPr>
                <w:b/>
              </w:rPr>
              <w:t>kreditů</w:t>
            </w:r>
          </w:p>
        </w:tc>
        <w:tc>
          <w:tcPr>
            <w:tcW w:w="1207" w:type="dxa"/>
            <w:gridSpan w:val="2"/>
          </w:tcPr>
          <w:p w14:paraId="110822F2" w14:textId="77777777" w:rsidR="00EC5046" w:rsidRDefault="00EC5046" w:rsidP="00566D26">
            <w:r>
              <w:t>5</w:t>
            </w:r>
          </w:p>
        </w:tc>
      </w:tr>
      <w:tr w:rsidR="00EC5046" w14:paraId="776546A7" w14:textId="77777777" w:rsidTr="00566D26">
        <w:tc>
          <w:tcPr>
            <w:tcW w:w="3086" w:type="dxa"/>
            <w:shd w:val="clear" w:color="auto" w:fill="F7CAAC"/>
          </w:tcPr>
          <w:p w14:paraId="7D968BCF" w14:textId="77777777" w:rsidR="00EC5046" w:rsidRDefault="00EC5046" w:rsidP="00566D26">
            <w:pPr>
              <w:rPr>
                <w:b/>
                <w:sz w:val="22"/>
              </w:rPr>
            </w:pPr>
            <w:r>
              <w:rPr>
                <w:b/>
              </w:rPr>
              <w:t>Prerekvizity, korekvizity, ekvivalence</w:t>
            </w:r>
          </w:p>
        </w:tc>
        <w:tc>
          <w:tcPr>
            <w:tcW w:w="6769" w:type="dxa"/>
            <w:gridSpan w:val="7"/>
          </w:tcPr>
          <w:p w14:paraId="137E829C" w14:textId="77777777" w:rsidR="00EC5046" w:rsidRDefault="00EC5046" w:rsidP="00566D26">
            <w:r>
              <w:t>nejsou</w:t>
            </w:r>
          </w:p>
        </w:tc>
      </w:tr>
      <w:tr w:rsidR="00EC5046" w14:paraId="51762C3E" w14:textId="77777777" w:rsidTr="00566D26">
        <w:tc>
          <w:tcPr>
            <w:tcW w:w="3086" w:type="dxa"/>
            <w:shd w:val="clear" w:color="auto" w:fill="F7CAAC"/>
          </w:tcPr>
          <w:p w14:paraId="0354666A" w14:textId="77777777" w:rsidR="00EC5046" w:rsidRDefault="00EC5046" w:rsidP="00566D26">
            <w:pPr>
              <w:rPr>
                <w:b/>
              </w:rPr>
            </w:pPr>
            <w:r>
              <w:rPr>
                <w:b/>
              </w:rPr>
              <w:t>Způsob ověření studijních výsledků</w:t>
            </w:r>
          </w:p>
        </w:tc>
        <w:tc>
          <w:tcPr>
            <w:tcW w:w="3406" w:type="dxa"/>
            <w:gridSpan w:val="4"/>
          </w:tcPr>
          <w:p w14:paraId="57E999CB" w14:textId="77777777" w:rsidR="00EC5046" w:rsidRDefault="00EC5046" w:rsidP="00566D26">
            <w:r>
              <w:t>Zápočet</w:t>
            </w:r>
          </w:p>
        </w:tc>
        <w:tc>
          <w:tcPr>
            <w:tcW w:w="2156" w:type="dxa"/>
            <w:shd w:val="clear" w:color="auto" w:fill="F7CAAC"/>
          </w:tcPr>
          <w:p w14:paraId="37BDDDCF" w14:textId="77777777" w:rsidR="00EC5046" w:rsidRDefault="00EC5046" w:rsidP="00566D26">
            <w:pPr>
              <w:rPr>
                <w:b/>
              </w:rPr>
            </w:pPr>
            <w:r>
              <w:rPr>
                <w:b/>
              </w:rPr>
              <w:t>Forma výuky</w:t>
            </w:r>
          </w:p>
        </w:tc>
        <w:tc>
          <w:tcPr>
            <w:tcW w:w="1207" w:type="dxa"/>
            <w:gridSpan w:val="2"/>
          </w:tcPr>
          <w:p w14:paraId="09F32F9C" w14:textId="77777777" w:rsidR="00EC5046" w:rsidRDefault="00EC5046" w:rsidP="00566D26">
            <w:r>
              <w:t>praxe</w:t>
            </w:r>
          </w:p>
        </w:tc>
      </w:tr>
      <w:tr w:rsidR="00EC5046" w14:paraId="28A8FD22" w14:textId="77777777" w:rsidTr="00566D26">
        <w:tc>
          <w:tcPr>
            <w:tcW w:w="3086" w:type="dxa"/>
            <w:shd w:val="clear" w:color="auto" w:fill="F7CAAC"/>
          </w:tcPr>
          <w:p w14:paraId="3D8C25AF"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48E7846" w14:textId="77777777" w:rsidR="00EC5046" w:rsidRDefault="00EC5046" w:rsidP="00566D26">
            <w:r>
              <w:t>Závěrečný protokol o průběhu praxe.</w:t>
            </w:r>
          </w:p>
        </w:tc>
      </w:tr>
      <w:tr w:rsidR="00EC5046" w14:paraId="097BE0D3" w14:textId="77777777" w:rsidTr="00566D26">
        <w:trPr>
          <w:trHeight w:val="554"/>
        </w:trPr>
        <w:tc>
          <w:tcPr>
            <w:tcW w:w="9855" w:type="dxa"/>
            <w:gridSpan w:val="8"/>
            <w:tcBorders>
              <w:top w:val="nil"/>
            </w:tcBorders>
          </w:tcPr>
          <w:p w14:paraId="7603C3CF" w14:textId="77777777" w:rsidR="00EC5046" w:rsidRDefault="00EC5046" w:rsidP="00566D26"/>
        </w:tc>
      </w:tr>
      <w:tr w:rsidR="00EC5046" w14:paraId="65D15181" w14:textId="77777777" w:rsidTr="00566D26">
        <w:trPr>
          <w:trHeight w:val="197"/>
        </w:trPr>
        <w:tc>
          <w:tcPr>
            <w:tcW w:w="3086" w:type="dxa"/>
            <w:tcBorders>
              <w:top w:val="nil"/>
            </w:tcBorders>
            <w:shd w:val="clear" w:color="auto" w:fill="F7CAAC"/>
          </w:tcPr>
          <w:p w14:paraId="706CC59B" w14:textId="77777777" w:rsidR="00EC5046" w:rsidRDefault="00EC5046" w:rsidP="00566D26">
            <w:pPr>
              <w:rPr>
                <w:b/>
              </w:rPr>
            </w:pPr>
            <w:r>
              <w:rPr>
                <w:b/>
              </w:rPr>
              <w:t>Garant předmětu</w:t>
            </w:r>
          </w:p>
        </w:tc>
        <w:tc>
          <w:tcPr>
            <w:tcW w:w="6769" w:type="dxa"/>
            <w:gridSpan w:val="7"/>
            <w:tcBorders>
              <w:top w:val="nil"/>
            </w:tcBorders>
          </w:tcPr>
          <w:p w14:paraId="17E5CC0A" w14:textId="77777777" w:rsidR="00EC5046" w:rsidRDefault="00EC5046" w:rsidP="00566D26">
            <w:r>
              <w:t>doc. RNDr. Vojtěch Křesálek, CSc.</w:t>
            </w:r>
          </w:p>
        </w:tc>
      </w:tr>
      <w:tr w:rsidR="00EC5046" w14:paraId="46AFADA3" w14:textId="77777777" w:rsidTr="00566D26">
        <w:trPr>
          <w:trHeight w:val="243"/>
        </w:trPr>
        <w:tc>
          <w:tcPr>
            <w:tcW w:w="3086" w:type="dxa"/>
            <w:tcBorders>
              <w:top w:val="nil"/>
            </w:tcBorders>
            <w:shd w:val="clear" w:color="auto" w:fill="F7CAAC"/>
          </w:tcPr>
          <w:p w14:paraId="2A30B2B5" w14:textId="77777777" w:rsidR="00EC5046" w:rsidRDefault="00EC5046" w:rsidP="00566D26">
            <w:pPr>
              <w:rPr>
                <w:b/>
              </w:rPr>
            </w:pPr>
            <w:r>
              <w:rPr>
                <w:b/>
              </w:rPr>
              <w:t>Zapojení garanta do výuky předmětu</w:t>
            </w:r>
          </w:p>
        </w:tc>
        <w:tc>
          <w:tcPr>
            <w:tcW w:w="6769" w:type="dxa"/>
            <w:gridSpan w:val="7"/>
            <w:tcBorders>
              <w:top w:val="nil"/>
            </w:tcBorders>
          </w:tcPr>
          <w:p w14:paraId="2944925C" w14:textId="77777777" w:rsidR="00EC5046" w:rsidRDefault="00EC5046" w:rsidP="00566D26">
            <w:r>
              <w:t>Metodicky, organizačně</w:t>
            </w:r>
          </w:p>
        </w:tc>
      </w:tr>
      <w:tr w:rsidR="00EC5046" w14:paraId="79AE86EB" w14:textId="77777777" w:rsidTr="00566D26">
        <w:tc>
          <w:tcPr>
            <w:tcW w:w="3086" w:type="dxa"/>
            <w:shd w:val="clear" w:color="auto" w:fill="F7CAAC"/>
          </w:tcPr>
          <w:p w14:paraId="5CA5145D" w14:textId="77777777" w:rsidR="00EC5046" w:rsidRDefault="00EC5046" w:rsidP="00566D26">
            <w:pPr>
              <w:rPr>
                <w:b/>
              </w:rPr>
            </w:pPr>
            <w:r>
              <w:rPr>
                <w:b/>
              </w:rPr>
              <w:t>Vyučující</w:t>
            </w:r>
          </w:p>
        </w:tc>
        <w:tc>
          <w:tcPr>
            <w:tcW w:w="6769" w:type="dxa"/>
            <w:gridSpan w:val="7"/>
            <w:tcBorders>
              <w:bottom w:val="nil"/>
            </w:tcBorders>
          </w:tcPr>
          <w:p w14:paraId="440B1EEF" w14:textId="77777777" w:rsidR="00EC5046" w:rsidRDefault="00EC5046" w:rsidP="00566D26"/>
        </w:tc>
      </w:tr>
      <w:tr w:rsidR="00EC5046" w14:paraId="01C5DE91" w14:textId="77777777" w:rsidTr="00566D26">
        <w:trPr>
          <w:trHeight w:val="554"/>
        </w:trPr>
        <w:tc>
          <w:tcPr>
            <w:tcW w:w="9855" w:type="dxa"/>
            <w:gridSpan w:val="8"/>
            <w:tcBorders>
              <w:top w:val="nil"/>
            </w:tcBorders>
          </w:tcPr>
          <w:p w14:paraId="377AEC3E" w14:textId="77777777" w:rsidR="00EC5046" w:rsidRDefault="00EC5046" w:rsidP="00566D26"/>
        </w:tc>
      </w:tr>
      <w:tr w:rsidR="00EC5046" w14:paraId="6FD2D78D" w14:textId="77777777" w:rsidTr="00566D26">
        <w:tc>
          <w:tcPr>
            <w:tcW w:w="3086" w:type="dxa"/>
            <w:shd w:val="clear" w:color="auto" w:fill="F7CAAC"/>
          </w:tcPr>
          <w:p w14:paraId="1EF82490" w14:textId="77777777" w:rsidR="00EC5046" w:rsidRDefault="00EC5046" w:rsidP="00566D26">
            <w:pPr>
              <w:rPr>
                <w:b/>
              </w:rPr>
            </w:pPr>
            <w:r>
              <w:rPr>
                <w:b/>
              </w:rPr>
              <w:t>Stručná anotace předmětu</w:t>
            </w:r>
          </w:p>
        </w:tc>
        <w:tc>
          <w:tcPr>
            <w:tcW w:w="6769" w:type="dxa"/>
            <w:gridSpan w:val="7"/>
            <w:tcBorders>
              <w:bottom w:val="nil"/>
            </w:tcBorders>
          </w:tcPr>
          <w:p w14:paraId="309F7185" w14:textId="77777777" w:rsidR="00EC5046" w:rsidRDefault="00EC5046" w:rsidP="00566D26"/>
        </w:tc>
      </w:tr>
      <w:tr w:rsidR="00EC5046" w14:paraId="355A6B9D" w14:textId="77777777" w:rsidTr="00566D26">
        <w:trPr>
          <w:trHeight w:val="3938"/>
        </w:trPr>
        <w:tc>
          <w:tcPr>
            <w:tcW w:w="9855" w:type="dxa"/>
            <w:gridSpan w:val="8"/>
            <w:tcBorders>
              <w:top w:val="nil"/>
              <w:bottom w:val="single" w:sz="12" w:space="0" w:color="auto"/>
            </w:tcBorders>
          </w:tcPr>
          <w:p w14:paraId="06A42D12" w14:textId="77777777" w:rsidR="00EC5046" w:rsidRDefault="00EC5046" w:rsidP="00566D26"/>
          <w:p w14:paraId="6361ADEE" w14:textId="77777777" w:rsidR="00EC5046" w:rsidRDefault="00EC5046" w:rsidP="00566D26">
            <w:r w:rsidRPr="003371F7">
              <w:t xml:space="preserve">Cílem předmětu je </w:t>
            </w:r>
            <w:r>
              <w:t>získání přehledu o fungování reálné firmy a získání praktických zkušeností konkrétní prací v průmyslové firmě. Praxe může být studentem realizována kdykoliv v průběhu magisterského studia. Student si může zajistit místo praxe samostatně nebo je mu zprostředkována oddělením pro spolupráci s průmyslem. Podmínkou je, že musí být realizována ve firmě, jejíž odborné portfolio souvisí s obsahem studovaného oboru a je schvalována garantem oboru. O vykonání praxe student zpracovává protokol, ve kterém popíše a zhodnotí průběh vykonání této studijní povinnosti. Součástí tohoto protokolu je i zpráva poskytovatele praxe. Zavedení „Odborné praxe“ vychází z požadavku firem na konkurenceschopnost a uplatnitelnost absolventů magisterského studia.</w:t>
            </w:r>
          </w:p>
        </w:tc>
      </w:tr>
      <w:tr w:rsidR="00EC5046" w14:paraId="723C0CD4" w14:textId="77777777" w:rsidTr="00566D26">
        <w:trPr>
          <w:trHeight w:val="265"/>
        </w:trPr>
        <w:tc>
          <w:tcPr>
            <w:tcW w:w="3653" w:type="dxa"/>
            <w:gridSpan w:val="2"/>
            <w:tcBorders>
              <w:top w:val="nil"/>
            </w:tcBorders>
            <w:shd w:val="clear" w:color="auto" w:fill="F7CAAC"/>
          </w:tcPr>
          <w:p w14:paraId="68DF2BF1" w14:textId="77777777" w:rsidR="00EC5046" w:rsidRDefault="00EC5046" w:rsidP="00566D26">
            <w:r>
              <w:rPr>
                <w:b/>
              </w:rPr>
              <w:t>Studijní literatura a studijní pomůcky</w:t>
            </w:r>
          </w:p>
        </w:tc>
        <w:tc>
          <w:tcPr>
            <w:tcW w:w="6202" w:type="dxa"/>
            <w:gridSpan w:val="6"/>
            <w:tcBorders>
              <w:top w:val="nil"/>
              <w:bottom w:val="nil"/>
            </w:tcBorders>
          </w:tcPr>
          <w:p w14:paraId="54A5A872" w14:textId="77777777" w:rsidR="00EC5046" w:rsidRDefault="00EC5046" w:rsidP="00566D26"/>
        </w:tc>
      </w:tr>
      <w:tr w:rsidR="00EC5046" w14:paraId="76F6D201" w14:textId="77777777" w:rsidTr="00566D26">
        <w:trPr>
          <w:trHeight w:val="1497"/>
        </w:trPr>
        <w:tc>
          <w:tcPr>
            <w:tcW w:w="9855" w:type="dxa"/>
            <w:gridSpan w:val="8"/>
            <w:tcBorders>
              <w:top w:val="nil"/>
            </w:tcBorders>
          </w:tcPr>
          <w:p w14:paraId="04C5250B" w14:textId="77777777" w:rsidR="00EC5046" w:rsidRPr="003371F7" w:rsidRDefault="00EC5046" w:rsidP="00566D26">
            <w:pPr>
              <w:spacing w:before="100" w:beforeAutospacing="1" w:after="100" w:afterAutospacing="1"/>
            </w:pPr>
            <w:r>
              <w:t>Praktická činnost bez studijní literatury.</w:t>
            </w:r>
          </w:p>
          <w:p w14:paraId="1A2ACC93" w14:textId="77777777" w:rsidR="00EC5046" w:rsidRDefault="00EC5046" w:rsidP="00566D26"/>
        </w:tc>
      </w:tr>
      <w:tr w:rsidR="00EC5046" w14:paraId="31457DB8"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E36FD0" w14:textId="77777777" w:rsidR="00EC5046" w:rsidRDefault="00EC5046" w:rsidP="00566D26">
            <w:pPr>
              <w:jc w:val="center"/>
              <w:rPr>
                <w:b/>
              </w:rPr>
            </w:pPr>
            <w:r>
              <w:rPr>
                <w:b/>
              </w:rPr>
              <w:t>Informace ke kombinované nebo distanční formě</w:t>
            </w:r>
          </w:p>
        </w:tc>
      </w:tr>
      <w:tr w:rsidR="00EC5046" w14:paraId="111231C1" w14:textId="77777777" w:rsidTr="00566D26">
        <w:tc>
          <w:tcPr>
            <w:tcW w:w="4787" w:type="dxa"/>
            <w:gridSpan w:val="3"/>
            <w:tcBorders>
              <w:top w:val="single" w:sz="2" w:space="0" w:color="auto"/>
            </w:tcBorders>
            <w:shd w:val="clear" w:color="auto" w:fill="F7CAAC"/>
          </w:tcPr>
          <w:p w14:paraId="51F4B8C2" w14:textId="77777777" w:rsidR="00EC5046" w:rsidRDefault="00EC5046" w:rsidP="00566D26">
            <w:r>
              <w:rPr>
                <w:b/>
              </w:rPr>
              <w:t>Rozsah konzultací (soustředění)</w:t>
            </w:r>
          </w:p>
        </w:tc>
        <w:tc>
          <w:tcPr>
            <w:tcW w:w="889" w:type="dxa"/>
            <w:tcBorders>
              <w:top w:val="single" w:sz="2" w:space="0" w:color="auto"/>
            </w:tcBorders>
          </w:tcPr>
          <w:p w14:paraId="3460DE2B" w14:textId="77777777" w:rsidR="00EC5046" w:rsidRDefault="00EC5046" w:rsidP="00566D26"/>
        </w:tc>
        <w:tc>
          <w:tcPr>
            <w:tcW w:w="4179" w:type="dxa"/>
            <w:gridSpan w:val="4"/>
            <w:tcBorders>
              <w:top w:val="single" w:sz="2" w:space="0" w:color="auto"/>
            </w:tcBorders>
            <w:shd w:val="clear" w:color="auto" w:fill="F7CAAC"/>
          </w:tcPr>
          <w:p w14:paraId="0337DC7C" w14:textId="77777777" w:rsidR="00EC5046" w:rsidRDefault="00EC5046" w:rsidP="00566D26">
            <w:pPr>
              <w:rPr>
                <w:b/>
              </w:rPr>
            </w:pPr>
            <w:r>
              <w:rPr>
                <w:b/>
              </w:rPr>
              <w:t xml:space="preserve">hodin </w:t>
            </w:r>
          </w:p>
        </w:tc>
      </w:tr>
      <w:tr w:rsidR="00EC5046" w14:paraId="0BB38123" w14:textId="77777777" w:rsidTr="00566D26">
        <w:tc>
          <w:tcPr>
            <w:tcW w:w="9855" w:type="dxa"/>
            <w:gridSpan w:val="8"/>
            <w:shd w:val="clear" w:color="auto" w:fill="F7CAAC"/>
          </w:tcPr>
          <w:p w14:paraId="020B6F25" w14:textId="77777777" w:rsidR="00EC5046" w:rsidRDefault="00EC5046" w:rsidP="00566D26">
            <w:pPr>
              <w:rPr>
                <w:b/>
              </w:rPr>
            </w:pPr>
            <w:r>
              <w:rPr>
                <w:b/>
              </w:rPr>
              <w:t>Informace o způsobu kontaktu s vyučujícím</w:t>
            </w:r>
          </w:p>
        </w:tc>
      </w:tr>
      <w:tr w:rsidR="00EC5046" w14:paraId="10450CE0" w14:textId="77777777" w:rsidTr="00566D26">
        <w:trPr>
          <w:trHeight w:val="1373"/>
        </w:trPr>
        <w:tc>
          <w:tcPr>
            <w:tcW w:w="9855" w:type="dxa"/>
            <w:gridSpan w:val="8"/>
          </w:tcPr>
          <w:p w14:paraId="006DD305" w14:textId="77777777" w:rsidR="00EC5046" w:rsidRDefault="00EC5046" w:rsidP="00566D26">
            <w:r>
              <w:t>Pro kombinovanou formu studia není tento předmět zařazen do studijního plánu.</w:t>
            </w:r>
          </w:p>
        </w:tc>
      </w:tr>
    </w:tbl>
    <w:p w14:paraId="440B9C16" w14:textId="77777777" w:rsidR="00EC5046" w:rsidRDefault="00EC5046" w:rsidP="00EC5046"/>
    <w:p w14:paraId="24F9A29C" w14:textId="77777777" w:rsidR="00405ADD" w:rsidRDefault="00405A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rsidRPr="00EB4D1B" w14:paraId="36D598E4" w14:textId="77777777" w:rsidTr="00566D26">
        <w:tc>
          <w:tcPr>
            <w:tcW w:w="9855" w:type="dxa"/>
            <w:gridSpan w:val="8"/>
            <w:tcBorders>
              <w:bottom w:val="double" w:sz="4" w:space="0" w:color="auto"/>
            </w:tcBorders>
            <w:shd w:val="clear" w:color="auto" w:fill="BDD6EE"/>
          </w:tcPr>
          <w:p w14:paraId="0C6FC497" w14:textId="5F8611DF" w:rsidR="00EC5046" w:rsidRPr="00EB4D1B" w:rsidRDefault="00EC5046" w:rsidP="00566D26">
            <w:pPr>
              <w:tabs>
                <w:tab w:val="right" w:pos="9721"/>
              </w:tabs>
              <w:rPr>
                <w:b/>
                <w:sz w:val="28"/>
              </w:rPr>
            </w:pPr>
            <w:r w:rsidRPr="00EB4D1B">
              <w:rPr>
                <w:b/>
                <w:sz w:val="28"/>
              </w:rPr>
              <w:lastRenderedPageBreak/>
              <w:t>B-III – Charakteristika studijního předmětu</w:t>
            </w:r>
            <w:r w:rsidRPr="00EB4D1B">
              <w:rPr>
                <w:b/>
                <w:sz w:val="28"/>
              </w:rPr>
              <w:tab/>
            </w:r>
            <w:r w:rsidRPr="000503B0">
              <w:rPr>
                <w:color w:val="FF0000"/>
                <w:u w:val="single"/>
              </w:rPr>
              <w:fldChar w:fldCharType="begin"/>
            </w:r>
            <w:r w:rsidRPr="000503B0">
              <w:rPr>
                <w:color w:val="FF0000"/>
                <w:u w:val="single"/>
              </w:rPr>
              <w:instrText xml:space="preserve"> REF  top \h  \* MERGEFORMAT </w:instrText>
            </w:r>
            <w:r w:rsidRPr="000503B0">
              <w:rPr>
                <w:color w:val="FF0000"/>
                <w:u w:val="single"/>
              </w:rPr>
            </w:r>
            <w:r w:rsidRPr="000503B0">
              <w:rPr>
                <w:color w:val="FF0000"/>
                <w:u w:val="single"/>
              </w:rPr>
              <w:fldChar w:fldCharType="separate"/>
            </w:r>
            <w:ins w:id="482" w:author="Jiří Vojtěšek" w:date="2018-11-26T14:08:00Z">
              <w:r w:rsidR="00926202" w:rsidRPr="00926202">
                <w:rPr>
                  <w:color w:val="FF0000"/>
                  <w:u w:val="single"/>
                  <w:rPrChange w:id="483" w:author="Jiří Vojtěšek" w:date="2018-11-26T14:08:00Z">
                    <w:rPr>
                      <w:b/>
                    </w:rPr>
                  </w:rPrChange>
                </w:rPr>
                <w:t>Abecední seznam</w:t>
              </w:r>
            </w:ins>
            <w:del w:id="484" w:author="Jiří Vojtěšek" w:date="2018-11-26T14:08:00Z">
              <w:r w:rsidRPr="00137727" w:rsidDel="00926202">
                <w:rPr>
                  <w:color w:val="FF0000"/>
                  <w:u w:val="single"/>
                </w:rPr>
                <w:delText>Abecední seznam</w:delText>
              </w:r>
            </w:del>
            <w:r w:rsidRPr="000503B0">
              <w:rPr>
                <w:color w:val="FF0000"/>
                <w:u w:val="single"/>
              </w:rPr>
              <w:fldChar w:fldCharType="end"/>
            </w:r>
          </w:p>
        </w:tc>
      </w:tr>
      <w:tr w:rsidR="00EC5046" w:rsidRPr="00EB4D1B" w14:paraId="6DCB8A12" w14:textId="77777777" w:rsidTr="00566D26">
        <w:tc>
          <w:tcPr>
            <w:tcW w:w="3086" w:type="dxa"/>
            <w:tcBorders>
              <w:top w:val="double" w:sz="4" w:space="0" w:color="auto"/>
            </w:tcBorders>
            <w:shd w:val="clear" w:color="auto" w:fill="F7CAAC"/>
          </w:tcPr>
          <w:p w14:paraId="3B5739F8" w14:textId="77777777" w:rsidR="00EC5046" w:rsidRPr="00EB4D1B" w:rsidRDefault="00EC5046" w:rsidP="00566D26">
            <w:pPr>
              <w:rPr>
                <w:b/>
              </w:rPr>
            </w:pPr>
            <w:r w:rsidRPr="00EB4D1B">
              <w:rPr>
                <w:b/>
              </w:rPr>
              <w:t>Název studijního předmětu</w:t>
            </w:r>
          </w:p>
        </w:tc>
        <w:tc>
          <w:tcPr>
            <w:tcW w:w="6769" w:type="dxa"/>
            <w:gridSpan w:val="7"/>
            <w:tcBorders>
              <w:top w:val="double" w:sz="4" w:space="0" w:color="auto"/>
            </w:tcBorders>
          </w:tcPr>
          <w:p w14:paraId="1C57C273" w14:textId="77777777" w:rsidR="00EC5046" w:rsidRPr="00EB4D1B" w:rsidRDefault="00EC5046" w:rsidP="00566D26">
            <w:bookmarkStart w:id="485" w:name="ProjectManagement"/>
            <w:r>
              <w:t>Project Management</w:t>
            </w:r>
            <w:bookmarkEnd w:id="485"/>
          </w:p>
        </w:tc>
      </w:tr>
      <w:tr w:rsidR="00EC5046" w:rsidRPr="00EB4D1B" w14:paraId="3A7AE33F" w14:textId="77777777" w:rsidTr="00566D26">
        <w:tc>
          <w:tcPr>
            <w:tcW w:w="3086" w:type="dxa"/>
            <w:shd w:val="clear" w:color="auto" w:fill="F7CAAC"/>
          </w:tcPr>
          <w:p w14:paraId="347CBBA4" w14:textId="77777777" w:rsidR="00EC5046" w:rsidRPr="00EB4D1B" w:rsidRDefault="00EC5046" w:rsidP="00566D26">
            <w:pPr>
              <w:rPr>
                <w:b/>
              </w:rPr>
            </w:pPr>
            <w:r w:rsidRPr="00EB4D1B">
              <w:rPr>
                <w:b/>
              </w:rPr>
              <w:t>Typ předmětu</w:t>
            </w:r>
          </w:p>
        </w:tc>
        <w:tc>
          <w:tcPr>
            <w:tcW w:w="3406" w:type="dxa"/>
            <w:gridSpan w:val="4"/>
          </w:tcPr>
          <w:p w14:paraId="30375A05" w14:textId="77777777" w:rsidR="00EC5046" w:rsidRDefault="00EC5046" w:rsidP="00566D26">
            <w:r w:rsidRPr="00EB4D1B">
              <w:t>Povinný</w:t>
            </w:r>
            <w:r>
              <w:t xml:space="preserve"> pro specializaci:</w:t>
            </w:r>
          </w:p>
          <w:p w14:paraId="56854AAE" w14:textId="77777777" w:rsidR="00EC5046" w:rsidRPr="00EB4D1B" w:rsidRDefault="00EC5046" w:rsidP="00566D26">
            <w:r>
              <w:t>Bezpečnostní management</w:t>
            </w:r>
          </w:p>
        </w:tc>
        <w:tc>
          <w:tcPr>
            <w:tcW w:w="2695" w:type="dxa"/>
            <w:gridSpan w:val="2"/>
            <w:shd w:val="clear" w:color="auto" w:fill="F7CAAC"/>
          </w:tcPr>
          <w:p w14:paraId="528EDF62" w14:textId="77777777" w:rsidR="00EC5046" w:rsidRPr="00EB4D1B" w:rsidRDefault="00EC5046" w:rsidP="00566D26">
            <w:r w:rsidRPr="00EB4D1B">
              <w:rPr>
                <w:b/>
              </w:rPr>
              <w:t>doporučený ročník / semestr</w:t>
            </w:r>
          </w:p>
        </w:tc>
        <w:tc>
          <w:tcPr>
            <w:tcW w:w="668" w:type="dxa"/>
          </w:tcPr>
          <w:p w14:paraId="4E1C9B33" w14:textId="77777777" w:rsidR="00EC5046" w:rsidRPr="00EB4D1B" w:rsidRDefault="00EC5046" w:rsidP="00566D26">
            <w:r w:rsidRPr="00EB4D1B">
              <w:t>1/Z</w:t>
            </w:r>
          </w:p>
        </w:tc>
      </w:tr>
      <w:tr w:rsidR="00EC5046" w:rsidRPr="00EB4D1B" w14:paraId="66445120" w14:textId="77777777" w:rsidTr="00566D26">
        <w:tc>
          <w:tcPr>
            <w:tcW w:w="3086" w:type="dxa"/>
            <w:shd w:val="clear" w:color="auto" w:fill="F7CAAC"/>
          </w:tcPr>
          <w:p w14:paraId="176CBB0F" w14:textId="77777777" w:rsidR="00EC5046" w:rsidRPr="00EB4D1B" w:rsidRDefault="00EC5046" w:rsidP="00566D26">
            <w:pPr>
              <w:rPr>
                <w:b/>
              </w:rPr>
            </w:pPr>
            <w:r w:rsidRPr="00EB4D1B">
              <w:rPr>
                <w:b/>
              </w:rPr>
              <w:t>Rozsah studijního předmětu</w:t>
            </w:r>
          </w:p>
        </w:tc>
        <w:tc>
          <w:tcPr>
            <w:tcW w:w="1701" w:type="dxa"/>
            <w:gridSpan w:val="2"/>
          </w:tcPr>
          <w:p w14:paraId="4150F9C1" w14:textId="77777777" w:rsidR="00EC5046" w:rsidRPr="00EB4D1B" w:rsidRDefault="00EC5046" w:rsidP="00566D26">
            <w:r w:rsidRPr="00EB4D1B">
              <w:t>42c</w:t>
            </w:r>
          </w:p>
        </w:tc>
        <w:tc>
          <w:tcPr>
            <w:tcW w:w="889" w:type="dxa"/>
            <w:shd w:val="clear" w:color="auto" w:fill="F7CAAC"/>
          </w:tcPr>
          <w:p w14:paraId="5A8A29A4" w14:textId="77777777" w:rsidR="00EC5046" w:rsidRPr="00EB4D1B" w:rsidRDefault="00EC5046" w:rsidP="00566D26">
            <w:pPr>
              <w:rPr>
                <w:b/>
              </w:rPr>
            </w:pPr>
            <w:r w:rsidRPr="00EB4D1B">
              <w:rPr>
                <w:b/>
              </w:rPr>
              <w:t xml:space="preserve">hod. </w:t>
            </w:r>
          </w:p>
        </w:tc>
        <w:tc>
          <w:tcPr>
            <w:tcW w:w="816" w:type="dxa"/>
          </w:tcPr>
          <w:p w14:paraId="016C7231" w14:textId="77777777" w:rsidR="00EC5046" w:rsidRPr="00EB4D1B" w:rsidRDefault="00EC5046" w:rsidP="00566D26"/>
        </w:tc>
        <w:tc>
          <w:tcPr>
            <w:tcW w:w="2156" w:type="dxa"/>
            <w:shd w:val="clear" w:color="auto" w:fill="F7CAAC"/>
          </w:tcPr>
          <w:p w14:paraId="38656DB6" w14:textId="77777777" w:rsidR="00EC5046" w:rsidRPr="00EB4D1B" w:rsidRDefault="00EC5046" w:rsidP="00566D26">
            <w:pPr>
              <w:rPr>
                <w:b/>
              </w:rPr>
            </w:pPr>
            <w:r w:rsidRPr="00EB4D1B">
              <w:rPr>
                <w:b/>
              </w:rPr>
              <w:t>kreditů</w:t>
            </w:r>
          </w:p>
        </w:tc>
        <w:tc>
          <w:tcPr>
            <w:tcW w:w="1207" w:type="dxa"/>
            <w:gridSpan w:val="2"/>
          </w:tcPr>
          <w:p w14:paraId="262EA388" w14:textId="77777777" w:rsidR="00EC5046" w:rsidRPr="00EB4D1B" w:rsidRDefault="00EC5046" w:rsidP="00566D26">
            <w:r w:rsidRPr="00EB4D1B">
              <w:t>4</w:t>
            </w:r>
          </w:p>
        </w:tc>
      </w:tr>
      <w:tr w:rsidR="00EC5046" w:rsidRPr="00EB4D1B" w14:paraId="3AEF3535" w14:textId="77777777" w:rsidTr="00566D26">
        <w:tc>
          <w:tcPr>
            <w:tcW w:w="3086" w:type="dxa"/>
            <w:shd w:val="clear" w:color="auto" w:fill="F7CAAC"/>
          </w:tcPr>
          <w:p w14:paraId="65E925B8" w14:textId="77777777" w:rsidR="00EC5046" w:rsidRPr="00EB4D1B" w:rsidRDefault="00EC5046" w:rsidP="00566D26">
            <w:pPr>
              <w:rPr>
                <w:b/>
                <w:sz w:val="22"/>
              </w:rPr>
            </w:pPr>
            <w:r w:rsidRPr="00EB4D1B">
              <w:rPr>
                <w:b/>
              </w:rPr>
              <w:t>Prerekvizity, korekvizity, ekvivalence</w:t>
            </w:r>
          </w:p>
        </w:tc>
        <w:tc>
          <w:tcPr>
            <w:tcW w:w="6769" w:type="dxa"/>
            <w:gridSpan w:val="7"/>
          </w:tcPr>
          <w:p w14:paraId="3C58EFAB" w14:textId="75BB172F" w:rsidR="00EC5046" w:rsidRPr="00EB4D1B" w:rsidRDefault="007D1A83" w:rsidP="00566D26">
            <w:ins w:id="486" w:author="Milan Navrátil" w:date="2018-11-20T16:34:00Z">
              <w:r>
                <w:t>nejsou</w:t>
              </w:r>
            </w:ins>
          </w:p>
        </w:tc>
      </w:tr>
      <w:tr w:rsidR="00EC5046" w:rsidRPr="00EB4D1B" w14:paraId="4800E347" w14:textId="77777777" w:rsidTr="00566D26">
        <w:tc>
          <w:tcPr>
            <w:tcW w:w="3086" w:type="dxa"/>
            <w:shd w:val="clear" w:color="auto" w:fill="F7CAAC"/>
          </w:tcPr>
          <w:p w14:paraId="05D9140A" w14:textId="77777777" w:rsidR="00EC5046" w:rsidRPr="00EB4D1B" w:rsidRDefault="00EC5046" w:rsidP="00566D26">
            <w:pPr>
              <w:rPr>
                <w:b/>
              </w:rPr>
            </w:pPr>
            <w:r w:rsidRPr="00EB4D1B">
              <w:rPr>
                <w:b/>
              </w:rPr>
              <w:t>Způsob ověření studijních výsledků</w:t>
            </w:r>
          </w:p>
        </w:tc>
        <w:tc>
          <w:tcPr>
            <w:tcW w:w="3406" w:type="dxa"/>
            <w:gridSpan w:val="4"/>
          </w:tcPr>
          <w:p w14:paraId="73E278AE" w14:textId="77777777" w:rsidR="00EC5046" w:rsidRPr="00EB4D1B" w:rsidRDefault="00EC5046" w:rsidP="00566D26">
            <w:r w:rsidRPr="00EB4D1B">
              <w:t>klasifikovaný zápočet</w:t>
            </w:r>
          </w:p>
        </w:tc>
        <w:tc>
          <w:tcPr>
            <w:tcW w:w="2156" w:type="dxa"/>
            <w:shd w:val="clear" w:color="auto" w:fill="F7CAAC"/>
          </w:tcPr>
          <w:p w14:paraId="523C9C21" w14:textId="77777777" w:rsidR="00EC5046" w:rsidRPr="00EB4D1B" w:rsidRDefault="00EC5046" w:rsidP="00566D26">
            <w:pPr>
              <w:rPr>
                <w:b/>
              </w:rPr>
            </w:pPr>
            <w:r w:rsidRPr="00EB4D1B">
              <w:rPr>
                <w:b/>
              </w:rPr>
              <w:t>Forma výuky</w:t>
            </w:r>
          </w:p>
        </w:tc>
        <w:tc>
          <w:tcPr>
            <w:tcW w:w="1207" w:type="dxa"/>
            <w:gridSpan w:val="2"/>
          </w:tcPr>
          <w:p w14:paraId="7A3E6DA2" w14:textId="77777777" w:rsidR="00EC5046" w:rsidRPr="00EB4D1B" w:rsidRDefault="00EC5046" w:rsidP="00566D26">
            <w:r w:rsidRPr="00EB4D1B">
              <w:t>cvičení</w:t>
            </w:r>
          </w:p>
        </w:tc>
      </w:tr>
      <w:tr w:rsidR="00EC5046" w:rsidRPr="00EB4D1B" w14:paraId="38AB758D" w14:textId="77777777" w:rsidTr="00566D26">
        <w:tc>
          <w:tcPr>
            <w:tcW w:w="3086" w:type="dxa"/>
            <w:shd w:val="clear" w:color="auto" w:fill="F7CAAC"/>
          </w:tcPr>
          <w:p w14:paraId="651BE558" w14:textId="77777777" w:rsidR="00EC5046" w:rsidRPr="00EB4D1B" w:rsidRDefault="00EC5046" w:rsidP="00566D26">
            <w:pPr>
              <w:rPr>
                <w:b/>
              </w:rPr>
            </w:pPr>
            <w:r w:rsidRPr="00EB4D1B">
              <w:rPr>
                <w:b/>
              </w:rPr>
              <w:t>Forma způsobu ověření studijních výsledků a další požadavky na studenta</w:t>
            </w:r>
          </w:p>
        </w:tc>
        <w:tc>
          <w:tcPr>
            <w:tcW w:w="6769" w:type="dxa"/>
            <w:gridSpan w:val="7"/>
            <w:tcBorders>
              <w:bottom w:val="nil"/>
            </w:tcBorders>
          </w:tcPr>
          <w:p w14:paraId="7A3A56E7" w14:textId="77777777" w:rsidR="00EC5046" w:rsidRPr="00EB4D1B" w:rsidRDefault="00EC5046" w:rsidP="00EC5046">
            <w:pPr>
              <w:pStyle w:val="Odstavecseseznamem"/>
              <w:numPr>
                <w:ilvl w:val="0"/>
                <w:numId w:val="31"/>
              </w:numPr>
              <w:ind w:left="283" w:hanging="283"/>
            </w:pPr>
            <w:r w:rsidRPr="00EB4D1B">
              <w:t>Účast na cvičeních minimálně 70 %.</w:t>
            </w:r>
          </w:p>
          <w:p w14:paraId="2B24D860" w14:textId="77777777" w:rsidR="00EC5046" w:rsidRPr="00EB4D1B" w:rsidRDefault="00EC5046" w:rsidP="00EC5046">
            <w:pPr>
              <w:pStyle w:val="Odstavecseseznamem"/>
              <w:numPr>
                <w:ilvl w:val="0"/>
                <w:numId w:val="31"/>
              </w:numPr>
              <w:ind w:left="283" w:hanging="283"/>
            </w:pPr>
            <w:r w:rsidRPr="00EB4D1B">
              <w:t>Zpracování dvou prezentací v PowerPointu v rozsahu nejméně 10 snímků na zadané téma z probírané tématiky řízení projektů.</w:t>
            </w:r>
          </w:p>
          <w:p w14:paraId="3F8DA97A" w14:textId="77777777" w:rsidR="00EC5046" w:rsidRPr="00EB4D1B" w:rsidRDefault="00EC5046" w:rsidP="00EC5046">
            <w:pPr>
              <w:pStyle w:val="Odstavecseseznamem"/>
              <w:numPr>
                <w:ilvl w:val="0"/>
                <w:numId w:val="31"/>
              </w:numPr>
              <w:ind w:left="283" w:hanging="283"/>
            </w:pPr>
            <w:r w:rsidRPr="00EB4D1B">
              <w:t>Způsob zakončení: ověření znalostí písemným testem a ústní formou (vedena diskuse na vybrané problémy z testové části) a doplněna další otázka v závislosti na obsahu a úrovni vědomostí studenta a jeho znalosti problematiky ve cvičeních.</w:t>
            </w:r>
          </w:p>
        </w:tc>
      </w:tr>
      <w:tr w:rsidR="00EC5046" w:rsidRPr="00EB4D1B" w14:paraId="613EBCC2" w14:textId="77777777" w:rsidTr="00566D26">
        <w:trPr>
          <w:trHeight w:val="50"/>
        </w:trPr>
        <w:tc>
          <w:tcPr>
            <w:tcW w:w="9855" w:type="dxa"/>
            <w:gridSpan w:val="8"/>
            <w:tcBorders>
              <w:top w:val="nil"/>
            </w:tcBorders>
          </w:tcPr>
          <w:p w14:paraId="24C97FF6" w14:textId="77777777" w:rsidR="00EC5046" w:rsidRPr="00EB4D1B" w:rsidRDefault="00EC5046" w:rsidP="00566D26"/>
        </w:tc>
      </w:tr>
      <w:tr w:rsidR="00EC5046" w:rsidRPr="00EB4D1B" w14:paraId="1C68C6F3" w14:textId="77777777" w:rsidTr="00566D26">
        <w:trPr>
          <w:trHeight w:val="197"/>
        </w:trPr>
        <w:tc>
          <w:tcPr>
            <w:tcW w:w="3086" w:type="dxa"/>
            <w:tcBorders>
              <w:top w:val="nil"/>
            </w:tcBorders>
            <w:shd w:val="clear" w:color="auto" w:fill="F7CAAC"/>
          </w:tcPr>
          <w:p w14:paraId="3EDC47C0" w14:textId="77777777" w:rsidR="00EC5046" w:rsidRPr="00EB4D1B" w:rsidRDefault="00EC5046" w:rsidP="00566D26">
            <w:pPr>
              <w:rPr>
                <w:b/>
              </w:rPr>
            </w:pPr>
            <w:r w:rsidRPr="00EB4D1B">
              <w:rPr>
                <w:b/>
              </w:rPr>
              <w:t>Garant předmětu</w:t>
            </w:r>
          </w:p>
        </w:tc>
        <w:tc>
          <w:tcPr>
            <w:tcW w:w="6769" w:type="dxa"/>
            <w:gridSpan w:val="7"/>
            <w:tcBorders>
              <w:top w:val="nil"/>
            </w:tcBorders>
          </w:tcPr>
          <w:p w14:paraId="23B97275" w14:textId="77777777" w:rsidR="00EC5046" w:rsidRPr="00EB4D1B" w:rsidRDefault="00EC5046" w:rsidP="00566D26">
            <w:r w:rsidRPr="00EB4D1B">
              <w:t>doc. Ing. Jiří Gajdošík,</w:t>
            </w:r>
            <w:r>
              <w:t xml:space="preserve"> </w:t>
            </w:r>
            <w:r w:rsidRPr="00EB4D1B">
              <w:t>CSc.</w:t>
            </w:r>
          </w:p>
        </w:tc>
      </w:tr>
      <w:tr w:rsidR="00EC5046" w:rsidRPr="00EB4D1B" w14:paraId="62EF6ACB" w14:textId="77777777" w:rsidTr="00566D26">
        <w:trPr>
          <w:trHeight w:val="243"/>
        </w:trPr>
        <w:tc>
          <w:tcPr>
            <w:tcW w:w="3086" w:type="dxa"/>
            <w:tcBorders>
              <w:top w:val="nil"/>
            </w:tcBorders>
            <w:shd w:val="clear" w:color="auto" w:fill="F7CAAC"/>
          </w:tcPr>
          <w:p w14:paraId="7AA526F3" w14:textId="77777777" w:rsidR="00EC5046" w:rsidRPr="00EB4D1B" w:rsidRDefault="00EC5046" w:rsidP="00566D26">
            <w:pPr>
              <w:rPr>
                <w:b/>
              </w:rPr>
            </w:pPr>
            <w:r w:rsidRPr="00EB4D1B">
              <w:rPr>
                <w:b/>
              </w:rPr>
              <w:t>Zapojení garanta do výuky předmětu</w:t>
            </w:r>
          </w:p>
        </w:tc>
        <w:tc>
          <w:tcPr>
            <w:tcW w:w="6769" w:type="dxa"/>
            <w:gridSpan w:val="7"/>
            <w:tcBorders>
              <w:top w:val="nil"/>
            </w:tcBorders>
          </w:tcPr>
          <w:p w14:paraId="2CD42DD7" w14:textId="77777777" w:rsidR="00EC5046" w:rsidRPr="00EB4D1B" w:rsidRDefault="00EC5046" w:rsidP="00566D26">
            <w:r w:rsidRPr="00EB4D1B">
              <w:rPr>
                <w:rStyle w:val="st"/>
              </w:rPr>
              <w:t xml:space="preserve">Vede cvičení  </w:t>
            </w:r>
            <w:r w:rsidRPr="00EB4D1B">
              <w:t>(100</w:t>
            </w:r>
            <w:r w:rsidRPr="00EB4D1B">
              <w:rPr>
                <w:lang w:val="en-US"/>
              </w:rPr>
              <w:t>%</w:t>
            </w:r>
            <w:r w:rsidRPr="00EB4D1B">
              <w:t>)</w:t>
            </w:r>
          </w:p>
        </w:tc>
      </w:tr>
      <w:tr w:rsidR="00EC5046" w:rsidRPr="00EB4D1B" w14:paraId="4744C1EC" w14:textId="77777777" w:rsidTr="00566D26">
        <w:tc>
          <w:tcPr>
            <w:tcW w:w="3086" w:type="dxa"/>
            <w:shd w:val="clear" w:color="auto" w:fill="F7CAAC"/>
          </w:tcPr>
          <w:p w14:paraId="15E0D7D9" w14:textId="77777777" w:rsidR="00EC5046" w:rsidRPr="00EB4D1B" w:rsidRDefault="00EC5046" w:rsidP="00566D26">
            <w:pPr>
              <w:rPr>
                <w:b/>
              </w:rPr>
            </w:pPr>
            <w:r w:rsidRPr="00EB4D1B">
              <w:rPr>
                <w:b/>
              </w:rPr>
              <w:t>Vyučující</w:t>
            </w:r>
          </w:p>
        </w:tc>
        <w:tc>
          <w:tcPr>
            <w:tcW w:w="6769" w:type="dxa"/>
            <w:gridSpan w:val="7"/>
            <w:tcBorders>
              <w:bottom w:val="nil"/>
            </w:tcBorders>
          </w:tcPr>
          <w:p w14:paraId="6DC55B19" w14:textId="77777777" w:rsidR="00EC5046" w:rsidRPr="00EB4D1B" w:rsidRDefault="00EC5046" w:rsidP="00566D26">
            <w:r w:rsidRPr="00EB4D1B">
              <w:t>doc. Ing. Jiří Gajdošík,</w:t>
            </w:r>
            <w:r>
              <w:t xml:space="preserve"> </w:t>
            </w:r>
            <w:r w:rsidRPr="00EB4D1B">
              <w:t>CSc., cvičení (100 %)</w:t>
            </w:r>
          </w:p>
        </w:tc>
      </w:tr>
      <w:tr w:rsidR="00EC5046" w:rsidRPr="00EB4D1B" w14:paraId="5940E8F9" w14:textId="77777777" w:rsidTr="00566D26">
        <w:trPr>
          <w:trHeight w:val="554"/>
        </w:trPr>
        <w:tc>
          <w:tcPr>
            <w:tcW w:w="9855" w:type="dxa"/>
            <w:gridSpan w:val="8"/>
            <w:tcBorders>
              <w:top w:val="nil"/>
            </w:tcBorders>
          </w:tcPr>
          <w:p w14:paraId="33D04DAE" w14:textId="77777777" w:rsidR="00EC5046" w:rsidRPr="00EB4D1B" w:rsidRDefault="00EC5046" w:rsidP="00566D26">
            <w:r w:rsidRPr="00EB4D1B">
              <w:t xml:space="preserve">                                                              </w:t>
            </w:r>
          </w:p>
        </w:tc>
      </w:tr>
      <w:tr w:rsidR="00EC5046" w:rsidRPr="00EB4D1B" w14:paraId="018319C4" w14:textId="77777777" w:rsidTr="00566D26">
        <w:tc>
          <w:tcPr>
            <w:tcW w:w="3086" w:type="dxa"/>
            <w:shd w:val="clear" w:color="auto" w:fill="F7CAAC"/>
          </w:tcPr>
          <w:p w14:paraId="2A366D5A" w14:textId="77777777" w:rsidR="00EC5046" w:rsidRPr="00EB4D1B" w:rsidRDefault="00EC5046" w:rsidP="00566D26">
            <w:pPr>
              <w:rPr>
                <w:b/>
              </w:rPr>
            </w:pPr>
            <w:r w:rsidRPr="00EB4D1B">
              <w:rPr>
                <w:b/>
              </w:rPr>
              <w:t>Stručná anotace předmětu</w:t>
            </w:r>
          </w:p>
        </w:tc>
        <w:tc>
          <w:tcPr>
            <w:tcW w:w="6769" w:type="dxa"/>
            <w:gridSpan w:val="7"/>
            <w:tcBorders>
              <w:bottom w:val="nil"/>
            </w:tcBorders>
          </w:tcPr>
          <w:p w14:paraId="050DE7D2" w14:textId="77777777" w:rsidR="00EC5046" w:rsidRPr="00EB4D1B" w:rsidRDefault="00EC5046" w:rsidP="00566D26"/>
        </w:tc>
      </w:tr>
      <w:tr w:rsidR="00EC5046" w:rsidRPr="00EB4D1B" w14:paraId="6F088CC2" w14:textId="77777777" w:rsidTr="00566D26">
        <w:trPr>
          <w:trHeight w:val="3938"/>
        </w:trPr>
        <w:tc>
          <w:tcPr>
            <w:tcW w:w="9855" w:type="dxa"/>
            <w:gridSpan w:val="8"/>
            <w:tcBorders>
              <w:top w:val="nil"/>
              <w:bottom w:val="single" w:sz="12" w:space="0" w:color="auto"/>
            </w:tcBorders>
          </w:tcPr>
          <w:p w14:paraId="1D8029B4" w14:textId="77777777" w:rsidR="00EC5046" w:rsidRPr="00EB4D1B" w:rsidRDefault="00EC5046" w:rsidP="00566D26">
            <w:r w:rsidRPr="00EB4D1B">
              <w:t xml:space="preserve">Cílem předmětu je získání znalostí z problematiky řízení projektů s orientací na informační projekty. Student získá znalosti a naučí se využívat základní nástroje managementu aplikované na oblast řízení projektů. Součástí předmětu je problematika komunikace s využitím informačních technologií a prezentace. </w:t>
            </w:r>
          </w:p>
          <w:p w14:paraId="58CCAC64" w14:textId="77777777" w:rsidR="00EC5046" w:rsidRPr="00EB4D1B" w:rsidRDefault="00EC5046" w:rsidP="00566D26">
            <w:r w:rsidRPr="00EB4D1B">
              <w:t>Témata:</w:t>
            </w:r>
          </w:p>
          <w:p w14:paraId="3EFE610A" w14:textId="77777777" w:rsidR="00EC5046" w:rsidRPr="00EB4D1B" w:rsidRDefault="00EC5046" w:rsidP="00EC5046">
            <w:pPr>
              <w:pStyle w:val="Odstavecseseznamem"/>
              <w:numPr>
                <w:ilvl w:val="0"/>
                <w:numId w:val="30"/>
              </w:numPr>
            </w:pPr>
            <w:r w:rsidRPr="00EB4D1B">
              <w:t xml:space="preserve">Projektové řízení a informační technologie </w:t>
            </w:r>
          </w:p>
          <w:p w14:paraId="3FDDA396" w14:textId="77777777" w:rsidR="00EC5046" w:rsidRPr="00EB4D1B" w:rsidRDefault="00EC5046" w:rsidP="00EC5046">
            <w:pPr>
              <w:pStyle w:val="Odstavecseseznamem"/>
              <w:numPr>
                <w:ilvl w:val="0"/>
                <w:numId w:val="30"/>
              </w:numPr>
            </w:pPr>
            <w:r w:rsidRPr="00EB4D1B">
              <w:t xml:space="preserve">Procesní skupiny řízení projektů </w:t>
            </w:r>
          </w:p>
          <w:p w14:paraId="34D97AFF" w14:textId="77777777" w:rsidR="00EC5046" w:rsidRPr="00EB4D1B" w:rsidRDefault="00EC5046" w:rsidP="00EC5046">
            <w:pPr>
              <w:pStyle w:val="Odstavecseseznamem"/>
              <w:numPr>
                <w:ilvl w:val="0"/>
                <w:numId w:val="30"/>
              </w:numPr>
            </w:pPr>
            <w:r w:rsidRPr="00EB4D1B">
              <w:t xml:space="preserve">Integrované řízení projektu </w:t>
            </w:r>
          </w:p>
          <w:p w14:paraId="165069BF" w14:textId="77777777" w:rsidR="00EC5046" w:rsidRPr="00EB4D1B" w:rsidRDefault="00EC5046" w:rsidP="00EC5046">
            <w:pPr>
              <w:pStyle w:val="Odstavecseseznamem"/>
              <w:numPr>
                <w:ilvl w:val="0"/>
                <w:numId w:val="30"/>
              </w:numPr>
            </w:pPr>
            <w:r w:rsidRPr="00EB4D1B">
              <w:t xml:space="preserve">Řízení rozsahu projektu </w:t>
            </w:r>
          </w:p>
          <w:p w14:paraId="25F58773" w14:textId="77777777" w:rsidR="00EC5046" w:rsidRPr="00EB4D1B" w:rsidRDefault="00EC5046" w:rsidP="00EC5046">
            <w:pPr>
              <w:pStyle w:val="Odstavecseseznamem"/>
              <w:numPr>
                <w:ilvl w:val="0"/>
                <w:numId w:val="30"/>
              </w:numPr>
            </w:pPr>
            <w:r w:rsidRPr="00EB4D1B">
              <w:t>Řízení času projektu</w:t>
            </w:r>
          </w:p>
          <w:p w14:paraId="575A100E" w14:textId="77777777" w:rsidR="00EC5046" w:rsidRPr="00EB4D1B" w:rsidRDefault="00EC5046" w:rsidP="00EC5046">
            <w:pPr>
              <w:pStyle w:val="Odstavecseseznamem"/>
              <w:numPr>
                <w:ilvl w:val="0"/>
                <w:numId w:val="30"/>
              </w:numPr>
            </w:pPr>
            <w:r w:rsidRPr="00EB4D1B">
              <w:t xml:space="preserve">Příprava a realizace projektů </w:t>
            </w:r>
          </w:p>
          <w:p w14:paraId="3526DBA7" w14:textId="77777777" w:rsidR="00EC5046" w:rsidRPr="00EB4D1B" w:rsidRDefault="00EC5046" w:rsidP="00EC5046">
            <w:pPr>
              <w:pStyle w:val="Odstavecseseznamem"/>
              <w:numPr>
                <w:ilvl w:val="0"/>
                <w:numId w:val="30"/>
              </w:numPr>
            </w:pPr>
            <w:r w:rsidRPr="00EB4D1B">
              <w:t xml:space="preserve">Financování a kontrahování investičních projektů </w:t>
            </w:r>
          </w:p>
          <w:p w14:paraId="2EC56518" w14:textId="77777777" w:rsidR="00EC5046" w:rsidRPr="00EB4D1B" w:rsidRDefault="00EC5046" w:rsidP="00EC5046">
            <w:pPr>
              <w:pStyle w:val="Odstavecseseznamem"/>
              <w:numPr>
                <w:ilvl w:val="0"/>
                <w:numId w:val="30"/>
              </w:numPr>
            </w:pPr>
            <w:r w:rsidRPr="00EB4D1B">
              <w:t xml:space="preserve">Finanční analýza a hodnocení projektů </w:t>
            </w:r>
          </w:p>
          <w:p w14:paraId="65C411DF" w14:textId="77777777" w:rsidR="00EC5046" w:rsidRPr="00EB4D1B" w:rsidRDefault="00EC5046" w:rsidP="00EC5046">
            <w:pPr>
              <w:pStyle w:val="Odstavecseseznamem"/>
              <w:numPr>
                <w:ilvl w:val="0"/>
                <w:numId w:val="30"/>
              </w:numPr>
            </w:pPr>
            <w:r w:rsidRPr="00EB4D1B">
              <w:t xml:space="preserve">Management rizika projektů </w:t>
            </w:r>
          </w:p>
          <w:p w14:paraId="2DEE9525" w14:textId="77777777" w:rsidR="00EC5046" w:rsidRPr="00EB4D1B" w:rsidRDefault="00EC5046" w:rsidP="00EC5046">
            <w:pPr>
              <w:pStyle w:val="Odstavecseseznamem"/>
              <w:numPr>
                <w:ilvl w:val="0"/>
                <w:numId w:val="30"/>
              </w:numPr>
            </w:pPr>
            <w:r w:rsidRPr="00EB4D1B">
              <w:t xml:space="preserve">Pravděpodobnostní přístupy v investičním rozhodování </w:t>
            </w:r>
          </w:p>
          <w:p w14:paraId="34DC6CF5" w14:textId="77777777" w:rsidR="00EC5046" w:rsidRPr="00EB4D1B" w:rsidRDefault="00EC5046" w:rsidP="00EC5046">
            <w:pPr>
              <w:pStyle w:val="Odstavecseseznamem"/>
              <w:numPr>
                <w:ilvl w:val="0"/>
                <w:numId w:val="30"/>
              </w:numPr>
            </w:pPr>
            <w:r w:rsidRPr="00EB4D1B">
              <w:t xml:space="preserve">Tvorba a řízení portfolia projektů </w:t>
            </w:r>
          </w:p>
          <w:p w14:paraId="074CB58B" w14:textId="77777777" w:rsidR="00EC5046" w:rsidRPr="00EB4D1B" w:rsidRDefault="00EC5046" w:rsidP="00EC5046">
            <w:pPr>
              <w:pStyle w:val="Odstavecseseznamem"/>
              <w:numPr>
                <w:ilvl w:val="0"/>
                <w:numId w:val="30"/>
              </w:numPr>
            </w:pPr>
            <w:r w:rsidRPr="00EB4D1B">
              <w:t xml:space="preserve">Postaudity investičních projektů </w:t>
            </w:r>
          </w:p>
          <w:p w14:paraId="24DD545D" w14:textId="77777777" w:rsidR="00EC5046" w:rsidRPr="00EB4D1B" w:rsidRDefault="00EC5046" w:rsidP="00EC5046">
            <w:pPr>
              <w:pStyle w:val="Odstavecseseznamem"/>
              <w:numPr>
                <w:ilvl w:val="0"/>
                <w:numId w:val="30"/>
              </w:numPr>
            </w:pPr>
            <w:r w:rsidRPr="00EB4D1B">
              <w:t xml:space="preserve">Podnikatelský záměr </w:t>
            </w:r>
          </w:p>
          <w:p w14:paraId="59FA3678" w14:textId="77777777" w:rsidR="00EC5046" w:rsidRPr="00EB4D1B" w:rsidRDefault="00EC5046" w:rsidP="00EC5046">
            <w:pPr>
              <w:pStyle w:val="Odstavecseseznamem"/>
              <w:numPr>
                <w:ilvl w:val="0"/>
                <w:numId w:val="30"/>
              </w:numPr>
            </w:pPr>
            <w:r w:rsidRPr="00EB4D1B">
              <w:t>Prezentace případové studie.</w:t>
            </w:r>
          </w:p>
        </w:tc>
      </w:tr>
      <w:tr w:rsidR="00EC5046" w:rsidRPr="00EB4D1B" w14:paraId="4EC5194D" w14:textId="77777777" w:rsidTr="00566D26">
        <w:trPr>
          <w:trHeight w:val="265"/>
        </w:trPr>
        <w:tc>
          <w:tcPr>
            <w:tcW w:w="3653" w:type="dxa"/>
            <w:gridSpan w:val="2"/>
            <w:tcBorders>
              <w:top w:val="nil"/>
            </w:tcBorders>
            <w:shd w:val="clear" w:color="auto" w:fill="F7CAAC"/>
          </w:tcPr>
          <w:p w14:paraId="360CCF49" w14:textId="77777777" w:rsidR="00EC5046" w:rsidRPr="00EB4D1B" w:rsidRDefault="00EC5046" w:rsidP="00566D26">
            <w:r w:rsidRPr="00EB4D1B">
              <w:rPr>
                <w:b/>
              </w:rPr>
              <w:t>Studijní literatura a studijní pomůcky</w:t>
            </w:r>
          </w:p>
        </w:tc>
        <w:tc>
          <w:tcPr>
            <w:tcW w:w="6202" w:type="dxa"/>
            <w:gridSpan w:val="6"/>
            <w:tcBorders>
              <w:top w:val="nil"/>
              <w:bottom w:val="nil"/>
            </w:tcBorders>
          </w:tcPr>
          <w:p w14:paraId="2478F113" w14:textId="77777777" w:rsidR="00EC5046" w:rsidRPr="00EB4D1B" w:rsidRDefault="00EC5046" w:rsidP="00566D26"/>
        </w:tc>
      </w:tr>
      <w:tr w:rsidR="00EC5046" w:rsidRPr="00EB4D1B" w14:paraId="407C9B91" w14:textId="77777777" w:rsidTr="00566D26">
        <w:trPr>
          <w:trHeight w:val="1497"/>
        </w:trPr>
        <w:tc>
          <w:tcPr>
            <w:tcW w:w="9855" w:type="dxa"/>
            <w:gridSpan w:val="8"/>
            <w:tcBorders>
              <w:top w:val="nil"/>
            </w:tcBorders>
          </w:tcPr>
          <w:p w14:paraId="7A689009" w14:textId="77777777" w:rsidR="00EC5046" w:rsidRDefault="00EC5046" w:rsidP="00566D26">
            <w:pPr>
              <w:rPr>
                <w:b/>
              </w:rPr>
            </w:pPr>
            <w:r w:rsidRPr="00EB4D1B">
              <w:rPr>
                <w:b/>
              </w:rPr>
              <w:t>Povinná literatura:</w:t>
            </w:r>
          </w:p>
          <w:p w14:paraId="186AAD25" w14:textId="77777777" w:rsidR="00EC5046" w:rsidRPr="00EB4D1B" w:rsidRDefault="00EC5046" w:rsidP="00566D26">
            <w:r w:rsidRPr="00EB4D1B">
              <w:t xml:space="preserve">Project Management Institute. </w:t>
            </w:r>
            <w:r w:rsidRPr="00B70906">
              <w:rPr>
                <w:i/>
              </w:rPr>
              <w:t>A Guide to the Project Management Body of Knowledge</w:t>
            </w:r>
            <w:r w:rsidRPr="00EB4D1B">
              <w:t xml:space="preserve">. (PMBOk Guide). IV. Vydání, 2008. </w:t>
            </w:r>
          </w:p>
          <w:p w14:paraId="4F81324B" w14:textId="77777777" w:rsidR="00EC5046" w:rsidRPr="00EB4D1B" w:rsidRDefault="00EC5046" w:rsidP="00566D26">
            <w:pPr>
              <w:rPr>
                <w:b/>
              </w:rPr>
            </w:pPr>
            <w:r w:rsidRPr="00EB4D1B">
              <w:t>LARSON, E</w:t>
            </w:r>
            <w:r>
              <w:t>.</w:t>
            </w:r>
            <w:r w:rsidRPr="00EB4D1B">
              <w:t xml:space="preserve"> W</w:t>
            </w:r>
            <w:r>
              <w:t>. a F.</w:t>
            </w:r>
            <w:r w:rsidRPr="00EB4D1B">
              <w:t xml:space="preserve"> GRAY. </w:t>
            </w:r>
            <w:r w:rsidRPr="00B70906">
              <w:rPr>
                <w:i/>
              </w:rPr>
              <w:t>Project Management: The Managerial Process</w:t>
            </w:r>
            <w:r w:rsidRPr="00EB4D1B">
              <w:t xml:space="preserve"> (Mcgraw-hill Series Operations and Decision Sciences) 7th Edition. McGraw Hill Professional. 2003, 574 p. ISBN 9780072493924.</w:t>
            </w:r>
          </w:p>
          <w:p w14:paraId="2A733686" w14:textId="77777777" w:rsidR="00EC5046" w:rsidRPr="00EB4D1B" w:rsidRDefault="00EC5046" w:rsidP="00566D26">
            <w:pPr>
              <w:rPr>
                <w:b/>
              </w:rPr>
            </w:pPr>
            <w:r w:rsidRPr="00EB4D1B">
              <w:rPr>
                <w:b/>
              </w:rPr>
              <w:t>Doporučená literatura:</w:t>
            </w:r>
          </w:p>
          <w:p w14:paraId="20FF6CE7" w14:textId="77777777" w:rsidR="00EC5046" w:rsidRDefault="00EC5046" w:rsidP="00566D26">
            <w:r w:rsidRPr="00137727">
              <w:rPr>
                <w:caps/>
              </w:rPr>
              <w:t>Hillier, F. S.</w:t>
            </w:r>
            <w:r>
              <w:rPr>
                <w:caps/>
              </w:rPr>
              <w:t xml:space="preserve"> </w:t>
            </w:r>
            <w:r w:rsidRPr="00137727">
              <w:t>a</w:t>
            </w:r>
            <w:r>
              <w:rPr>
                <w:caps/>
              </w:rPr>
              <w:t xml:space="preserve"> G. J.</w:t>
            </w:r>
            <w:r w:rsidRPr="00137727">
              <w:rPr>
                <w:caps/>
              </w:rPr>
              <w:t xml:space="preserve"> Lieberman</w:t>
            </w:r>
            <w:r>
              <w:t xml:space="preserve">.  </w:t>
            </w:r>
            <w:r w:rsidRPr="00137727">
              <w:rPr>
                <w:i/>
              </w:rPr>
              <w:t>Introduction to Operations Research</w:t>
            </w:r>
            <w:r>
              <w:t>. 2014, Boston: McGraw-Hill.</w:t>
            </w:r>
          </w:p>
          <w:p w14:paraId="02019291" w14:textId="77777777" w:rsidR="00EC5046" w:rsidRDefault="00EC5046" w:rsidP="00566D26">
            <w:r>
              <w:t xml:space="preserve">Microsoft.  Microsoft Solver Foundation 3.1. Microsoft Developer Network: MSDN Library [online]. 2016.03.15 [cit. 2016-03-29]. Dostupné z: </w:t>
            </w:r>
            <w:hyperlink r:id="rId24" w:history="1">
              <w:r w:rsidRPr="00AD4312">
                <w:rPr>
                  <w:rStyle w:val="Hypertextovodkaz"/>
                </w:rPr>
                <w:t>https://msdn.microsoft.com/en-us/library/ff524509</w:t>
              </w:r>
            </w:hyperlink>
          </w:p>
          <w:p w14:paraId="11608471" w14:textId="77777777" w:rsidR="00EC5046" w:rsidRPr="00EB4D1B" w:rsidRDefault="00EC5046" w:rsidP="00566D26">
            <w:r w:rsidRPr="00137727">
              <w:rPr>
                <w:caps/>
              </w:rPr>
              <w:t>Westland</w:t>
            </w:r>
            <w:r>
              <w:t xml:space="preserve">, J. </w:t>
            </w:r>
            <w:r w:rsidRPr="00137727">
              <w:rPr>
                <w:i/>
              </w:rPr>
              <w:t>The Project Management Life Cycle: A Complete Step-By-Step Methodology for Initiating, Planning, Executing &amp; Closing a Project Successfully</w:t>
            </w:r>
            <w:r>
              <w:t>. 2007, La Habra, California: Method 123.</w:t>
            </w:r>
          </w:p>
          <w:p w14:paraId="3EC5ACA2" w14:textId="77777777" w:rsidR="00EC5046" w:rsidRPr="00EB4D1B" w:rsidRDefault="00EC5046" w:rsidP="00566D26"/>
        </w:tc>
      </w:tr>
      <w:tr w:rsidR="00EC5046" w:rsidRPr="00EB4D1B" w14:paraId="5E490C7C"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68E5EB" w14:textId="77777777" w:rsidR="00EC5046" w:rsidRPr="00EB4D1B" w:rsidRDefault="00EC5046" w:rsidP="00566D26">
            <w:pPr>
              <w:jc w:val="center"/>
              <w:rPr>
                <w:b/>
              </w:rPr>
            </w:pPr>
            <w:r w:rsidRPr="00EB4D1B">
              <w:rPr>
                <w:b/>
              </w:rPr>
              <w:t>Informace ke kombinované nebo distanční formě</w:t>
            </w:r>
          </w:p>
        </w:tc>
      </w:tr>
      <w:tr w:rsidR="00EC5046" w:rsidRPr="00EB4D1B" w14:paraId="750BE336" w14:textId="77777777" w:rsidTr="00566D26">
        <w:tc>
          <w:tcPr>
            <w:tcW w:w="4787" w:type="dxa"/>
            <w:gridSpan w:val="3"/>
            <w:tcBorders>
              <w:top w:val="single" w:sz="2" w:space="0" w:color="auto"/>
            </w:tcBorders>
            <w:shd w:val="clear" w:color="auto" w:fill="F7CAAC"/>
          </w:tcPr>
          <w:p w14:paraId="3370E004" w14:textId="77777777" w:rsidR="00EC5046" w:rsidRPr="00EB4D1B" w:rsidRDefault="00EC5046" w:rsidP="00566D26">
            <w:r w:rsidRPr="00EB4D1B">
              <w:rPr>
                <w:b/>
              </w:rPr>
              <w:t>Rozsah konzultací (soustředění)</w:t>
            </w:r>
          </w:p>
        </w:tc>
        <w:tc>
          <w:tcPr>
            <w:tcW w:w="889" w:type="dxa"/>
            <w:tcBorders>
              <w:top w:val="single" w:sz="2" w:space="0" w:color="auto"/>
            </w:tcBorders>
          </w:tcPr>
          <w:p w14:paraId="0C4ED3AC" w14:textId="77777777" w:rsidR="00EC5046" w:rsidRPr="00EB4D1B" w:rsidRDefault="00EC5046" w:rsidP="00566D26">
            <w:r w:rsidRPr="00EB4D1B">
              <w:t>15</w:t>
            </w:r>
          </w:p>
        </w:tc>
        <w:tc>
          <w:tcPr>
            <w:tcW w:w="4179" w:type="dxa"/>
            <w:gridSpan w:val="4"/>
            <w:tcBorders>
              <w:top w:val="single" w:sz="2" w:space="0" w:color="auto"/>
            </w:tcBorders>
            <w:shd w:val="clear" w:color="auto" w:fill="F7CAAC"/>
          </w:tcPr>
          <w:p w14:paraId="471B1545" w14:textId="77777777" w:rsidR="00EC5046" w:rsidRPr="00EB4D1B" w:rsidRDefault="00EC5046" w:rsidP="00566D26">
            <w:pPr>
              <w:rPr>
                <w:b/>
              </w:rPr>
            </w:pPr>
            <w:r w:rsidRPr="00EB4D1B">
              <w:rPr>
                <w:b/>
              </w:rPr>
              <w:t xml:space="preserve">hodin </w:t>
            </w:r>
          </w:p>
        </w:tc>
      </w:tr>
      <w:tr w:rsidR="00EC5046" w:rsidRPr="00EB4D1B" w14:paraId="1BB630DA" w14:textId="77777777" w:rsidTr="00566D26">
        <w:tc>
          <w:tcPr>
            <w:tcW w:w="9855" w:type="dxa"/>
            <w:gridSpan w:val="8"/>
            <w:shd w:val="clear" w:color="auto" w:fill="F7CAAC"/>
          </w:tcPr>
          <w:p w14:paraId="64188514" w14:textId="77777777" w:rsidR="00EC5046" w:rsidRPr="00EB4D1B" w:rsidRDefault="00EC5046" w:rsidP="00566D26">
            <w:pPr>
              <w:rPr>
                <w:b/>
              </w:rPr>
            </w:pPr>
            <w:r w:rsidRPr="00EB4D1B">
              <w:rPr>
                <w:b/>
              </w:rPr>
              <w:t>Informace o způsobu kontaktu s vyučujícím</w:t>
            </w:r>
          </w:p>
        </w:tc>
      </w:tr>
      <w:tr w:rsidR="00EC5046" w:rsidRPr="00EB4D1B" w14:paraId="4AD7C53B" w14:textId="77777777" w:rsidTr="00566D26">
        <w:trPr>
          <w:trHeight w:val="701"/>
        </w:trPr>
        <w:tc>
          <w:tcPr>
            <w:tcW w:w="9855" w:type="dxa"/>
            <w:gridSpan w:val="8"/>
          </w:tcPr>
          <w:p w14:paraId="377CD3D8" w14:textId="77777777" w:rsidR="00EC5046" w:rsidRPr="00EB4D1B" w:rsidRDefault="00EC5046" w:rsidP="00566D26">
            <w:r w:rsidRPr="007059D2">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52B65860" w14:textId="77777777" w:rsidR="00EC5046" w:rsidRDefault="00EC5046" w:rsidP="00EC5046"/>
    <w:p w14:paraId="386942F4"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0C25A2C9" w14:textId="77777777" w:rsidTr="00566D26">
        <w:tc>
          <w:tcPr>
            <w:tcW w:w="9855" w:type="dxa"/>
            <w:gridSpan w:val="8"/>
            <w:tcBorders>
              <w:bottom w:val="double" w:sz="4" w:space="0" w:color="auto"/>
            </w:tcBorders>
            <w:shd w:val="clear" w:color="auto" w:fill="BDD6EE"/>
          </w:tcPr>
          <w:p w14:paraId="393A4995" w14:textId="44D5A06A"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87" w:author="Jiří Vojtěšek" w:date="2018-11-26T14:08:00Z">
              <w:r w:rsidR="00926202" w:rsidRPr="00926202">
                <w:rPr>
                  <w:rStyle w:val="Odkazintenzivn"/>
                  <w:rPrChange w:id="488" w:author="Jiří Vojtěšek" w:date="2018-11-26T14:08:00Z">
                    <w:rPr>
                      <w:b/>
                    </w:rPr>
                  </w:rPrChange>
                </w:rPr>
                <w:t>Abecední seznam</w:t>
              </w:r>
            </w:ins>
            <w:del w:id="489"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60BFCEA5" w14:textId="77777777" w:rsidTr="00566D26">
        <w:tc>
          <w:tcPr>
            <w:tcW w:w="3086" w:type="dxa"/>
            <w:tcBorders>
              <w:top w:val="double" w:sz="4" w:space="0" w:color="auto"/>
            </w:tcBorders>
            <w:shd w:val="clear" w:color="auto" w:fill="F7CAAC"/>
          </w:tcPr>
          <w:p w14:paraId="1AE2C1B4"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082DD137" w14:textId="77777777" w:rsidR="00EC5046" w:rsidRDefault="00EC5046" w:rsidP="00566D26">
            <w:pPr>
              <w:ind w:left="708" w:hanging="708"/>
            </w:pPr>
            <w:bookmarkStart w:id="490" w:name="ProtectionofthePopulation"/>
            <w:r>
              <w:t>Protection of the Population</w:t>
            </w:r>
            <w:bookmarkEnd w:id="490"/>
          </w:p>
        </w:tc>
      </w:tr>
      <w:tr w:rsidR="00EC5046" w14:paraId="18E8013B" w14:textId="77777777" w:rsidTr="00566D26">
        <w:tc>
          <w:tcPr>
            <w:tcW w:w="3086" w:type="dxa"/>
            <w:shd w:val="clear" w:color="auto" w:fill="F7CAAC"/>
          </w:tcPr>
          <w:p w14:paraId="39677B77" w14:textId="77777777" w:rsidR="00EC5046" w:rsidRDefault="00EC5046" w:rsidP="00566D26">
            <w:pPr>
              <w:rPr>
                <w:b/>
              </w:rPr>
            </w:pPr>
            <w:r>
              <w:rPr>
                <w:b/>
              </w:rPr>
              <w:t>Typ předmětu</w:t>
            </w:r>
          </w:p>
        </w:tc>
        <w:tc>
          <w:tcPr>
            <w:tcW w:w="3406" w:type="dxa"/>
            <w:gridSpan w:val="4"/>
          </w:tcPr>
          <w:p w14:paraId="51F850CE" w14:textId="77777777" w:rsidR="00EC5046" w:rsidRDefault="00EC5046" w:rsidP="00566D26">
            <w:r>
              <w:t>Povinný „PZ“ pro specializace:</w:t>
            </w:r>
          </w:p>
          <w:p w14:paraId="3E40E11A" w14:textId="77777777" w:rsidR="00EC5046" w:rsidRDefault="00EC5046" w:rsidP="00566D26">
            <w:r>
              <w:t>Bezpečnostní technologie</w:t>
            </w:r>
          </w:p>
          <w:p w14:paraId="5A087C5C" w14:textId="77777777" w:rsidR="00EC5046" w:rsidRDefault="00EC5046" w:rsidP="00566D26">
            <w:r>
              <w:t>Bezpečnostní management</w:t>
            </w:r>
          </w:p>
        </w:tc>
        <w:tc>
          <w:tcPr>
            <w:tcW w:w="2695" w:type="dxa"/>
            <w:gridSpan w:val="2"/>
            <w:shd w:val="clear" w:color="auto" w:fill="F7CAAC"/>
          </w:tcPr>
          <w:p w14:paraId="1297AE11" w14:textId="77777777" w:rsidR="00EC5046" w:rsidRDefault="00EC5046" w:rsidP="00566D26">
            <w:r>
              <w:rPr>
                <w:b/>
              </w:rPr>
              <w:t>doporučený ročník / semestr</w:t>
            </w:r>
          </w:p>
        </w:tc>
        <w:tc>
          <w:tcPr>
            <w:tcW w:w="668" w:type="dxa"/>
          </w:tcPr>
          <w:p w14:paraId="5FFD7114" w14:textId="77777777" w:rsidR="00EC5046" w:rsidRDefault="00EC5046" w:rsidP="00566D26">
            <w:r>
              <w:t>2/Z</w:t>
            </w:r>
          </w:p>
        </w:tc>
      </w:tr>
      <w:tr w:rsidR="00EC5046" w14:paraId="79A2E8C8" w14:textId="77777777" w:rsidTr="00566D26">
        <w:tc>
          <w:tcPr>
            <w:tcW w:w="3086" w:type="dxa"/>
            <w:shd w:val="clear" w:color="auto" w:fill="F7CAAC"/>
          </w:tcPr>
          <w:p w14:paraId="1783FCAB" w14:textId="77777777" w:rsidR="00EC5046" w:rsidRDefault="00EC5046" w:rsidP="00566D26">
            <w:pPr>
              <w:rPr>
                <w:b/>
              </w:rPr>
            </w:pPr>
            <w:r>
              <w:rPr>
                <w:b/>
              </w:rPr>
              <w:t>Rozsah studijního předmětu</w:t>
            </w:r>
          </w:p>
        </w:tc>
        <w:tc>
          <w:tcPr>
            <w:tcW w:w="1701" w:type="dxa"/>
            <w:gridSpan w:val="2"/>
          </w:tcPr>
          <w:p w14:paraId="3D80E37E" w14:textId="77777777" w:rsidR="00EC5046" w:rsidRDefault="00EC5046" w:rsidP="00566D26">
            <w:r w:rsidRPr="00FC276B">
              <w:t>28p + 14s + 28c</w:t>
            </w:r>
          </w:p>
        </w:tc>
        <w:tc>
          <w:tcPr>
            <w:tcW w:w="889" w:type="dxa"/>
            <w:shd w:val="clear" w:color="auto" w:fill="F7CAAC"/>
          </w:tcPr>
          <w:p w14:paraId="14A43B88" w14:textId="77777777" w:rsidR="00EC5046" w:rsidRDefault="00EC5046" w:rsidP="00566D26">
            <w:pPr>
              <w:rPr>
                <w:b/>
              </w:rPr>
            </w:pPr>
            <w:r>
              <w:rPr>
                <w:b/>
              </w:rPr>
              <w:t xml:space="preserve">hod. </w:t>
            </w:r>
          </w:p>
        </w:tc>
        <w:tc>
          <w:tcPr>
            <w:tcW w:w="816" w:type="dxa"/>
          </w:tcPr>
          <w:p w14:paraId="7B8C9350" w14:textId="77777777" w:rsidR="00EC5046" w:rsidRDefault="00EC5046" w:rsidP="00566D26"/>
        </w:tc>
        <w:tc>
          <w:tcPr>
            <w:tcW w:w="2156" w:type="dxa"/>
            <w:shd w:val="clear" w:color="auto" w:fill="F7CAAC"/>
          </w:tcPr>
          <w:p w14:paraId="5AFC6C22" w14:textId="77777777" w:rsidR="00EC5046" w:rsidRDefault="00EC5046" w:rsidP="00566D26">
            <w:pPr>
              <w:rPr>
                <w:b/>
              </w:rPr>
            </w:pPr>
            <w:r>
              <w:rPr>
                <w:b/>
              </w:rPr>
              <w:t>kreditů</w:t>
            </w:r>
          </w:p>
        </w:tc>
        <w:tc>
          <w:tcPr>
            <w:tcW w:w="1207" w:type="dxa"/>
            <w:gridSpan w:val="2"/>
          </w:tcPr>
          <w:p w14:paraId="20CD28CC" w14:textId="77777777" w:rsidR="00EC5046" w:rsidRDefault="00EC5046" w:rsidP="00566D26">
            <w:r>
              <w:t>5</w:t>
            </w:r>
          </w:p>
        </w:tc>
      </w:tr>
      <w:tr w:rsidR="00EC5046" w14:paraId="0ED30915" w14:textId="77777777" w:rsidTr="00566D26">
        <w:tc>
          <w:tcPr>
            <w:tcW w:w="3086" w:type="dxa"/>
            <w:shd w:val="clear" w:color="auto" w:fill="F7CAAC"/>
          </w:tcPr>
          <w:p w14:paraId="79C93637" w14:textId="77777777" w:rsidR="00EC5046" w:rsidRDefault="00EC5046" w:rsidP="00566D26">
            <w:pPr>
              <w:rPr>
                <w:b/>
                <w:sz w:val="22"/>
              </w:rPr>
            </w:pPr>
            <w:r>
              <w:rPr>
                <w:b/>
              </w:rPr>
              <w:t>Prerekvizity, korekvizity, ekvivalence</w:t>
            </w:r>
          </w:p>
        </w:tc>
        <w:tc>
          <w:tcPr>
            <w:tcW w:w="6769" w:type="dxa"/>
            <w:gridSpan w:val="7"/>
          </w:tcPr>
          <w:p w14:paraId="3731DC09" w14:textId="77777777" w:rsidR="00EC5046" w:rsidRDefault="00EC5046" w:rsidP="00566D26">
            <w:r>
              <w:t>nejsou</w:t>
            </w:r>
          </w:p>
        </w:tc>
      </w:tr>
      <w:tr w:rsidR="00EC5046" w14:paraId="3D453B2D" w14:textId="77777777" w:rsidTr="00566D26">
        <w:tc>
          <w:tcPr>
            <w:tcW w:w="3086" w:type="dxa"/>
            <w:shd w:val="clear" w:color="auto" w:fill="F7CAAC"/>
          </w:tcPr>
          <w:p w14:paraId="51102CDD" w14:textId="77777777" w:rsidR="00EC5046" w:rsidRDefault="00EC5046" w:rsidP="00566D26">
            <w:pPr>
              <w:rPr>
                <w:b/>
              </w:rPr>
            </w:pPr>
            <w:r>
              <w:rPr>
                <w:b/>
              </w:rPr>
              <w:t>Způsob ověření studijních výsledků</w:t>
            </w:r>
          </w:p>
        </w:tc>
        <w:tc>
          <w:tcPr>
            <w:tcW w:w="3406" w:type="dxa"/>
            <w:gridSpan w:val="4"/>
          </w:tcPr>
          <w:p w14:paraId="74960A00" w14:textId="77777777" w:rsidR="00EC5046" w:rsidRDefault="00EC5046" w:rsidP="00566D26">
            <w:r w:rsidRPr="00404D4D">
              <w:t>Zápočet, zkouška</w:t>
            </w:r>
          </w:p>
        </w:tc>
        <w:tc>
          <w:tcPr>
            <w:tcW w:w="2156" w:type="dxa"/>
            <w:shd w:val="clear" w:color="auto" w:fill="F7CAAC"/>
          </w:tcPr>
          <w:p w14:paraId="3B0A9B89" w14:textId="77777777" w:rsidR="00EC5046" w:rsidRDefault="00EC5046" w:rsidP="00566D26">
            <w:pPr>
              <w:rPr>
                <w:b/>
              </w:rPr>
            </w:pPr>
            <w:r>
              <w:rPr>
                <w:b/>
              </w:rPr>
              <w:t>Forma výuky</w:t>
            </w:r>
          </w:p>
        </w:tc>
        <w:tc>
          <w:tcPr>
            <w:tcW w:w="1207" w:type="dxa"/>
            <w:gridSpan w:val="2"/>
          </w:tcPr>
          <w:p w14:paraId="20FDA239" w14:textId="77777777" w:rsidR="00EC5046" w:rsidRDefault="00EC5046" w:rsidP="00566D26">
            <w:r w:rsidRPr="00404D4D">
              <w:t>Přednáška, seminář</w:t>
            </w:r>
            <w:r>
              <w:t>, cvičení</w:t>
            </w:r>
          </w:p>
        </w:tc>
      </w:tr>
      <w:tr w:rsidR="00EC5046" w14:paraId="3F2A1D5A" w14:textId="77777777" w:rsidTr="00566D26">
        <w:tc>
          <w:tcPr>
            <w:tcW w:w="3086" w:type="dxa"/>
            <w:shd w:val="clear" w:color="auto" w:fill="F7CAAC"/>
          </w:tcPr>
          <w:p w14:paraId="23FBF85A"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147367B8" w14:textId="77777777" w:rsidR="00EC5046" w:rsidRDefault="00EC5046" w:rsidP="00566D26">
            <w:r>
              <w:t>Písemná  i ústní forma</w:t>
            </w:r>
          </w:p>
          <w:p w14:paraId="2A5EBB36" w14:textId="77777777" w:rsidR="00EC5046" w:rsidRDefault="00EC5046" w:rsidP="00566D26">
            <w:r>
              <w:t xml:space="preserve">1. Povinná a aktivní účast na jednotlivých cvičeních a seminářích (80% účast na cvičeních a seminářích). </w:t>
            </w:r>
          </w:p>
          <w:p w14:paraId="0F40D765" w14:textId="77777777" w:rsidR="00EC5046" w:rsidRDefault="00EC5046" w:rsidP="00566D26">
            <w:r>
              <w:t xml:space="preserve">2. Teoretické a praktické zvládnutí základní problematiky a jednotlivých témat. </w:t>
            </w:r>
          </w:p>
          <w:p w14:paraId="4593E9D3" w14:textId="77777777" w:rsidR="00EC5046" w:rsidRDefault="00EC5046" w:rsidP="00566D26">
            <w:r>
              <w:t xml:space="preserve">3. </w:t>
            </w:r>
            <w:r w:rsidRPr="00FC276B">
              <w:t>Zápočet - zpracování samostatného úkolu + písemný test.</w:t>
            </w:r>
          </w:p>
          <w:p w14:paraId="567E1CF7" w14:textId="77777777" w:rsidR="00EC5046" w:rsidRDefault="00EC5046" w:rsidP="00566D26">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EC5046" w14:paraId="2D720DA5" w14:textId="77777777" w:rsidTr="00566D26">
        <w:trPr>
          <w:trHeight w:val="64"/>
        </w:trPr>
        <w:tc>
          <w:tcPr>
            <w:tcW w:w="9855" w:type="dxa"/>
            <w:gridSpan w:val="8"/>
            <w:tcBorders>
              <w:top w:val="nil"/>
            </w:tcBorders>
          </w:tcPr>
          <w:p w14:paraId="4DB4D592" w14:textId="77777777" w:rsidR="00EC5046" w:rsidRDefault="00EC5046" w:rsidP="00566D26"/>
        </w:tc>
      </w:tr>
      <w:tr w:rsidR="00EC5046" w14:paraId="72FF0877" w14:textId="77777777" w:rsidTr="00566D26">
        <w:trPr>
          <w:trHeight w:val="197"/>
        </w:trPr>
        <w:tc>
          <w:tcPr>
            <w:tcW w:w="3086" w:type="dxa"/>
            <w:tcBorders>
              <w:top w:val="nil"/>
            </w:tcBorders>
            <w:shd w:val="clear" w:color="auto" w:fill="F7CAAC"/>
          </w:tcPr>
          <w:p w14:paraId="0B8230FC" w14:textId="77777777" w:rsidR="00EC5046" w:rsidRDefault="00EC5046" w:rsidP="00566D26">
            <w:pPr>
              <w:rPr>
                <w:b/>
              </w:rPr>
            </w:pPr>
            <w:r>
              <w:rPr>
                <w:b/>
              </w:rPr>
              <w:t>Garant předmětu</w:t>
            </w:r>
          </w:p>
        </w:tc>
        <w:tc>
          <w:tcPr>
            <w:tcW w:w="6769" w:type="dxa"/>
            <w:gridSpan w:val="7"/>
            <w:tcBorders>
              <w:top w:val="nil"/>
            </w:tcBorders>
          </w:tcPr>
          <w:p w14:paraId="1C9DF64F" w14:textId="77777777" w:rsidR="00EC5046" w:rsidRDefault="00EC5046" w:rsidP="00566D26">
            <w:r>
              <w:t>doc. Ing. Luděk Lukáš, CSc.</w:t>
            </w:r>
          </w:p>
        </w:tc>
      </w:tr>
      <w:tr w:rsidR="00EC5046" w14:paraId="411FD3BE" w14:textId="77777777" w:rsidTr="00566D26">
        <w:trPr>
          <w:trHeight w:val="243"/>
        </w:trPr>
        <w:tc>
          <w:tcPr>
            <w:tcW w:w="3086" w:type="dxa"/>
            <w:tcBorders>
              <w:top w:val="nil"/>
            </w:tcBorders>
            <w:shd w:val="clear" w:color="auto" w:fill="F7CAAC"/>
          </w:tcPr>
          <w:p w14:paraId="3CF4C048" w14:textId="77777777" w:rsidR="00EC5046" w:rsidRDefault="00EC5046" w:rsidP="00566D26">
            <w:pPr>
              <w:rPr>
                <w:b/>
              </w:rPr>
            </w:pPr>
            <w:r>
              <w:rPr>
                <w:b/>
              </w:rPr>
              <w:t>Zapojení garanta do výuky předmětu</w:t>
            </w:r>
          </w:p>
        </w:tc>
        <w:tc>
          <w:tcPr>
            <w:tcW w:w="6769" w:type="dxa"/>
            <w:gridSpan w:val="7"/>
            <w:tcBorders>
              <w:top w:val="nil"/>
            </w:tcBorders>
          </w:tcPr>
          <w:p w14:paraId="14815829" w14:textId="77777777" w:rsidR="00EC5046" w:rsidRDefault="00EC5046" w:rsidP="00566D26">
            <w:r>
              <w:t>Metodicky, přednáší, vede semináře, vede cvičení</w:t>
            </w:r>
          </w:p>
        </w:tc>
      </w:tr>
      <w:tr w:rsidR="00EC5046" w14:paraId="3D4D9EBB" w14:textId="77777777" w:rsidTr="00566D26">
        <w:tc>
          <w:tcPr>
            <w:tcW w:w="3086" w:type="dxa"/>
            <w:shd w:val="clear" w:color="auto" w:fill="F7CAAC"/>
          </w:tcPr>
          <w:p w14:paraId="7D0AF85C" w14:textId="77777777" w:rsidR="00EC5046" w:rsidRDefault="00EC5046" w:rsidP="00566D26">
            <w:pPr>
              <w:rPr>
                <w:b/>
              </w:rPr>
            </w:pPr>
            <w:r>
              <w:rPr>
                <w:b/>
              </w:rPr>
              <w:t>Vyučující</w:t>
            </w:r>
          </w:p>
        </w:tc>
        <w:tc>
          <w:tcPr>
            <w:tcW w:w="6769" w:type="dxa"/>
            <w:gridSpan w:val="7"/>
            <w:tcBorders>
              <w:bottom w:val="nil"/>
            </w:tcBorders>
          </w:tcPr>
          <w:p w14:paraId="28E6E78C" w14:textId="77777777" w:rsidR="00EC5046" w:rsidRDefault="00EC5046" w:rsidP="00566D26">
            <w:r>
              <w:t>doc. Ing. Luděk Lukáš, CSc., přednášky (100 %)</w:t>
            </w:r>
          </w:p>
        </w:tc>
      </w:tr>
      <w:tr w:rsidR="00EC5046" w14:paraId="5AEE3786" w14:textId="77777777" w:rsidTr="00566D26">
        <w:trPr>
          <w:trHeight w:val="64"/>
        </w:trPr>
        <w:tc>
          <w:tcPr>
            <w:tcW w:w="9855" w:type="dxa"/>
            <w:gridSpan w:val="8"/>
            <w:tcBorders>
              <w:top w:val="nil"/>
            </w:tcBorders>
          </w:tcPr>
          <w:p w14:paraId="65CF409A" w14:textId="77777777" w:rsidR="00EC5046" w:rsidRDefault="00EC5046" w:rsidP="00566D26"/>
        </w:tc>
      </w:tr>
      <w:tr w:rsidR="00EC5046" w14:paraId="0604E2F7" w14:textId="77777777" w:rsidTr="00566D26">
        <w:tc>
          <w:tcPr>
            <w:tcW w:w="3086" w:type="dxa"/>
            <w:shd w:val="clear" w:color="auto" w:fill="F7CAAC"/>
          </w:tcPr>
          <w:p w14:paraId="7FD4F8E0" w14:textId="77777777" w:rsidR="00EC5046" w:rsidRDefault="00EC5046" w:rsidP="00566D26">
            <w:pPr>
              <w:rPr>
                <w:b/>
              </w:rPr>
            </w:pPr>
            <w:r>
              <w:rPr>
                <w:b/>
              </w:rPr>
              <w:t>Stručná anotace předmětu</w:t>
            </w:r>
          </w:p>
        </w:tc>
        <w:tc>
          <w:tcPr>
            <w:tcW w:w="6769" w:type="dxa"/>
            <w:gridSpan w:val="7"/>
            <w:tcBorders>
              <w:bottom w:val="nil"/>
            </w:tcBorders>
          </w:tcPr>
          <w:p w14:paraId="285CAA7A" w14:textId="77777777" w:rsidR="00EC5046" w:rsidRDefault="00EC5046" w:rsidP="00566D26"/>
        </w:tc>
      </w:tr>
      <w:tr w:rsidR="00EC5046" w14:paraId="308006B6" w14:textId="77777777" w:rsidTr="00566D26">
        <w:trPr>
          <w:trHeight w:val="3938"/>
        </w:trPr>
        <w:tc>
          <w:tcPr>
            <w:tcW w:w="9855" w:type="dxa"/>
            <w:gridSpan w:val="8"/>
            <w:tcBorders>
              <w:top w:val="nil"/>
              <w:bottom w:val="single" w:sz="12" w:space="0" w:color="auto"/>
            </w:tcBorders>
          </w:tcPr>
          <w:p w14:paraId="0483CCA4" w14:textId="77777777" w:rsidR="00EC5046" w:rsidRPr="00905004" w:rsidRDefault="00EC5046" w:rsidP="00566D26">
            <w:r w:rsidRPr="00905004">
              <w:t>Cílem předmětu je získání poznatků a znalostí z předmětné oblasti a to i ve vztahu k úkolům ochrany obyvatelstva. Teoretické znalosti zaměřené na legislativní aspekty ochrany obyvatelstva, jsou doplněny praktickými přístupy s využitím vybrané informační podpory.</w:t>
            </w:r>
          </w:p>
          <w:p w14:paraId="4F4E57D0" w14:textId="77777777" w:rsidR="00EC5046" w:rsidRPr="00905004" w:rsidRDefault="00EC5046" w:rsidP="00566D26">
            <w:r w:rsidRPr="00905004">
              <w:t>Témata:</w:t>
            </w:r>
          </w:p>
          <w:p w14:paraId="0B8BB529" w14:textId="77777777" w:rsidR="00EC5046" w:rsidRPr="00905004" w:rsidRDefault="00EC5046" w:rsidP="00EC5046">
            <w:pPr>
              <w:numPr>
                <w:ilvl w:val="0"/>
                <w:numId w:val="17"/>
              </w:numPr>
            </w:pPr>
            <w:r w:rsidRPr="00905004">
              <w:t>Úvod do problematiky ochrany obyvatelstva</w:t>
            </w:r>
          </w:p>
          <w:p w14:paraId="09B19D45" w14:textId="77777777" w:rsidR="00EC5046" w:rsidRPr="00905004" w:rsidRDefault="00EC5046" w:rsidP="00EC5046">
            <w:pPr>
              <w:numPr>
                <w:ilvl w:val="0"/>
                <w:numId w:val="17"/>
              </w:numPr>
            </w:pPr>
            <w:r w:rsidRPr="00905004">
              <w:t>Právní předpisy a další související dokumenty</w:t>
            </w:r>
          </w:p>
          <w:p w14:paraId="7DEB1C75" w14:textId="77777777" w:rsidR="00EC5046" w:rsidRPr="00905004" w:rsidRDefault="00EC5046" w:rsidP="00EC5046">
            <w:pPr>
              <w:numPr>
                <w:ilvl w:val="0"/>
                <w:numId w:val="17"/>
              </w:numPr>
            </w:pPr>
            <w:r w:rsidRPr="00905004">
              <w:t>Integrovaný záchranný systém</w:t>
            </w:r>
          </w:p>
          <w:p w14:paraId="3FAF9DC7" w14:textId="77777777" w:rsidR="00EC5046" w:rsidRPr="00905004" w:rsidRDefault="00EC5046" w:rsidP="00EC5046">
            <w:pPr>
              <w:numPr>
                <w:ilvl w:val="0"/>
                <w:numId w:val="17"/>
              </w:numPr>
            </w:pPr>
            <w:r w:rsidRPr="00905004">
              <w:t>Úkoly orgánů veřejné správy</w:t>
            </w:r>
          </w:p>
          <w:p w14:paraId="4F44BD13" w14:textId="77777777" w:rsidR="00EC5046" w:rsidRPr="00905004" w:rsidRDefault="00EC5046" w:rsidP="00EC5046">
            <w:pPr>
              <w:numPr>
                <w:ilvl w:val="0"/>
                <w:numId w:val="17"/>
              </w:numPr>
            </w:pPr>
            <w:r w:rsidRPr="00905004">
              <w:t>Práva a povinnosti právnických a fyzických osob</w:t>
            </w:r>
          </w:p>
          <w:p w14:paraId="1B165D51" w14:textId="77777777" w:rsidR="00EC5046" w:rsidRPr="00905004" w:rsidRDefault="00EC5046" w:rsidP="00EC5046">
            <w:pPr>
              <w:numPr>
                <w:ilvl w:val="0"/>
                <w:numId w:val="17"/>
              </w:numPr>
            </w:pPr>
            <w:r w:rsidRPr="00905004">
              <w:t>Radiační ochrana</w:t>
            </w:r>
          </w:p>
          <w:p w14:paraId="4406B6FB" w14:textId="77777777" w:rsidR="00EC5046" w:rsidRPr="00905004" w:rsidRDefault="00EC5046" w:rsidP="00EC5046">
            <w:pPr>
              <w:numPr>
                <w:ilvl w:val="0"/>
                <w:numId w:val="17"/>
              </w:numPr>
            </w:pPr>
            <w:r w:rsidRPr="00905004">
              <w:t>Ochrana před povodněmi</w:t>
            </w:r>
          </w:p>
          <w:p w14:paraId="50A68AC2" w14:textId="77777777" w:rsidR="00EC5046" w:rsidRPr="00905004" w:rsidRDefault="00EC5046" w:rsidP="00EC5046">
            <w:pPr>
              <w:numPr>
                <w:ilvl w:val="0"/>
                <w:numId w:val="17"/>
              </w:numPr>
            </w:pPr>
            <w:r w:rsidRPr="00905004">
              <w:t>Nebezpečné látky</w:t>
            </w:r>
          </w:p>
          <w:p w14:paraId="20260A92" w14:textId="77777777" w:rsidR="00EC5046" w:rsidRPr="00905004" w:rsidRDefault="00EC5046" w:rsidP="00EC5046">
            <w:pPr>
              <w:numPr>
                <w:ilvl w:val="0"/>
                <w:numId w:val="17"/>
              </w:numPr>
            </w:pPr>
            <w:r w:rsidRPr="00905004">
              <w:t>Varování a informování obyvatelstva</w:t>
            </w:r>
          </w:p>
          <w:p w14:paraId="6E705190" w14:textId="77777777" w:rsidR="00EC5046" w:rsidRPr="00905004" w:rsidRDefault="00EC5046" w:rsidP="00EC5046">
            <w:pPr>
              <w:numPr>
                <w:ilvl w:val="0"/>
                <w:numId w:val="17"/>
              </w:numPr>
            </w:pPr>
            <w:r w:rsidRPr="00905004">
              <w:t>Ukrytí a individuální ochrana</w:t>
            </w:r>
          </w:p>
          <w:p w14:paraId="65F5E8F0" w14:textId="77777777" w:rsidR="00EC5046" w:rsidRPr="00905004" w:rsidRDefault="00EC5046" w:rsidP="00EC5046">
            <w:pPr>
              <w:numPr>
                <w:ilvl w:val="0"/>
                <w:numId w:val="17"/>
              </w:numPr>
            </w:pPr>
            <w:r w:rsidRPr="00905004">
              <w:t>Evakuace</w:t>
            </w:r>
          </w:p>
          <w:p w14:paraId="25F6211F" w14:textId="77777777" w:rsidR="00EC5046" w:rsidRPr="00905004" w:rsidRDefault="00EC5046" w:rsidP="00EC5046">
            <w:pPr>
              <w:numPr>
                <w:ilvl w:val="0"/>
                <w:numId w:val="17"/>
              </w:numPr>
            </w:pPr>
            <w:r w:rsidRPr="00905004">
              <w:t>Nouzové přežití</w:t>
            </w:r>
          </w:p>
          <w:p w14:paraId="6E61653F" w14:textId="77777777" w:rsidR="00EC5046" w:rsidRPr="00905004" w:rsidRDefault="00EC5046" w:rsidP="00EC5046">
            <w:pPr>
              <w:numPr>
                <w:ilvl w:val="0"/>
                <w:numId w:val="17"/>
              </w:numPr>
            </w:pPr>
            <w:r w:rsidRPr="00905004">
              <w:t>Dekontaminace</w:t>
            </w:r>
          </w:p>
          <w:p w14:paraId="29760A90" w14:textId="77777777" w:rsidR="00EC5046" w:rsidRDefault="00EC5046" w:rsidP="00EC5046">
            <w:pPr>
              <w:numPr>
                <w:ilvl w:val="0"/>
                <w:numId w:val="17"/>
              </w:numPr>
            </w:pPr>
            <w:r w:rsidRPr="00905004">
              <w:t>Plnění úkolů ochrany obyvatelstva vybranými subjekty</w:t>
            </w:r>
          </w:p>
        </w:tc>
      </w:tr>
      <w:tr w:rsidR="00EC5046" w14:paraId="59E18AD0" w14:textId="77777777" w:rsidTr="00566D26">
        <w:trPr>
          <w:trHeight w:val="265"/>
        </w:trPr>
        <w:tc>
          <w:tcPr>
            <w:tcW w:w="3653" w:type="dxa"/>
            <w:gridSpan w:val="2"/>
            <w:tcBorders>
              <w:top w:val="nil"/>
            </w:tcBorders>
            <w:shd w:val="clear" w:color="auto" w:fill="F7CAAC"/>
          </w:tcPr>
          <w:p w14:paraId="3A8E4A23" w14:textId="77777777" w:rsidR="00EC5046" w:rsidRDefault="00EC5046" w:rsidP="00566D26">
            <w:r>
              <w:rPr>
                <w:b/>
              </w:rPr>
              <w:t>Studijní literatura a studijní pomůcky</w:t>
            </w:r>
          </w:p>
        </w:tc>
        <w:tc>
          <w:tcPr>
            <w:tcW w:w="6202" w:type="dxa"/>
            <w:gridSpan w:val="6"/>
            <w:tcBorders>
              <w:top w:val="nil"/>
              <w:bottom w:val="nil"/>
            </w:tcBorders>
          </w:tcPr>
          <w:p w14:paraId="7FBEE845" w14:textId="77777777" w:rsidR="00EC5046" w:rsidRDefault="00EC5046" w:rsidP="00566D26"/>
        </w:tc>
      </w:tr>
      <w:tr w:rsidR="00EC5046" w14:paraId="285D71DC" w14:textId="77777777" w:rsidTr="00566D26">
        <w:trPr>
          <w:trHeight w:val="1497"/>
        </w:trPr>
        <w:tc>
          <w:tcPr>
            <w:tcW w:w="9855" w:type="dxa"/>
            <w:gridSpan w:val="8"/>
            <w:tcBorders>
              <w:top w:val="nil"/>
            </w:tcBorders>
          </w:tcPr>
          <w:p w14:paraId="3C972F32" w14:textId="77777777" w:rsidR="00EC5046" w:rsidRPr="001C0137" w:rsidRDefault="00EC5046" w:rsidP="00566D26">
            <w:pPr>
              <w:rPr>
                <w:b/>
                <w:bCs/>
              </w:rPr>
            </w:pPr>
            <w:r w:rsidRPr="001C0137">
              <w:rPr>
                <w:b/>
                <w:bCs/>
              </w:rPr>
              <w:t>Povinná literatura:</w:t>
            </w:r>
          </w:p>
          <w:p w14:paraId="0EFA5EA5" w14:textId="77777777" w:rsidR="00EC5046" w:rsidRDefault="00EC5046" w:rsidP="00566D26">
            <w:r>
              <w:t xml:space="preserve">VAN DER LEI, T. E., G. BEKEBREDE a I. NIKOLIC, I. Critical infrastructures:  A review from a complex adaptivesystems perspective. </w:t>
            </w:r>
            <w:r w:rsidRPr="00137727">
              <w:rPr>
                <w:i/>
              </w:rPr>
              <w:t>Int. J. Crit. Infrastruct</w:t>
            </w:r>
            <w:r>
              <w:t>.2010,6, 380–401.</w:t>
            </w:r>
          </w:p>
          <w:p w14:paraId="360D8C60" w14:textId="77777777" w:rsidR="00EC5046" w:rsidRDefault="00EC5046" w:rsidP="00566D26">
            <w:r>
              <w:t xml:space="preserve">CAI, B.; XIE, M.; LIU, Y.; LIU, Y.; FENG, Q. Availability-based engineering resilience metric and its corresponding evaluation methodology. </w:t>
            </w:r>
            <w:r w:rsidRPr="00137727">
              <w:rPr>
                <w:i/>
              </w:rPr>
              <w:t>Reliab. Eng. Syst. Saf.</w:t>
            </w:r>
            <w:r>
              <w:t xml:space="preserve"> 2018,172, 216–224.</w:t>
            </w:r>
          </w:p>
          <w:p w14:paraId="40CF0DB3" w14:textId="77777777" w:rsidR="00EC5046" w:rsidRPr="00E05968" w:rsidRDefault="00EC5046" w:rsidP="00566D26">
            <w:pPr>
              <w:rPr>
                <w:b/>
              </w:rPr>
            </w:pPr>
            <w:r w:rsidRPr="00E05968">
              <w:rPr>
                <w:b/>
              </w:rPr>
              <w:t>Doporučená literatura:</w:t>
            </w:r>
          </w:p>
          <w:p w14:paraId="624D6929" w14:textId="77777777" w:rsidR="00EC5046" w:rsidRDefault="00EC5046" w:rsidP="00566D26">
            <w:r w:rsidRPr="00137727">
              <w:rPr>
                <w:i/>
              </w:rPr>
              <w:t>The science for population protection</w:t>
            </w:r>
            <w:r>
              <w:t>. Lázně Bohdaneč: MV - generální ředitelství Hasičského záchranného sboru ČR, Institut ochrany obyvatelstva, 2008-. ISSN 1803-568X.</w:t>
            </w:r>
          </w:p>
          <w:p w14:paraId="4EC841A1" w14:textId="77777777" w:rsidR="00EC5046" w:rsidRDefault="00EC5046" w:rsidP="00566D26">
            <w:r w:rsidRPr="00AE0E74">
              <w:t>C</w:t>
            </w:r>
            <w:r>
              <w:t>LEMENTS</w:t>
            </w:r>
            <w:r w:rsidRPr="00AE0E74">
              <w:t>,</w:t>
            </w:r>
            <w:r>
              <w:t xml:space="preserve"> W., B. a</w:t>
            </w:r>
            <w:r w:rsidRPr="00AE0E74">
              <w:t xml:space="preserve"> J</w:t>
            </w:r>
            <w:r>
              <w:t>.</w:t>
            </w:r>
            <w:r w:rsidRPr="00AE0E74">
              <w:t xml:space="preserve"> C</w:t>
            </w:r>
            <w:r>
              <w:t xml:space="preserve">ASANI. </w:t>
            </w:r>
            <w:r w:rsidRPr="00137727">
              <w:rPr>
                <w:i/>
              </w:rPr>
              <w:t>Disasters and Public Health: Planning and Response</w:t>
            </w:r>
            <w:r>
              <w:t>.</w:t>
            </w:r>
            <w:r w:rsidRPr="00AE0E74">
              <w:t xml:space="preserve"> 2nd Edition</w:t>
            </w:r>
            <w:r>
              <w:t xml:space="preserve">. Oxford: Butterworth-Heinemann, 2016. ISBN </w:t>
            </w:r>
            <w:r w:rsidRPr="00AE0E74">
              <w:t xml:space="preserve"> 978-0128019801</w:t>
            </w:r>
            <w:r>
              <w:t>.</w:t>
            </w:r>
          </w:p>
          <w:p w14:paraId="738AA15D" w14:textId="77777777" w:rsidR="00EC5046" w:rsidRDefault="00EC5046" w:rsidP="00566D26">
            <w:r w:rsidRPr="00AE0E74">
              <w:t>H</w:t>
            </w:r>
            <w:r>
              <w:t xml:space="preserve">ADDOW, G., </w:t>
            </w:r>
            <w:r w:rsidRPr="00AE0E74">
              <w:t>B</w:t>
            </w:r>
            <w:r>
              <w:t xml:space="preserve">ULLOCK, J. a D. COPPOLA. </w:t>
            </w:r>
            <w:r w:rsidRPr="00137727">
              <w:rPr>
                <w:i/>
              </w:rPr>
              <w:t>Introduction to Emergency Management</w:t>
            </w:r>
            <w:r>
              <w:t>.</w:t>
            </w:r>
            <w:r w:rsidRPr="00AE0E74">
              <w:t xml:space="preserve"> 6th Edition</w:t>
            </w:r>
            <w:r>
              <w:t xml:space="preserve">. Oxford: </w:t>
            </w:r>
            <w:r w:rsidRPr="00AE0E74">
              <w:t>Butterworth-Heineman</w:t>
            </w:r>
            <w:r>
              <w:t xml:space="preserve">n. ISBN </w:t>
            </w:r>
            <w:r w:rsidRPr="00AE0E74">
              <w:t>978-0128030646</w:t>
            </w:r>
            <w:r>
              <w:t>.</w:t>
            </w:r>
          </w:p>
        </w:tc>
      </w:tr>
      <w:tr w:rsidR="00EC5046" w14:paraId="4249CB69"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E5CF2E" w14:textId="77777777" w:rsidR="00EC5046" w:rsidRDefault="00EC5046" w:rsidP="00566D26">
            <w:pPr>
              <w:jc w:val="center"/>
              <w:rPr>
                <w:b/>
              </w:rPr>
            </w:pPr>
            <w:r>
              <w:rPr>
                <w:b/>
              </w:rPr>
              <w:t>Informace ke kombinované nebo distanční formě</w:t>
            </w:r>
          </w:p>
        </w:tc>
      </w:tr>
      <w:tr w:rsidR="00EC5046" w14:paraId="013606FF" w14:textId="77777777" w:rsidTr="00566D26">
        <w:tc>
          <w:tcPr>
            <w:tcW w:w="4787" w:type="dxa"/>
            <w:gridSpan w:val="3"/>
            <w:tcBorders>
              <w:top w:val="single" w:sz="2" w:space="0" w:color="auto"/>
            </w:tcBorders>
            <w:shd w:val="clear" w:color="auto" w:fill="F7CAAC"/>
          </w:tcPr>
          <w:p w14:paraId="240D61B9" w14:textId="77777777" w:rsidR="00EC5046" w:rsidRDefault="00EC5046" w:rsidP="00566D26">
            <w:r>
              <w:rPr>
                <w:b/>
              </w:rPr>
              <w:t>Rozsah konzultací (soustředění)</w:t>
            </w:r>
          </w:p>
        </w:tc>
        <w:tc>
          <w:tcPr>
            <w:tcW w:w="889" w:type="dxa"/>
            <w:tcBorders>
              <w:top w:val="single" w:sz="2" w:space="0" w:color="auto"/>
            </w:tcBorders>
          </w:tcPr>
          <w:p w14:paraId="306AC33C" w14:textId="77777777" w:rsidR="00EC5046" w:rsidRDefault="00EC5046" w:rsidP="00566D26">
            <w:r>
              <w:t>15</w:t>
            </w:r>
          </w:p>
        </w:tc>
        <w:tc>
          <w:tcPr>
            <w:tcW w:w="4179" w:type="dxa"/>
            <w:gridSpan w:val="4"/>
            <w:tcBorders>
              <w:top w:val="single" w:sz="2" w:space="0" w:color="auto"/>
            </w:tcBorders>
            <w:shd w:val="clear" w:color="auto" w:fill="F7CAAC"/>
          </w:tcPr>
          <w:p w14:paraId="0AD0A426" w14:textId="77777777" w:rsidR="00EC5046" w:rsidRDefault="00EC5046" w:rsidP="00566D26">
            <w:pPr>
              <w:rPr>
                <w:b/>
              </w:rPr>
            </w:pPr>
            <w:r>
              <w:rPr>
                <w:b/>
              </w:rPr>
              <w:t xml:space="preserve">hodin </w:t>
            </w:r>
          </w:p>
        </w:tc>
      </w:tr>
      <w:tr w:rsidR="00EC5046" w14:paraId="5B4D2065" w14:textId="77777777" w:rsidTr="00566D26">
        <w:tc>
          <w:tcPr>
            <w:tcW w:w="9855" w:type="dxa"/>
            <w:gridSpan w:val="8"/>
            <w:shd w:val="clear" w:color="auto" w:fill="F7CAAC"/>
          </w:tcPr>
          <w:p w14:paraId="10B7192A" w14:textId="77777777" w:rsidR="00EC5046" w:rsidRDefault="00EC5046" w:rsidP="00566D26">
            <w:pPr>
              <w:rPr>
                <w:b/>
              </w:rPr>
            </w:pPr>
            <w:r>
              <w:rPr>
                <w:b/>
              </w:rPr>
              <w:t>Informace o způsobu kontaktu s vyučujícím</w:t>
            </w:r>
          </w:p>
        </w:tc>
      </w:tr>
      <w:tr w:rsidR="00EC5046" w14:paraId="2063FB32" w14:textId="77777777" w:rsidTr="00566D26">
        <w:trPr>
          <w:trHeight w:val="278"/>
        </w:trPr>
        <w:tc>
          <w:tcPr>
            <w:tcW w:w="9855" w:type="dxa"/>
            <w:gridSpan w:val="8"/>
          </w:tcPr>
          <w:p w14:paraId="38E0BA9D" w14:textId="77777777" w:rsidR="00EC5046" w:rsidRPr="00F12949" w:rsidRDefault="00EC5046" w:rsidP="00566D26">
            <w:r w:rsidRPr="00F12949">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36A85EB1" w14:textId="77777777" w:rsidR="00EC5046" w:rsidRDefault="00EC5046" w:rsidP="00EC5046"/>
    <w:p w14:paraId="1F1D3A84" w14:textId="77777777" w:rsidR="00405ADD" w:rsidRDefault="00405ADD">
      <w:r>
        <w:br w:type="page"/>
      </w:r>
    </w:p>
    <w:tbl>
      <w:tblPr>
        <w:tblW w:w="1001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46"/>
        <w:gridCol w:w="571"/>
        <w:gridCol w:w="1134"/>
        <w:gridCol w:w="889"/>
        <w:gridCol w:w="816"/>
        <w:gridCol w:w="2156"/>
        <w:gridCol w:w="539"/>
        <w:gridCol w:w="668"/>
      </w:tblGrid>
      <w:tr w:rsidR="00EC5046" w:rsidRPr="000E2DA4" w14:paraId="2A96C07C" w14:textId="77777777" w:rsidTr="00566D26">
        <w:tc>
          <w:tcPr>
            <w:tcW w:w="10019" w:type="dxa"/>
            <w:gridSpan w:val="8"/>
            <w:tcBorders>
              <w:bottom w:val="double" w:sz="4" w:space="0" w:color="auto"/>
            </w:tcBorders>
            <w:shd w:val="clear" w:color="auto" w:fill="BDD6EE"/>
          </w:tcPr>
          <w:p w14:paraId="7445889C" w14:textId="04214AE9" w:rsidR="00EC5046" w:rsidRPr="000E2DA4" w:rsidRDefault="00EC5046" w:rsidP="00566D26">
            <w:pPr>
              <w:tabs>
                <w:tab w:val="right" w:pos="9721"/>
              </w:tabs>
              <w:rPr>
                <w:b/>
                <w:sz w:val="28"/>
              </w:rPr>
            </w:pPr>
            <w:r w:rsidRPr="000E2DA4">
              <w:rPr>
                <w:b/>
                <w:sz w:val="28"/>
              </w:rPr>
              <w:lastRenderedPageBreak/>
              <w:t>B-III – Charakteristika studijního předmětu</w:t>
            </w:r>
            <w:r w:rsidRPr="000E2DA4">
              <w:rPr>
                <w:b/>
                <w:sz w:val="28"/>
              </w:rPr>
              <w:tab/>
            </w:r>
            <w:r w:rsidRPr="000503B0">
              <w:rPr>
                <w:color w:val="FF0000"/>
                <w:u w:val="single"/>
              </w:rPr>
              <w:fldChar w:fldCharType="begin"/>
            </w:r>
            <w:r w:rsidRPr="000503B0">
              <w:rPr>
                <w:color w:val="FF0000"/>
                <w:u w:val="single"/>
              </w:rPr>
              <w:instrText xml:space="preserve"> REF  top \h  \* MERGEFORMAT </w:instrText>
            </w:r>
            <w:r w:rsidRPr="000503B0">
              <w:rPr>
                <w:color w:val="FF0000"/>
                <w:u w:val="single"/>
              </w:rPr>
            </w:r>
            <w:r w:rsidRPr="000503B0">
              <w:rPr>
                <w:color w:val="FF0000"/>
                <w:u w:val="single"/>
              </w:rPr>
              <w:fldChar w:fldCharType="separate"/>
            </w:r>
            <w:ins w:id="491" w:author="Jiří Vojtěšek" w:date="2018-11-26T14:08:00Z">
              <w:r w:rsidR="00926202" w:rsidRPr="00926202">
                <w:rPr>
                  <w:color w:val="FF0000"/>
                  <w:u w:val="single"/>
                  <w:rPrChange w:id="492" w:author="Jiří Vojtěšek" w:date="2018-11-26T14:08:00Z">
                    <w:rPr>
                      <w:b/>
                    </w:rPr>
                  </w:rPrChange>
                </w:rPr>
                <w:t>Abecední seznam</w:t>
              </w:r>
            </w:ins>
            <w:del w:id="493" w:author="Jiří Vojtěšek" w:date="2018-11-26T14:08:00Z">
              <w:r w:rsidRPr="00137727" w:rsidDel="00926202">
                <w:rPr>
                  <w:color w:val="FF0000"/>
                  <w:u w:val="single"/>
                </w:rPr>
                <w:delText>Abecední seznam</w:delText>
              </w:r>
            </w:del>
            <w:r w:rsidRPr="000503B0">
              <w:rPr>
                <w:color w:val="FF0000"/>
                <w:u w:val="single"/>
              </w:rPr>
              <w:fldChar w:fldCharType="end"/>
            </w:r>
          </w:p>
        </w:tc>
      </w:tr>
      <w:tr w:rsidR="00EC5046" w:rsidRPr="000E2DA4" w14:paraId="05917B4F" w14:textId="77777777" w:rsidTr="00405ADD">
        <w:tc>
          <w:tcPr>
            <w:tcW w:w="3246" w:type="dxa"/>
            <w:tcBorders>
              <w:top w:val="double" w:sz="4" w:space="0" w:color="auto"/>
            </w:tcBorders>
            <w:shd w:val="clear" w:color="auto" w:fill="F7CAAC"/>
          </w:tcPr>
          <w:p w14:paraId="7463199A" w14:textId="77777777" w:rsidR="00EC5046" w:rsidRPr="000E2DA4" w:rsidRDefault="00EC5046" w:rsidP="00566D26">
            <w:pPr>
              <w:rPr>
                <w:b/>
              </w:rPr>
            </w:pPr>
            <w:r w:rsidRPr="000E2DA4">
              <w:rPr>
                <w:b/>
              </w:rPr>
              <w:t>Název studijního předmětu</w:t>
            </w:r>
          </w:p>
        </w:tc>
        <w:tc>
          <w:tcPr>
            <w:tcW w:w="6773" w:type="dxa"/>
            <w:gridSpan w:val="7"/>
            <w:tcBorders>
              <w:top w:val="double" w:sz="4" w:space="0" w:color="auto"/>
            </w:tcBorders>
          </w:tcPr>
          <w:p w14:paraId="18DA30DE" w14:textId="77777777" w:rsidR="00EC5046" w:rsidRPr="000E2DA4" w:rsidRDefault="00EC5046" w:rsidP="00566D26">
            <w:bookmarkStart w:id="494" w:name="SafetyandHealthatWork"/>
            <w:r w:rsidRPr="003F2685">
              <w:t>Safety and Health at Work</w:t>
            </w:r>
            <w:bookmarkEnd w:id="494"/>
          </w:p>
        </w:tc>
      </w:tr>
      <w:tr w:rsidR="00EC5046" w:rsidRPr="000E2DA4" w14:paraId="09005AEA" w14:textId="77777777" w:rsidTr="00405ADD">
        <w:tc>
          <w:tcPr>
            <w:tcW w:w="3246" w:type="dxa"/>
            <w:shd w:val="clear" w:color="auto" w:fill="F7CAAC"/>
          </w:tcPr>
          <w:p w14:paraId="39344431" w14:textId="77777777" w:rsidR="00EC5046" w:rsidRPr="000E2DA4" w:rsidRDefault="00EC5046" w:rsidP="00566D26">
            <w:pPr>
              <w:rPr>
                <w:b/>
              </w:rPr>
            </w:pPr>
            <w:r w:rsidRPr="000E2DA4">
              <w:rPr>
                <w:b/>
              </w:rPr>
              <w:t>Typ předmětu</w:t>
            </w:r>
          </w:p>
        </w:tc>
        <w:tc>
          <w:tcPr>
            <w:tcW w:w="3410" w:type="dxa"/>
            <w:gridSpan w:val="4"/>
          </w:tcPr>
          <w:p w14:paraId="2528D203" w14:textId="77777777" w:rsidR="00EC5046" w:rsidRDefault="00EC5046" w:rsidP="00566D26">
            <w:r w:rsidRPr="000E2DA4">
              <w:t>Povinný</w:t>
            </w:r>
            <w:r>
              <w:t xml:space="preserve"> „PZ“ pro specializaci:</w:t>
            </w:r>
          </w:p>
          <w:p w14:paraId="2A0D7823" w14:textId="77777777" w:rsidR="00EC5046" w:rsidRPr="000E2DA4" w:rsidRDefault="00EC5046" w:rsidP="00566D26">
            <w:r>
              <w:t>Bezpečnostní management</w:t>
            </w:r>
          </w:p>
        </w:tc>
        <w:tc>
          <w:tcPr>
            <w:tcW w:w="2695" w:type="dxa"/>
            <w:gridSpan w:val="2"/>
            <w:shd w:val="clear" w:color="auto" w:fill="F7CAAC"/>
          </w:tcPr>
          <w:p w14:paraId="61C68F49" w14:textId="77777777" w:rsidR="00EC5046" w:rsidRPr="000E2DA4" w:rsidRDefault="00EC5046" w:rsidP="00566D26">
            <w:r w:rsidRPr="000E2DA4">
              <w:rPr>
                <w:b/>
              </w:rPr>
              <w:t>doporučený ročník / semestr</w:t>
            </w:r>
          </w:p>
        </w:tc>
        <w:tc>
          <w:tcPr>
            <w:tcW w:w="668" w:type="dxa"/>
          </w:tcPr>
          <w:p w14:paraId="1973C2AE" w14:textId="77777777" w:rsidR="00EC5046" w:rsidRPr="000E2DA4" w:rsidRDefault="00EC5046" w:rsidP="00566D26">
            <w:r w:rsidRPr="000E2DA4">
              <w:t>1/Z</w:t>
            </w:r>
          </w:p>
        </w:tc>
      </w:tr>
      <w:tr w:rsidR="00EC5046" w:rsidRPr="000E2DA4" w14:paraId="58FB0E4C" w14:textId="77777777" w:rsidTr="00405ADD">
        <w:tc>
          <w:tcPr>
            <w:tcW w:w="3246" w:type="dxa"/>
            <w:shd w:val="clear" w:color="auto" w:fill="F7CAAC"/>
          </w:tcPr>
          <w:p w14:paraId="6DAC8458" w14:textId="77777777" w:rsidR="00EC5046" w:rsidRPr="000E2DA4" w:rsidRDefault="00EC5046" w:rsidP="00566D26">
            <w:pPr>
              <w:rPr>
                <w:b/>
              </w:rPr>
            </w:pPr>
            <w:r w:rsidRPr="000E2DA4">
              <w:rPr>
                <w:b/>
              </w:rPr>
              <w:t>Rozsah studijního předmětu</w:t>
            </w:r>
          </w:p>
        </w:tc>
        <w:tc>
          <w:tcPr>
            <w:tcW w:w="1705" w:type="dxa"/>
            <w:gridSpan w:val="2"/>
          </w:tcPr>
          <w:p w14:paraId="0E5E0CCC" w14:textId="77777777" w:rsidR="00EC5046" w:rsidRPr="000E2DA4" w:rsidRDefault="00EC5046" w:rsidP="00566D26">
            <w:r w:rsidRPr="000E2DA4">
              <w:t>28p + 28c</w:t>
            </w:r>
          </w:p>
        </w:tc>
        <w:tc>
          <w:tcPr>
            <w:tcW w:w="889" w:type="dxa"/>
            <w:shd w:val="clear" w:color="auto" w:fill="F7CAAC"/>
          </w:tcPr>
          <w:p w14:paraId="491DA615" w14:textId="77777777" w:rsidR="00EC5046" w:rsidRPr="000E2DA4" w:rsidRDefault="00EC5046" w:rsidP="00566D26">
            <w:pPr>
              <w:rPr>
                <w:b/>
              </w:rPr>
            </w:pPr>
            <w:r w:rsidRPr="000E2DA4">
              <w:rPr>
                <w:b/>
              </w:rPr>
              <w:t xml:space="preserve">hod. </w:t>
            </w:r>
          </w:p>
        </w:tc>
        <w:tc>
          <w:tcPr>
            <w:tcW w:w="816" w:type="dxa"/>
          </w:tcPr>
          <w:p w14:paraId="11794168" w14:textId="77777777" w:rsidR="00EC5046" w:rsidRPr="000E2DA4" w:rsidRDefault="00EC5046" w:rsidP="00566D26"/>
        </w:tc>
        <w:tc>
          <w:tcPr>
            <w:tcW w:w="2156" w:type="dxa"/>
            <w:shd w:val="clear" w:color="auto" w:fill="F7CAAC"/>
          </w:tcPr>
          <w:p w14:paraId="73CEFB16" w14:textId="77777777" w:rsidR="00EC5046" w:rsidRPr="000E2DA4" w:rsidRDefault="00EC5046" w:rsidP="00566D26">
            <w:pPr>
              <w:rPr>
                <w:b/>
              </w:rPr>
            </w:pPr>
            <w:r w:rsidRPr="000E2DA4">
              <w:rPr>
                <w:b/>
              </w:rPr>
              <w:t>kreditů</w:t>
            </w:r>
          </w:p>
        </w:tc>
        <w:tc>
          <w:tcPr>
            <w:tcW w:w="1207" w:type="dxa"/>
            <w:gridSpan w:val="2"/>
          </w:tcPr>
          <w:p w14:paraId="66835FB2" w14:textId="77777777" w:rsidR="00EC5046" w:rsidRPr="000E2DA4" w:rsidRDefault="00EC5046" w:rsidP="00566D26">
            <w:r w:rsidRPr="000E2DA4">
              <w:t>5</w:t>
            </w:r>
          </w:p>
        </w:tc>
      </w:tr>
      <w:tr w:rsidR="00EC5046" w:rsidRPr="000E2DA4" w14:paraId="66E84018" w14:textId="77777777" w:rsidTr="00405ADD">
        <w:tc>
          <w:tcPr>
            <w:tcW w:w="3246" w:type="dxa"/>
            <w:shd w:val="clear" w:color="auto" w:fill="F7CAAC"/>
          </w:tcPr>
          <w:p w14:paraId="32606342" w14:textId="77777777" w:rsidR="00EC5046" w:rsidRPr="000E2DA4" w:rsidRDefault="00EC5046" w:rsidP="00566D26">
            <w:pPr>
              <w:rPr>
                <w:b/>
                <w:sz w:val="22"/>
              </w:rPr>
            </w:pPr>
            <w:r w:rsidRPr="000E2DA4">
              <w:rPr>
                <w:b/>
              </w:rPr>
              <w:t>Prerekvizity, korekvizity, ekvivalence</w:t>
            </w:r>
          </w:p>
        </w:tc>
        <w:tc>
          <w:tcPr>
            <w:tcW w:w="6773" w:type="dxa"/>
            <w:gridSpan w:val="7"/>
          </w:tcPr>
          <w:p w14:paraId="36CCB92A" w14:textId="7ED22B46" w:rsidR="00EC5046" w:rsidRPr="000E2DA4" w:rsidRDefault="007D1A83" w:rsidP="00566D26">
            <w:ins w:id="495" w:author="Milan Navrátil" w:date="2018-11-20T16:34:00Z">
              <w:r>
                <w:t>nejsou</w:t>
              </w:r>
            </w:ins>
          </w:p>
        </w:tc>
      </w:tr>
      <w:tr w:rsidR="00EC5046" w:rsidRPr="000E2DA4" w14:paraId="6E2D4F7E" w14:textId="77777777" w:rsidTr="00405ADD">
        <w:tc>
          <w:tcPr>
            <w:tcW w:w="3246" w:type="dxa"/>
            <w:shd w:val="clear" w:color="auto" w:fill="F7CAAC"/>
          </w:tcPr>
          <w:p w14:paraId="76EFCFA0" w14:textId="77777777" w:rsidR="00EC5046" w:rsidRPr="000E2DA4" w:rsidRDefault="00EC5046" w:rsidP="00566D26">
            <w:pPr>
              <w:rPr>
                <w:b/>
              </w:rPr>
            </w:pPr>
            <w:r w:rsidRPr="000E2DA4">
              <w:rPr>
                <w:b/>
              </w:rPr>
              <w:t>Způsob ověření studijních výsledků</w:t>
            </w:r>
          </w:p>
        </w:tc>
        <w:tc>
          <w:tcPr>
            <w:tcW w:w="3410" w:type="dxa"/>
            <w:gridSpan w:val="4"/>
          </w:tcPr>
          <w:p w14:paraId="68FD3771" w14:textId="77777777" w:rsidR="00EC5046" w:rsidRPr="000E2DA4" w:rsidRDefault="00EC5046" w:rsidP="00566D26">
            <w:r w:rsidRPr="000E2DA4">
              <w:t>Zápočet, zkouška</w:t>
            </w:r>
          </w:p>
        </w:tc>
        <w:tc>
          <w:tcPr>
            <w:tcW w:w="2156" w:type="dxa"/>
            <w:shd w:val="clear" w:color="auto" w:fill="F7CAAC"/>
          </w:tcPr>
          <w:p w14:paraId="5544CFE1" w14:textId="77777777" w:rsidR="00EC5046" w:rsidRPr="000E2DA4" w:rsidRDefault="00EC5046" w:rsidP="00566D26">
            <w:pPr>
              <w:rPr>
                <w:b/>
              </w:rPr>
            </w:pPr>
            <w:r w:rsidRPr="000E2DA4">
              <w:rPr>
                <w:b/>
              </w:rPr>
              <w:t>Forma výuky</w:t>
            </w:r>
          </w:p>
        </w:tc>
        <w:tc>
          <w:tcPr>
            <w:tcW w:w="1207" w:type="dxa"/>
            <w:gridSpan w:val="2"/>
          </w:tcPr>
          <w:p w14:paraId="4BE7BECF" w14:textId="77777777" w:rsidR="00EC5046" w:rsidRPr="000E2DA4" w:rsidRDefault="00EC5046" w:rsidP="00566D26">
            <w:r w:rsidRPr="000E2DA4">
              <w:t>Přednášky,</w:t>
            </w:r>
          </w:p>
          <w:p w14:paraId="148FDD66" w14:textId="77777777" w:rsidR="00EC5046" w:rsidRPr="000E2DA4" w:rsidRDefault="00EC5046" w:rsidP="00566D26">
            <w:r w:rsidRPr="000E2DA4">
              <w:t>cvičení</w:t>
            </w:r>
          </w:p>
        </w:tc>
      </w:tr>
      <w:tr w:rsidR="00EC5046" w:rsidRPr="000E2DA4" w14:paraId="5F1A18B2" w14:textId="77777777" w:rsidTr="00405ADD">
        <w:tc>
          <w:tcPr>
            <w:tcW w:w="3246" w:type="dxa"/>
            <w:shd w:val="clear" w:color="auto" w:fill="F7CAAC"/>
          </w:tcPr>
          <w:p w14:paraId="5B4F92E0" w14:textId="77777777" w:rsidR="00EC5046" w:rsidRPr="000E2DA4" w:rsidRDefault="00EC5046" w:rsidP="00566D26">
            <w:pPr>
              <w:rPr>
                <w:b/>
              </w:rPr>
            </w:pPr>
            <w:r w:rsidRPr="000E2DA4">
              <w:rPr>
                <w:b/>
              </w:rPr>
              <w:t>Forma způsobu ověření studijních výsledků a další požadavky na studenta</w:t>
            </w:r>
          </w:p>
        </w:tc>
        <w:tc>
          <w:tcPr>
            <w:tcW w:w="6773" w:type="dxa"/>
            <w:gridSpan w:val="7"/>
            <w:tcBorders>
              <w:bottom w:val="nil"/>
            </w:tcBorders>
          </w:tcPr>
          <w:p w14:paraId="16C29031" w14:textId="77777777" w:rsidR="00EC5046" w:rsidRPr="000E2DA4" w:rsidRDefault="00EC5046" w:rsidP="00EC5046">
            <w:pPr>
              <w:pStyle w:val="Odstavecseseznamem"/>
              <w:numPr>
                <w:ilvl w:val="0"/>
                <w:numId w:val="27"/>
              </w:numPr>
              <w:ind w:left="283" w:hanging="283"/>
            </w:pPr>
            <w:r w:rsidRPr="000E2DA4">
              <w:t xml:space="preserve">Zápočet: účast na cvičeních minimálně 70 % (10x). Zpracování dvou prezentací v PowerPointu v rozsahu nejméně 10 snímků na zadané téma z probírané tématiky BOZP, tyto prezentace v rámci cvičení přednést a vést na dané téma kvalifikovanou diskusi. </w:t>
            </w:r>
          </w:p>
          <w:p w14:paraId="41226218" w14:textId="77777777" w:rsidR="00EC5046" w:rsidRPr="000E2DA4" w:rsidRDefault="00EC5046" w:rsidP="00EC5046">
            <w:pPr>
              <w:pStyle w:val="Odstavecseseznamem"/>
              <w:numPr>
                <w:ilvl w:val="0"/>
                <w:numId w:val="27"/>
              </w:numPr>
              <w:ind w:left="283" w:hanging="283"/>
            </w:pPr>
            <w:r w:rsidRPr="000E2DA4">
              <w:t>Zkouška: skládá se z části písemné a ústní. Písemná část zkoušky představuje test z problematiky, pokrývající celý studijní předmět. V ústní části zkoušky bude vedena diskuse na vybrané problémy z testové části a doplněna další otázka v závislosti na obsahu a úrovni vědomostí studenta a jeho znalosti problematiky ve cvičeních.</w:t>
            </w:r>
          </w:p>
        </w:tc>
      </w:tr>
      <w:tr w:rsidR="00EC5046" w:rsidRPr="000E2DA4" w14:paraId="2ECDFE71" w14:textId="77777777" w:rsidTr="00566D26">
        <w:trPr>
          <w:trHeight w:val="50"/>
        </w:trPr>
        <w:tc>
          <w:tcPr>
            <w:tcW w:w="10019" w:type="dxa"/>
            <w:gridSpan w:val="8"/>
            <w:tcBorders>
              <w:top w:val="nil"/>
            </w:tcBorders>
          </w:tcPr>
          <w:p w14:paraId="073246AD" w14:textId="77777777" w:rsidR="00EC5046" w:rsidRPr="000E2DA4" w:rsidRDefault="00EC5046" w:rsidP="00566D26"/>
        </w:tc>
      </w:tr>
      <w:tr w:rsidR="00EC5046" w:rsidRPr="000E2DA4" w14:paraId="329AF03C" w14:textId="77777777" w:rsidTr="00405ADD">
        <w:trPr>
          <w:trHeight w:val="197"/>
        </w:trPr>
        <w:tc>
          <w:tcPr>
            <w:tcW w:w="3246" w:type="dxa"/>
            <w:tcBorders>
              <w:top w:val="nil"/>
            </w:tcBorders>
            <w:shd w:val="clear" w:color="auto" w:fill="F7CAAC"/>
          </w:tcPr>
          <w:p w14:paraId="2FA6F33E" w14:textId="77777777" w:rsidR="00EC5046" w:rsidRPr="000E2DA4" w:rsidRDefault="00EC5046" w:rsidP="00566D26">
            <w:pPr>
              <w:rPr>
                <w:b/>
              </w:rPr>
            </w:pPr>
            <w:r w:rsidRPr="000E2DA4">
              <w:rPr>
                <w:b/>
              </w:rPr>
              <w:t>Garant předmětu</w:t>
            </w:r>
          </w:p>
        </w:tc>
        <w:tc>
          <w:tcPr>
            <w:tcW w:w="6773" w:type="dxa"/>
            <w:gridSpan w:val="7"/>
            <w:tcBorders>
              <w:top w:val="nil"/>
            </w:tcBorders>
          </w:tcPr>
          <w:p w14:paraId="32CE6239" w14:textId="77777777" w:rsidR="00EC5046" w:rsidRPr="000E2DA4" w:rsidRDefault="00EC5046" w:rsidP="00566D26">
            <w:r w:rsidRPr="000E2DA4">
              <w:t>doc. Ing. Jiří Gajdošík,</w:t>
            </w:r>
            <w:r>
              <w:t xml:space="preserve"> </w:t>
            </w:r>
            <w:r w:rsidRPr="000E2DA4">
              <w:t>CSc.</w:t>
            </w:r>
          </w:p>
        </w:tc>
      </w:tr>
      <w:tr w:rsidR="00EC5046" w:rsidRPr="000E2DA4" w14:paraId="5185BDC1" w14:textId="77777777" w:rsidTr="00405ADD">
        <w:trPr>
          <w:trHeight w:val="243"/>
        </w:trPr>
        <w:tc>
          <w:tcPr>
            <w:tcW w:w="3246" w:type="dxa"/>
            <w:tcBorders>
              <w:top w:val="nil"/>
            </w:tcBorders>
            <w:shd w:val="clear" w:color="auto" w:fill="F7CAAC"/>
          </w:tcPr>
          <w:p w14:paraId="7CFF0B3B" w14:textId="77777777" w:rsidR="00EC5046" w:rsidRPr="000E2DA4" w:rsidRDefault="00EC5046" w:rsidP="00566D26">
            <w:pPr>
              <w:rPr>
                <w:b/>
              </w:rPr>
            </w:pPr>
            <w:r w:rsidRPr="000E2DA4">
              <w:rPr>
                <w:b/>
              </w:rPr>
              <w:t>Zapojení garanta do výuky předmětu</w:t>
            </w:r>
          </w:p>
        </w:tc>
        <w:tc>
          <w:tcPr>
            <w:tcW w:w="6773" w:type="dxa"/>
            <w:gridSpan w:val="7"/>
            <w:tcBorders>
              <w:top w:val="nil"/>
            </w:tcBorders>
          </w:tcPr>
          <w:p w14:paraId="5F5EC3AD" w14:textId="77777777" w:rsidR="00EC5046" w:rsidRPr="000E2DA4" w:rsidRDefault="00EC5046" w:rsidP="00566D26">
            <w:r w:rsidRPr="000E2DA4">
              <w:rPr>
                <w:rStyle w:val="st"/>
              </w:rPr>
              <w:t xml:space="preserve">Vede přednášky </w:t>
            </w:r>
            <w:r w:rsidRPr="000E2DA4">
              <w:t>(100</w:t>
            </w:r>
            <w:r w:rsidRPr="000E2DA4">
              <w:rPr>
                <w:lang w:val="en-US"/>
              </w:rPr>
              <w:t>%</w:t>
            </w:r>
            <w:r w:rsidRPr="000E2DA4">
              <w:t>)</w:t>
            </w:r>
          </w:p>
        </w:tc>
      </w:tr>
      <w:tr w:rsidR="00EC5046" w:rsidRPr="000E2DA4" w14:paraId="13C3ED52" w14:textId="77777777" w:rsidTr="00405ADD">
        <w:tc>
          <w:tcPr>
            <w:tcW w:w="3246" w:type="dxa"/>
            <w:shd w:val="clear" w:color="auto" w:fill="F7CAAC"/>
          </w:tcPr>
          <w:p w14:paraId="12CD8343" w14:textId="77777777" w:rsidR="00EC5046" w:rsidRPr="000E2DA4" w:rsidRDefault="00EC5046" w:rsidP="00566D26">
            <w:pPr>
              <w:rPr>
                <w:b/>
              </w:rPr>
            </w:pPr>
            <w:r w:rsidRPr="000E2DA4">
              <w:rPr>
                <w:b/>
              </w:rPr>
              <w:t>Vyučující</w:t>
            </w:r>
          </w:p>
        </w:tc>
        <w:tc>
          <w:tcPr>
            <w:tcW w:w="6773" w:type="dxa"/>
            <w:gridSpan w:val="7"/>
            <w:tcBorders>
              <w:bottom w:val="nil"/>
            </w:tcBorders>
          </w:tcPr>
          <w:p w14:paraId="71315543" w14:textId="77777777" w:rsidR="00EC5046" w:rsidRDefault="00EC5046" w:rsidP="00566D26">
            <w:r w:rsidRPr="000E2DA4">
              <w:t>doc. Ing. Jiří Gajdošík,</w:t>
            </w:r>
            <w:r>
              <w:t xml:space="preserve"> </w:t>
            </w:r>
            <w:r w:rsidRPr="000E2DA4">
              <w:t>CSc.</w:t>
            </w:r>
            <w:r>
              <w:t>, přednášky (100 %)</w:t>
            </w:r>
          </w:p>
          <w:p w14:paraId="0CA0E6D3" w14:textId="77777777" w:rsidR="00EC5046" w:rsidRPr="000E2DA4" w:rsidRDefault="00EC5046" w:rsidP="00566D26">
            <w:r w:rsidRPr="000E2DA4">
              <w:t>Ing. Lucia Ďuricová</w:t>
            </w:r>
            <w:r>
              <w:t>, cvičení</w:t>
            </w:r>
            <w:r w:rsidRPr="000E2DA4">
              <w:t xml:space="preserve"> (100</w:t>
            </w:r>
            <w:r>
              <w:t xml:space="preserve"> </w:t>
            </w:r>
            <w:r w:rsidRPr="000E2DA4">
              <w:t>%</w:t>
            </w:r>
            <w:r>
              <w:t>)</w:t>
            </w:r>
          </w:p>
        </w:tc>
      </w:tr>
      <w:tr w:rsidR="00EC5046" w:rsidRPr="000E2DA4" w14:paraId="251FB08B" w14:textId="77777777" w:rsidTr="00566D26">
        <w:trPr>
          <w:trHeight w:val="237"/>
        </w:trPr>
        <w:tc>
          <w:tcPr>
            <w:tcW w:w="10019" w:type="dxa"/>
            <w:gridSpan w:val="8"/>
            <w:tcBorders>
              <w:top w:val="nil"/>
            </w:tcBorders>
          </w:tcPr>
          <w:p w14:paraId="5E740CE6" w14:textId="77777777" w:rsidR="00EC5046" w:rsidRPr="000E2DA4" w:rsidRDefault="00EC5046" w:rsidP="00566D26">
            <w:r w:rsidRPr="000E2DA4">
              <w:t xml:space="preserve">                                                              </w:t>
            </w:r>
          </w:p>
        </w:tc>
      </w:tr>
      <w:tr w:rsidR="00EC5046" w:rsidRPr="000E2DA4" w14:paraId="0006AF18" w14:textId="77777777" w:rsidTr="00405ADD">
        <w:tc>
          <w:tcPr>
            <w:tcW w:w="3246" w:type="dxa"/>
            <w:shd w:val="clear" w:color="auto" w:fill="F7CAAC"/>
          </w:tcPr>
          <w:p w14:paraId="4BC487EE" w14:textId="77777777" w:rsidR="00EC5046" w:rsidRPr="000E2DA4" w:rsidRDefault="00EC5046" w:rsidP="00566D26">
            <w:pPr>
              <w:rPr>
                <w:b/>
              </w:rPr>
            </w:pPr>
            <w:r w:rsidRPr="000E2DA4">
              <w:rPr>
                <w:b/>
              </w:rPr>
              <w:t>Stručná anotace předmětu</w:t>
            </w:r>
          </w:p>
        </w:tc>
        <w:tc>
          <w:tcPr>
            <w:tcW w:w="6773" w:type="dxa"/>
            <w:gridSpan w:val="7"/>
            <w:tcBorders>
              <w:bottom w:val="nil"/>
            </w:tcBorders>
          </w:tcPr>
          <w:p w14:paraId="4D9FA195" w14:textId="77777777" w:rsidR="00EC5046" w:rsidRPr="000E2DA4" w:rsidRDefault="00EC5046" w:rsidP="00566D26"/>
        </w:tc>
      </w:tr>
      <w:tr w:rsidR="00EC5046" w:rsidRPr="000E2DA4" w14:paraId="214AD48D" w14:textId="77777777" w:rsidTr="00566D26">
        <w:trPr>
          <w:trHeight w:val="3938"/>
        </w:trPr>
        <w:tc>
          <w:tcPr>
            <w:tcW w:w="10019" w:type="dxa"/>
            <w:gridSpan w:val="8"/>
            <w:tcBorders>
              <w:top w:val="nil"/>
              <w:bottom w:val="single" w:sz="12" w:space="0" w:color="auto"/>
            </w:tcBorders>
          </w:tcPr>
          <w:p w14:paraId="1B77D6A8" w14:textId="77777777" w:rsidR="00EC5046" w:rsidRPr="000E2DA4" w:rsidRDefault="00EC5046" w:rsidP="00566D26">
            <w:r w:rsidRPr="000E2DA4">
              <w:t xml:space="preserve">Cílem předmětu je získání základních znalostí z oblasti bezpečnosti a ochrany zdraví při práci, způsobu řízení BOZP v podniku, řešení otázek BOZP ve specifických podmínkách, postupů při porušení povinností. Studenti se seznámí s národní i mezinárodní legislativou, normami, zákony a vyhláškami platícími pro oblast BOZP a jejich uplatňováním v podnicích. Součástí předmětu je problematika státního dozoru, jeho uplatňováním a vymáháním. </w:t>
            </w:r>
          </w:p>
          <w:p w14:paraId="5F72A194" w14:textId="77777777" w:rsidR="00EC5046" w:rsidRPr="000E2DA4" w:rsidRDefault="00EC5046" w:rsidP="00566D26">
            <w:r w:rsidRPr="000E2DA4">
              <w:t>Témata:</w:t>
            </w:r>
          </w:p>
          <w:p w14:paraId="4BAD9B3C" w14:textId="77777777" w:rsidR="00EC5046" w:rsidRPr="00551D80" w:rsidRDefault="00EC5046" w:rsidP="00EC5046">
            <w:pPr>
              <w:pStyle w:val="Odstavecseseznamem"/>
              <w:numPr>
                <w:ilvl w:val="0"/>
                <w:numId w:val="28"/>
              </w:numPr>
              <w:ind w:left="672" w:hanging="319"/>
            </w:pPr>
            <w:r w:rsidRPr="00551D80">
              <w:t xml:space="preserve">Úvod do BOZP </w:t>
            </w:r>
          </w:p>
          <w:p w14:paraId="5E2918EC" w14:textId="77777777" w:rsidR="00EC5046" w:rsidRPr="00551D80" w:rsidRDefault="00EC5046" w:rsidP="00EC5046">
            <w:pPr>
              <w:pStyle w:val="Odstavecseseznamem"/>
              <w:numPr>
                <w:ilvl w:val="0"/>
                <w:numId w:val="28"/>
              </w:numPr>
              <w:ind w:left="672" w:hanging="319"/>
            </w:pPr>
            <w:r w:rsidRPr="00551D80">
              <w:t xml:space="preserve">Legislativní zakotvení BOZP, Zákoník práce </w:t>
            </w:r>
          </w:p>
          <w:p w14:paraId="69AE048D" w14:textId="77777777" w:rsidR="00EC5046" w:rsidRPr="00551D80" w:rsidRDefault="00EC5046" w:rsidP="00EC5046">
            <w:pPr>
              <w:pStyle w:val="Odstavecseseznamem"/>
              <w:numPr>
                <w:ilvl w:val="0"/>
                <w:numId w:val="28"/>
              </w:numPr>
              <w:ind w:left="672" w:hanging="319"/>
            </w:pPr>
            <w:r w:rsidRPr="00551D80">
              <w:t xml:space="preserve">BOZP podle normy OHSAS </w:t>
            </w:r>
          </w:p>
          <w:p w14:paraId="53F187DD" w14:textId="77777777" w:rsidR="00EC5046" w:rsidRPr="00551D80" w:rsidRDefault="00EC5046" w:rsidP="00EC5046">
            <w:pPr>
              <w:pStyle w:val="Odstavecseseznamem"/>
              <w:numPr>
                <w:ilvl w:val="0"/>
                <w:numId w:val="28"/>
              </w:numPr>
              <w:ind w:left="672" w:hanging="319"/>
            </w:pPr>
            <w:r>
              <w:t>BOZP a hygiena práce -</w:t>
            </w:r>
            <w:r w:rsidRPr="00551D80">
              <w:t xml:space="preserve"> normy pro pracoviště </w:t>
            </w:r>
          </w:p>
          <w:p w14:paraId="73F5FFAD" w14:textId="77777777" w:rsidR="00EC5046" w:rsidRPr="00551D80" w:rsidRDefault="00EC5046" w:rsidP="00EC5046">
            <w:pPr>
              <w:pStyle w:val="Odstavecseseznamem"/>
              <w:numPr>
                <w:ilvl w:val="0"/>
                <w:numId w:val="28"/>
              </w:numPr>
              <w:ind w:left="672" w:hanging="319"/>
            </w:pPr>
            <w:r w:rsidRPr="00551D80">
              <w:t xml:space="preserve">BOZP a řešení úrazů. Přestupky proti BOZP a jejich řešení </w:t>
            </w:r>
          </w:p>
          <w:p w14:paraId="3F5E7A3F" w14:textId="77777777" w:rsidR="00EC5046" w:rsidRPr="00551D80" w:rsidRDefault="00EC5046" w:rsidP="00EC5046">
            <w:pPr>
              <w:pStyle w:val="Odstavecseseznamem"/>
              <w:numPr>
                <w:ilvl w:val="0"/>
                <w:numId w:val="28"/>
              </w:numPr>
              <w:ind w:left="672" w:hanging="319"/>
            </w:pPr>
            <w:r w:rsidRPr="00551D80">
              <w:t xml:space="preserve">BOZP a státní dozor </w:t>
            </w:r>
          </w:p>
          <w:p w14:paraId="26849A08" w14:textId="77777777" w:rsidR="00EC5046" w:rsidRPr="00551D80" w:rsidRDefault="00EC5046" w:rsidP="00EC5046">
            <w:pPr>
              <w:pStyle w:val="Odstavecseseznamem"/>
              <w:numPr>
                <w:ilvl w:val="0"/>
                <w:numId w:val="28"/>
              </w:numPr>
              <w:ind w:left="672" w:hanging="319"/>
            </w:pPr>
            <w:r w:rsidRPr="00551D80">
              <w:t xml:space="preserve">BOZP na úrovni podniku </w:t>
            </w:r>
          </w:p>
          <w:p w14:paraId="4815E1E6" w14:textId="77777777" w:rsidR="00EC5046" w:rsidRPr="00551D80" w:rsidRDefault="00EC5046" w:rsidP="00EC5046">
            <w:pPr>
              <w:pStyle w:val="Odstavecseseznamem"/>
              <w:numPr>
                <w:ilvl w:val="0"/>
                <w:numId w:val="28"/>
              </w:numPr>
              <w:ind w:left="672" w:hanging="319"/>
            </w:pPr>
            <w:r w:rsidRPr="00551D80">
              <w:t xml:space="preserve">BOZP při práci na staveništi </w:t>
            </w:r>
          </w:p>
          <w:p w14:paraId="0A8808DA" w14:textId="77777777" w:rsidR="00EC5046" w:rsidRPr="00551D80" w:rsidRDefault="00EC5046" w:rsidP="00EC5046">
            <w:pPr>
              <w:pStyle w:val="Odstavecseseznamem"/>
              <w:numPr>
                <w:ilvl w:val="0"/>
                <w:numId w:val="28"/>
              </w:numPr>
              <w:ind w:left="672" w:hanging="319"/>
            </w:pPr>
            <w:r w:rsidRPr="00551D80">
              <w:t xml:space="preserve">BOZP a doprava </w:t>
            </w:r>
          </w:p>
          <w:p w14:paraId="1FC853F0" w14:textId="77777777" w:rsidR="00EC5046" w:rsidRPr="00551D80" w:rsidRDefault="00EC5046" w:rsidP="00EC5046">
            <w:pPr>
              <w:pStyle w:val="Odstavecseseznamem"/>
              <w:numPr>
                <w:ilvl w:val="0"/>
                <w:numId w:val="28"/>
              </w:numPr>
              <w:ind w:left="672" w:hanging="319"/>
            </w:pPr>
            <w:r w:rsidRPr="00551D80">
              <w:t xml:space="preserve">BOZP a práce ve výškách a hloubkách </w:t>
            </w:r>
          </w:p>
          <w:p w14:paraId="6348CF44" w14:textId="77777777" w:rsidR="00EC5046" w:rsidRPr="00551D80" w:rsidRDefault="00EC5046" w:rsidP="00EC5046">
            <w:pPr>
              <w:pStyle w:val="Odstavecseseznamem"/>
              <w:numPr>
                <w:ilvl w:val="0"/>
                <w:numId w:val="28"/>
              </w:numPr>
              <w:ind w:left="672" w:hanging="319"/>
            </w:pPr>
            <w:r w:rsidRPr="00551D80">
              <w:t xml:space="preserve">Řízení BOZP, odpovědnost za řízení a koordinaci </w:t>
            </w:r>
          </w:p>
          <w:p w14:paraId="7B443C91" w14:textId="77777777" w:rsidR="00EC5046" w:rsidRPr="00551D80" w:rsidRDefault="00EC5046" w:rsidP="00EC5046">
            <w:pPr>
              <w:pStyle w:val="Odstavecseseznamem"/>
              <w:numPr>
                <w:ilvl w:val="0"/>
                <w:numId w:val="28"/>
              </w:numPr>
              <w:ind w:left="672" w:hanging="319"/>
            </w:pPr>
            <w:r w:rsidRPr="00551D80">
              <w:t xml:space="preserve">BOZP </w:t>
            </w:r>
            <w:r>
              <w:t>-</w:t>
            </w:r>
            <w:r w:rsidRPr="00551D80">
              <w:t xml:space="preserve"> vyhláška 50 </w:t>
            </w:r>
          </w:p>
          <w:p w14:paraId="03D470DA" w14:textId="77777777" w:rsidR="00EC5046" w:rsidRPr="00551D80" w:rsidRDefault="00EC5046" w:rsidP="00EC5046">
            <w:pPr>
              <w:pStyle w:val="Odstavecseseznamem"/>
              <w:numPr>
                <w:ilvl w:val="0"/>
                <w:numId w:val="28"/>
              </w:numPr>
              <w:ind w:left="672" w:hanging="319"/>
            </w:pPr>
            <w:r w:rsidRPr="00551D80">
              <w:t xml:space="preserve">BOZP a práce ve specifických podmínkách. (les, zvířata) </w:t>
            </w:r>
          </w:p>
          <w:p w14:paraId="07FA1D83" w14:textId="77777777" w:rsidR="00EC5046" w:rsidRPr="000E2DA4" w:rsidRDefault="00EC5046" w:rsidP="00EC5046">
            <w:pPr>
              <w:pStyle w:val="Odstavecseseznamem"/>
              <w:numPr>
                <w:ilvl w:val="0"/>
                <w:numId w:val="28"/>
              </w:numPr>
              <w:ind w:left="672" w:hanging="319"/>
            </w:pPr>
            <w:r w:rsidRPr="00551D80">
              <w:t>BOZP a Požární ochrana.</w:t>
            </w:r>
          </w:p>
        </w:tc>
      </w:tr>
      <w:tr w:rsidR="00EC5046" w:rsidRPr="000E2DA4" w14:paraId="2B48102F" w14:textId="77777777" w:rsidTr="00566D26">
        <w:trPr>
          <w:trHeight w:val="265"/>
        </w:trPr>
        <w:tc>
          <w:tcPr>
            <w:tcW w:w="3817" w:type="dxa"/>
            <w:gridSpan w:val="2"/>
            <w:tcBorders>
              <w:top w:val="nil"/>
            </w:tcBorders>
            <w:shd w:val="clear" w:color="auto" w:fill="F7CAAC"/>
          </w:tcPr>
          <w:p w14:paraId="4EC8F445" w14:textId="77777777" w:rsidR="00EC5046" w:rsidRPr="00C560A6" w:rsidRDefault="00EC5046" w:rsidP="00566D26">
            <w:r w:rsidRPr="00A711D1">
              <w:rPr>
                <w:b/>
              </w:rPr>
              <w:t>Studijní literatura a studijní pomůcky</w:t>
            </w:r>
          </w:p>
        </w:tc>
        <w:tc>
          <w:tcPr>
            <w:tcW w:w="6202" w:type="dxa"/>
            <w:gridSpan w:val="6"/>
            <w:tcBorders>
              <w:top w:val="nil"/>
              <w:bottom w:val="nil"/>
            </w:tcBorders>
          </w:tcPr>
          <w:p w14:paraId="0E4FED1C" w14:textId="77777777" w:rsidR="00EC5046" w:rsidRPr="00C560A6" w:rsidRDefault="00EC5046" w:rsidP="00566D26"/>
        </w:tc>
      </w:tr>
      <w:tr w:rsidR="00EC5046" w:rsidRPr="000E2DA4" w14:paraId="06118E94" w14:textId="77777777" w:rsidTr="00566D26">
        <w:trPr>
          <w:trHeight w:val="1497"/>
        </w:trPr>
        <w:tc>
          <w:tcPr>
            <w:tcW w:w="10019" w:type="dxa"/>
            <w:gridSpan w:val="8"/>
            <w:tcBorders>
              <w:top w:val="nil"/>
            </w:tcBorders>
          </w:tcPr>
          <w:p w14:paraId="06A199B8" w14:textId="77777777" w:rsidR="00EC5046" w:rsidRDefault="00EC5046" w:rsidP="00566D26">
            <w:pPr>
              <w:rPr>
                <w:b/>
              </w:rPr>
            </w:pPr>
            <w:r w:rsidRPr="00137727">
              <w:rPr>
                <w:b/>
              </w:rPr>
              <w:t>Povinná literatura:</w:t>
            </w:r>
          </w:p>
          <w:p w14:paraId="0092D5A1" w14:textId="77777777" w:rsidR="00EC5046" w:rsidRPr="00111E43" w:rsidRDefault="00EC5046" w:rsidP="00566D26">
            <w:r w:rsidRPr="00111E43">
              <w:t>ISO 45001:2018 Occupational health and safety management systems – Requirements with guidance for use.</w:t>
            </w:r>
          </w:p>
          <w:p w14:paraId="1C1A344B" w14:textId="77777777" w:rsidR="00EC5046" w:rsidRPr="00111E43" w:rsidRDefault="00EC5046" w:rsidP="00566D26">
            <w:r w:rsidRPr="00111E43">
              <w:t>Guidelines on Occupational Safety and Health Management Systems". International Labour Organisation. 1 January 2009. ISBN 92-2-111634-4.</w:t>
            </w:r>
          </w:p>
          <w:p w14:paraId="3454DA92" w14:textId="77777777" w:rsidR="00EC5046" w:rsidRPr="00137727" w:rsidRDefault="00EC5046" w:rsidP="00566D26">
            <w:pPr>
              <w:rPr>
                <w:b/>
              </w:rPr>
            </w:pPr>
            <w:r w:rsidRPr="00137727">
              <w:rPr>
                <w:b/>
              </w:rPr>
              <w:t>Doporučená literatura:</w:t>
            </w:r>
          </w:p>
          <w:p w14:paraId="3651D04B" w14:textId="77777777" w:rsidR="00EC5046" w:rsidRPr="00137727" w:rsidRDefault="00EC5046" w:rsidP="00566D26">
            <w:pPr>
              <w:jc w:val="left"/>
            </w:pPr>
            <w:r w:rsidRPr="00137727">
              <w:t xml:space="preserve">ROBSON, Lynda S., Judith A. CLARKE, Kimberley CULLEN, et al. The </w:t>
            </w:r>
            <w:r>
              <w:t>E</w:t>
            </w:r>
            <w:r w:rsidRPr="00137727">
              <w:t xml:space="preserve">ffectiveness of </w:t>
            </w:r>
            <w:r>
              <w:t>O</w:t>
            </w:r>
            <w:r w:rsidRPr="00137727">
              <w:t xml:space="preserve">ccupational </w:t>
            </w:r>
            <w:r>
              <w:t>H</w:t>
            </w:r>
            <w:r w:rsidRPr="00137727">
              <w:t xml:space="preserve">ealth and </w:t>
            </w:r>
            <w:r>
              <w:t>S</w:t>
            </w:r>
            <w:r w:rsidRPr="00137727">
              <w:t xml:space="preserve">afety </w:t>
            </w:r>
            <w:r>
              <w:t>M</w:t>
            </w:r>
            <w:r w:rsidRPr="00137727">
              <w:t xml:space="preserve">anagement </w:t>
            </w:r>
            <w:r>
              <w:t>S</w:t>
            </w:r>
            <w:r w:rsidRPr="00137727">
              <w:t xml:space="preserve">ystem </w:t>
            </w:r>
            <w:r>
              <w:t>I</w:t>
            </w:r>
            <w:r w:rsidRPr="00137727">
              <w:t xml:space="preserve">nterventions: A </w:t>
            </w:r>
            <w:r>
              <w:t>S</w:t>
            </w:r>
            <w:r w:rsidRPr="00137727">
              <w:t xml:space="preserve">ystematic </w:t>
            </w:r>
            <w:r>
              <w:t>R</w:t>
            </w:r>
            <w:r w:rsidRPr="00137727">
              <w:t>eview. Safety Science [online]. 2007, 45(3), 329-353 [cit. 2018-11-01]. DOI: 10.1016/j.ssci.2006.07.003. ISSN 09257535. Dostupné z: http://linkinghub.elsevier.com/retrieve/pii/S0925753506000701</w:t>
            </w:r>
          </w:p>
          <w:p w14:paraId="7BB0A6BF" w14:textId="77777777" w:rsidR="00EC5046" w:rsidRPr="00137727" w:rsidRDefault="00EC5046" w:rsidP="00566D26">
            <w:r w:rsidRPr="00137727">
              <w:t xml:space="preserve">OSHA [2002]. Job </w:t>
            </w:r>
            <w:r>
              <w:t>H</w:t>
            </w:r>
            <w:r w:rsidRPr="00137727">
              <w:t xml:space="preserve">azard </w:t>
            </w:r>
            <w:r>
              <w:t>A</w:t>
            </w:r>
            <w:r w:rsidRPr="00137727">
              <w:t>nalysis. Washington, DC: U.S. Department of Labor, Occupational Safety and Health Administration. Publication No. 3071 (Revised). https:// www.osha.gov/Publications/osha3071.pdf</w:t>
            </w:r>
          </w:p>
          <w:p w14:paraId="42F9D949" w14:textId="77777777" w:rsidR="00EC5046" w:rsidRPr="00137727" w:rsidRDefault="00EC5046" w:rsidP="00566D26">
            <w:r w:rsidRPr="00137727">
              <w:t xml:space="preserve">NIOSH [2008]. Prevention </w:t>
            </w:r>
            <w:r>
              <w:t>T</w:t>
            </w:r>
            <w:r w:rsidRPr="00137727">
              <w:t xml:space="preserve">hrough </w:t>
            </w:r>
            <w:r>
              <w:t>D</w:t>
            </w:r>
            <w:r w:rsidRPr="00137727">
              <w:t xml:space="preserve">esign: </w:t>
            </w:r>
            <w:r>
              <w:t>I</w:t>
            </w:r>
            <w:r w:rsidRPr="00137727">
              <w:t>ntroduction. By Howard J. J Safety Res 39:113. http://www.cdc.gov/niosh/topics/ptd/pdfs/Howard.pdf</w:t>
            </w:r>
          </w:p>
        </w:tc>
      </w:tr>
      <w:tr w:rsidR="00EC5046" w:rsidRPr="000E2DA4" w14:paraId="5058F099" w14:textId="77777777" w:rsidTr="00566D26">
        <w:tc>
          <w:tcPr>
            <w:tcW w:w="10019" w:type="dxa"/>
            <w:gridSpan w:val="8"/>
            <w:tcBorders>
              <w:top w:val="single" w:sz="12" w:space="0" w:color="auto"/>
              <w:left w:val="single" w:sz="2" w:space="0" w:color="auto"/>
              <w:bottom w:val="single" w:sz="2" w:space="0" w:color="auto"/>
              <w:right w:val="single" w:sz="2" w:space="0" w:color="auto"/>
            </w:tcBorders>
            <w:shd w:val="clear" w:color="auto" w:fill="F7CAAC"/>
          </w:tcPr>
          <w:p w14:paraId="6A977B0F" w14:textId="77777777" w:rsidR="00EC5046" w:rsidRPr="000E2DA4" w:rsidRDefault="00EC5046" w:rsidP="00566D26">
            <w:pPr>
              <w:jc w:val="center"/>
              <w:rPr>
                <w:b/>
              </w:rPr>
            </w:pPr>
            <w:r w:rsidRPr="000E2DA4">
              <w:rPr>
                <w:b/>
              </w:rPr>
              <w:t>Informace ke kombinované nebo distanční formě</w:t>
            </w:r>
          </w:p>
        </w:tc>
      </w:tr>
      <w:tr w:rsidR="00EC5046" w:rsidRPr="000E2DA4" w14:paraId="7DAD1580" w14:textId="77777777" w:rsidTr="00566D26">
        <w:tc>
          <w:tcPr>
            <w:tcW w:w="4951" w:type="dxa"/>
            <w:gridSpan w:val="3"/>
            <w:tcBorders>
              <w:top w:val="single" w:sz="2" w:space="0" w:color="auto"/>
            </w:tcBorders>
            <w:shd w:val="clear" w:color="auto" w:fill="F7CAAC"/>
          </w:tcPr>
          <w:p w14:paraId="7F130AF9" w14:textId="77777777" w:rsidR="00EC5046" w:rsidRPr="000E2DA4" w:rsidRDefault="00EC5046" w:rsidP="00566D26">
            <w:r w:rsidRPr="000E2DA4">
              <w:rPr>
                <w:b/>
              </w:rPr>
              <w:t>Rozsah konzultací (soustředění)</w:t>
            </w:r>
          </w:p>
        </w:tc>
        <w:tc>
          <w:tcPr>
            <w:tcW w:w="889" w:type="dxa"/>
            <w:tcBorders>
              <w:top w:val="single" w:sz="2" w:space="0" w:color="auto"/>
            </w:tcBorders>
          </w:tcPr>
          <w:p w14:paraId="1898FA28" w14:textId="77777777" w:rsidR="00EC5046" w:rsidRPr="000E2DA4" w:rsidRDefault="00EC5046" w:rsidP="00566D26">
            <w:r w:rsidRPr="000E2DA4">
              <w:t>16</w:t>
            </w:r>
          </w:p>
        </w:tc>
        <w:tc>
          <w:tcPr>
            <w:tcW w:w="4179" w:type="dxa"/>
            <w:gridSpan w:val="4"/>
            <w:tcBorders>
              <w:top w:val="single" w:sz="2" w:space="0" w:color="auto"/>
            </w:tcBorders>
            <w:shd w:val="clear" w:color="auto" w:fill="F7CAAC"/>
          </w:tcPr>
          <w:p w14:paraId="3FC18236" w14:textId="77777777" w:rsidR="00EC5046" w:rsidRPr="000E2DA4" w:rsidRDefault="00EC5046" w:rsidP="00566D26">
            <w:pPr>
              <w:rPr>
                <w:b/>
              </w:rPr>
            </w:pPr>
            <w:r w:rsidRPr="000E2DA4">
              <w:rPr>
                <w:b/>
              </w:rPr>
              <w:t xml:space="preserve">hodin </w:t>
            </w:r>
          </w:p>
        </w:tc>
      </w:tr>
      <w:tr w:rsidR="00EC5046" w:rsidRPr="000E2DA4" w14:paraId="5A94DAD9" w14:textId="77777777" w:rsidTr="00566D26">
        <w:tc>
          <w:tcPr>
            <w:tcW w:w="10019" w:type="dxa"/>
            <w:gridSpan w:val="8"/>
            <w:shd w:val="clear" w:color="auto" w:fill="F7CAAC"/>
          </w:tcPr>
          <w:p w14:paraId="741EBF11" w14:textId="77777777" w:rsidR="00EC5046" w:rsidRPr="000E2DA4" w:rsidRDefault="00EC5046" w:rsidP="00566D26">
            <w:pPr>
              <w:rPr>
                <w:b/>
              </w:rPr>
            </w:pPr>
            <w:r w:rsidRPr="000E2DA4">
              <w:rPr>
                <w:b/>
              </w:rPr>
              <w:t>Informace o způsobu kontaktu s vyučujícím</w:t>
            </w:r>
          </w:p>
        </w:tc>
      </w:tr>
      <w:tr w:rsidR="00EC5046" w:rsidRPr="000E2DA4" w14:paraId="6083A6DC" w14:textId="77777777" w:rsidTr="00566D26">
        <w:trPr>
          <w:trHeight w:val="418"/>
        </w:trPr>
        <w:tc>
          <w:tcPr>
            <w:tcW w:w="10019" w:type="dxa"/>
            <w:gridSpan w:val="8"/>
          </w:tcPr>
          <w:p w14:paraId="1B9C916C" w14:textId="77777777" w:rsidR="00EC5046" w:rsidRPr="000E2DA4" w:rsidRDefault="00EC5046" w:rsidP="00566D26">
            <w:r w:rsidRPr="00551D80">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5A542D4"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772408CE" w14:textId="77777777" w:rsidTr="00566D26">
        <w:tc>
          <w:tcPr>
            <w:tcW w:w="9855" w:type="dxa"/>
            <w:gridSpan w:val="8"/>
            <w:tcBorders>
              <w:bottom w:val="double" w:sz="4" w:space="0" w:color="auto"/>
            </w:tcBorders>
            <w:shd w:val="clear" w:color="auto" w:fill="BDD6EE"/>
          </w:tcPr>
          <w:p w14:paraId="200190FD" w14:textId="23D230F2" w:rsidR="00EC5046" w:rsidRDefault="00EC5046" w:rsidP="00566D26">
            <w:pPr>
              <w:tabs>
                <w:tab w:val="right" w:pos="9462"/>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496" w:author="Jiří Vojtěšek" w:date="2018-11-26T14:08:00Z">
              <w:r w:rsidR="00926202" w:rsidRPr="00926202">
                <w:rPr>
                  <w:rStyle w:val="Odkazintenzivn"/>
                  <w:rPrChange w:id="497" w:author="Jiří Vojtěšek" w:date="2018-11-26T14:08:00Z">
                    <w:rPr>
                      <w:b/>
                    </w:rPr>
                  </w:rPrChange>
                </w:rPr>
                <w:t>Abecední seznam</w:t>
              </w:r>
            </w:ins>
            <w:del w:id="498"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3F09E0BF" w14:textId="77777777" w:rsidTr="00566D26">
        <w:tc>
          <w:tcPr>
            <w:tcW w:w="3086" w:type="dxa"/>
            <w:tcBorders>
              <w:top w:val="double" w:sz="4" w:space="0" w:color="auto"/>
            </w:tcBorders>
            <w:shd w:val="clear" w:color="auto" w:fill="F7CAAC"/>
          </w:tcPr>
          <w:p w14:paraId="3C72D14E"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1BD46A97" w14:textId="77777777" w:rsidR="00EC5046" w:rsidRDefault="00EC5046" w:rsidP="00566D26">
            <w:bookmarkStart w:id="499" w:name="SecurityEngineeringManagement"/>
            <w:r w:rsidRPr="00CE5CEB">
              <w:t>Security Engineering Management</w:t>
            </w:r>
            <w:bookmarkEnd w:id="499"/>
          </w:p>
        </w:tc>
      </w:tr>
      <w:tr w:rsidR="00EC5046" w14:paraId="17E5E1B1" w14:textId="77777777" w:rsidTr="00566D26">
        <w:tc>
          <w:tcPr>
            <w:tcW w:w="3086" w:type="dxa"/>
            <w:shd w:val="clear" w:color="auto" w:fill="F7CAAC"/>
          </w:tcPr>
          <w:p w14:paraId="78FFDA92" w14:textId="77777777" w:rsidR="00EC5046" w:rsidRDefault="00EC5046" w:rsidP="00566D26">
            <w:pPr>
              <w:rPr>
                <w:b/>
              </w:rPr>
            </w:pPr>
            <w:r>
              <w:rPr>
                <w:b/>
              </w:rPr>
              <w:t>Typ předmětu</w:t>
            </w:r>
          </w:p>
        </w:tc>
        <w:tc>
          <w:tcPr>
            <w:tcW w:w="3406" w:type="dxa"/>
            <w:gridSpan w:val="4"/>
          </w:tcPr>
          <w:p w14:paraId="0A71156B" w14:textId="77777777" w:rsidR="00EC5046" w:rsidRDefault="00EC5046" w:rsidP="00566D26">
            <w:r>
              <w:t>Povinný „PZ“ pro specializace</w:t>
            </w:r>
          </w:p>
          <w:p w14:paraId="2F4F5F72" w14:textId="77777777" w:rsidR="00EC5046" w:rsidRDefault="00EC5046" w:rsidP="00566D26">
            <w:r>
              <w:t>Bezpečnostní technologie</w:t>
            </w:r>
          </w:p>
          <w:p w14:paraId="130D6D63" w14:textId="77777777" w:rsidR="00EC5046" w:rsidRDefault="00EC5046" w:rsidP="00566D26">
            <w:r>
              <w:t>Bezpečnostní management</w:t>
            </w:r>
          </w:p>
        </w:tc>
        <w:tc>
          <w:tcPr>
            <w:tcW w:w="2695" w:type="dxa"/>
            <w:gridSpan w:val="2"/>
            <w:shd w:val="clear" w:color="auto" w:fill="F7CAAC"/>
          </w:tcPr>
          <w:p w14:paraId="052A21B2" w14:textId="77777777" w:rsidR="00EC5046" w:rsidRDefault="00EC5046" w:rsidP="00566D26">
            <w:r>
              <w:rPr>
                <w:b/>
              </w:rPr>
              <w:t>doporučený ročník / semestr</w:t>
            </w:r>
          </w:p>
        </w:tc>
        <w:tc>
          <w:tcPr>
            <w:tcW w:w="668" w:type="dxa"/>
          </w:tcPr>
          <w:p w14:paraId="3C5B5C04" w14:textId="77777777" w:rsidR="00EC5046" w:rsidRDefault="00EC5046" w:rsidP="00566D26">
            <w:r w:rsidRPr="00E27C4D">
              <w:t>2/</w:t>
            </w:r>
            <w:r>
              <w:t>L</w:t>
            </w:r>
          </w:p>
        </w:tc>
      </w:tr>
      <w:tr w:rsidR="00EC5046" w14:paraId="4A294119" w14:textId="77777777" w:rsidTr="00566D26">
        <w:tc>
          <w:tcPr>
            <w:tcW w:w="3086" w:type="dxa"/>
            <w:shd w:val="clear" w:color="auto" w:fill="F7CAAC"/>
          </w:tcPr>
          <w:p w14:paraId="69100DC7" w14:textId="77777777" w:rsidR="00EC5046" w:rsidRDefault="00EC5046" w:rsidP="00566D26">
            <w:pPr>
              <w:rPr>
                <w:b/>
              </w:rPr>
            </w:pPr>
            <w:r>
              <w:rPr>
                <w:b/>
              </w:rPr>
              <w:t>Rozsah studijního předmětu</w:t>
            </w:r>
          </w:p>
        </w:tc>
        <w:tc>
          <w:tcPr>
            <w:tcW w:w="1701" w:type="dxa"/>
            <w:gridSpan w:val="2"/>
          </w:tcPr>
          <w:p w14:paraId="27ED7A43" w14:textId="77777777" w:rsidR="00EC5046" w:rsidRDefault="00EC5046" w:rsidP="00566D26">
            <w:r w:rsidRPr="00E27C4D">
              <w:t>24p + 12s</w:t>
            </w:r>
          </w:p>
        </w:tc>
        <w:tc>
          <w:tcPr>
            <w:tcW w:w="889" w:type="dxa"/>
            <w:shd w:val="clear" w:color="auto" w:fill="F7CAAC"/>
          </w:tcPr>
          <w:p w14:paraId="5C78368D" w14:textId="77777777" w:rsidR="00EC5046" w:rsidRDefault="00EC5046" w:rsidP="00566D26">
            <w:pPr>
              <w:rPr>
                <w:b/>
              </w:rPr>
            </w:pPr>
            <w:r>
              <w:rPr>
                <w:b/>
              </w:rPr>
              <w:t xml:space="preserve">hod. </w:t>
            </w:r>
          </w:p>
        </w:tc>
        <w:tc>
          <w:tcPr>
            <w:tcW w:w="816" w:type="dxa"/>
          </w:tcPr>
          <w:p w14:paraId="0AD1B3BD" w14:textId="77777777" w:rsidR="00EC5046" w:rsidRDefault="00EC5046" w:rsidP="00566D26"/>
        </w:tc>
        <w:tc>
          <w:tcPr>
            <w:tcW w:w="2156" w:type="dxa"/>
            <w:shd w:val="clear" w:color="auto" w:fill="F7CAAC"/>
          </w:tcPr>
          <w:p w14:paraId="29E91E72" w14:textId="77777777" w:rsidR="00EC5046" w:rsidRDefault="00EC5046" w:rsidP="00566D26">
            <w:pPr>
              <w:rPr>
                <w:b/>
              </w:rPr>
            </w:pPr>
            <w:r>
              <w:rPr>
                <w:b/>
              </w:rPr>
              <w:t>kreditů</w:t>
            </w:r>
          </w:p>
        </w:tc>
        <w:tc>
          <w:tcPr>
            <w:tcW w:w="1207" w:type="dxa"/>
            <w:gridSpan w:val="2"/>
          </w:tcPr>
          <w:p w14:paraId="6F41CB83" w14:textId="77777777" w:rsidR="00EC5046" w:rsidRDefault="00EC5046" w:rsidP="00566D26">
            <w:r>
              <w:t>5</w:t>
            </w:r>
          </w:p>
        </w:tc>
      </w:tr>
      <w:tr w:rsidR="00EC5046" w14:paraId="74D331CB" w14:textId="77777777" w:rsidTr="00566D26">
        <w:tc>
          <w:tcPr>
            <w:tcW w:w="3086" w:type="dxa"/>
            <w:shd w:val="clear" w:color="auto" w:fill="F7CAAC"/>
          </w:tcPr>
          <w:p w14:paraId="2BB33420" w14:textId="77777777" w:rsidR="00EC5046" w:rsidRDefault="00EC5046" w:rsidP="00566D26">
            <w:pPr>
              <w:rPr>
                <w:b/>
                <w:sz w:val="22"/>
              </w:rPr>
            </w:pPr>
            <w:r>
              <w:rPr>
                <w:b/>
              </w:rPr>
              <w:t>Prerekvizity, korekvizity, ekvivalence</w:t>
            </w:r>
          </w:p>
        </w:tc>
        <w:tc>
          <w:tcPr>
            <w:tcW w:w="6769" w:type="dxa"/>
            <w:gridSpan w:val="7"/>
          </w:tcPr>
          <w:p w14:paraId="14E37383" w14:textId="77777777" w:rsidR="00EC5046" w:rsidRDefault="00EC5046" w:rsidP="00566D26">
            <w:r>
              <w:t>nejsou</w:t>
            </w:r>
          </w:p>
        </w:tc>
      </w:tr>
      <w:tr w:rsidR="00EC5046" w14:paraId="75CF379C" w14:textId="77777777" w:rsidTr="00566D26">
        <w:tc>
          <w:tcPr>
            <w:tcW w:w="3086" w:type="dxa"/>
            <w:shd w:val="clear" w:color="auto" w:fill="F7CAAC"/>
          </w:tcPr>
          <w:p w14:paraId="652A2457" w14:textId="77777777" w:rsidR="00EC5046" w:rsidRDefault="00EC5046" w:rsidP="00566D26">
            <w:pPr>
              <w:rPr>
                <w:b/>
              </w:rPr>
            </w:pPr>
            <w:r>
              <w:rPr>
                <w:b/>
              </w:rPr>
              <w:t>Způsob ověření studijních výsledků</w:t>
            </w:r>
          </w:p>
        </w:tc>
        <w:tc>
          <w:tcPr>
            <w:tcW w:w="3406" w:type="dxa"/>
            <w:gridSpan w:val="4"/>
          </w:tcPr>
          <w:p w14:paraId="1CC11784" w14:textId="77777777" w:rsidR="00EC5046" w:rsidRDefault="00EC5046" w:rsidP="00566D26">
            <w:r w:rsidRPr="00404D4D">
              <w:t>Zápočet, zkouška</w:t>
            </w:r>
          </w:p>
        </w:tc>
        <w:tc>
          <w:tcPr>
            <w:tcW w:w="2156" w:type="dxa"/>
            <w:shd w:val="clear" w:color="auto" w:fill="F7CAAC"/>
          </w:tcPr>
          <w:p w14:paraId="36AFEABC" w14:textId="77777777" w:rsidR="00EC5046" w:rsidRDefault="00EC5046" w:rsidP="00566D26">
            <w:pPr>
              <w:rPr>
                <w:b/>
              </w:rPr>
            </w:pPr>
            <w:r>
              <w:rPr>
                <w:b/>
              </w:rPr>
              <w:t>Forma výuky</w:t>
            </w:r>
          </w:p>
        </w:tc>
        <w:tc>
          <w:tcPr>
            <w:tcW w:w="1207" w:type="dxa"/>
            <w:gridSpan w:val="2"/>
          </w:tcPr>
          <w:p w14:paraId="15CD0897" w14:textId="77777777" w:rsidR="00EC5046" w:rsidRDefault="00EC5046" w:rsidP="00566D26">
            <w:r w:rsidRPr="00404D4D">
              <w:t xml:space="preserve">Přednáška, </w:t>
            </w:r>
            <w:r>
              <w:t>seminář</w:t>
            </w:r>
          </w:p>
        </w:tc>
      </w:tr>
      <w:tr w:rsidR="00EC5046" w14:paraId="7CDF7A04" w14:textId="77777777" w:rsidTr="00566D26">
        <w:tc>
          <w:tcPr>
            <w:tcW w:w="3086" w:type="dxa"/>
            <w:shd w:val="clear" w:color="auto" w:fill="F7CAAC"/>
          </w:tcPr>
          <w:p w14:paraId="299542B3"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5E2C9D93" w14:textId="77777777" w:rsidR="00EC5046" w:rsidRDefault="00EC5046" w:rsidP="00566D26">
            <w:r>
              <w:t>Písemná  i ústní forma</w:t>
            </w:r>
          </w:p>
          <w:p w14:paraId="70A5F45B" w14:textId="77777777" w:rsidR="00EC5046" w:rsidRDefault="00EC5046" w:rsidP="00566D26">
            <w:r>
              <w:t xml:space="preserve">1. Povinná a aktivní účast na jednotlivých seminářích (80% účast na seminářích). </w:t>
            </w:r>
          </w:p>
          <w:p w14:paraId="299C2CBD" w14:textId="77777777" w:rsidR="00EC5046" w:rsidRDefault="00EC5046" w:rsidP="00566D26">
            <w:r>
              <w:t xml:space="preserve">2. Teoretické a praktické zvládnutí základní problematiky a jednotlivých témat. </w:t>
            </w:r>
          </w:p>
          <w:p w14:paraId="676D14DE" w14:textId="77777777" w:rsidR="00EC5046" w:rsidRDefault="00EC5046" w:rsidP="00566D26">
            <w:r>
              <w:t xml:space="preserve">3. </w:t>
            </w:r>
            <w:r w:rsidRPr="00FC276B">
              <w:t>Zápočet - zpracování samostatného úkolu + písemný test.</w:t>
            </w:r>
          </w:p>
          <w:p w14:paraId="5EC66A0E" w14:textId="77777777" w:rsidR="00EC5046" w:rsidRDefault="00EC5046" w:rsidP="00566D26">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EC5046" w14:paraId="032174AD" w14:textId="77777777" w:rsidTr="00566D26">
        <w:trPr>
          <w:trHeight w:val="90"/>
        </w:trPr>
        <w:tc>
          <w:tcPr>
            <w:tcW w:w="9855" w:type="dxa"/>
            <w:gridSpan w:val="8"/>
            <w:tcBorders>
              <w:top w:val="nil"/>
            </w:tcBorders>
          </w:tcPr>
          <w:p w14:paraId="2458F0FA" w14:textId="77777777" w:rsidR="00EC5046" w:rsidRDefault="00EC5046" w:rsidP="00566D26"/>
        </w:tc>
      </w:tr>
      <w:tr w:rsidR="00EC5046" w14:paraId="79F1BD75" w14:textId="77777777" w:rsidTr="00566D26">
        <w:trPr>
          <w:trHeight w:val="197"/>
        </w:trPr>
        <w:tc>
          <w:tcPr>
            <w:tcW w:w="3086" w:type="dxa"/>
            <w:tcBorders>
              <w:top w:val="nil"/>
            </w:tcBorders>
            <w:shd w:val="clear" w:color="auto" w:fill="F7CAAC"/>
          </w:tcPr>
          <w:p w14:paraId="3585B9C2" w14:textId="77777777" w:rsidR="00EC5046" w:rsidRDefault="00EC5046" w:rsidP="00566D26">
            <w:pPr>
              <w:rPr>
                <w:b/>
              </w:rPr>
            </w:pPr>
            <w:r>
              <w:rPr>
                <w:b/>
              </w:rPr>
              <w:t>Garant předmětu</w:t>
            </w:r>
          </w:p>
        </w:tc>
        <w:tc>
          <w:tcPr>
            <w:tcW w:w="6769" w:type="dxa"/>
            <w:gridSpan w:val="7"/>
            <w:tcBorders>
              <w:top w:val="nil"/>
            </w:tcBorders>
          </w:tcPr>
          <w:p w14:paraId="6634280F" w14:textId="77777777" w:rsidR="00EC5046" w:rsidRDefault="00EC5046" w:rsidP="00566D26">
            <w:r>
              <w:t>doc. Ing. Martin Hromada Ph.D.</w:t>
            </w:r>
          </w:p>
        </w:tc>
      </w:tr>
      <w:tr w:rsidR="00EC5046" w14:paraId="3E00BE07" w14:textId="77777777" w:rsidTr="00566D26">
        <w:trPr>
          <w:trHeight w:val="243"/>
        </w:trPr>
        <w:tc>
          <w:tcPr>
            <w:tcW w:w="3086" w:type="dxa"/>
            <w:tcBorders>
              <w:top w:val="nil"/>
            </w:tcBorders>
            <w:shd w:val="clear" w:color="auto" w:fill="F7CAAC"/>
          </w:tcPr>
          <w:p w14:paraId="49FE34EE" w14:textId="77777777" w:rsidR="00EC5046" w:rsidRDefault="00EC5046" w:rsidP="00566D26">
            <w:pPr>
              <w:rPr>
                <w:b/>
              </w:rPr>
            </w:pPr>
            <w:r>
              <w:rPr>
                <w:b/>
              </w:rPr>
              <w:t>Zapojení garanta do výuky předmětu</w:t>
            </w:r>
          </w:p>
        </w:tc>
        <w:tc>
          <w:tcPr>
            <w:tcW w:w="6769" w:type="dxa"/>
            <w:gridSpan w:val="7"/>
            <w:tcBorders>
              <w:top w:val="nil"/>
            </w:tcBorders>
          </w:tcPr>
          <w:p w14:paraId="38415904" w14:textId="77777777" w:rsidR="00EC5046" w:rsidRDefault="00EC5046" w:rsidP="00566D26">
            <w:r>
              <w:t>Metodicky, přednáší, vede semináře</w:t>
            </w:r>
          </w:p>
        </w:tc>
      </w:tr>
      <w:tr w:rsidR="00EC5046" w14:paraId="7EA5D148" w14:textId="77777777" w:rsidTr="00566D26">
        <w:tc>
          <w:tcPr>
            <w:tcW w:w="3086" w:type="dxa"/>
            <w:shd w:val="clear" w:color="auto" w:fill="F7CAAC"/>
          </w:tcPr>
          <w:p w14:paraId="3D86E8A3" w14:textId="77777777" w:rsidR="00EC5046" w:rsidRDefault="00EC5046" w:rsidP="00566D26">
            <w:pPr>
              <w:rPr>
                <w:b/>
              </w:rPr>
            </w:pPr>
            <w:r>
              <w:rPr>
                <w:b/>
              </w:rPr>
              <w:t>Vyučující</w:t>
            </w:r>
          </w:p>
        </w:tc>
        <w:tc>
          <w:tcPr>
            <w:tcW w:w="6769" w:type="dxa"/>
            <w:gridSpan w:val="7"/>
            <w:tcBorders>
              <w:bottom w:val="nil"/>
            </w:tcBorders>
          </w:tcPr>
          <w:p w14:paraId="7B9783BD" w14:textId="77777777" w:rsidR="00EC5046" w:rsidRDefault="00EC5046" w:rsidP="00566D26">
            <w:r>
              <w:t>doc. Ing. Martin Hromada Ph.D., přednášky (100 %)</w:t>
            </w:r>
          </w:p>
        </w:tc>
      </w:tr>
      <w:tr w:rsidR="00EC5046" w14:paraId="466F8834" w14:textId="77777777" w:rsidTr="00566D26">
        <w:trPr>
          <w:trHeight w:val="49"/>
        </w:trPr>
        <w:tc>
          <w:tcPr>
            <w:tcW w:w="9855" w:type="dxa"/>
            <w:gridSpan w:val="8"/>
            <w:tcBorders>
              <w:top w:val="nil"/>
            </w:tcBorders>
          </w:tcPr>
          <w:p w14:paraId="3A5ABF74" w14:textId="77777777" w:rsidR="00EC5046" w:rsidRDefault="00EC5046" w:rsidP="00566D26"/>
        </w:tc>
      </w:tr>
      <w:tr w:rsidR="00EC5046" w14:paraId="4CD130DC" w14:textId="77777777" w:rsidTr="00566D26">
        <w:tc>
          <w:tcPr>
            <w:tcW w:w="3086" w:type="dxa"/>
            <w:shd w:val="clear" w:color="auto" w:fill="F7CAAC"/>
          </w:tcPr>
          <w:p w14:paraId="3FC8FC2C" w14:textId="77777777" w:rsidR="00EC5046" w:rsidRDefault="00EC5046" w:rsidP="00566D26">
            <w:pPr>
              <w:rPr>
                <w:b/>
              </w:rPr>
            </w:pPr>
            <w:r>
              <w:rPr>
                <w:b/>
              </w:rPr>
              <w:t>Stručná anotace předmětu</w:t>
            </w:r>
          </w:p>
        </w:tc>
        <w:tc>
          <w:tcPr>
            <w:tcW w:w="6769" w:type="dxa"/>
            <w:gridSpan w:val="7"/>
            <w:tcBorders>
              <w:bottom w:val="nil"/>
            </w:tcBorders>
          </w:tcPr>
          <w:p w14:paraId="1C7EF030" w14:textId="77777777" w:rsidR="00EC5046" w:rsidRDefault="00EC5046" w:rsidP="00566D26"/>
        </w:tc>
      </w:tr>
      <w:tr w:rsidR="00EC5046" w14:paraId="5DFBD241" w14:textId="77777777" w:rsidTr="00566D26">
        <w:trPr>
          <w:trHeight w:val="3938"/>
        </w:trPr>
        <w:tc>
          <w:tcPr>
            <w:tcW w:w="9855" w:type="dxa"/>
            <w:gridSpan w:val="8"/>
            <w:tcBorders>
              <w:top w:val="nil"/>
              <w:bottom w:val="single" w:sz="12" w:space="0" w:color="auto"/>
            </w:tcBorders>
          </w:tcPr>
          <w:p w14:paraId="104C5672" w14:textId="77777777" w:rsidR="00EC5046" w:rsidRPr="004317BE" w:rsidRDefault="00EC5046" w:rsidP="00566D26">
            <w:r w:rsidRPr="004317BE">
              <w:t>Cílem tohoto předmětu je studentům objasnit znalosti z oblasti obecného m</w:t>
            </w:r>
            <w:r>
              <w:t>a</w:t>
            </w:r>
            <w:r w:rsidRPr="004317BE">
              <w:t>nagementu a managementu bezpečnostního inženýrství. Smyslem je na základě znalostí z oblasti analýzy a řízení rizik připravit odpovídající strategie, vedoucí k zajištění požadované míry bezpečnosti a konkurenceschopnosti. V rámci předmětu budou objasněny nejnovější bezpečnostní koncepty a jejich vazba management organizace.</w:t>
            </w:r>
          </w:p>
          <w:p w14:paraId="5B9D03D1" w14:textId="77777777" w:rsidR="00EC5046" w:rsidRDefault="00EC5046" w:rsidP="00566D26">
            <w:r w:rsidRPr="004317BE">
              <w:t>Témata</w:t>
            </w:r>
            <w:r>
              <w:t>:</w:t>
            </w:r>
          </w:p>
          <w:p w14:paraId="31A84FCE" w14:textId="77777777" w:rsidR="00EC5046" w:rsidRDefault="00EC5046" w:rsidP="00566D26"/>
          <w:p w14:paraId="210A5460" w14:textId="77777777" w:rsidR="00EC5046" w:rsidRDefault="00EC5046" w:rsidP="00EC5046">
            <w:pPr>
              <w:pStyle w:val="Odstavecseseznamem"/>
              <w:numPr>
                <w:ilvl w:val="0"/>
                <w:numId w:val="44"/>
              </w:numPr>
            </w:pPr>
            <w:r>
              <w:t>Teoretické základy managementu</w:t>
            </w:r>
          </w:p>
          <w:p w14:paraId="2453A5BE" w14:textId="77777777" w:rsidR="00EC5046" w:rsidRDefault="00EC5046" w:rsidP="00EC5046">
            <w:pPr>
              <w:pStyle w:val="Odstavecseseznamem"/>
              <w:numPr>
                <w:ilvl w:val="0"/>
                <w:numId w:val="44"/>
              </w:numPr>
            </w:pPr>
            <w:r>
              <w:t>Management organizace vs management bezpečnostního inženýrství, management rizika.</w:t>
            </w:r>
          </w:p>
          <w:p w14:paraId="380A2CB6" w14:textId="77777777" w:rsidR="00EC5046" w:rsidRDefault="00EC5046" w:rsidP="00EC5046">
            <w:pPr>
              <w:pStyle w:val="Odstavecseseznamem"/>
              <w:numPr>
                <w:ilvl w:val="0"/>
                <w:numId w:val="44"/>
              </w:numPr>
            </w:pPr>
            <w:r>
              <w:t>Principy managementu rizik dle ISO 31000</w:t>
            </w:r>
          </w:p>
          <w:p w14:paraId="79620EEA" w14:textId="77777777" w:rsidR="00EC5046" w:rsidRDefault="00EC5046" w:rsidP="00EC5046">
            <w:pPr>
              <w:pStyle w:val="Odstavecseseznamem"/>
              <w:numPr>
                <w:ilvl w:val="0"/>
                <w:numId w:val="44"/>
              </w:numPr>
            </w:pPr>
            <w:r>
              <w:t>Systém managementu kvality, FMEA analýza pro praxi</w:t>
            </w:r>
          </w:p>
          <w:p w14:paraId="41E32E2E" w14:textId="77777777" w:rsidR="00EC5046" w:rsidRDefault="00EC5046" w:rsidP="00EC5046">
            <w:pPr>
              <w:pStyle w:val="Odstavecseseznamem"/>
              <w:numPr>
                <w:ilvl w:val="0"/>
                <w:numId w:val="44"/>
              </w:numPr>
            </w:pPr>
            <w:r>
              <w:t>Systém jakosti a environmentálního managementu (ISO 9000 a 14000)</w:t>
            </w:r>
          </w:p>
          <w:p w14:paraId="436F6843" w14:textId="77777777" w:rsidR="00EC5046" w:rsidRDefault="00EC5046" w:rsidP="00EC5046">
            <w:pPr>
              <w:pStyle w:val="Odstavecseseznamem"/>
              <w:numPr>
                <w:ilvl w:val="0"/>
                <w:numId w:val="44"/>
              </w:numPr>
            </w:pPr>
            <w:r>
              <w:t>Procesní řízení společnosti</w:t>
            </w:r>
          </w:p>
          <w:p w14:paraId="23FFAC1B" w14:textId="77777777" w:rsidR="00EC5046" w:rsidRDefault="00EC5046" w:rsidP="00EC5046">
            <w:pPr>
              <w:pStyle w:val="Odstavecseseznamem"/>
              <w:numPr>
                <w:ilvl w:val="0"/>
                <w:numId w:val="44"/>
              </w:numPr>
            </w:pPr>
            <w:r>
              <w:t>Plánovací dokumentace v bezpečnostním inženýrství</w:t>
            </w:r>
          </w:p>
          <w:p w14:paraId="227A5284" w14:textId="77777777" w:rsidR="00EC5046" w:rsidRDefault="00EC5046" w:rsidP="00EC5046">
            <w:pPr>
              <w:pStyle w:val="Odstavecseseznamem"/>
              <w:numPr>
                <w:ilvl w:val="0"/>
                <w:numId w:val="44"/>
              </w:numPr>
            </w:pPr>
            <w:r>
              <w:t>Systém managementu bezpečnosti a ochrany zdraví při práci podle OHSAS 18001</w:t>
            </w:r>
          </w:p>
          <w:p w14:paraId="49BC491A" w14:textId="77777777" w:rsidR="00EC5046" w:rsidRDefault="00EC5046" w:rsidP="00EC5046">
            <w:pPr>
              <w:pStyle w:val="Odstavecseseznamem"/>
              <w:numPr>
                <w:ilvl w:val="0"/>
                <w:numId w:val="44"/>
              </w:numPr>
            </w:pPr>
            <w:r>
              <w:t>Administrativní a personální bezpečnost organizace</w:t>
            </w:r>
          </w:p>
          <w:p w14:paraId="574D384B" w14:textId="77777777" w:rsidR="00EC5046" w:rsidRDefault="00EC5046" w:rsidP="00EC5046">
            <w:pPr>
              <w:pStyle w:val="Odstavecseseznamem"/>
              <w:numPr>
                <w:ilvl w:val="0"/>
                <w:numId w:val="44"/>
              </w:numPr>
            </w:pPr>
            <w:r>
              <w:t>Tvorba systému informační bezpečnosti organizace (ISO 27000)</w:t>
            </w:r>
          </w:p>
          <w:p w14:paraId="48758AE2" w14:textId="77777777" w:rsidR="00EC5046" w:rsidRDefault="00EC5046" w:rsidP="00EC5046">
            <w:pPr>
              <w:pStyle w:val="Odstavecseseznamem"/>
              <w:numPr>
                <w:ilvl w:val="0"/>
                <w:numId w:val="44"/>
              </w:numPr>
            </w:pPr>
            <w:r>
              <w:t>Management kontinuity činnosti organizace (ISO 25999)</w:t>
            </w:r>
          </w:p>
          <w:p w14:paraId="605DE0AF" w14:textId="77777777" w:rsidR="00EC5046" w:rsidRDefault="00EC5046" w:rsidP="00EC5046">
            <w:pPr>
              <w:pStyle w:val="Odstavecseseznamem"/>
              <w:numPr>
                <w:ilvl w:val="0"/>
                <w:numId w:val="44"/>
              </w:numPr>
            </w:pPr>
            <w:r>
              <w:t>Management v kontextu komplexního systému řízení bezpečnosti</w:t>
            </w:r>
          </w:p>
          <w:p w14:paraId="0C817896" w14:textId="77777777" w:rsidR="00EC5046" w:rsidRPr="00FE4C2B" w:rsidRDefault="00EC5046" w:rsidP="00566D26">
            <w:pPr>
              <w:rPr>
                <w:sz w:val="22"/>
                <w:szCs w:val="22"/>
              </w:rPr>
            </w:pPr>
          </w:p>
        </w:tc>
      </w:tr>
      <w:tr w:rsidR="00EC5046" w14:paraId="470D3AB3" w14:textId="77777777" w:rsidTr="00566D26">
        <w:trPr>
          <w:trHeight w:val="265"/>
        </w:trPr>
        <w:tc>
          <w:tcPr>
            <w:tcW w:w="3653" w:type="dxa"/>
            <w:gridSpan w:val="2"/>
            <w:tcBorders>
              <w:top w:val="nil"/>
            </w:tcBorders>
            <w:shd w:val="clear" w:color="auto" w:fill="F7CAAC"/>
          </w:tcPr>
          <w:p w14:paraId="20BDF78F" w14:textId="77777777" w:rsidR="00EC5046" w:rsidRDefault="00EC5046" w:rsidP="00566D26">
            <w:r>
              <w:rPr>
                <w:b/>
              </w:rPr>
              <w:t>Studijní literatura a studijní pomůcky</w:t>
            </w:r>
          </w:p>
        </w:tc>
        <w:tc>
          <w:tcPr>
            <w:tcW w:w="6202" w:type="dxa"/>
            <w:gridSpan w:val="6"/>
            <w:tcBorders>
              <w:top w:val="nil"/>
              <w:bottom w:val="nil"/>
            </w:tcBorders>
          </w:tcPr>
          <w:p w14:paraId="32CEEAAA" w14:textId="77777777" w:rsidR="00EC5046" w:rsidRDefault="00EC5046" w:rsidP="00566D26"/>
        </w:tc>
      </w:tr>
      <w:tr w:rsidR="00EC5046" w14:paraId="7C972FF7" w14:textId="77777777" w:rsidTr="00566D26">
        <w:trPr>
          <w:trHeight w:val="1497"/>
        </w:trPr>
        <w:tc>
          <w:tcPr>
            <w:tcW w:w="9855" w:type="dxa"/>
            <w:gridSpan w:val="8"/>
            <w:tcBorders>
              <w:top w:val="nil"/>
            </w:tcBorders>
          </w:tcPr>
          <w:p w14:paraId="6191AEAE" w14:textId="77777777" w:rsidR="00EC5046" w:rsidRPr="00A711D1" w:rsidRDefault="00EC5046" w:rsidP="00566D26">
            <w:pPr>
              <w:rPr>
                <w:b/>
                <w:bCs/>
              </w:rPr>
            </w:pPr>
            <w:r w:rsidRPr="00A711D1">
              <w:rPr>
                <w:b/>
                <w:bCs/>
              </w:rPr>
              <w:t>Povinná literatura:</w:t>
            </w:r>
          </w:p>
          <w:p w14:paraId="2CE73842" w14:textId="77777777" w:rsidR="00EC5046" w:rsidRPr="00111E43" w:rsidRDefault="00EC5046" w:rsidP="00566D26">
            <w:r w:rsidRPr="00111E43">
              <w:rPr>
                <w:i/>
              </w:rPr>
              <w:t>ISACA COBIT 5 for Risk</w:t>
            </w:r>
            <w:r w:rsidRPr="00111E43">
              <w:t>. 1. vyd. Rolling Meadows: ISACA, 2013. 216 s. ISBN 978-1-60420-457-5.</w:t>
            </w:r>
          </w:p>
          <w:p w14:paraId="3D65F6CC" w14:textId="77777777" w:rsidR="00EC5046" w:rsidRPr="00111E43" w:rsidRDefault="00EC5046" w:rsidP="00566D26">
            <w:r w:rsidRPr="00111E43">
              <w:t xml:space="preserve">ROSS J. A., </w:t>
            </w:r>
            <w:r w:rsidRPr="00111E43">
              <w:rPr>
                <w:i/>
              </w:rPr>
              <w:t>Security Engineering, A Guide to Building Dependable Distributed Systems</w:t>
            </w:r>
            <w:r w:rsidRPr="00111E43">
              <w:t xml:space="preserve"> Second Edition, Wiley Publishing, Inc. 2008, ISBN: 978-0-470-06852-6</w:t>
            </w:r>
          </w:p>
          <w:p w14:paraId="0BB9BA24" w14:textId="77777777" w:rsidR="00EC5046" w:rsidRPr="00A711D1" w:rsidRDefault="00EC5046" w:rsidP="00566D26">
            <w:pPr>
              <w:rPr>
                <w:b/>
              </w:rPr>
            </w:pPr>
            <w:r w:rsidRPr="00A711D1">
              <w:rPr>
                <w:b/>
              </w:rPr>
              <w:t>Doporučená literatura:</w:t>
            </w:r>
          </w:p>
          <w:p w14:paraId="6F26BC3C" w14:textId="77777777" w:rsidR="00EC5046" w:rsidRPr="00137727" w:rsidRDefault="00EC5046" w:rsidP="00566D26">
            <w:r w:rsidRPr="00137727">
              <w:t xml:space="preserve">BLANCHARD, B., S. </w:t>
            </w:r>
            <w:r w:rsidRPr="00137727">
              <w:rPr>
                <w:i/>
              </w:rPr>
              <w:t>Systém Engineering Management</w:t>
            </w:r>
            <w:r w:rsidRPr="00137727">
              <w:t>, Third Edition, Wiley Publishing, Inc., 2004, USA, ISBN 0-471-29176-5</w:t>
            </w:r>
          </w:p>
          <w:p w14:paraId="3C103CBD" w14:textId="77777777" w:rsidR="00EC5046" w:rsidRPr="00137727" w:rsidRDefault="00EC5046" w:rsidP="00566D26">
            <w:r w:rsidRPr="00137727">
              <w:rPr>
                <w:caps/>
              </w:rPr>
              <w:t>C. Herley,</w:t>
            </w:r>
            <w:r w:rsidRPr="00137727">
              <w:t xml:space="preserve"> </w:t>
            </w:r>
            <w:r w:rsidRPr="00137727">
              <w:rPr>
                <w:i/>
                <w:iCs/>
              </w:rPr>
              <w:t>Unfalsifiability of Security Claims</w:t>
            </w:r>
            <w:r w:rsidRPr="00137727">
              <w:t>, Microsoft Research, Proceedings of the National Academy of Sciences, April 2016.</w:t>
            </w:r>
          </w:p>
          <w:p w14:paraId="55F6EAB6" w14:textId="77777777" w:rsidR="00EC5046" w:rsidRDefault="00EC5046" w:rsidP="00566D26">
            <w:r w:rsidRPr="00137727">
              <w:rPr>
                <w:caps/>
              </w:rPr>
              <w:t>Wolf J</w:t>
            </w:r>
            <w:r>
              <w:rPr>
                <w:caps/>
              </w:rPr>
              <w:t>.</w:t>
            </w:r>
            <w:r w:rsidRPr="00137727">
              <w:rPr>
                <w:caps/>
              </w:rPr>
              <w:t>,</w:t>
            </w:r>
            <w:r>
              <w:rPr>
                <w:caps/>
              </w:rPr>
              <w:t xml:space="preserve"> f.</w:t>
            </w:r>
            <w:r w:rsidRPr="00137727">
              <w:rPr>
                <w:caps/>
              </w:rPr>
              <w:t xml:space="preserve"> Wieczorek</w:t>
            </w:r>
            <w:r>
              <w:rPr>
                <w:caps/>
              </w:rPr>
              <w:t>,</w:t>
            </w:r>
            <w:r w:rsidRPr="00137727">
              <w:rPr>
                <w:caps/>
              </w:rPr>
              <w:t xml:space="preserve"> </w:t>
            </w:r>
            <w:r>
              <w:rPr>
                <w:caps/>
              </w:rPr>
              <w:t xml:space="preserve">F. </w:t>
            </w:r>
            <w:r w:rsidRPr="00137727">
              <w:rPr>
                <w:caps/>
              </w:rPr>
              <w:t>Schiller</w:t>
            </w:r>
            <w:r>
              <w:rPr>
                <w:caps/>
              </w:rPr>
              <w:t>,</w:t>
            </w:r>
            <w:r w:rsidRPr="00137727">
              <w:rPr>
                <w:caps/>
              </w:rPr>
              <w:t xml:space="preserve"> </w:t>
            </w:r>
            <w:r>
              <w:rPr>
                <w:caps/>
              </w:rPr>
              <w:t xml:space="preserve">G. </w:t>
            </w:r>
            <w:r w:rsidRPr="00137727">
              <w:rPr>
                <w:caps/>
              </w:rPr>
              <w:t>Hansch,</w:t>
            </w:r>
            <w:r>
              <w:rPr>
                <w:caps/>
              </w:rPr>
              <w:t xml:space="preserve"> N.</w:t>
            </w:r>
            <w:r w:rsidRPr="00137727">
              <w:rPr>
                <w:caps/>
              </w:rPr>
              <w:t xml:space="preserve"> Wiedermann</w:t>
            </w:r>
            <w:r>
              <w:rPr>
                <w:caps/>
              </w:rPr>
              <w:t xml:space="preserve"> </w:t>
            </w:r>
            <w:r w:rsidRPr="00137727">
              <w:t>a</w:t>
            </w:r>
            <w:r>
              <w:rPr>
                <w:caps/>
              </w:rPr>
              <w:t xml:space="preserve"> M.</w:t>
            </w:r>
            <w:r w:rsidRPr="00137727">
              <w:rPr>
                <w:caps/>
              </w:rPr>
              <w:t xml:space="preserve"> Hutle</w:t>
            </w:r>
            <w:r>
              <w:t>.</w:t>
            </w:r>
            <w:r w:rsidRPr="00137727">
              <w:t xml:space="preserve"> </w:t>
            </w:r>
            <w:r w:rsidRPr="00137727">
              <w:rPr>
                <w:i/>
                <w:iCs/>
              </w:rPr>
              <w:t>Adaptive Modelling for Security Analysis of Networked Control Systems</w:t>
            </w:r>
            <w:r w:rsidRPr="00137727">
              <w:t>. In: ICS-CSR 2016.</w:t>
            </w:r>
          </w:p>
        </w:tc>
      </w:tr>
      <w:tr w:rsidR="00EC5046" w14:paraId="68CA70DD"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180D7E" w14:textId="77777777" w:rsidR="00EC5046" w:rsidRDefault="00EC5046" w:rsidP="00566D26">
            <w:pPr>
              <w:jc w:val="center"/>
              <w:rPr>
                <w:b/>
              </w:rPr>
            </w:pPr>
            <w:r>
              <w:rPr>
                <w:b/>
              </w:rPr>
              <w:t>Informace ke kombinované nebo distanční formě</w:t>
            </w:r>
          </w:p>
        </w:tc>
      </w:tr>
      <w:tr w:rsidR="00EC5046" w14:paraId="713E9D6C" w14:textId="77777777" w:rsidTr="00566D26">
        <w:tc>
          <w:tcPr>
            <w:tcW w:w="4787" w:type="dxa"/>
            <w:gridSpan w:val="3"/>
            <w:tcBorders>
              <w:top w:val="single" w:sz="2" w:space="0" w:color="auto"/>
            </w:tcBorders>
            <w:shd w:val="clear" w:color="auto" w:fill="F7CAAC"/>
          </w:tcPr>
          <w:p w14:paraId="3958C32D" w14:textId="77777777" w:rsidR="00EC5046" w:rsidRDefault="00EC5046" w:rsidP="00566D26">
            <w:r>
              <w:rPr>
                <w:b/>
              </w:rPr>
              <w:t>Rozsah konzultací (soustředění)</w:t>
            </w:r>
          </w:p>
        </w:tc>
        <w:tc>
          <w:tcPr>
            <w:tcW w:w="889" w:type="dxa"/>
            <w:tcBorders>
              <w:top w:val="single" w:sz="2" w:space="0" w:color="auto"/>
            </w:tcBorders>
          </w:tcPr>
          <w:p w14:paraId="1D44569D" w14:textId="77777777" w:rsidR="00EC5046" w:rsidRDefault="00EC5046" w:rsidP="00566D26">
            <w:r>
              <w:t>18</w:t>
            </w:r>
          </w:p>
        </w:tc>
        <w:tc>
          <w:tcPr>
            <w:tcW w:w="4179" w:type="dxa"/>
            <w:gridSpan w:val="4"/>
            <w:tcBorders>
              <w:top w:val="single" w:sz="2" w:space="0" w:color="auto"/>
            </w:tcBorders>
            <w:shd w:val="clear" w:color="auto" w:fill="F7CAAC"/>
          </w:tcPr>
          <w:p w14:paraId="61BB8087" w14:textId="77777777" w:rsidR="00EC5046" w:rsidRDefault="00EC5046" w:rsidP="00566D26">
            <w:pPr>
              <w:rPr>
                <w:b/>
              </w:rPr>
            </w:pPr>
            <w:r>
              <w:rPr>
                <w:b/>
              </w:rPr>
              <w:t xml:space="preserve">hodin </w:t>
            </w:r>
          </w:p>
        </w:tc>
      </w:tr>
      <w:tr w:rsidR="00EC5046" w14:paraId="0DDB73DC" w14:textId="77777777" w:rsidTr="00566D26">
        <w:tc>
          <w:tcPr>
            <w:tcW w:w="9855" w:type="dxa"/>
            <w:gridSpan w:val="8"/>
            <w:shd w:val="clear" w:color="auto" w:fill="F7CAAC"/>
          </w:tcPr>
          <w:p w14:paraId="0A2A2509" w14:textId="77777777" w:rsidR="00EC5046" w:rsidRDefault="00EC5046" w:rsidP="00566D26">
            <w:pPr>
              <w:rPr>
                <w:b/>
              </w:rPr>
            </w:pPr>
            <w:r>
              <w:rPr>
                <w:b/>
              </w:rPr>
              <w:t>Informace o způsobu kontaktu s vyučujícím</w:t>
            </w:r>
          </w:p>
        </w:tc>
      </w:tr>
      <w:tr w:rsidR="00EC5046" w14:paraId="7332B145" w14:textId="77777777" w:rsidTr="00566D26">
        <w:trPr>
          <w:trHeight w:val="559"/>
        </w:trPr>
        <w:tc>
          <w:tcPr>
            <w:tcW w:w="9855" w:type="dxa"/>
            <w:gridSpan w:val="8"/>
          </w:tcPr>
          <w:p w14:paraId="36F86B21" w14:textId="77777777" w:rsidR="00EC5046" w:rsidRPr="004317BE" w:rsidRDefault="00EC5046" w:rsidP="00566D26">
            <w:r w:rsidRPr="004317BE">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7AC78D90" w14:textId="77777777" w:rsidR="00EC5046" w:rsidRDefault="00EC5046" w:rsidP="00EC5046"/>
    <w:p w14:paraId="5F2B16BD" w14:textId="77777777" w:rsidR="00405ADD" w:rsidRDefault="00405ADD">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rsidRPr="00EE758A" w14:paraId="03FF2342" w14:textId="77777777" w:rsidTr="00566D26">
        <w:tc>
          <w:tcPr>
            <w:tcW w:w="9855" w:type="dxa"/>
            <w:gridSpan w:val="8"/>
            <w:tcBorders>
              <w:bottom w:val="double" w:sz="4" w:space="0" w:color="auto"/>
            </w:tcBorders>
            <w:shd w:val="clear" w:color="auto" w:fill="BDD6EE"/>
          </w:tcPr>
          <w:p w14:paraId="548EC3EC" w14:textId="5BB21541" w:rsidR="00EC5046" w:rsidRPr="00EE758A" w:rsidRDefault="00EC5046" w:rsidP="00566D26">
            <w:pPr>
              <w:tabs>
                <w:tab w:val="right" w:pos="9462"/>
              </w:tabs>
              <w:rPr>
                <w:b/>
                <w:sz w:val="28"/>
              </w:rPr>
            </w:pPr>
            <w:r w:rsidRPr="00EE758A">
              <w:lastRenderedPageBreak/>
              <w:br w:type="page"/>
            </w:r>
            <w:r w:rsidRPr="00EE758A">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ins w:id="500" w:author="Jiří Vojtěšek" w:date="2018-11-26T14:08:00Z">
              <w:r w:rsidR="00926202" w:rsidRPr="00926202">
                <w:rPr>
                  <w:rStyle w:val="Odkazintenzivn"/>
                  <w:rPrChange w:id="501" w:author="Jiří Vojtěšek" w:date="2018-11-26T14:08:00Z">
                    <w:rPr>
                      <w:b/>
                    </w:rPr>
                  </w:rPrChange>
                </w:rPr>
                <w:t>Abecední seznam</w:t>
              </w:r>
            </w:ins>
            <w:del w:id="502" w:author="Jiří Vojtěšek" w:date="2018-11-26T14:08:00Z">
              <w:r w:rsidRPr="00137727" w:rsidDel="00926202">
                <w:rPr>
                  <w:rStyle w:val="Odkazintenzivn"/>
                </w:rPr>
                <w:delText>Abecední seznam</w:delText>
              </w:r>
            </w:del>
            <w:r w:rsidRPr="003D73B2">
              <w:rPr>
                <w:rStyle w:val="Odkazintenzivn"/>
              </w:rPr>
              <w:fldChar w:fldCharType="end"/>
            </w:r>
          </w:p>
        </w:tc>
      </w:tr>
      <w:tr w:rsidR="00EC5046" w:rsidRPr="00EE758A" w14:paraId="22FAD483" w14:textId="77777777" w:rsidTr="00566D26">
        <w:tc>
          <w:tcPr>
            <w:tcW w:w="3086" w:type="dxa"/>
            <w:tcBorders>
              <w:top w:val="double" w:sz="4" w:space="0" w:color="auto"/>
            </w:tcBorders>
            <w:shd w:val="clear" w:color="auto" w:fill="F7CAAC"/>
          </w:tcPr>
          <w:p w14:paraId="6DF84B61" w14:textId="77777777" w:rsidR="00EC5046" w:rsidRPr="00EE758A" w:rsidRDefault="00EC5046" w:rsidP="00566D26">
            <w:pPr>
              <w:rPr>
                <w:b/>
              </w:rPr>
            </w:pPr>
            <w:r w:rsidRPr="00EE758A">
              <w:rPr>
                <w:b/>
              </w:rPr>
              <w:t>Název studijního předmětu</w:t>
            </w:r>
          </w:p>
        </w:tc>
        <w:tc>
          <w:tcPr>
            <w:tcW w:w="6769" w:type="dxa"/>
            <w:gridSpan w:val="7"/>
            <w:tcBorders>
              <w:top w:val="double" w:sz="4" w:space="0" w:color="auto"/>
            </w:tcBorders>
          </w:tcPr>
          <w:p w14:paraId="6970AF1D" w14:textId="77777777" w:rsidR="00EC5046" w:rsidRPr="00EE758A" w:rsidRDefault="00EC5046" w:rsidP="00566D26">
            <w:pPr>
              <w:ind w:left="708" w:hanging="708"/>
            </w:pPr>
            <w:bookmarkStart w:id="503" w:name="SecurityFuturology"/>
            <w:r>
              <w:t>Security Futurology</w:t>
            </w:r>
            <w:bookmarkEnd w:id="503"/>
          </w:p>
        </w:tc>
      </w:tr>
      <w:tr w:rsidR="00EC5046" w:rsidRPr="00EE758A" w14:paraId="7FEDEDD1" w14:textId="77777777" w:rsidTr="00566D26">
        <w:tc>
          <w:tcPr>
            <w:tcW w:w="3086" w:type="dxa"/>
            <w:shd w:val="clear" w:color="auto" w:fill="F7CAAC"/>
          </w:tcPr>
          <w:p w14:paraId="0BB76B6D" w14:textId="77777777" w:rsidR="00EC5046" w:rsidRPr="00EE758A" w:rsidRDefault="00EC5046" w:rsidP="00566D26">
            <w:pPr>
              <w:rPr>
                <w:b/>
              </w:rPr>
            </w:pPr>
            <w:r w:rsidRPr="00EE758A">
              <w:rPr>
                <w:b/>
              </w:rPr>
              <w:t>Typ předmětu</w:t>
            </w:r>
          </w:p>
        </w:tc>
        <w:tc>
          <w:tcPr>
            <w:tcW w:w="3406" w:type="dxa"/>
            <w:gridSpan w:val="4"/>
          </w:tcPr>
          <w:p w14:paraId="16A0F32A" w14:textId="77777777" w:rsidR="00EC5046" w:rsidRDefault="00EC5046" w:rsidP="00566D26">
            <w:r w:rsidRPr="00EE758A">
              <w:t>Povinný</w:t>
            </w:r>
            <w:r>
              <w:t xml:space="preserve"> „PZ“ pro specializaci:</w:t>
            </w:r>
          </w:p>
          <w:p w14:paraId="379D5F6F" w14:textId="77777777" w:rsidR="00EC5046" w:rsidRPr="00EE758A" w:rsidRDefault="00EC5046" w:rsidP="00566D26">
            <w:r>
              <w:t>Bezpečnostní management</w:t>
            </w:r>
          </w:p>
        </w:tc>
        <w:tc>
          <w:tcPr>
            <w:tcW w:w="2695" w:type="dxa"/>
            <w:gridSpan w:val="2"/>
            <w:shd w:val="clear" w:color="auto" w:fill="F7CAAC"/>
          </w:tcPr>
          <w:p w14:paraId="2B63029D" w14:textId="77777777" w:rsidR="00EC5046" w:rsidRPr="00EE758A" w:rsidRDefault="00EC5046" w:rsidP="00566D26">
            <w:r w:rsidRPr="00EE758A">
              <w:rPr>
                <w:b/>
              </w:rPr>
              <w:t>doporučený ročník / semestr</w:t>
            </w:r>
          </w:p>
        </w:tc>
        <w:tc>
          <w:tcPr>
            <w:tcW w:w="668" w:type="dxa"/>
          </w:tcPr>
          <w:p w14:paraId="1067F9FC" w14:textId="77777777" w:rsidR="00EC5046" w:rsidRPr="00EE758A" w:rsidRDefault="00EC5046" w:rsidP="00566D26">
            <w:r>
              <w:t>2/Z</w:t>
            </w:r>
          </w:p>
        </w:tc>
      </w:tr>
      <w:tr w:rsidR="00EC5046" w:rsidRPr="00EE758A" w14:paraId="5E27C045" w14:textId="77777777" w:rsidTr="00566D26">
        <w:tc>
          <w:tcPr>
            <w:tcW w:w="3086" w:type="dxa"/>
            <w:shd w:val="clear" w:color="auto" w:fill="F7CAAC"/>
          </w:tcPr>
          <w:p w14:paraId="65C970BF" w14:textId="77777777" w:rsidR="00EC5046" w:rsidRPr="00EE758A" w:rsidRDefault="00EC5046" w:rsidP="00566D26">
            <w:pPr>
              <w:rPr>
                <w:b/>
              </w:rPr>
            </w:pPr>
            <w:r w:rsidRPr="00EE758A">
              <w:rPr>
                <w:b/>
              </w:rPr>
              <w:t>Rozsah studijního předmětu</w:t>
            </w:r>
          </w:p>
        </w:tc>
        <w:tc>
          <w:tcPr>
            <w:tcW w:w="1701" w:type="dxa"/>
            <w:gridSpan w:val="2"/>
          </w:tcPr>
          <w:p w14:paraId="7BF7391B" w14:textId="77777777" w:rsidR="00EC5046" w:rsidRPr="00EE758A" w:rsidRDefault="00EC5046" w:rsidP="00566D26">
            <w:r w:rsidRPr="00EE758A">
              <w:t>28p + 14s</w:t>
            </w:r>
          </w:p>
        </w:tc>
        <w:tc>
          <w:tcPr>
            <w:tcW w:w="889" w:type="dxa"/>
            <w:shd w:val="clear" w:color="auto" w:fill="F7CAAC"/>
          </w:tcPr>
          <w:p w14:paraId="5656CC53" w14:textId="77777777" w:rsidR="00EC5046" w:rsidRPr="00EE758A" w:rsidRDefault="00EC5046" w:rsidP="00566D26">
            <w:pPr>
              <w:rPr>
                <w:b/>
              </w:rPr>
            </w:pPr>
            <w:r w:rsidRPr="00EE758A">
              <w:rPr>
                <w:b/>
              </w:rPr>
              <w:t xml:space="preserve">hod. </w:t>
            </w:r>
          </w:p>
        </w:tc>
        <w:tc>
          <w:tcPr>
            <w:tcW w:w="816" w:type="dxa"/>
          </w:tcPr>
          <w:p w14:paraId="5AE96E62" w14:textId="77777777" w:rsidR="00EC5046" w:rsidRPr="00EE758A" w:rsidRDefault="00EC5046" w:rsidP="00566D26"/>
        </w:tc>
        <w:tc>
          <w:tcPr>
            <w:tcW w:w="2156" w:type="dxa"/>
            <w:shd w:val="clear" w:color="auto" w:fill="F7CAAC"/>
          </w:tcPr>
          <w:p w14:paraId="483C8476" w14:textId="77777777" w:rsidR="00EC5046" w:rsidRPr="00EE758A" w:rsidRDefault="00EC5046" w:rsidP="00566D26">
            <w:pPr>
              <w:rPr>
                <w:b/>
              </w:rPr>
            </w:pPr>
            <w:r w:rsidRPr="00EE758A">
              <w:rPr>
                <w:b/>
              </w:rPr>
              <w:t>kreditů</w:t>
            </w:r>
          </w:p>
        </w:tc>
        <w:tc>
          <w:tcPr>
            <w:tcW w:w="1207" w:type="dxa"/>
            <w:gridSpan w:val="2"/>
          </w:tcPr>
          <w:p w14:paraId="54B27B0F" w14:textId="77777777" w:rsidR="00EC5046" w:rsidRPr="00EE758A" w:rsidRDefault="00EC5046" w:rsidP="00566D26">
            <w:r w:rsidRPr="00EE758A">
              <w:t>5</w:t>
            </w:r>
          </w:p>
        </w:tc>
      </w:tr>
      <w:tr w:rsidR="00EC5046" w:rsidRPr="00EE758A" w14:paraId="6D866F59" w14:textId="77777777" w:rsidTr="00566D26">
        <w:tc>
          <w:tcPr>
            <w:tcW w:w="3086" w:type="dxa"/>
            <w:shd w:val="clear" w:color="auto" w:fill="F7CAAC"/>
          </w:tcPr>
          <w:p w14:paraId="3607FE65" w14:textId="77777777" w:rsidR="00EC5046" w:rsidRPr="00EE758A" w:rsidRDefault="00EC5046" w:rsidP="00566D26">
            <w:pPr>
              <w:rPr>
                <w:b/>
                <w:sz w:val="22"/>
              </w:rPr>
            </w:pPr>
            <w:r w:rsidRPr="00EE758A">
              <w:rPr>
                <w:b/>
              </w:rPr>
              <w:t>Prerekvizity, korekvizity, ekvivalence</w:t>
            </w:r>
          </w:p>
        </w:tc>
        <w:tc>
          <w:tcPr>
            <w:tcW w:w="6769" w:type="dxa"/>
            <w:gridSpan w:val="7"/>
          </w:tcPr>
          <w:p w14:paraId="6BB72EAC" w14:textId="77777777" w:rsidR="00EC5046" w:rsidRPr="00EE758A" w:rsidRDefault="00EC5046" w:rsidP="00566D26">
            <w:r w:rsidRPr="00EE758A">
              <w:t>nejsou</w:t>
            </w:r>
          </w:p>
        </w:tc>
      </w:tr>
      <w:tr w:rsidR="00EC5046" w:rsidRPr="00EE758A" w14:paraId="28E1462B" w14:textId="77777777" w:rsidTr="00566D26">
        <w:tc>
          <w:tcPr>
            <w:tcW w:w="3086" w:type="dxa"/>
            <w:shd w:val="clear" w:color="auto" w:fill="F7CAAC"/>
          </w:tcPr>
          <w:p w14:paraId="596A94B4" w14:textId="77777777" w:rsidR="00EC5046" w:rsidRPr="00EE758A" w:rsidRDefault="00EC5046" w:rsidP="00566D26">
            <w:pPr>
              <w:rPr>
                <w:b/>
              </w:rPr>
            </w:pPr>
            <w:r w:rsidRPr="00EE758A">
              <w:rPr>
                <w:b/>
              </w:rPr>
              <w:t>Způsob ověření studijních výsledků</w:t>
            </w:r>
          </w:p>
        </w:tc>
        <w:tc>
          <w:tcPr>
            <w:tcW w:w="3406" w:type="dxa"/>
            <w:gridSpan w:val="4"/>
          </w:tcPr>
          <w:p w14:paraId="68D7A277" w14:textId="77777777" w:rsidR="00EC5046" w:rsidRPr="00EE758A" w:rsidRDefault="00EC5046" w:rsidP="00566D26">
            <w:r w:rsidRPr="00EE758A">
              <w:t>Zápočet, zkouška</w:t>
            </w:r>
          </w:p>
        </w:tc>
        <w:tc>
          <w:tcPr>
            <w:tcW w:w="2156" w:type="dxa"/>
            <w:shd w:val="clear" w:color="auto" w:fill="F7CAAC"/>
          </w:tcPr>
          <w:p w14:paraId="3380B0B5" w14:textId="77777777" w:rsidR="00EC5046" w:rsidRPr="00EE758A" w:rsidRDefault="00EC5046" w:rsidP="00566D26">
            <w:pPr>
              <w:rPr>
                <w:b/>
              </w:rPr>
            </w:pPr>
            <w:r w:rsidRPr="00EE758A">
              <w:rPr>
                <w:b/>
              </w:rPr>
              <w:t>Forma výuky</w:t>
            </w:r>
          </w:p>
        </w:tc>
        <w:tc>
          <w:tcPr>
            <w:tcW w:w="1207" w:type="dxa"/>
            <w:gridSpan w:val="2"/>
          </w:tcPr>
          <w:p w14:paraId="6B07E4CC" w14:textId="77777777" w:rsidR="00EC5046" w:rsidRPr="00EE758A" w:rsidRDefault="00EC5046" w:rsidP="00566D26">
            <w:r w:rsidRPr="00EE758A">
              <w:t>Přednáška, seminář</w:t>
            </w:r>
          </w:p>
        </w:tc>
      </w:tr>
      <w:tr w:rsidR="00EC5046" w:rsidRPr="00EE758A" w14:paraId="71D3F37F" w14:textId="77777777" w:rsidTr="00566D26">
        <w:tc>
          <w:tcPr>
            <w:tcW w:w="3086" w:type="dxa"/>
            <w:shd w:val="clear" w:color="auto" w:fill="F7CAAC"/>
          </w:tcPr>
          <w:p w14:paraId="654DB45D" w14:textId="77777777" w:rsidR="00EC5046" w:rsidRPr="00EE758A" w:rsidRDefault="00EC5046" w:rsidP="00566D26">
            <w:pPr>
              <w:rPr>
                <w:b/>
              </w:rPr>
            </w:pPr>
            <w:r w:rsidRPr="00EE758A">
              <w:rPr>
                <w:b/>
              </w:rPr>
              <w:t>Forma způsobu ověření studijních výsledků a další požadavky na studenta</w:t>
            </w:r>
          </w:p>
        </w:tc>
        <w:tc>
          <w:tcPr>
            <w:tcW w:w="6769" w:type="dxa"/>
            <w:gridSpan w:val="7"/>
            <w:tcBorders>
              <w:bottom w:val="nil"/>
            </w:tcBorders>
          </w:tcPr>
          <w:p w14:paraId="710D3E55" w14:textId="77777777" w:rsidR="00EC5046" w:rsidRPr="00EE758A" w:rsidRDefault="00EC5046" w:rsidP="00566D26">
            <w:r w:rsidRPr="00EE758A">
              <w:t xml:space="preserve">1. Povinná a aktivní účast na jednotlivých seminářích (80% účast na seminářích). </w:t>
            </w:r>
          </w:p>
          <w:p w14:paraId="241D27F6" w14:textId="77777777" w:rsidR="00EC5046" w:rsidRPr="00EE758A" w:rsidRDefault="00EC5046" w:rsidP="00566D26">
            <w:r w:rsidRPr="00EE758A">
              <w:t xml:space="preserve">2. Teoretické zvládnutí základní problematiky a jednotlivých témat. </w:t>
            </w:r>
          </w:p>
          <w:p w14:paraId="0D92BD32" w14:textId="77777777" w:rsidR="00EC5046" w:rsidRPr="00EE758A" w:rsidRDefault="00EC5046" w:rsidP="00566D26">
            <w:r w:rsidRPr="00EE758A">
              <w:t>3. Zápočet – závěrečná písemná práce.</w:t>
            </w:r>
          </w:p>
          <w:p w14:paraId="5170DCD0" w14:textId="77777777" w:rsidR="00EC5046" w:rsidRPr="00EE758A" w:rsidRDefault="00EC5046" w:rsidP="00566D26">
            <w:r w:rsidRPr="00EE758A">
              <w:t xml:space="preserve">4. Zkouška - ústní forma, prokázání znalostí látky z probíraných tematických okruhů. </w:t>
            </w:r>
          </w:p>
        </w:tc>
      </w:tr>
      <w:tr w:rsidR="00EC5046" w:rsidRPr="00EE758A" w14:paraId="5D02B6D5" w14:textId="77777777" w:rsidTr="00566D26">
        <w:trPr>
          <w:trHeight w:val="139"/>
        </w:trPr>
        <w:tc>
          <w:tcPr>
            <w:tcW w:w="9855" w:type="dxa"/>
            <w:gridSpan w:val="8"/>
            <w:tcBorders>
              <w:top w:val="nil"/>
            </w:tcBorders>
          </w:tcPr>
          <w:p w14:paraId="6B314A77" w14:textId="77777777" w:rsidR="00EC5046" w:rsidRPr="00EE758A" w:rsidRDefault="00EC5046" w:rsidP="00566D26"/>
        </w:tc>
      </w:tr>
      <w:tr w:rsidR="00EC5046" w:rsidRPr="00EE758A" w14:paraId="7EEA7108" w14:textId="77777777" w:rsidTr="00566D26">
        <w:trPr>
          <w:trHeight w:val="197"/>
        </w:trPr>
        <w:tc>
          <w:tcPr>
            <w:tcW w:w="3086" w:type="dxa"/>
            <w:tcBorders>
              <w:top w:val="nil"/>
            </w:tcBorders>
            <w:shd w:val="clear" w:color="auto" w:fill="F7CAAC"/>
          </w:tcPr>
          <w:p w14:paraId="4C2CF01B" w14:textId="77777777" w:rsidR="00EC5046" w:rsidRPr="00EE758A" w:rsidRDefault="00EC5046" w:rsidP="00566D26">
            <w:pPr>
              <w:rPr>
                <w:b/>
              </w:rPr>
            </w:pPr>
            <w:r w:rsidRPr="00EE758A">
              <w:rPr>
                <w:b/>
              </w:rPr>
              <w:t>Garant předmětu</w:t>
            </w:r>
          </w:p>
        </w:tc>
        <w:tc>
          <w:tcPr>
            <w:tcW w:w="6769" w:type="dxa"/>
            <w:gridSpan w:val="7"/>
            <w:tcBorders>
              <w:top w:val="nil"/>
            </w:tcBorders>
          </w:tcPr>
          <w:p w14:paraId="730416C5" w14:textId="77777777" w:rsidR="00EC5046" w:rsidRPr="00EE758A" w:rsidRDefault="00EC5046" w:rsidP="00566D26">
            <w:r w:rsidRPr="00EE758A">
              <w:t>Ing. Jan Valouch, Ph.D.</w:t>
            </w:r>
          </w:p>
        </w:tc>
      </w:tr>
      <w:tr w:rsidR="00EC5046" w:rsidRPr="00EE758A" w14:paraId="14D5AD86" w14:textId="77777777" w:rsidTr="00566D26">
        <w:trPr>
          <w:trHeight w:val="243"/>
        </w:trPr>
        <w:tc>
          <w:tcPr>
            <w:tcW w:w="3086" w:type="dxa"/>
            <w:tcBorders>
              <w:top w:val="nil"/>
            </w:tcBorders>
            <w:shd w:val="clear" w:color="auto" w:fill="F7CAAC"/>
          </w:tcPr>
          <w:p w14:paraId="02FF4EA6" w14:textId="77777777" w:rsidR="00EC5046" w:rsidRPr="00EE758A" w:rsidRDefault="00EC5046" w:rsidP="00566D26">
            <w:pPr>
              <w:rPr>
                <w:b/>
              </w:rPr>
            </w:pPr>
            <w:r w:rsidRPr="00EE758A">
              <w:rPr>
                <w:b/>
              </w:rPr>
              <w:t>Zapojení garanta do výuky předmětu</w:t>
            </w:r>
          </w:p>
        </w:tc>
        <w:tc>
          <w:tcPr>
            <w:tcW w:w="6769" w:type="dxa"/>
            <w:gridSpan w:val="7"/>
            <w:tcBorders>
              <w:top w:val="nil"/>
            </w:tcBorders>
          </w:tcPr>
          <w:p w14:paraId="1778EAD5" w14:textId="77777777" w:rsidR="00EC5046" w:rsidRPr="00EE758A" w:rsidRDefault="00EC5046" w:rsidP="00566D26">
            <w:r w:rsidRPr="00EE758A">
              <w:t>Přednáší, vede semináře.</w:t>
            </w:r>
          </w:p>
        </w:tc>
      </w:tr>
      <w:tr w:rsidR="00EC5046" w:rsidRPr="00EE758A" w14:paraId="68576694" w14:textId="77777777" w:rsidTr="00566D26">
        <w:tc>
          <w:tcPr>
            <w:tcW w:w="3086" w:type="dxa"/>
            <w:shd w:val="clear" w:color="auto" w:fill="F7CAAC"/>
          </w:tcPr>
          <w:p w14:paraId="646EA460" w14:textId="77777777" w:rsidR="00EC5046" w:rsidRPr="00EE758A" w:rsidRDefault="00EC5046" w:rsidP="00566D26">
            <w:pPr>
              <w:rPr>
                <w:b/>
              </w:rPr>
            </w:pPr>
            <w:r w:rsidRPr="00EE758A">
              <w:rPr>
                <w:b/>
              </w:rPr>
              <w:t>Vyučující</w:t>
            </w:r>
          </w:p>
        </w:tc>
        <w:tc>
          <w:tcPr>
            <w:tcW w:w="6769" w:type="dxa"/>
            <w:gridSpan w:val="7"/>
            <w:tcBorders>
              <w:bottom w:val="nil"/>
            </w:tcBorders>
          </w:tcPr>
          <w:p w14:paraId="03A4E7A5" w14:textId="77777777" w:rsidR="00EC5046" w:rsidRPr="00EE758A" w:rsidRDefault="00EC5046" w:rsidP="00566D26">
            <w:r w:rsidRPr="00EE758A">
              <w:t>Ing. Jan Valouch, Ph.D.</w:t>
            </w:r>
            <w:r>
              <w:t>, přednášky (100 %)</w:t>
            </w:r>
          </w:p>
        </w:tc>
      </w:tr>
      <w:tr w:rsidR="00EC5046" w:rsidRPr="00EE758A" w14:paraId="37812539" w14:textId="77777777" w:rsidTr="00566D26">
        <w:trPr>
          <w:trHeight w:val="50"/>
        </w:trPr>
        <w:tc>
          <w:tcPr>
            <w:tcW w:w="9855" w:type="dxa"/>
            <w:gridSpan w:val="8"/>
            <w:tcBorders>
              <w:top w:val="nil"/>
            </w:tcBorders>
          </w:tcPr>
          <w:p w14:paraId="7C071A19" w14:textId="77777777" w:rsidR="00EC5046" w:rsidRPr="00EE758A" w:rsidRDefault="00EC5046" w:rsidP="00566D26"/>
        </w:tc>
      </w:tr>
      <w:tr w:rsidR="00EC5046" w:rsidRPr="00EE758A" w14:paraId="2EED9D50" w14:textId="77777777" w:rsidTr="00566D26">
        <w:tc>
          <w:tcPr>
            <w:tcW w:w="3086" w:type="dxa"/>
            <w:shd w:val="clear" w:color="auto" w:fill="F7CAAC"/>
          </w:tcPr>
          <w:p w14:paraId="707DC429" w14:textId="77777777" w:rsidR="00EC5046" w:rsidRPr="00EE758A" w:rsidRDefault="00EC5046" w:rsidP="00566D26">
            <w:pPr>
              <w:rPr>
                <w:b/>
              </w:rPr>
            </w:pPr>
            <w:r w:rsidRPr="00EE758A">
              <w:rPr>
                <w:b/>
              </w:rPr>
              <w:t>Stručná anotace předmětu</w:t>
            </w:r>
          </w:p>
        </w:tc>
        <w:tc>
          <w:tcPr>
            <w:tcW w:w="6769" w:type="dxa"/>
            <w:gridSpan w:val="7"/>
            <w:tcBorders>
              <w:bottom w:val="nil"/>
            </w:tcBorders>
          </w:tcPr>
          <w:p w14:paraId="23DB4B89" w14:textId="77777777" w:rsidR="00EC5046" w:rsidRPr="00EE758A" w:rsidRDefault="00EC5046" w:rsidP="00566D26"/>
        </w:tc>
      </w:tr>
      <w:tr w:rsidR="00EC5046" w:rsidRPr="00EE758A" w14:paraId="6C8B61BA" w14:textId="77777777" w:rsidTr="00566D26">
        <w:trPr>
          <w:trHeight w:val="3938"/>
        </w:trPr>
        <w:tc>
          <w:tcPr>
            <w:tcW w:w="9855" w:type="dxa"/>
            <w:gridSpan w:val="8"/>
            <w:tcBorders>
              <w:top w:val="nil"/>
              <w:bottom w:val="single" w:sz="12" w:space="0" w:color="auto"/>
            </w:tcBorders>
          </w:tcPr>
          <w:p w14:paraId="6CB8D808" w14:textId="77777777" w:rsidR="00EC5046" w:rsidRPr="00F213CE" w:rsidRDefault="00EC5046" w:rsidP="00566D26">
            <w:pPr>
              <w:rPr>
                <w:szCs w:val="22"/>
              </w:rPr>
            </w:pPr>
            <w:r w:rsidRPr="00F213CE">
              <w:rPr>
                <w:szCs w:val="22"/>
              </w:rPr>
              <w:t xml:space="preserve">Cílem tohoto předmětu je poskytnout studentům znalosti z oblasti futurologie a to především z hlediska možností budoucího vývoje bezpečnostní situace v národním, evropském a mezinárodním měřítku. Předmět se zabývá rovněž problematikou tvorby vědeckých prognóz, předvídáním problémů celosvětové bezpečnosti lidstva a mezinárodního terorismu. Uvedené oblasti doplňují predikce technologického a demografického vývoje ve vztahu k bezpečnosti. </w:t>
            </w:r>
          </w:p>
          <w:p w14:paraId="0A44A02C" w14:textId="77777777" w:rsidR="00EC5046" w:rsidRPr="00F213CE" w:rsidRDefault="00EC5046" w:rsidP="00566D26">
            <w:pPr>
              <w:rPr>
                <w:szCs w:val="22"/>
              </w:rPr>
            </w:pPr>
            <w:r w:rsidRPr="00F213CE">
              <w:rPr>
                <w:szCs w:val="22"/>
              </w:rPr>
              <w:t>Témata:</w:t>
            </w:r>
          </w:p>
          <w:p w14:paraId="05C175CE"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Teorie futurologie </w:t>
            </w:r>
          </w:p>
          <w:p w14:paraId="69D10DB1"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Teorie prognostiky </w:t>
            </w:r>
          </w:p>
          <w:p w14:paraId="14071F70"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Prognostické metody </w:t>
            </w:r>
          </w:p>
          <w:p w14:paraId="704DC0E2"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Typologie predikcí </w:t>
            </w:r>
          </w:p>
          <w:p w14:paraId="71ED9CF4"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Tvorba futurologických vizí </w:t>
            </w:r>
          </w:p>
          <w:p w14:paraId="43AB2A69"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Teorie bezpečnosti a bezpečnostní studia </w:t>
            </w:r>
          </w:p>
          <w:p w14:paraId="1886DC08"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Mezinárodní bezpečnostní vztahy </w:t>
            </w:r>
          </w:p>
          <w:p w14:paraId="08B3E93D"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Bezpečnostní prognózy a projekty </w:t>
            </w:r>
          </w:p>
          <w:p w14:paraId="790783D3"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Výzkum bezpečnostních konfliktů </w:t>
            </w:r>
          </w:p>
          <w:p w14:paraId="30593E79"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Geopolitika a strategie </w:t>
            </w:r>
          </w:p>
          <w:p w14:paraId="6ABE7581"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Globální terorismus </w:t>
            </w:r>
          </w:p>
          <w:p w14:paraId="27AED5FE"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Predikce demografického vývoje </w:t>
            </w:r>
          </w:p>
          <w:p w14:paraId="79543BF9" w14:textId="77777777" w:rsidR="00EC5046" w:rsidRDefault="00EC5046" w:rsidP="00EC5046">
            <w:pPr>
              <w:pStyle w:val="Odstavecseseznamem"/>
              <w:numPr>
                <w:ilvl w:val="0"/>
                <w:numId w:val="21"/>
              </w:numPr>
              <w:tabs>
                <w:tab w:val="left" w:pos="38"/>
              </w:tabs>
              <w:rPr>
                <w:szCs w:val="22"/>
              </w:rPr>
            </w:pPr>
            <w:r w:rsidRPr="00721502">
              <w:rPr>
                <w:szCs w:val="22"/>
              </w:rPr>
              <w:t>Predikce technologického vývoje</w:t>
            </w:r>
          </w:p>
          <w:p w14:paraId="2F8DC355" w14:textId="77777777" w:rsidR="00EC5046" w:rsidRPr="00721502" w:rsidRDefault="00EC5046" w:rsidP="00EC5046">
            <w:pPr>
              <w:pStyle w:val="Odstavecseseznamem"/>
              <w:numPr>
                <w:ilvl w:val="0"/>
                <w:numId w:val="21"/>
              </w:numPr>
              <w:tabs>
                <w:tab w:val="left" w:pos="38"/>
              </w:tabs>
              <w:rPr>
                <w:szCs w:val="22"/>
              </w:rPr>
            </w:pPr>
            <w:r w:rsidRPr="00721502">
              <w:rPr>
                <w:szCs w:val="22"/>
              </w:rPr>
              <w:t xml:space="preserve"> </w:t>
            </w:r>
            <w:r>
              <w:rPr>
                <w:szCs w:val="22"/>
              </w:rPr>
              <w:t>Bezpečnostní modely</w:t>
            </w:r>
          </w:p>
        </w:tc>
      </w:tr>
      <w:tr w:rsidR="00EC5046" w:rsidRPr="00EE758A" w14:paraId="6199BF7E" w14:textId="77777777" w:rsidTr="00566D26">
        <w:trPr>
          <w:trHeight w:val="265"/>
        </w:trPr>
        <w:tc>
          <w:tcPr>
            <w:tcW w:w="3653" w:type="dxa"/>
            <w:gridSpan w:val="2"/>
            <w:tcBorders>
              <w:top w:val="nil"/>
            </w:tcBorders>
            <w:shd w:val="clear" w:color="auto" w:fill="F7CAAC"/>
          </w:tcPr>
          <w:p w14:paraId="3A311235" w14:textId="77777777" w:rsidR="00EC5046" w:rsidRPr="00EE758A" w:rsidRDefault="00EC5046" w:rsidP="00566D26">
            <w:r w:rsidRPr="00EE758A">
              <w:rPr>
                <w:b/>
              </w:rPr>
              <w:t>Studijní literatura a studijní pomůcky</w:t>
            </w:r>
          </w:p>
        </w:tc>
        <w:tc>
          <w:tcPr>
            <w:tcW w:w="6202" w:type="dxa"/>
            <w:gridSpan w:val="6"/>
            <w:tcBorders>
              <w:top w:val="nil"/>
              <w:bottom w:val="nil"/>
            </w:tcBorders>
          </w:tcPr>
          <w:p w14:paraId="07945BFD" w14:textId="77777777" w:rsidR="00EC5046" w:rsidRPr="00EE758A" w:rsidRDefault="00EC5046" w:rsidP="00566D26"/>
        </w:tc>
      </w:tr>
      <w:tr w:rsidR="00EC5046" w:rsidRPr="00EE758A" w14:paraId="373FA690" w14:textId="77777777" w:rsidTr="00566D26">
        <w:trPr>
          <w:trHeight w:val="1497"/>
        </w:trPr>
        <w:tc>
          <w:tcPr>
            <w:tcW w:w="9855" w:type="dxa"/>
            <w:gridSpan w:val="8"/>
            <w:tcBorders>
              <w:top w:val="nil"/>
            </w:tcBorders>
          </w:tcPr>
          <w:p w14:paraId="625422A8" w14:textId="77777777" w:rsidR="00EC5046" w:rsidRPr="00A711D1" w:rsidRDefault="00EC5046" w:rsidP="00566D26">
            <w:pPr>
              <w:rPr>
                <w:b/>
              </w:rPr>
            </w:pPr>
            <w:r w:rsidRPr="00A711D1">
              <w:rPr>
                <w:b/>
              </w:rPr>
              <w:t>Povinná literatura:</w:t>
            </w:r>
          </w:p>
          <w:p w14:paraId="50C277B9" w14:textId="77777777" w:rsidR="00EC5046" w:rsidRPr="00137727" w:rsidRDefault="00EC5046" w:rsidP="00566D26">
            <w:r w:rsidRPr="00137727">
              <w:t xml:space="preserve">A Glossary of Terms commonly used in Futures Studies. Roma: Forward Thinking Platform, 2014, September 2014. 29 p. Available from: &lt; </w:t>
            </w:r>
            <w:hyperlink r:id="rId25" w:history="1">
              <w:r w:rsidRPr="00137727">
                <w:rPr>
                  <w:rStyle w:val="Hypertextovodkaz"/>
                  <w:color w:val="auto"/>
                </w:rPr>
                <w:t>https://www.gfar.net</w:t>
              </w:r>
            </w:hyperlink>
            <w:r w:rsidRPr="00137727">
              <w:t>&gt;.</w:t>
            </w:r>
          </w:p>
          <w:p w14:paraId="4F77D53D" w14:textId="77777777" w:rsidR="00EC5046" w:rsidRPr="00137727" w:rsidRDefault="00EC5046" w:rsidP="00566D26">
            <w:pPr>
              <w:pStyle w:val="Literatura"/>
              <w:rPr>
                <w:sz w:val="20"/>
                <w:szCs w:val="20"/>
              </w:rPr>
            </w:pPr>
            <w:r w:rsidRPr="00137727">
              <w:rPr>
                <w:sz w:val="20"/>
                <w:szCs w:val="20"/>
              </w:rPr>
              <w:t>BLAND, J</w:t>
            </w:r>
            <w:r>
              <w:rPr>
                <w:sz w:val="20"/>
                <w:szCs w:val="20"/>
              </w:rPr>
              <w:t>. a S.</w:t>
            </w:r>
            <w:r w:rsidRPr="00137727">
              <w:rPr>
                <w:sz w:val="20"/>
                <w:szCs w:val="20"/>
              </w:rPr>
              <w:t xml:space="preserve"> WESTLAKE. </w:t>
            </w:r>
            <w:r w:rsidRPr="00137727">
              <w:rPr>
                <w:i/>
                <w:sz w:val="20"/>
                <w:szCs w:val="20"/>
              </w:rPr>
              <w:t xml:space="preserve">Don’t </w:t>
            </w:r>
            <w:r w:rsidRPr="00E33FD7">
              <w:rPr>
                <w:i/>
                <w:sz w:val="20"/>
                <w:szCs w:val="20"/>
              </w:rPr>
              <w:t>Stop Thinking About Tomorrow</w:t>
            </w:r>
            <w:r w:rsidRPr="00137727">
              <w:rPr>
                <w:sz w:val="20"/>
                <w:szCs w:val="20"/>
              </w:rPr>
              <w:t>. London: Nesta, 2013. p. 24.</w:t>
            </w:r>
          </w:p>
          <w:p w14:paraId="433C679E" w14:textId="77777777" w:rsidR="00EC5046" w:rsidRPr="00A711D1" w:rsidRDefault="00EC5046" w:rsidP="00566D26">
            <w:r w:rsidRPr="00137727">
              <w:rPr>
                <w:lang w:val="en-US"/>
              </w:rPr>
              <w:t>VALOUCH, J</w:t>
            </w:r>
            <w:r>
              <w:rPr>
                <w:lang w:val="en-US"/>
              </w:rPr>
              <w:t>. a</w:t>
            </w:r>
            <w:r w:rsidRPr="00137727">
              <w:rPr>
                <w:lang w:val="en-US"/>
              </w:rPr>
              <w:t xml:space="preserve"> H</w:t>
            </w:r>
            <w:r>
              <w:rPr>
                <w:lang w:val="en-US"/>
              </w:rPr>
              <w:t>.</w:t>
            </w:r>
            <w:r w:rsidRPr="00137727">
              <w:rPr>
                <w:lang w:val="en-US"/>
              </w:rPr>
              <w:t xml:space="preserve"> URBANČOKOVÁ. Methodology of Future Security Studies - The Proposal of New Prognostic Method for the Creation of Security Forecasts. In: </w:t>
            </w:r>
            <w:r w:rsidRPr="00137727">
              <w:rPr>
                <w:i/>
                <w:lang w:val="en-US"/>
              </w:rPr>
              <w:t>The Tenth International Conference on Emerging Security Information, Systems and Technologies (SECURWARE) 2016</w:t>
            </w:r>
            <w:r w:rsidRPr="00137727">
              <w:rPr>
                <w:lang w:val="en-US"/>
              </w:rPr>
              <w:t>. Nice, France, 2016. pp. 69-71. ISBN: 978-1-61208-493-0. 3 p.</w:t>
            </w:r>
          </w:p>
          <w:p w14:paraId="7F5FE5CC" w14:textId="77777777" w:rsidR="00EC5046" w:rsidRPr="00C560A6" w:rsidRDefault="00EC5046" w:rsidP="00566D26">
            <w:pPr>
              <w:rPr>
                <w:b/>
              </w:rPr>
            </w:pPr>
            <w:r w:rsidRPr="00C560A6">
              <w:rPr>
                <w:b/>
              </w:rPr>
              <w:t>Doporučená literatura:</w:t>
            </w:r>
          </w:p>
          <w:p w14:paraId="1CFFB54D" w14:textId="77777777" w:rsidR="00EC5046" w:rsidRPr="00C560A6" w:rsidRDefault="00EC5046" w:rsidP="00566D26">
            <w:r w:rsidRPr="00C560A6">
              <w:t xml:space="preserve">SLOCUN, N. </w:t>
            </w:r>
            <w:r w:rsidRPr="00C560A6">
              <w:rPr>
                <w:i/>
              </w:rPr>
              <w:t>Participatory Methods Toolkit. A Practitioners Manual</w:t>
            </w:r>
            <w:r w:rsidRPr="00C560A6">
              <w:t>. Brusels: King Baudouin Foundation, 2003, 167 p. ISBN 90-5130-447-1.</w:t>
            </w:r>
          </w:p>
          <w:p w14:paraId="18DB1DEC" w14:textId="77777777" w:rsidR="00EC5046" w:rsidRPr="00C560A6" w:rsidRDefault="00EC5046" w:rsidP="00566D26">
            <w:r w:rsidRPr="00C560A6">
              <w:t xml:space="preserve">DOYLE, R. </w:t>
            </w:r>
            <w:r w:rsidRPr="00C560A6">
              <w:rPr>
                <w:i/>
              </w:rPr>
              <w:t>Determinism. The Information Philosopher (solving philosophical problems with the new information philosophy)</w:t>
            </w:r>
            <w:r w:rsidRPr="00C560A6">
              <w:t xml:space="preserve">. World futures studies federation. [online]. c. 2016.  [cit. 2016-04-30]. Dostupné z &lt; </w:t>
            </w:r>
            <w:hyperlink r:id="rId26" w:history="1">
              <w:r w:rsidRPr="00C560A6">
                <w:rPr>
                  <w:rStyle w:val="Hypertextovodkaz"/>
                </w:rPr>
                <w:t>http://www.informationphilosopher.com/</w:t>
              </w:r>
            </w:hyperlink>
            <w:r w:rsidRPr="00A711D1">
              <w:t>&gt;.</w:t>
            </w:r>
          </w:p>
          <w:p w14:paraId="29179D22" w14:textId="77777777" w:rsidR="00EC5046" w:rsidRPr="00137727" w:rsidRDefault="00EC5046" w:rsidP="00566D26">
            <w:pPr>
              <w:rPr>
                <w:bCs/>
              </w:rPr>
            </w:pPr>
            <w:r w:rsidRPr="00137727">
              <w:rPr>
                <w:bCs/>
              </w:rPr>
              <w:t xml:space="preserve">A Glossary of Terms commonly used in Futures Studies. Roma: Forward Thinking Platform, 2014, September 2014. 29 p. Available from: &lt; </w:t>
            </w:r>
            <w:hyperlink r:id="rId27" w:history="1">
              <w:r w:rsidRPr="00137727">
                <w:rPr>
                  <w:rStyle w:val="Hypertextovodkaz"/>
                  <w:bCs/>
                  <w:color w:val="auto"/>
                </w:rPr>
                <w:t>https://www.gfar.net</w:t>
              </w:r>
            </w:hyperlink>
            <w:r w:rsidRPr="00137727">
              <w:rPr>
                <w:bCs/>
              </w:rPr>
              <w:t>&gt;.</w:t>
            </w:r>
          </w:p>
          <w:p w14:paraId="6F3AA101" w14:textId="49C4F07C" w:rsidR="00EC5046" w:rsidRPr="00EE758A" w:rsidRDefault="00EC5046" w:rsidP="00566D26">
            <w:r w:rsidRPr="00137727">
              <w:rPr>
                <w:bCs/>
                <w:caps/>
              </w:rPr>
              <w:t>Brzezinski</w:t>
            </w:r>
            <w:r w:rsidRPr="00137727">
              <w:rPr>
                <w:bCs/>
              </w:rPr>
              <w:t xml:space="preserve"> Z. </w:t>
            </w:r>
            <w:r w:rsidRPr="00137727">
              <w:rPr>
                <w:bCs/>
                <w:i/>
              </w:rPr>
              <w:t>The Grand Chessboard: American Primacy and Its Geostrategic Imperatives</w:t>
            </w:r>
            <w:r w:rsidRPr="00137727">
              <w:rPr>
                <w:bCs/>
              </w:rPr>
              <w:t xml:space="preserve">. Publisher: Basic. Oct. 29th, 1997. 240 p. ISBN </w:t>
            </w:r>
            <w:hyperlink r:id="rId28" w:tooltip="Special:BookSources/0-465-02725-3" w:history="1">
              <w:r w:rsidRPr="00137727">
                <w:rPr>
                  <w:rStyle w:val="Hypertextovodkaz"/>
                  <w:bCs/>
                  <w:color w:val="auto"/>
                </w:rPr>
                <w:t>0-465-02725-3</w:t>
              </w:r>
            </w:hyperlink>
          </w:p>
        </w:tc>
      </w:tr>
      <w:tr w:rsidR="00EC5046" w:rsidRPr="00EE758A" w14:paraId="4BC07238"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E5BE40" w14:textId="77777777" w:rsidR="00EC5046" w:rsidRPr="00EE758A" w:rsidRDefault="00EC5046" w:rsidP="00566D26">
            <w:pPr>
              <w:jc w:val="center"/>
              <w:rPr>
                <w:b/>
              </w:rPr>
            </w:pPr>
            <w:r w:rsidRPr="00EE758A">
              <w:rPr>
                <w:b/>
              </w:rPr>
              <w:t>Informace ke kombinované nebo distanční formě</w:t>
            </w:r>
          </w:p>
        </w:tc>
      </w:tr>
      <w:tr w:rsidR="00EC5046" w:rsidRPr="00EE758A" w14:paraId="4FE91A7D" w14:textId="77777777" w:rsidTr="00566D26">
        <w:tc>
          <w:tcPr>
            <w:tcW w:w="4787" w:type="dxa"/>
            <w:gridSpan w:val="3"/>
            <w:tcBorders>
              <w:top w:val="single" w:sz="2" w:space="0" w:color="auto"/>
            </w:tcBorders>
            <w:shd w:val="clear" w:color="auto" w:fill="F7CAAC"/>
          </w:tcPr>
          <w:p w14:paraId="30EAA76F" w14:textId="77777777" w:rsidR="00EC5046" w:rsidRPr="00EE758A" w:rsidRDefault="00EC5046" w:rsidP="00566D26">
            <w:r w:rsidRPr="00EE758A">
              <w:rPr>
                <w:b/>
              </w:rPr>
              <w:t>Rozsah konzultací (soustředění)</w:t>
            </w:r>
          </w:p>
        </w:tc>
        <w:tc>
          <w:tcPr>
            <w:tcW w:w="889" w:type="dxa"/>
            <w:tcBorders>
              <w:top w:val="single" w:sz="2" w:space="0" w:color="auto"/>
            </w:tcBorders>
          </w:tcPr>
          <w:p w14:paraId="3526260A" w14:textId="77777777" w:rsidR="00EC5046" w:rsidRPr="00EE758A" w:rsidRDefault="00EC5046" w:rsidP="00566D26">
            <w:r w:rsidRPr="00EE758A">
              <w:t>17</w:t>
            </w:r>
          </w:p>
        </w:tc>
        <w:tc>
          <w:tcPr>
            <w:tcW w:w="4179" w:type="dxa"/>
            <w:gridSpan w:val="4"/>
            <w:tcBorders>
              <w:top w:val="single" w:sz="2" w:space="0" w:color="auto"/>
            </w:tcBorders>
            <w:shd w:val="clear" w:color="auto" w:fill="F7CAAC"/>
          </w:tcPr>
          <w:p w14:paraId="138E29DF" w14:textId="77777777" w:rsidR="00EC5046" w:rsidRPr="00EE758A" w:rsidRDefault="00EC5046" w:rsidP="00566D26">
            <w:pPr>
              <w:rPr>
                <w:b/>
              </w:rPr>
            </w:pPr>
            <w:r w:rsidRPr="00EE758A">
              <w:rPr>
                <w:b/>
              </w:rPr>
              <w:t xml:space="preserve">hodin </w:t>
            </w:r>
          </w:p>
        </w:tc>
      </w:tr>
      <w:tr w:rsidR="00EC5046" w:rsidRPr="00EE758A" w14:paraId="650F8F73" w14:textId="77777777" w:rsidTr="00566D26">
        <w:tc>
          <w:tcPr>
            <w:tcW w:w="9855" w:type="dxa"/>
            <w:gridSpan w:val="8"/>
            <w:shd w:val="clear" w:color="auto" w:fill="F7CAAC"/>
          </w:tcPr>
          <w:p w14:paraId="3CAA1C61" w14:textId="77777777" w:rsidR="00EC5046" w:rsidRPr="00EE758A" w:rsidRDefault="00EC5046" w:rsidP="00566D26">
            <w:pPr>
              <w:rPr>
                <w:b/>
              </w:rPr>
            </w:pPr>
            <w:r w:rsidRPr="00EE758A">
              <w:rPr>
                <w:b/>
              </w:rPr>
              <w:t>Informace o způsobu kontaktu s vyučujícím</w:t>
            </w:r>
          </w:p>
        </w:tc>
      </w:tr>
      <w:tr w:rsidR="00EC5046" w:rsidRPr="00EE758A" w14:paraId="76F9B907" w14:textId="77777777" w:rsidTr="00405ADD">
        <w:trPr>
          <w:trHeight w:val="420"/>
        </w:trPr>
        <w:tc>
          <w:tcPr>
            <w:tcW w:w="9855" w:type="dxa"/>
            <w:gridSpan w:val="8"/>
          </w:tcPr>
          <w:p w14:paraId="20FF234B" w14:textId="77777777" w:rsidR="00EC5046" w:rsidRPr="00EE758A" w:rsidRDefault="00EC5046" w:rsidP="00566D26">
            <w:r w:rsidRPr="00F213CE">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r w:rsidRPr="00F213CE">
              <w:rPr>
                <w:sz w:val="18"/>
              </w:rPr>
              <w:t xml:space="preserve"> </w:t>
            </w:r>
          </w:p>
        </w:tc>
      </w:tr>
    </w:tbl>
    <w:p w14:paraId="653C3801"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EC5046" w14:paraId="177048ED" w14:textId="77777777" w:rsidTr="00566D26">
        <w:tc>
          <w:tcPr>
            <w:tcW w:w="9855" w:type="dxa"/>
            <w:gridSpan w:val="8"/>
            <w:tcBorders>
              <w:bottom w:val="double" w:sz="4" w:space="0" w:color="auto"/>
            </w:tcBorders>
            <w:shd w:val="clear" w:color="auto" w:fill="BDD6EE"/>
          </w:tcPr>
          <w:p w14:paraId="523D5EF2" w14:textId="0911C7D8" w:rsidR="00EC5046" w:rsidRDefault="00EC5046" w:rsidP="00566D26">
            <w:pPr>
              <w:tabs>
                <w:tab w:val="right" w:pos="9539"/>
              </w:tabs>
              <w:rPr>
                <w:b/>
                <w:sz w:val="28"/>
              </w:rPr>
            </w:pPr>
            <w:r>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ins w:id="504" w:author="Jiří Vojtěšek" w:date="2018-11-26T14:08:00Z">
              <w:r w:rsidR="00926202" w:rsidRPr="00926202">
                <w:rPr>
                  <w:rStyle w:val="Odkazintenzivn"/>
                  <w:rPrChange w:id="505" w:author="Jiří Vojtěšek" w:date="2018-11-26T14:08:00Z">
                    <w:rPr>
                      <w:b/>
                    </w:rPr>
                  </w:rPrChange>
                </w:rPr>
                <w:t>Abecední seznam</w:t>
              </w:r>
            </w:ins>
            <w:del w:id="506" w:author="Jiří Vojtěšek" w:date="2018-11-26T14:08:00Z">
              <w:r w:rsidRPr="00137727" w:rsidDel="00926202">
                <w:rPr>
                  <w:rStyle w:val="Odkazintenzivn"/>
                </w:rPr>
                <w:delText>Abecední seznam</w:delText>
              </w:r>
            </w:del>
            <w:r w:rsidRPr="003D73B2">
              <w:rPr>
                <w:rStyle w:val="Odkazintenzivn"/>
              </w:rPr>
              <w:fldChar w:fldCharType="end"/>
            </w:r>
          </w:p>
        </w:tc>
      </w:tr>
      <w:tr w:rsidR="00EC5046" w14:paraId="47F1F45C" w14:textId="77777777" w:rsidTr="00566D26">
        <w:tc>
          <w:tcPr>
            <w:tcW w:w="3086" w:type="dxa"/>
            <w:tcBorders>
              <w:top w:val="double" w:sz="4" w:space="0" w:color="auto"/>
            </w:tcBorders>
            <w:shd w:val="clear" w:color="auto" w:fill="F7CAAC"/>
          </w:tcPr>
          <w:p w14:paraId="49AA6BDD"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9F8C6DE" w14:textId="77777777" w:rsidR="00EC5046" w:rsidRDefault="00EC5046" w:rsidP="00566D26">
            <w:bookmarkStart w:id="507" w:name="SecurityofinformationSystems"/>
            <w:r>
              <w:t>Security of Information Systems</w:t>
            </w:r>
            <w:bookmarkEnd w:id="507"/>
          </w:p>
        </w:tc>
      </w:tr>
      <w:tr w:rsidR="00EC5046" w14:paraId="4C6E456C" w14:textId="77777777" w:rsidTr="00566D26">
        <w:tc>
          <w:tcPr>
            <w:tcW w:w="3086" w:type="dxa"/>
            <w:shd w:val="clear" w:color="auto" w:fill="F7CAAC"/>
          </w:tcPr>
          <w:p w14:paraId="283852BA" w14:textId="77777777" w:rsidR="00EC5046" w:rsidRDefault="00EC5046" w:rsidP="00566D26">
            <w:pPr>
              <w:rPr>
                <w:b/>
              </w:rPr>
            </w:pPr>
            <w:r>
              <w:rPr>
                <w:b/>
              </w:rPr>
              <w:t>Typ předmětu</w:t>
            </w:r>
          </w:p>
        </w:tc>
        <w:tc>
          <w:tcPr>
            <w:tcW w:w="3406" w:type="dxa"/>
            <w:gridSpan w:val="4"/>
          </w:tcPr>
          <w:p w14:paraId="13CA733A" w14:textId="77777777" w:rsidR="00EC5046" w:rsidRDefault="00EC5046" w:rsidP="00566D26">
            <w:r>
              <w:t>Povinný „PZ“ pro specializace:</w:t>
            </w:r>
          </w:p>
          <w:p w14:paraId="58B340C0" w14:textId="77777777" w:rsidR="00EC5046" w:rsidRDefault="00EC5046" w:rsidP="00566D26">
            <w:r>
              <w:t>Bezpečnostní inženýrství</w:t>
            </w:r>
          </w:p>
          <w:p w14:paraId="6FC7E6EE" w14:textId="77777777" w:rsidR="00EC5046" w:rsidRDefault="00EC5046" w:rsidP="00566D26">
            <w:r>
              <w:t>Bezpečnostní technologie</w:t>
            </w:r>
          </w:p>
        </w:tc>
        <w:tc>
          <w:tcPr>
            <w:tcW w:w="2755" w:type="dxa"/>
            <w:gridSpan w:val="2"/>
            <w:shd w:val="clear" w:color="auto" w:fill="F7CAAC"/>
          </w:tcPr>
          <w:p w14:paraId="62F328DA" w14:textId="77777777" w:rsidR="00EC5046" w:rsidRDefault="00EC5046" w:rsidP="00566D26">
            <w:r>
              <w:rPr>
                <w:b/>
              </w:rPr>
              <w:t>doporučený ročník / semestr</w:t>
            </w:r>
          </w:p>
        </w:tc>
        <w:tc>
          <w:tcPr>
            <w:tcW w:w="608" w:type="dxa"/>
          </w:tcPr>
          <w:p w14:paraId="25731EB8" w14:textId="77777777" w:rsidR="00EC5046" w:rsidRDefault="00EC5046" w:rsidP="00566D26">
            <w:r>
              <w:t>2/Z</w:t>
            </w:r>
          </w:p>
        </w:tc>
      </w:tr>
      <w:tr w:rsidR="00EC5046" w14:paraId="232A6760" w14:textId="77777777" w:rsidTr="00566D26">
        <w:tc>
          <w:tcPr>
            <w:tcW w:w="3086" w:type="dxa"/>
            <w:shd w:val="clear" w:color="auto" w:fill="F7CAAC"/>
          </w:tcPr>
          <w:p w14:paraId="3D6A0C23" w14:textId="77777777" w:rsidR="00EC5046" w:rsidRDefault="00EC5046" w:rsidP="00566D26">
            <w:pPr>
              <w:rPr>
                <w:b/>
              </w:rPr>
            </w:pPr>
            <w:r>
              <w:rPr>
                <w:b/>
              </w:rPr>
              <w:t>Rozsah studijního předmětu</w:t>
            </w:r>
          </w:p>
        </w:tc>
        <w:tc>
          <w:tcPr>
            <w:tcW w:w="1701" w:type="dxa"/>
            <w:gridSpan w:val="2"/>
          </w:tcPr>
          <w:p w14:paraId="286074A1" w14:textId="77777777" w:rsidR="00EC5046" w:rsidRDefault="00EC5046" w:rsidP="00566D26">
            <w:r>
              <w:t>28p + 28c</w:t>
            </w:r>
          </w:p>
        </w:tc>
        <w:tc>
          <w:tcPr>
            <w:tcW w:w="889" w:type="dxa"/>
            <w:shd w:val="clear" w:color="auto" w:fill="F7CAAC"/>
          </w:tcPr>
          <w:p w14:paraId="17671D22" w14:textId="77777777" w:rsidR="00EC5046" w:rsidRDefault="00EC5046" w:rsidP="00566D26">
            <w:pPr>
              <w:rPr>
                <w:b/>
              </w:rPr>
            </w:pPr>
            <w:r>
              <w:rPr>
                <w:b/>
              </w:rPr>
              <w:t xml:space="preserve">hod. </w:t>
            </w:r>
          </w:p>
        </w:tc>
        <w:tc>
          <w:tcPr>
            <w:tcW w:w="816" w:type="dxa"/>
          </w:tcPr>
          <w:p w14:paraId="69D55041" w14:textId="77777777" w:rsidR="00EC5046" w:rsidRDefault="00EC5046" w:rsidP="00566D26"/>
        </w:tc>
        <w:tc>
          <w:tcPr>
            <w:tcW w:w="2156" w:type="dxa"/>
            <w:shd w:val="clear" w:color="auto" w:fill="F7CAAC"/>
          </w:tcPr>
          <w:p w14:paraId="3774C294" w14:textId="77777777" w:rsidR="00EC5046" w:rsidRDefault="00EC5046" w:rsidP="00566D26">
            <w:pPr>
              <w:rPr>
                <w:b/>
              </w:rPr>
            </w:pPr>
            <w:r>
              <w:rPr>
                <w:b/>
              </w:rPr>
              <w:t>kreditů</w:t>
            </w:r>
          </w:p>
        </w:tc>
        <w:tc>
          <w:tcPr>
            <w:tcW w:w="1207" w:type="dxa"/>
            <w:gridSpan w:val="2"/>
          </w:tcPr>
          <w:p w14:paraId="15597000" w14:textId="77777777" w:rsidR="00EC5046" w:rsidRDefault="00EC5046" w:rsidP="00566D26">
            <w:r>
              <w:t>5</w:t>
            </w:r>
          </w:p>
        </w:tc>
      </w:tr>
      <w:tr w:rsidR="00EC5046" w14:paraId="04C6C788" w14:textId="77777777" w:rsidTr="00566D26">
        <w:tc>
          <w:tcPr>
            <w:tcW w:w="3086" w:type="dxa"/>
            <w:shd w:val="clear" w:color="auto" w:fill="F7CAAC"/>
          </w:tcPr>
          <w:p w14:paraId="2CCC8A45" w14:textId="77777777" w:rsidR="00EC5046" w:rsidRDefault="00EC5046" w:rsidP="00566D26">
            <w:pPr>
              <w:rPr>
                <w:b/>
                <w:sz w:val="22"/>
              </w:rPr>
            </w:pPr>
            <w:r>
              <w:rPr>
                <w:b/>
              </w:rPr>
              <w:t>Prerekvizity, korekvizity, ekvivalence</w:t>
            </w:r>
          </w:p>
        </w:tc>
        <w:tc>
          <w:tcPr>
            <w:tcW w:w="6769" w:type="dxa"/>
            <w:gridSpan w:val="7"/>
          </w:tcPr>
          <w:p w14:paraId="3DE13BFA" w14:textId="77777777" w:rsidR="00EC5046" w:rsidRDefault="00EC5046" w:rsidP="00566D26">
            <w:r>
              <w:t>nejsou</w:t>
            </w:r>
          </w:p>
        </w:tc>
      </w:tr>
      <w:tr w:rsidR="00EC5046" w14:paraId="1DEAF1A4" w14:textId="77777777" w:rsidTr="00566D26">
        <w:tc>
          <w:tcPr>
            <w:tcW w:w="3086" w:type="dxa"/>
            <w:shd w:val="clear" w:color="auto" w:fill="F7CAAC"/>
          </w:tcPr>
          <w:p w14:paraId="58E15A7C" w14:textId="77777777" w:rsidR="00EC5046" w:rsidRDefault="00EC5046" w:rsidP="00566D26">
            <w:pPr>
              <w:rPr>
                <w:b/>
              </w:rPr>
            </w:pPr>
            <w:r>
              <w:rPr>
                <w:b/>
              </w:rPr>
              <w:t>Způsob ověření studijních výsledků</w:t>
            </w:r>
          </w:p>
        </w:tc>
        <w:tc>
          <w:tcPr>
            <w:tcW w:w="3406" w:type="dxa"/>
            <w:gridSpan w:val="4"/>
          </w:tcPr>
          <w:p w14:paraId="58593C15" w14:textId="77777777" w:rsidR="00EC5046" w:rsidRDefault="00EC5046" w:rsidP="00566D26">
            <w:r>
              <w:t>Zápočet, zkouška</w:t>
            </w:r>
          </w:p>
        </w:tc>
        <w:tc>
          <w:tcPr>
            <w:tcW w:w="2156" w:type="dxa"/>
            <w:shd w:val="clear" w:color="auto" w:fill="F7CAAC"/>
          </w:tcPr>
          <w:p w14:paraId="7262E730" w14:textId="77777777" w:rsidR="00EC5046" w:rsidRDefault="00EC5046" w:rsidP="00566D26">
            <w:pPr>
              <w:rPr>
                <w:b/>
              </w:rPr>
            </w:pPr>
            <w:r>
              <w:rPr>
                <w:b/>
              </w:rPr>
              <w:t>Forma výuky</w:t>
            </w:r>
          </w:p>
        </w:tc>
        <w:tc>
          <w:tcPr>
            <w:tcW w:w="1207" w:type="dxa"/>
            <w:gridSpan w:val="2"/>
          </w:tcPr>
          <w:p w14:paraId="574C1C6A" w14:textId="77777777" w:rsidR="00EC5046" w:rsidRDefault="00EC5046" w:rsidP="00566D26">
            <w:r>
              <w:t>přednáška cvičení</w:t>
            </w:r>
          </w:p>
        </w:tc>
      </w:tr>
      <w:tr w:rsidR="00EC5046" w14:paraId="2D402F1A" w14:textId="77777777" w:rsidTr="00566D26">
        <w:trPr>
          <w:trHeight w:val="1110"/>
        </w:trPr>
        <w:tc>
          <w:tcPr>
            <w:tcW w:w="3086" w:type="dxa"/>
            <w:shd w:val="clear" w:color="auto" w:fill="F7CAAC"/>
          </w:tcPr>
          <w:p w14:paraId="5944DFF7"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4250FA32" w14:textId="77777777" w:rsidR="00EC5046" w:rsidRDefault="00EC5046" w:rsidP="00566D26">
            <w:r>
              <w:t>Pro udělení</w:t>
            </w:r>
            <w:r w:rsidRPr="00EC44EC">
              <w:t xml:space="preserve"> zápočtu </w:t>
            </w:r>
            <w:r>
              <w:t xml:space="preserve">je požadováno: </w:t>
            </w:r>
          </w:p>
          <w:p w14:paraId="379B267B" w14:textId="77777777" w:rsidR="00EC5046" w:rsidRDefault="00EC5046" w:rsidP="00EC5046">
            <w:pPr>
              <w:pStyle w:val="Odstavecseseznamem"/>
              <w:numPr>
                <w:ilvl w:val="0"/>
                <w:numId w:val="7"/>
              </w:numPr>
            </w:pPr>
            <w:r>
              <w:t>a</w:t>
            </w:r>
            <w:r w:rsidRPr="006F72C0">
              <w:t>ktivní účast ve výuce</w:t>
            </w:r>
            <w:r>
              <w:t xml:space="preserve"> (přednášky/cvičení)</w:t>
            </w:r>
            <w:r w:rsidRPr="006F72C0">
              <w:t xml:space="preserve"> v rozsahu min. 80%</w:t>
            </w:r>
          </w:p>
          <w:p w14:paraId="5620201D" w14:textId="77777777" w:rsidR="00EC5046" w:rsidRDefault="00EC5046" w:rsidP="00EC5046">
            <w:pPr>
              <w:pStyle w:val="Odstavecseseznamem"/>
              <w:numPr>
                <w:ilvl w:val="0"/>
                <w:numId w:val="7"/>
              </w:numPr>
            </w:pPr>
            <w:r>
              <w:t>v</w:t>
            </w:r>
            <w:r w:rsidRPr="006F72C0">
              <w:t>ypracování semestrální práce a její úspěšné obhájení formou kolokvia</w:t>
            </w:r>
          </w:p>
          <w:p w14:paraId="297CD3CD" w14:textId="77777777" w:rsidR="00EC5046" w:rsidRDefault="00EC5046" w:rsidP="00EC5046">
            <w:pPr>
              <w:pStyle w:val="Odstavecseseznamem"/>
              <w:numPr>
                <w:ilvl w:val="0"/>
                <w:numId w:val="7"/>
              </w:numPr>
            </w:pPr>
            <w:r>
              <w:t>ú</w:t>
            </w:r>
            <w:r w:rsidRPr="006F72C0">
              <w:t xml:space="preserve">spěšné absolvování </w:t>
            </w:r>
            <w:r>
              <w:t>dílčího znalostního testu</w:t>
            </w:r>
            <w:r w:rsidRPr="006F72C0">
              <w:t xml:space="preserve"> v průběhu semestru</w:t>
            </w:r>
          </w:p>
          <w:p w14:paraId="34D61C17" w14:textId="77777777" w:rsidR="00EC5046" w:rsidRDefault="00EC5046" w:rsidP="00566D26">
            <w:pPr>
              <w:ind w:left="60"/>
            </w:pPr>
            <w:r>
              <w:t>Pro úspěšné absolvování zkoušky je požadováno:</w:t>
            </w:r>
          </w:p>
          <w:p w14:paraId="1500762D" w14:textId="77777777" w:rsidR="00EC5046" w:rsidRDefault="00EC5046" w:rsidP="00EC5046">
            <w:pPr>
              <w:pStyle w:val="Odstavecseseznamem"/>
              <w:numPr>
                <w:ilvl w:val="0"/>
                <w:numId w:val="7"/>
              </w:numPr>
            </w:pPr>
            <w:r>
              <w:t>splnění požadavků zápočtu</w:t>
            </w:r>
          </w:p>
          <w:p w14:paraId="4DC24B54" w14:textId="77777777" w:rsidR="00EC5046" w:rsidRDefault="00EC5046" w:rsidP="00EC5046">
            <w:pPr>
              <w:pStyle w:val="Odstavecseseznamem"/>
              <w:numPr>
                <w:ilvl w:val="0"/>
                <w:numId w:val="7"/>
              </w:numPr>
            </w:pPr>
            <w:r>
              <w:t>prokázání praktických odborných znalostí před ústní zkouškou</w:t>
            </w:r>
          </w:p>
          <w:p w14:paraId="31D0AB16" w14:textId="77777777" w:rsidR="00EC5046" w:rsidRDefault="00EC5046" w:rsidP="00EC5046">
            <w:pPr>
              <w:pStyle w:val="Odstavecseseznamem"/>
              <w:numPr>
                <w:ilvl w:val="0"/>
                <w:numId w:val="7"/>
              </w:numPr>
            </w:pPr>
            <w:r>
              <w:t>o</w:t>
            </w:r>
            <w:r w:rsidRPr="006F72C0">
              <w:t>bhájení znalostí formou ústního pohovoru</w:t>
            </w:r>
          </w:p>
        </w:tc>
      </w:tr>
      <w:tr w:rsidR="00EC5046" w14:paraId="6842E4D1" w14:textId="77777777" w:rsidTr="00566D26">
        <w:trPr>
          <w:trHeight w:val="231"/>
        </w:trPr>
        <w:tc>
          <w:tcPr>
            <w:tcW w:w="9855" w:type="dxa"/>
            <w:gridSpan w:val="8"/>
            <w:tcBorders>
              <w:top w:val="nil"/>
            </w:tcBorders>
          </w:tcPr>
          <w:p w14:paraId="125BD68F" w14:textId="77777777" w:rsidR="00EC5046" w:rsidRDefault="00EC5046" w:rsidP="00566D26"/>
        </w:tc>
      </w:tr>
      <w:tr w:rsidR="00EC5046" w14:paraId="4E564F54" w14:textId="77777777" w:rsidTr="00566D26">
        <w:trPr>
          <w:trHeight w:val="197"/>
        </w:trPr>
        <w:tc>
          <w:tcPr>
            <w:tcW w:w="3086" w:type="dxa"/>
            <w:tcBorders>
              <w:top w:val="nil"/>
            </w:tcBorders>
            <w:shd w:val="clear" w:color="auto" w:fill="F7CAAC"/>
          </w:tcPr>
          <w:p w14:paraId="695120F5" w14:textId="77777777" w:rsidR="00EC5046" w:rsidRDefault="00EC5046" w:rsidP="00566D26">
            <w:pPr>
              <w:rPr>
                <w:b/>
              </w:rPr>
            </w:pPr>
            <w:r>
              <w:rPr>
                <w:b/>
              </w:rPr>
              <w:t>Garant předmětu</w:t>
            </w:r>
          </w:p>
        </w:tc>
        <w:tc>
          <w:tcPr>
            <w:tcW w:w="6769" w:type="dxa"/>
            <w:gridSpan w:val="7"/>
            <w:tcBorders>
              <w:top w:val="nil"/>
            </w:tcBorders>
          </w:tcPr>
          <w:p w14:paraId="686A3A95" w14:textId="77777777" w:rsidR="00EC5046" w:rsidRDefault="00EC5046" w:rsidP="00566D26">
            <w:r>
              <w:t>prof. Mgr. Roman Jašek, Ph.D.</w:t>
            </w:r>
          </w:p>
        </w:tc>
      </w:tr>
      <w:tr w:rsidR="00EC5046" w14:paraId="3D5A7503" w14:textId="77777777" w:rsidTr="00566D26">
        <w:trPr>
          <w:trHeight w:val="243"/>
        </w:trPr>
        <w:tc>
          <w:tcPr>
            <w:tcW w:w="3086" w:type="dxa"/>
            <w:tcBorders>
              <w:top w:val="nil"/>
            </w:tcBorders>
            <w:shd w:val="clear" w:color="auto" w:fill="F7CAAC"/>
          </w:tcPr>
          <w:p w14:paraId="602E2441" w14:textId="77777777" w:rsidR="00EC5046" w:rsidRDefault="00EC5046" w:rsidP="00566D26">
            <w:pPr>
              <w:rPr>
                <w:b/>
              </w:rPr>
            </w:pPr>
            <w:r>
              <w:rPr>
                <w:b/>
              </w:rPr>
              <w:t>Zapojení garanta do výuky předmětu</w:t>
            </w:r>
          </w:p>
        </w:tc>
        <w:tc>
          <w:tcPr>
            <w:tcW w:w="6769" w:type="dxa"/>
            <w:gridSpan w:val="7"/>
            <w:tcBorders>
              <w:top w:val="nil"/>
            </w:tcBorders>
          </w:tcPr>
          <w:p w14:paraId="6531AA2D" w14:textId="77777777" w:rsidR="00EC5046" w:rsidRDefault="00EC5046" w:rsidP="00566D26">
            <w:r>
              <w:t>Vedení přednášek, kontrola úrovně zpracovaných semestrálních projektů a ověření znalostí formou ústní zkoušky.</w:t>
            </w:r>
          </w:p>
        </w:tc>
      </w:tr>
      <w:tr w:rsidR="00EC5046" w14:paraId="344E6DFD" w14:textId="77777777" w:rsidTr="00566D26">
        <w:tc>
          <w:tcPr>
            <w:tcW w:w="3086" w:type="dxa"/>
            <w:shd w:val="clear" w:color="auto" w:fill="F7CAAC"/>
          </w:tcPr>
          <w:p w14:paraId="5247C6CF" w14:textId="77777777" w:rsidR="00EC5046" w:rsidRDefault="00EC5046" w:rsidP="00566D26">
            <w:pPr>
              <w:rPr>
                <w:b/>
              </w:rPr>
            </w:pPr>
            <w:r>
              <w:rPr>
                <w:b/>
              </w:rPr>
              <w:t>Vyučující</w:t>
            </w:r>
          </w:p>
        </w:tc>
        <w:tc>
          <w:tcPr>
            <w:tcW w:w="6769" w:type="dxa"/>
            <w:gridSpan w:val="7"/>
            <w:tcBorders>
              <w:bottom w:val="nil"/>
            </w:tcBorders>
          </w:tcPr>
          <w:p w14:paraId="26A2E16C" w14:textId="77777777" w:rsidR="00EC5046" w:rsidRDefault="00EC5046" w:rsidP="00566D26">
            <w:r>
              <w:t>prof. Mgr. Roman Jašek, Ph.D. přednášky (100 %)</w:t>
            </w:r>
          </w:p>
          <w:p w14:paraId="51AEA721" w14:textId="77777777" w:rsidR="00EC5046" w:rsidRDefault="00EC5046" w:rsidP="00566D26">
            <w:r>
              <w:t>Ing. Petr Žáček cvičení (100 %)</w:t>
            </w:r>
          </w:p>
        </w:tc>
      </w:tr>
      <w:tr w:rsidR="00EC5046" w14:paraId="4CE18E3A" w14:textId="77777777" w:rsidTr="00566D26">
        <w:trPr>
          <w:trHeight w:val="58"/>
        </w:trPr>
        <w:tc>
          <w:tcPr>
            <w:tcW w:w="9855" w:type="dxa"/>
            <w:gridSpan w:val="8"/>
            <w:tcBorders>
              <w:top w:val="nil"/>
            </w:tcBorders>
          </w:tcPr>
          <w:p w14:paraId="3FDE43F3" w14:textId="77777777" w:rsidR="00EC5046" w:rsidRDefault="00EC5046" w:rsidP="00566D26"/>
        </w:tc>
      </w:tr>
      <w:tr w:rsidR="00EC5046" w14:paraId="2238D050" w14:textId="77777777" w:rsidTr="00566D26">
        <w:tc>
          <w:tcPr>
            <w:tcW w:w="3086" w:type="dxa"/>
            <w:shd w:val="clear" w:color="auto" w:fill="F7CAAC"/>
          </w:tcPr>
          <w:p w14:paraId="041A35D1" w14:textId="77777777" w:rsidR="00EC5046" w:rsidRDefault="00EC5046" w:rsidP="00566D26">
            <w:pPr>
              <w:rPr>
                <w:b/>
              </w:rPr>
            </w:pPr>
            <w:r>
              <w:rPr>
                <w:b/>
              </w:rPr>
              <w:t>Stručná anotace předmětu</w:t>
            </w:r>
          </w:p>
        </w:tc>
        <w:tc>
          <w:tcPr>
            <w:tcW w:w="6769" w:type="dxa"/>
            <w:gridSpan w:val="7"/>
            <w:tcBorders>
              <w:bottom w:val="nil"/>
            </w:tcBorders>
          </w:tcPr>
          <w:p w14:paraId="7C8F583B" w14:textId="77777777" w:rsidR="00EC5046" w:rsidRDefault="00EC5046" w:rsidP="00566D26"/>
        </w:tc>
      </w:tr>
      <w:tr w:rsidR="00EC5046" w14:paraId="1070B527" w14:textId="77777777" w:rsidTr="00566D26">
        <w:trPr>
          <w:trHeight w:val="3541"/>
        </w:trPr>
        <w:tc>
          <w:tcPr>
            <w:tcW w:w="9855" w:type="dxa"/>
            <w:gridSpan w:val="8"/>
            <w:tcBorders>
              <w:top w:val="nil"/>
              <w:bottom w:val="single" w:sz="12" w:space="0" w:color="auto"/>
            </w:tcBorders>
          </w:tcPr>
          <w:p w14:paraId="789C50B8" w14:textId="77777777" w:rsidR="00EC5046" w:rsidRPr="00137727" w:rsidRDefault="00EC5046" w:rsidP="00566D26">
            <w:r w:rsidRPr="00137727">
              <w:t xml:space="preserve">Cílem předmětu je seznámit studenty s klíčovými oblastmi pro řízení rizik spojených s bezpečností informačních systémů a představit technologie a postupy spojené s praktickou realizací bezpečnostní politiky organizace. </w:t>
            </w:r>
          </w:p>
          <w:p w14:paraId="1FD1A3DF" w14:textId="77777777" w:rsidR="00EC5046" w:rsidRPr="00137727" w:rsidRDefault="00EC5046" w:rsidP="00566D26">
            <w:r w:rsidRPr="00137727">
              <w:t>Témata:</w:t>
            </w:r>
          </w:p>
          <w:p w14:paraId="488873C2" w14:textId="77777777" w:rsidR="00EC5046" w:rsidRPr="00137727" w:rsidRDefault="00EC5046" w:rsidP="00EC5046">
            <w:pPr>
              <w:pStyle w:val="Odstavecseseznamem"/>
              <w:numPr>
                <w:ilvl w:val="0"/>
                <w:numId w:val="35"/>
              </w:numPr>
            </w:pPr>
            <w:r w:rsidRPr="00137727">
              <w:t>Bezpečnost informačních technologií a informačních systémů.</w:t>
            </w:r>
          </w:p>
          <w:p w14:paraId="35CDB9D6" w14:textId="77777777" w:rsidR="00EC5046" w:rsidRPr="00137727" w:rsidRDefault="00EC5046" w:rsidP="00EC5046">
            <w:pPr>
              <w:pStyle w:val="Odstavecseseznamem"/>
              <w:numPr>
                <w:ilvl w:val="0"/>
                <w:numId w:val="35"/>
              </w:numPr>
            </w:pPr>
            <w:r w:rsidRPr="00137727">
              <w:t>Legislativní rámec informační bezpečnosti.</w:t>
            </w:r>
          </w:p>
          <w:p w14:paraId="305F10D9" w14:textId="77777777" w:rsidR="00EC5046" w:rsidRPr="00137727" w:rsidRDefault="00EC5046" w:rsidP="00EC5046">
            <w:pPr>
              <w:pStyle w:val="Odstavecseseznamem"/>
              <w:numPr>
                <w:ilvl w:val="0"/>
                <w:numId w:val="35"/>
              </w:numPr>
            </w:pPr>
            <w:r w:rsidRPr="00137727">
              <w:t>Integrovaný systém řízení (řízení jakosti - QMS, systém řízení vztahu k okolí EMS)</w:t>
            </w:r>
          </w:p>
          <w:p w14:paraId="4A1620F5" w14:textId="77777777" w:rsidR="00EC5046" w:rsidRPr="00137727" w:rsidRDefault="00EC5046" w:rsidP="00EC5046">
            <w:pPr>
              <w:pStyle w:val="Odstavecseseznamem"/>
              <w:numPr>
                <w:ilvl w:val="0"/>
                <w:numId w:val="35"/>
              </w:numPr>
            </w:pPr>
            <w:r w:rsidRPr="00137727">
              <w:t>Řízení informatiky a bezpečnosti informací v organizaci (IT Governance, IT Service Management, Information Security Governance)</w:t>
            </w:r>
          </w:p>
          <w:p w14:paraId="4DFB45D3" w14:textId="77777777" w:rsidR="00EC5046" w:rsidRPr="00137727" w:rsidRDefault="00EC5046" w:rsidP="00EC5046">
            <w:pPr>
              <w:pStyle w:val="Odstavecseseznamem"/>
              <w:numPr>
                <w:ilvl w:val="0"/>
                <w:numId w:val="35"/>
              </w:numPr>
            </w:pPr>
            <w:r w:rsidRPr="00137727">
              <w:t>Metodiky ITIL a COBIT.</w:t>
            </w:r>
          </w:p>
          <w:p w14:paraId="3BB27BEE" w14:textId="77777777" w:rsidR="00EC5046" w:rsidRPr="00137727" w:rsidRDefault="00EC5046" w:rsidP="00EC5046">
            <w:pPr>
              <w:pStyle w:val="Odstavecseseznamem"/>
              <w:numPr>
                <w:ilvl w:val="0"/>
                <w:numId w:val="35"/>
              </w:numPr>
            </w:pPr>
            <w:r w:rsidRPr="00137727">
              <w:t>Normy spojené s řízením bezpečnosti informací (ISO 27000, ISO 27001)</w:t>
            </w:r>
          </w:p>
          <w:p w14:paraId="49492FDA" w14:textId="77777777" w:rsidR="00EC5046" w:rsidRPr="00137727" w:rsidRDefault="00EC5046" w:rsidP="00EC5046">
            <w:pPr>
              <w:pStyle w:val="Odstavecseseznamem"/>
              <w:numPr>
                <w:ilvl w:val="0"/>
                <w:numId w:val="35"/>
              </w:numPr>
            </w:pPr>
            <w:r w:rsidRPr="00137727">
              <w:t xml:space="preserve">Symetrická a asymetrická kryptografie (SSL, TLS). Technologie elektronického podpisu v kyberprostoru. </w:t>
            </w:r>
          </w:p>
          <w:p w14:paraId="17BDA899" w14:textId="77777777" w:rsidR="00EC5046" w:rsidRPr="00137727" w:rsidRDefault="00EC5046" w:rsidP="00EC5046">
            <w:pPr>
              <w:pStyle w:val="Odstavecseseznamem"/>
              <w:numPr>
                <w:ilvl w:val="0"/>
                <w:numId w:val="35"/>
              </w:numPr>
            </w:pPr>
            <w:r w:rsidRPr="00137727">
              <w:t>Digitální serverové certifikáty, kvalifikované certifikáty a kvalifikované systémové certifikáty.</w:t>
            </w:r>
          </w:p>
          <w:p w14:paraId="61F9A65C" w14:textId="77777777" w:rsidR="00EC5046" w:rsidRPr="00137727" w:rsidRDefault="00EC5046" w:rsidP="00EC5046">
            <w:pPr>
              <w:pStyle w:val="Odstavecseseznamem"/>
              <w:numPr>
                <w:ilvl w:val="0"/>
                <w:numId w:val="35"/>
              </w:numPr>
            </w:pPr>
            <w:r w:rsidRPr="00137727">
              <w:t>Hašovací funkce, princip, druhy, využití.</w:t>
            </w:r>
          </w:p>
          <w:p w14:paraId="416FFAC7" w14:textId="77777777" w:rsidR="00EC5046" w:rsidRPr="00137727" w:rsidRDefault="00EC5046" w:rsidP="00EC5046">
            <w:pPr>
              <w:pStyle w:val="Odstavecseseznamem"/>
              <w:numPr>
                <w:ilvl w:val="0"/>
                <w:numId w:val="35"/>
              </w:numPr>
            </w:pPr>
            <w:r w:rsidRPr="00137727">
              <w:t xml:space="preserve">Technologie a bezpečnost diskových polí. </w:t>
            </w:r>
          </w:p>
          <w:p w14:paraId="7FF47895" w14:textId="77777777" w:rsidR="00EC5046" w:rsidRPr="00137727" w:rsidRDefault="00EC5046" w:rsidP="00EC5046">
            <w:pPr>
              <w:pStyle w:val="Odstavecseseznamem"/>
              <w:numPr>
                <w:ilvl w:val="0"/>
                <w:numId w:val="35"/>
              </w:numPr>
            </w:pPr>
            <w:r w:rsidRPr="00137727">
              <w:t>Řízení dostupnosti, zálohování a archivace dat.</w:t>
            </w:r>
          </w:p>
          <w:p w14:paraId="60C2F998" w14:textId="77777777" w:rsidR="00EC5046" w:rsidRPr="00137727" w:rsidRDefault="00EC5046" w:rsidP="00EC5046">
            <w:pPr>
              <w:pStyle w:val="Odstavecseseznamem"/>
              <w:numPr>
                <w:ilvl w:val="0"/>
                <w:numId w:val="35"/>
              </w:numPr>
            </w:pPr>
            <w:r w:rsidRPr="00137727">
              <w:t>Penetrační testy a bezpečnost cloudových služeb.</w:t>
            </w:r>
          </w:p>
          <w:p w14:paraId="32EE13A9" w14:textId="77777777" w:rsidR="00EC5046" w:rsidRPr="00137727" w:rsidRDefault="00EC5046" w:rsidP="00EC5046">
            <w:pPr>
              <w:pStyle w:val="Odstavecseseznamem"/>
              <w:numPr>
                <w:ilvl w:val="0"/>
                <w:numId w:val="35"/>
              </w:numPr>
            </w:pPr>
            <w:r w:rsidRPr="00137727">
              <w:t xml:space="preserve">Správa identit a řízení přístupu (technologie OpenID, SSO). </w:t>
            </w:r>
          </w:p>
          <w:p w14:paraId="72751342" w14:textId="77777777" w:rsidR="00EC5046" w:rsidRPr="0085754D" w:rsidRDefault="00EC5046" w:rsidP="00EC5046">
            <w:pPr>
              <w:pStyle w:val="Odstavecseseznamem"/>
              <w:numPr>
                <w:ilvl w:val="0"/>
                <w:numId w:val="35"/>
              </w:numPr>
            </w:pPr>
            <w:r w:rsidRPr="00137727">
              <w:t>Případové studie.</w:t>
            </w:r>
          </w:p>
        </w:tc>
      </w:tr>
      <w:tr w:rsidR="00EC5046" w14:paraId="0AA971C8" w14:textId="77777777" w:rsidTr="00566D26">
        <w:trPr>
          <w:trHeight w:val="265"/>
        </w:trPr>
        <w:tc>
          <w:tcPr>
            <w:tcW w:w="3653" w:type="dxa"/>
            <w:gridSpan w:val="2"/>
            <w:tcBorders>
              <w:top w:val="nil"/>
            </w:tcBorders>
            <w:shd w:val="clear" w:color="auto" w:fill="F7CAAC"/>
          </w:tcPr>
          <w:p w14:paraId="4EE25B7B" w14:textId="77777777" w:rsidR="00EC5046" w:rsidRDefault="00EC5046" w:rsidP="00566D26">
            <w:r>
              <w:rPr>
                <w:b/>
              </w:rPr>
              <w:t>Studijní literatura a studijní pomůcky</w:t>
            </w:r>
          </w:p>
        </w:tc>
        <w:tc>
          <w:tcPr>
            <w:tcW w:w="6202" w:type="dxa"/>
            <w:gridSpan w:val="6"/>
            <w:tcBorders>
              <w:top w:val="nil"/>
              <w:bottom w:val="nil"/>
            </w:tcBorders>
          </w:tcPr>
          <w:p w14:paraId="5CDC4E01" w14:textId="77777777" w:rsidR="00EC5046" w:rsidRDefault="00EC5046" w:rsidP="00566D26"/>
        </w:tc>
      </w:tr>
      <w:tr w:rsidR="00EC5046" w14:paraId="577784C7" w14:textId="77777777" w:rsidTr="00566D26">
        <w:trPr>
          <w:trHeight w:val="1497"/>
        </w:trPr>
        <w:tc>
          <w:tcPr>
            <w:tcW w:w="9855" w:type="dxa"/>
            <w:gridSpan w:val="8"/>
            <w:tcBorders>
              <w:top w:val="nil"/>
            </w:tcBorders>
          </w:tcPr>
          <w:p w14:paraId="217EAAF9" w14:textId="77777777" w:rsidR="00EC5046" w:rsidRPr="00137727" w:rsidRDefault="00EC5046" w:rsidP="00566D26">
            <w:pPr>
              <w:rPr>
                <w:rStyle w:val="Hypertextovodkaz"/>
                <w:szCs w:val="18"/>
              </w:rPr>
            </w:pPr>
            <w:r w:rsidRPr="00137727">
              <w:rPr>
                <w:b/>
                <w:szCs w:val="18"/>
              </w:rPr>
              <w:t>Povinná literatura:</w:t>
            </w:r>
          </w:p>
          <w:p w14:paraId="1371D778" w14:textId="77777777" w:rsidR="00EC5046" w:rsidRPr="00137727" w:rsidRDefault="00EC5046" w:rsidP="00566D26">
            <w:pPr>
              <w:rPr>
                <w:szCs w:val="18"/>
                <w:lang w:val="en-US" w:eastAsia="en-US"/>
              </w:rPr>
            </w:pPr>
            <w:r w:rsidRPr="00137727">
              <w:rPr>
                <w:szCs w:val="18"/>
                <w:lang w:val="en-US" w:eastAsia="en-US"/>
              </w:rPr>
              <w:t>KRAYEM, S. a R. JAŠEK. </w:t>
            </w:r>
            <w:r w:rsidRPr="00137727">
              <w:rPr>
                <w:i/>
                <w:szCs w:val="18"/>
                <w:lang w:val="en-US" w:eastAsia="en-US"/>
              </w:rPr>
              <w:t>Security of Information Systems</w:t>
            </w:r>
            <w:r w:rsidRPr="00137727">
              <w:rPr>
                <w:szCs w:val="18"/>
                <w:lang w:val="en-US" w:eastAsia="en-US"/>
              </w:rPr>
              <w:t> [online]. Zlín: Tomas Bata University in Zlín, 2015 [cit. 2018-07-01]. ISBN 978 - 80 - 7454 - 565 - 8. Dostupné z: https://digilib.k.utb.cz/handle/10563/18617</w:t>
            </w:r>
          </w:p>
          <w:p w14:paraId="1163D53D" w14:textId="77777777" w:rsidR="00EC5046" w:rsidRPr="00137727" w:rsidRDefault="00EC5046" w:rsidP="00566D26">
            <w:pPr>
              <w:rPr>
                <w:szCs w:val="18"/>
                <w:lang w:val="en-US" w:eastAsia="en-US"/>
              </w:rPr>
            </w:pPr>
            <w:r w:rsidRPr="00111E43">
              <w:rPr>
                <w:szCs w:val="18"/>
                <w:lang w:val="en-US" w:eastAsia="en-US"/>
              </w:rPr>
              <w:t xml:space="preserve">SOMMERVILLE, I. </w:t>
            </w:r>
            <w:r w:rsidRPr="00111E43">
              <w:rPr>
                <w:i/>
                <w:szCs w:val="18"/>
                <w:lang w:val="en-US" w:eastAsia="en-US"/>
              </w:rPr>
              <w:t xml:space="preserve">Software </w:t>
            </w:r>
            <w:r>
              <w:rPr>
                <w:i/>
                <w:szCs w:val="18"/>
                <w:lang w:val="en-US" w:eastAsia="en-US"/>
              </w:rPr>
              <w:t>E</w:t>
            </w:r>
            <w:r w:rsidRPr="00111E43">
              <w:rPr>
                <w:i/>
                <w:szCs w:val="18"/>
                <w:lang w:val="en-US" w:eastAsia="en-US"/>
              </w:rPr>
              <w:t>ngineering</w:t>
            </w:r>
            <w:r w:rsidRPr="00111E43">
              <w:rPr>
                <w:szCs w:val="18"/>
                <w:lang w:val="en-US" w:eastAsia="en-US"/>
              </w:rPr>
              <w:t>. Tenth edition. Boston: Pearson, [2016]. ISBN 978-0133943030.</w:t>
            </w:r>
          </w:p>
          <w:p w14:paraId="3DF832F1" w14:textId="77777777" w:rsidR="00EC5046" w:rsidRPr="00137727" w:rsidRDefault="00EC5046" w:rsidP="00566D26">
            <w:pPr>
              <w:rPr>
                <w:b/>
                <w:szCs w:val="18"/>
                <w:lang w:val="en-US" w:eastAsia="en-US"/>
              </w:rPr>
            </w:pPr>
            <w:r w:rsidRPr="00137727">
              <w:rPr>
                <w:b/>
                <w:szCs w:val="18"/>
                <w:lang w:val="en-US" w:eastAsia="en-US"/>
              </w:rPr>
              <w:t>Doporučená literatura:</w:t>
            </w:r>
          </w:p>
          <w:p w14:paraId="75C720B6" w14:textId="77777777" w:rsidR="00EC5046" w:rsidRPr="00E33FD7" w:rsidRDefault="00EC5046" w:rsidP="00566D26">
            <w:pPr>
              <w:rPr>
                <w:szCs w:val="18"/>
              </w:rPr>
            </w:pPr>
            <w:r w:rsidRPr="00A711D1">
              <w:rPr>
                <w:szCs w:val="18"/>
              </w:rPr>
              <w:t xml:space="preserve">STALLINGS, William, Lawrie BROWN, Michael D BAUER a Michael HOWARD. </w:t>
            </w:r>
            <w:r w:rsidRPr="004E38EA">
              <w:rPr>
                <w:i/>
                <w:iCs/>
                <w:szCs w:val="18"/>
              </w:rPr>
              <w:t xml:space="preserve">Computer </w:t>
            </w:r>
            <w:r>
              <w:rPr>
                <w:i/>
                <w:iCs/>
                <w:szCs w:val="18"/>
              </w:rPr>
              <w:t>S</w:t>
            </w:r>
            <w:r w:rsidRPr="004E38EA">
              <w:rPr>
                <w:i/>
                <w:iCs/>
                <w:szCs w:val="18"/>
              </w:rPr>
              <w:t xml:space="preserve">ecurity: </w:t>
            </w:r>
            <w:r>
              <w:rPr>
                <w:i/>
                <w:iCs/>
                <w:szCs w:val="18"/>
              </w:rPr>
              <w:t>P</w:t>
            </w:r>
            <w:r w:rsidRPr="004E38EA">
              <w:rPr>
                <w:i/>
                <w:iCs/>
                <w:szCs w:val="18"/>
              </w:rPr>
              <w:t xml:space="preserve">rinciples and </w:t>
            </w:r>
            <w:r>
              <w:rPr>
                <w:i/>
                <w:iCs/>
                <w:szCs w:val="18"/>
              </w:rPr>
              <w:t>P</w:t>
            </w:r>
            <w:r w:rsidRPr="004E38EA">
              <w:rPr>
                <w:i/>
                <w:iCs/>
                <w:szCs w:val="18"/>
              </w:rPr>
              <w:t>ractice</w:t>
            </w:r>
            <w:r w:rsidRPr="004E38EA">
              <w:rPr>
                <w:szCs w:val="18"/>
              </w:rPr>
              <w:t>. 2nd ed. Boston: Pearson, c2012, xxii, 788 s. ISBN 9780132775069.</w:t>
            </w:r>
          </w:p>
          <w:p w14:paraId="733EEC29" w14:textId="77777777" w:rsidR="00EC5046" w:rsidRPr="00E33FD7" w:rsidRDefault="00EC5046" w:rsidP="00566D26">
            <w:pPr>
              <w:rPr>
                <w:szCs w:val="18"/>
              </w:rPr>
            </w:pPr>
            <w:r w:rsidRPr="00E33FD7">
              <w:rPr>
                <w:szCs w:val="18"/>
              </w:rPr>
              <w:t xml:space="preserve">SINGER, P. </w:t>
            </w:r>
            <w:r w:rsidRPr="00E33FD7">
              <w:rPr>
                <w:i/>
                <w:iCs/>
                <w:szCs w:val="18"/>
              </w:rPr>
              <w:t xml:space="preserve">Cybersecurity and </w:t>
            </w:r>
            <w:r>
              <w:rPr>
                <w:i/>
                <w:iCs/>
                <w:szCs w:val="18"/>
              </w:rPr>
              <w:t>C</w:t>
            </w:r>
            <w:r w:rsidRPr="00E33FD7">
              <w:rPr>
                <w:i/>
                <w:iCs/>
                <w:szCs w:val="18"/>
              </w:rPr>
              <w:t xml:space="preserve">yberwar: </w:t>
            </w:r>
            <w:r>
              <w:rPr>
                <w:i/>
                <w:iCs/>
                <w:szCs w:val="18"/>
              </w:rPr>
              <w:t>W</w:t>
            </w:r>
            <w:r w:rsidRPr="00E33FD7">
              <w:rPr>
                <w:i/>
                <w:iCs/>
                <w:szCs w:val="18"/>
              </w:rPr>
              <w:t xml:space="preserve">hat </w:t>
            </w:r>
            <w:r>
              <w:rPr>
                <w:i/>
                <w:iCs/>
                <w:szCs w:val="18"/>
              </w:rPr>
              <w:t>E</w:t>
            </w:r>
            <w:r w:rsidRPr="00E33FD7">
              <w:rPr>
                <w:i/>
                <w:iCs/>
                <w:szCs w:val="18"/>
              </w:rPr>
              <w:t xml:space="preserve">veryone </w:t>
            </w:r>
            <w:r>
              <w:rPr>
                <w:i/>
                <w:iCs/>
                <w:szCs w:val="18"/>
              </w:rPr>
              <w:t>N</w:t>
            </w:r>
            <w:r w:rsidRPr="00E33FD7">
              <w:rPr>
                <w:i/>
                <w:iCs/>
                <w:szCs w:val="18"/>
              </w:rPr>
              <w:t xml:space="preserve">eeds to </w:t>
            </w:r>
            <w:r>
              <w:rPr>
                <w:i/>
                <w:iCs/>
                <w:szCs w:val="18"/>
              </w:rPr>
              <w:t>K</w:t>
            </w:r>
            <w:r w:rsidRPr="00E33FD7">
              <w:rPr>
                <w:i/>
                <w:iCs/>
                <w:szCs w:val="18"/>
              </w:rPr>
              <w:t>now</w:t>
            </w:r>
            <w:r w:rsidRPr="00E33FD7">
              <w:rPr>
                <w:szCs w:val="18"/>
              </w:rPr>
              <w:t>. Oxford: Oxford University Press, c2014, viii, 306 s. ISBN 9780199918119.</w:t>
            </w:r>
          </w:p>
          <w:p w14:paraId="4FF6DF73" w14:textId="77777777" w:rsidR="00EC5046" w:rsidRPr="00137727" w:rsidRDefault="00EC5046" w:rsidP="00566D26">
            <w:pPr>
              <w:shd w:val="clear" w:color="auto" w:fill="FFFFFF"/>
              <w:rPr>
                <w:color w:val="333333"/>
                <w:szCs w:val="18"/>
              </w:rPr>
            </w:pPr>
            <w:r w:rsidRPr="00137727">
              <w:rPr>
                <w:color w:val="333333"/>
                <w:szCs w:val="18"/>
              </w:rPr>
              <w:t>STALLINGS, William. </w:t>
            </w:r>
            <w:r w:rsidRPr="00137727">
              <w:rPr>
                <w:i/>
                <w:iCs/>
                <w:color w:val="333333"/>
                <w:szCs w:val="18"/>
              </w:rPr>
              <w:t xml:space="preserve">Effective </w:t>
            </w:r>
            <w:r>
              <w:rPr>
                <w:i/>
                <w:iCs/>
                <w:color w:val="333333"/>
                <w:szCs w:val="18"/>
              </w:rPr>
              <w:t>C</w:t>
            </w:r>
            <w:r w:rsidRPr="00137727">
              <w:rPr>
                <w:i/>
                <w:iCs/>
                <w:color w:val="333333"/>
                <w:szCs w:val="18"/>
              </w:rPr>
              <w:t xml:space="preserve">ybersecurity: a </w:t>
            </w:r>
            <w:r>
              <w:rPr>
                <w:i/>
                <w:iCs/>
                <w:color w:val="333333"/>
                <w:szCs w:val="18"/>
              </w:rPr>
              <w:t>G</w:t>
            </w:r>
            <w:r w:rsidRPr="00137727">
              <w:rPr>
                <w:i/>
                <w:iCs/>
                <w:color w:val="333333"/>
                <w:szCs w:val="18"/>
              </w:rPr>
              <w:t xml:space="preserve">uide to </w:t>
            </w:r>
            <w:r>
              <w:rPr>
                <w:i/>
                <w:iCs/>
                <w:color w:val="333333"/>
                <w:szCs w:val="18"/>
              </w:rPr>
              <w:t>U</w:t>
            </w:r>
            <w:r w:rsidRPr="00137727">
              <w:rPr>
                <w:i/>
                <w:iCs/>
                <w:color w:val="333333"/>
                <w:szCs w:val="18"/>
              </w:rPr>
              <w:t xml:space="preserve">sing </w:t>
            </w:r>
            <w:r>
              <w:rPr>
                <w:i/>
                <w:iCs/>
                <w:color w:val="333333"/>
                <w:szCs w:val="18"/>
              </w:rPr>
              <w:t>B</w:t>
            </w:r>
            <w:r w:rsidRPr="00137727">
              <w:rPr>
                <w:i/>
                <w:iCs/>
                <w:color w:val="333333"/>
                <w:szCs w:val="18"/>
              </w:rPr>
              <w:t xml:space="preserve">est </w:t>
            </w:r>
            <w:r>
              <w:rPr>
                <w:i/>
                <w:iCs/>
                <w:color w:val="333333"/>
                <w:szCs w:val="18"/>
              </w:rPr>
              <w:t>P</w:t>
            </w:r>
            <w:r w:rsidRPr="00137727">
              <w:rPr>
                <w:i/>
                <w:iCs/>
                <w:color w:val="333333"/>
                <w:szCs w:val="18"/>
              </w:rPr>
              <w:t xml:space="preserve">ractices and </w:t>
            </w:r>
            <w:r>
              <w:rPr>
                <w:i/>
                <w:iCs/>
                <w:color w:val="333333"/>
                <w:szCs w:val="18"/>
              </w:rPr>
              <w:t>S</w:t>
            </w:r>
            <w:r w:rsidRPr="00137727">
              <w:rPr>
                <w:i/>
                <w:iCs/>
                <w:color w:val="333333"/>
                <w:szCs w:val="18"/>
              </w:rPr>
              <w:t>tandards</w:t>
            </w:r>
            <w:r w:rsidRPr="00137727">
              <w:rPr>
                <w:color w:val="333333"/>
                <w:szCs w:val="18"/>
              </w:rPr>
              <w:t>. Indianapolis, IN: Pearson Education, 2018. ISBN 978-0134772806.</w:t>
            </w:r>
          </w:p>
          <w:p w14:paraId="4CE710AC" w14:textId="77777777" w:rsidR="00EC5046" w:rsidRPr="0085754D" w:rsidRDefault="00EC5046" w:rsidP="00566D26">
            <w:pPr>
              <w:rPr>
                <w:sz w:val="18"/>
                <w:lang w:val="en-US" w:eastAsia="en-US"/>
              </w:rPr>
            </w:pPr>
            <w:r w:rsidRPr="00137727">
              <w:rPr>
                <w:color w:val="333333"/>
                <w:szCs w:val="18"/>
              </w:rPr>
              <w:t>LUDWIG, Mark. </w:t>
            </w:r>
            <w:r w:rsidRPr="00137727">
              <w:rPr>
                <w:i/>
                <w:iCs/>
                <w:color w:val="333333"/>
                <w:szCs w:val="18"/>
              </w:rPr>
              <w:t>The Giant Black Book of Computer Viruses</w:t>
            </w:r>
            <w:r w:rsidRPr="00137727">
              <w:rPr>
                <w:color w:val="333333"/>
                <w:szCs w:val="18"/>
              </w:rPr>
              <w:t>. American Eagle Books, 2017. ISBN 978-1948117555.</w:t>
            </w:r>
          </w:p>
        </w:tc>
      </w:tr>
      <w:tr w:rsidR="00EC5046" w14:paraId="368CF132"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2DAE85" w14:textId="77777777" w:rsidR="00EC5046" w:rsidRDefault="00EC5046" w:rsidP="00566D26">
            <w:pPr>
              <w:jc w:val="center"/>
              <w:rPr>
                <w:b/>
              </w:rPr>
            </w:pPr>
            <w:r>
              <w:rPr>
                <w:b/>
              </w:rPr>
              <w:t>Informace ke kombinované nebo distanční formě</w:t>
            </w:r>
          </w:p>
        </w:tc>
      </w:tr>
      <w:tr w:rsidR="00EC5046" w14:paraId="02005A86" w14:textId="77777777" w:rsidTr="00566D26">
        <w:tc>
          <w:tcPr>
            <w:tcW w:w="4787" w:type="dxa"/>
            <w:gridSpan w:val="3"/>
            <w:tcBorders>
              <w:top w:val="single" w:sz="2" w:space="0" w:color="auto"/>
            </w:tcBorders>
            <w:shd w:val="clear" w:color="auto" w:fill="F7CAAC"/>
          </w:tcPr>
          <w:p w14:paraId="580DCC93" w14:textId="77777777" w:rsidR="00EC5046" w:rsidRDefault="00EC5046" w:rsidP="00566D26">
            <w:r>
              <w:rPr>
                <w:b/>
              </w:rPr>
              <w:t>Rozsah konzultací (soustředění)</w:t>
            </w:r>
          </w:p>
        </w:tc>
        <w:tc>
          <w:tcPr>
            <w:tcW w:w="889" w:type="dxa"/>
            <w:tcBorders>
              <w:top w:val="single" w:sz="2" w:space="0" w:color="auto"/>
            </w:tcBorders>
          </w:tcPr>
          <w:p w14:paraId="246E1333" w14:textId="77777777" w:rsidR="00EC5046" w:rsidRDefault="00EC5046" w:rsidP="00566D26">
            <w:r>
              <w:t>16</w:t>
            </w:r>
          </w:p>
        </w:tc>
        <w:tc>
          <w:tcPr>
            <w:tcW w:w="4179" w:type="dxa"/>
            <w:gridSpan w:val="4"/>
            <w:tcBorders>
              <w:top w:val="single" w:sz="2" w:space="0" w:color="auto"/>
            </w:tcBorders>
            <w:shd w:val="clear" w:color="auto" w:fill="F7CAAC"/>
          </w:tcPr>
          <w:p w14:paraId="2DE33F4E" w14:textId="77777777" w:rsidR="00EC5046" w:rsidRDefault="00EC5046" w:rsidP="00566D26">
            <w:pPr>
              <w:rPr>
                <w:b/>
              </w:rPr>
            </w:pPr>
            <w:r>
              <w:rPr>
                <w:b/>
              </w:rPr>
              <w:t xml:space="preserve">hodin </w:t>
            </w:r>
          </w:p>
        </w:tc>
      </w:tr>
      <w:tr w:rsidR="00EC5046" w14:paraId="4BDA7F6F" w14:textId="77777777" w:rsidTr="00566D26">
        <w:tc>
          <w:tcPr>
            <w:tcW w:w="9855" w:type="dxa"/>
            <w:gridSpan w:val="8"/>
            <w:shd w:val="clear" w:color="auto" w:fill="F7CAAC"/>
          </w:tcPr>
          <w:p w14:paraId="629D6938" w14:textId="77777777" w:rsidR="00EC5046" w:rsidRDefault="00EC5046" w:rsidP="00566D26">
            <w:pPr>
              <w:rPr>
                <w:b/>
              </w:rPr>
            </w:pPr>
            <w:r>
              <w:rPr>
                <w:b/>
              </w:rPr>
              <w:t>Informace o způsobu kontaktu s vyučujícím</w:t>
            </w:r>
          </w:p>
        </w:tc>
      </w:tr>
      <w:tr w:rsidR="00EC5046" w14:paraId="73BB88DA" w14:textId="77777777" w:rsidTr="00566D26">
        <w:trPr>
          <w:trHeight w:val="278"/>
        </w:trPr>
        <w:tc>
          <w:tcPr>
            <w:tcW w:w="9855" w:type="dxa"/>
            <w:gridSpan w:val="8"/>
          </w:tcPr>
          <w:p w14:paraId="185799FF" w14:textId="77777777" w:rsidR="00EC5046" w:rsidRDefault="00EC5046" w:rsidP="00566D26">
            <w:r>
              <w:lastRenderedPageBreak/>
              <w:t>Vyučující má pevně stanoveny své konzultační hodiny. Pro další komunikaci je možno využít mail, v případě specifické potřeby je možné dohodnout individuální mimořádné konzultace i v jiných termínech.</w:t>
            </w:r>
          </w:p>
        </w:tc>
      </w:tr>
    </w:tbl>
    <w:p w14:paraId="7C7DFC64"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1CD1999" w14:textId="77777777" w:rsidTr="00566D26">
        <w:tc>
          <w:tcPr>
            <w:tcW w:w="9855" w:type="dxa"/>
            <w:gridSpan w:val="8"/>
            <w:tcBorders>
              <w:bottom w:val="double" w:sz="4" w:space="0" w:color="auto"/>
            </w:tcBorders>
            <w:shd w:val="clear" w:color="auto" w:fill="BDD6EE"/>
          </w:tcPr>
          <w:p w14:paraId="0848896F" w14:textId="440D5DF8" w:rsidR="00EC5046" w:rsidRDefault="00EC5046" w:rsidP="00566D26">
            <w:pPr>
              <w:tabs>
                <w:tab w:val="right" w:pos="9463"/>
              </w:tabs>
              <w:rPr>
                <w:b/>
                <w:sz w:val="28"/>
              </w:rPr>
            </w:pPr>
            <w:r>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ins w:id="508" w:author="Jiří Vojtěšek" w:date="2018-11-26T14:08:00Z">
              <w:r w:rsidR="00926202" w:rsidRPr="00926202">
                <w:rPr>
                  <w:rStyle w:val="Odkazintenzivn"/>
                  <w:rPrChange w:id="509" w:author="Jiří Vojtěšek" w:date="2018-11-26T14:08:00Z">
                    <w:rPr>
                      <w:b/>
                    </w:rPr>
                  </w:rPrChange>
                </w:rPr>
                <w:t>Abecední seznam</w:t>
              </w:r>
            </w:ins>
            <w:del w:id="510" w:author="Jiří Vojtěšek" w:date="2018-11-26T14:08:00Z">
              <w:r w:rsidRPr="00137727" w:rsidDel="00926202">
                <w:rPr>
                  <w:rStyle w:val="Odkazintenzivn"/>
                </w:rPr>
                <w:delText>Abecední seznam</w:delText>
              </w:r>
            </w:del>
            <w:r w:rsidRPr="003D73B2">
              <w:rPr>
                <w:rStyle w:val="Odkazintenzivn"/>
              </w:rPr>
              <w:fldChar w:fldCharType="end"/>
            </w:r>
          </w:p>
        </w:tc>
      </w:tr>
      <w:tr w:rsidR="00EC5046" w14:paraId="7A50E65B" w14:textId="77777777" w:rsidTr="00566D26">
        <w:tc>
          <w:tcPr>
            <w:tcW w:w="3086" w:type="dxa"/>
            <w:tcBorders>
              <w:top w:val="double" w:sz="4" w:space="0" w:color="auto"/>
            </w:tcBorders>
            <w:shd w:val="clear" w:color="auto" w:fill="F7CAAC"/>
          </w:tcPr>
          <w:p w14:paraId="145BFE37"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8345295" w14:textId="77777777" w:rsidR="00EC5046" w:rsidRDefault="00EC5046" w:rsidP="00566D26">
            <w:bookmarkStart w:id="511" w:name="SecurityofPublicEvents"/>
            <w:r>
              <w:t>Security of Public Events</w:t>
            </w:r>
            <w:bookmarkEnd w:id="511"/>
          </w:p>
        </w:tc>
      </w:tr>
      <w:tr w:rsidR="00EC5046" w14:paraId="6262FC9E" w14:textId="77777777" w:rsidTr="00566D26">
        <w:tc>
          <w:tcPr>
            <w:tcW w:w="3086" w:type="dxa"/>
            <w:shd w:val="clear" w:color="auto" w:fill="F7CAAC"/>
          </w:tcPr>
          <w:p w14:paraId="0CA23529" w14:textId="77777777" w:rsidR="00EC5046" w:rsidRDefault="00EC5046" w:rsidP="00566D26">
            <w:pPr>
              <w:rPr>
                <w:b/>
              </w:rPr>
            </w:pPr>
            <w:r>
              <w:rPr>
                <w:b/>
              </w:rPr>
              <w:t>Typ předmětu</w:t>
            </w:r>
          </w:p>
        </w:tc>
        <w:tc>
          <w:tcPr>
            <w:tcW w:w="3406" w:type="dxa"/>
            <w:gridSpan w:val="4"/>
          </w:tcPr>
          <w:p w14:paraId="45DE225D" w14:textId="77777777" w:rsidR="00EC5046" w:rsidRDefault="00EC5046" w:rsidP="00566D26">
            <w:r>
              <w:t>Povinný „PZ“ pro specializace:</w:t>
            </w:r>
          </w:p>
          <w:p w14:paraId="75D913A9" w14:textId="77777777" w:rsidR="00EC5046" w:rsidRDefault="00EC5046" w:rsidP="00566D26">
            <w:r>
              <w:t>Bezpečnostní technologie</w:t>
            </w:r>
          </w:p>
          <w:p w14:paraId="23D43E58" w14:textId="77777777" w:rsidR="00EC5046" w:rsidRDefault="00EC5046" w:rsidP="00566D26">
            <w:r>
              <w:t>Bezpečnostní management</w:t>
            </w:r>
          </w:p>
        </w:tc>
        <w:tc>
          <w:tcPr>
            <w:tcW w:w="2695" w:type="dxa"/>
            <w:gridSpan w:val="2"/>
            <w:shd w:val="clear" w:color="auto" w:fill="F7CAAC"/>
          </w:tcPr>
          <w:p w14:paraId="20688ADD" w14:textId="77777777" w:rsidR="00EC5046" w:rsidRDefault="00EC5046" w:rsidP="00566D26">
            <w:r>
              <w:rPr>
                <w:b/>
              </w:rPr>
              <w:t>doporučený ročník / semestr</w:t>
            </w:r>
          </w:p>
        </w:tc>
        <w:tc>
          <w:tcPr>
            <w:tcW w:w="668" w:type="dxa"/>
          </w:tcPr>
          <w:p w14:paraId="65A41268" w14:textId="77777777" w:rsidR="00EC5046" w:rsidRDefault="00EC5046" w:rsidP="00566D26">
            <w:r>
              <w:t>1/Z</w:t>
            </w:r>
          </w:p>
        </w:tc>
      </w:tr>
      <w:tr w:rsidR="00EC5046" w14:paraId="7809BD72" w14:textId="77777777" w:rsidTr="00566D26">
        <w:tc>
          <w:tcPr>
            <w:tcW w:w="3086" w:type="dxa"/>
            <w:shd w:val="clear" w:color="auto" w:fill="F7CAAC"/>
          </w:tcPr>
          <w:p w14:paraId="0A821544" w14:textId="77777777" w:rsidR="00EC5046" w:rsidRDefault="00EC5046" w:rsidP="00566D26">
            <w:pPr>
              <w:rPr>
                <w:b/>
              </w:rPr>
            </w:pPr>
            <w:r>
              <w:rPr>
                <w:b/>
              </w:rPr>
              <w:t>Rozsah studijního předmětu</w:t>
            </w:r>
          </w:p>
        </w:tc>
        <w:tc>
          <w:tcPr>
            <w:tcW w:w="1701" w:type="dxa"/>
            <w:gridSpan w:val="2"/>
          </w:tcPr>
          <w:p w14:paraId="3B767957" w14:textId="77777777" w:rsidR="00EC5046" w:rsidRDefault="00EC5046" w:rsidP="00566D26">
            <w:r w:rsidRPr="00E27C4D">
              <w:t>28p + 28c</w:t>
            </w:r>
          </w:p>
        </w:tc>
        <w:tc>
          <w:tcPr>
            <w:tcW w:w="889" w:type="dxa"/>
            <w:shd w:val="clear" w:color="auto" w:fill="F7CAAC"/>
          </w:tcPr>
          <w:p w14:paraId="4B19DBD1" w14:textId="77777777" w:rsidR="00EC5046" w:rsidRDefault="00EC5046" w:rsidP="00566D26">
            <w:pPr>
              <w:rPr>
                <w:b/>
              </w:rPr>
            </w:pPr>
            <w:r>
              <w:rPr>
                <w:b/>
              </w:rPr>
              <w:t xml:space="preserve">hod. </w:t>
            </w:r>
          </w:p>
        </w:tc>
        <w:tc>
          <w:tcPr>
            <w:tcW w:w="816" w:type="dxa"/>
          </w:tcPr>
          <w:p w14:paraId="3A12B944" w14:textId="77777777" w:rsidR="00EC5046" w:rsidRDefault="00EC5046" w:rsidP="00566D26"/>
        </w:tc>
        <w:tc>
          <w:tcPr>
            <w:tcW w:w="2156" w:type="dxa"/>
            <w:shd w:val="clear" w:color="auto" w:fill="F7CAAC"/>
          </w:tcPr>
          <w:p w14:paraId="7B5A4575" w14:textId="77777777" w:rsidR="00EC5046" w:rsidRDefault="00EC5046" w:rsidP="00566D26">
            <w:pPr>
              <w:rPr>
                <w:b/>
              </w:rPr>
            </w:pPr>
            <w:r>
              <w:rPr>
                <w:b/>
              </w:rPr>
              <w:t>kreditů</w:t>
            </w:r>
          </w:p>
        </w:tc>
        <w:tc>
          <w:tcPr>
            <w:tcW w:w="1207" w:type="dxa"/>
            <w:gridSpan w:val="2"/>
          </w:tcPr>
          <w:p w14:paraId="51279EF3" w14:textId="77777777" w:rsidR="00EC5046" w:rsidRDefault="00EC5046" w:rsidP="00566D26">
            <w:r>
              <w:t>5</w:t>
            </w:r>
          </w:p>
        </w:tc>
      </w:tr>
      <w:tr w:rsidR="00EC5046" w14:paraId="2CE7D280" w14:textId="77777777" w:rsidTr="00566D26">
        <w:tc>
          <w:tcPr>
            <w:tcW w:w="3086" w:type="dxa"/>
            <w:shd w:val="clear" w:color="auto" w:fill="F7CAAC"/>
          </w:tcPr>
          <w:p w14:paraId="28B5B135" w14:textId="77777777" w:rsidR="00EC5046" w:rsidRDefault="00EC5046" w:rsidP="00566D26">
            <w:pPr>
              <w:rPr>
                <w:b/>
                <w:sz w:val="22"/>
              </w:rPr>
            </w:pPr>
            <w:r>
              <w:rPr>
                <w:b/>
              </w:rPr>
              <w:t>Prerekvizity, korekvizity, ekvivalence</w:t>
            </w:r>
          </w:p>
        </w:tc>
        <w:tc>
          <w:tcPr>
            <w:tcW w:w="6769" w:type="dxa"/>
            <w:gridSpan w:val="7"/>
          </w:tcPr>
          <w:p w14:paraId="5D5BFC38" w14:textId="77777777" w:rsidR="00EC5046" w:rsidRDefault="00EC5046" w:rsidP="00566D26">
            <w:r>
              <w:t>nejsou</w:t>
            </w:r>
          </w:p>
        </w:tc>
      </w:tr>
      <w:tr w:rsidR="00EC5046" w14:paraId="67B5A921" w14:textId="77777777" w:rsidTr="00566D26">
        <w:tc>
          <w:tcPr>
            <w:tcW w:w="3086" w:type="dxa"/>
            <w:shd w:val="clear" w:color="auto" w:fill="F7CAAC"/>
          </w:tcPr>
          <w:p w14:paraId="54835064" w14:textId="77777777" w:rsidR="00EC5046" w:rsidRDefault="00EC5046" w:rsidP="00566D26">
            <w:pPr>
              <w:rPr>
                <w:b/>
              </w:rPr>
            </w:pPr>
            <w:r>
              <w:rPr>
                <w:b/>
              </w:rPr>
              <w:t>Způsob ověření studijních výsledků</w:t>
            </w:r>
          </w:p>
        </w:tc>
        <w:tc>
          <w:tcPr>
            <w:tcW w:w="3406" w:type="dxa"/>
            <w:gridSpan w:val="4"/>
          </w:tcPr>
          <w:p w14:paraId="4CAFE8A4" w14:textId="77777777" w:rsidR="00EC5046" w:rsidRDefault="00EC5046" w:rsidP="00566D26">
            <w:r>
              <w:t>Zápočet, zkouška</w:t>
            </w:r>
          </w:p>
        </w:tc>
        <w:tc>
          <w:tcPr>
            <w:tcW w:w="2156" w:type="dxa"/>
            <w:shd w:val="clear" w:color="auto" w:fill="F7CAAC"/>
          </w:tcPr>
          <w:p w14:paraId="137CAD07" w14:textId="77777777" w:rsidR="00EC5046" w:rsidRDefault="00EC5046" w:rsidP="00566D26">
            <w:pPr>
              <w:rPr>
                <w:b/>
              </w:rPr>
            </w:pPr>
            <w:r>
              <w:rPr>
                <w:b/>
              </w:rPr>
              <w:t>Forma výuky</w:t>
            </w:r>
          </w:p>
        </w:tc>
        <w:tc>
          <w:tcPr>
            <w:tcW w:w="1207" w:type="dxa"/>
            <w:gridSpan w:val="2"/>
          </w:tcPr>
          <w:p w14:paraId="3106AA07" w14:textId="77777777" w:rsidR="00EC5046" w:rsidRDefault="00EC5046" w:rsidP="00566D26">
            <w:r>
              <w:t>Přednáška, cvičení</w:t>
            </w:r>
          </w:p>
        </w:tc>
      </w:tr>
      <w:tr w:rsidR="00EC5046" w14:paraId="3C69FCC0" w14:textId="77777777" w:rsidTr="00566D26">
        <w:tc>
          <w:tcPr>
            <w:tcW w:w="3086" w:type="dxa"/>
            <w:shd w:val="clear" w:color="auto" w:fill="F7CAAC"/>
          </w:tcPr>
          <w:p w14:paraId="3F2647FB"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3AA43EBA" w14:textId="77777777" w:rsidR="00EC5046" w:rsidRDefault="00EC5046" w:rsidP="00566D26">
            <w:r>
              <w:t>Písemná i ústní forma</w:t>
            </w:r>
          </w:p>
          <w:p w14:paraId="4A07378B" w14:textId="77777777" w:rsidR="00EC5046" w:rsidRDefault="00EC5046" w:rsidP="00566D26">
            <w:r>
              <w:t xml:space="preserve">1. Povinná a aktivní účast na jednotlivých seminářích (80% účast na seminářích). </w:t>
            </w:r>
          </w:p>
          <w:p w14:paraId="11EA9E66" w14:textId="77777777" w:rsidR="00EC5046" w:rsidRDefault="00EC5046" w:rsidP="00566D26">
            <w:r>
              <w:t xml:space="preserve">2. Teoretické a praktické zvládnutí základní problematiky a jednotlivých témat. </w:t>
            </w:r>
          </w:p>
          <w:p w14:paraId="70CB6CCB" w14:textId="77777777" w:rsidR="00EC5046" w:rsidRDefault="00EC5046" w:rsidP="00566D26">
            <w:r>
              <w:t xml:space="preserve">3. Úspěšné a samostatné vypracování všech zadaných úloh v průběhu semestru. </w:t>
            </w:r>
          </w:p>
          <w:p w14:paraId="47199B5C" w14:textId="77777777" w:rsidR="00EC5046" w:rsidRDefault="00EC5046" w:rsidP="00566D26">
            <w:r>
              <w:t>4. Prokázání úspěšného zvládnutí probírané tématiky pomocí písemného testu a ústní zkoušky.</w:t>
            </w:r>
          </w:p>
        </w:tc>
      </w:tr>
      <w:tr w:rsidR="00EC5046" w14:paraId="5A5E232C" w14:textId="77777777" w:rsidTr="00566D26">
        <w:trPr>
          <w:trHeight w:val="146"/>
        </w:trPr>
        <w:tc>
          <w:tcPr>
            <w:tcW w:w="9855" w:type="dxa"/>
            <w:gridSpan w:val="8"/>
            <w:tcBorders>
              <w:top w:val="nil"/>
            </w:tcBorders>
          </w:tcPr>
          <w:p w14:paraId="491233E8" w14:textId="77777777" w:rsidR="00EC5046" w:rsidRDefault="00EC5046" w:rsidP="00566D26"/>
        </w:tc>
      </w:tr>
      <w:tr w:rsidR="00EC5046" w14:paraId="5DD107EF" w14:textId="77777777" w:rsidTr="00566D26">
        <w:trPr>
          <w:trHeight w:val="197"/>
        </w:trPr>
        <w:tc>
          <w:tcPr>
            <w:tcW w:w="3086" w:type="dxa"/>
            <w:tcBorders>
              <w:top w:val="nil"/>
            </w:tcBorders>
            <w:shd w:val="clear" w:color="auto" w:fill="F7CAAC"/>
          </w:tcPr>
          <w:p w14:paraId="68782B4B" w14:textId="77777777" w:rsidR="00EC5046" w:rsidRDefault="00EC5046" w:rsidP="00566D26">
            <w:pPr>
              <w:rPr>
                <w:b/>
              </w:rPr>
            </w:pPr>
            <w:r>
              <w:rPr>
                <w:b/>
              </w:rPr>
              <w:t>Garant předmětu</w:t>
            </w:r>
          </w:p>
        </w:tc>
        <w:tc>
          <w:tcPr>
            <w:tcW w:w="6769" w:type="dxa"/>
            <w:gridSpan w:val="7"/>
            <w:tcBorders>
              <w:top w:val="nil"/>
            </w:tcBorders>
          </w:tcPr>
          <w:p w14:paraId="6521D40E" w14:textId="77777777" w:rsidR="00EC5046" w:rsidRPr="003E2A1F" w:rsidRDefault="00EC5046" w:rsidP="00566D26">
            <w:r w:rsidRPr="003E2A1F">
              <w:t>doc. Ing. Luděk Lukáš, Ph.D. (100 % p)</w:t>
            </w:r>
          </w:p>
        </w:tc>
      </w:tr>
      <w:tr w:rsidR="00EC5046" w14:paraId="7A2D5441" w14:textId="77777777" w:rsidTr="00566D26">
        <w:trPr>
          <w:trHeight w:val="243"/>
        </w:trPr>
        <w:tc>
          <w:tcPr>
            <w:tcW w:w="3086" w:type="dxa"/>
            <w:tcBorders>
              <w:top w:val="nil"/>
            </w:tcBorders>
            <w:shd w:val="clear" w:color="auto" w:fill="F7CAAC"/>
          </w:tcPr>
          <w:p w14:paraId="372A366A" w14:textId="77777777" w:rsidR="00EC5046" w:rsidRDefault="00EC5046" w:rsidP="00566D26">
            <w:pPr>
              <w:rPr>
                <w:b/>
              </w:rPr>
            </w:pPr>
            <w:r>
              <w:rPr>
                <w:b/>
              </w:rPr>
              <w:t>Zapojení garanta do výuky předmětu</w:t>
            </w:r>
          </w:p>
        </w:tc>
        <w:tc>
          <w:tcPr>
            <w:tcW w:w="6769" w:type="dxa"/>
            <w:gridSpan w:val="7"/>
            <w:tcBorders>
              <w:top w:val="nil"/>
            </w:tcBorders>
          </w:tcPr>
          <w:p w14:paraId="69764B22" w14:textId="77777777" w:rsidR="00EC5046" w:rsidRDefault="00EC5046" w:rsidP="00566D26">
            <w:r>
              <w:t>Metodicky, vede přednášky</w:t>
            </w:r>
          </w:p>
        </w:tc>
      </w:tr>
      <w:tr w:rsidR="00EC5046" w14:paraId="5F3ABB2C" w14:textId="77777777" w:rsidTr="00566D26">
        <w:tc>
          <w:tcPr>
            <w:tcW w:w="3086" w:type="dxa"/>
            <w:shd w:val="clear" w:color="auto" w:fill="F7CAAC"/>
          </w:tcPr>
          <w:p w14:paraId="380639F3" w14:textId="77777777" w:rsidR="00EC5046" w:rsidRDefault="00EC5046" w:rsidP="00566D26">
            <w:pPr>
              <w:rPr>
                <w:b/>
              </w:rPr>
            </w:pPr>
            <w:r>
              <w:rPr>
                <w:b/>
              </w:rPr>
              <w:t>Vyučující</w:t>
            </w:r>
          </w:p>
        </w:tc>
        <w:tc>
          <w:tcPr>
            <w:tcW w:w="6769" w:type="dxa"/>
            <w:gridSpan w:val="7"/>
            <w:tcBorders>
              <w:bottom w:val="nil"/>
            </w:tcBorders>
          </w:tcPr>
          <w:p w14:paraId="61E9EE53" w14:textId="77777777" w:rsidR="00EC5046" w:rsidRDefault="00EC5046" w:rsidP="00566D26">
            <w:r>
              <w:t xml:space="preserve">doc. Ing. Luděk Lukáš, CSc., přednášky (100 %) </w:t>
            </w:r>
          </w:p>
          <w:p w14:paraId="6668D831" w14:textId="77777777" w:rsidR="00EC5046" w:rsidRDefault="00EC5046" w:rsidP="00566D26">
            <w:r>
              <w:t>Ing. Dora Lapková, Ph.D., cvičení (100 %)</w:t>
            </w:r>
          </w:p>
        </w:tc>
      </w:tr>
      <w:tr w:rsidR="00EC5046" w14:paraId="7BDA9D0D" w14:textId="77777777" w:rsidTr="00566D26">
        <w:trPr>
          <w:trHeight w:val="220"/>
        </w:trPr>
        <w:tc>
          <w:tcPr>
            <w:tcW w:w="9855" w:type="dxa"/>
            <w:gridSpan w:val="8"/>
            <w:tcBorders>
              <w:top w:val="nil"/>
            </w:tcBorders>
          </w:tcPr>
          <w:p w14:paraId="6B2B6BFC" w14:textId="77777777" w:rsidR="00EC5046" w:rsidRDefault="00EC5046" w:rsidP="00566D26"/>
        </w:tc>
      </w:tr>
      <w:tr w:rsidR="00EC5046" w14:paraId="2879E3B4" w14:textId="77777777" w:rsidTr="00566D26">
        <w:tc>
          <w:tcPr>
            <w:tcW w:w="3086" w:type="dxa"/>
            <w:shd w:val="clear" w:color="auto" w:fill="F7CAAC"/>
          </w:tcPr>
          <w:p w14:paraId="0CC7FB54" w14:textId="77777777" w:rsidR="00EC5046" w:rsidRDefault="00EC5046" w:rsidP="00566D26">
            <w:pPr>
              <w:rPr>
                <w:b/>
              </w:rPr>
            </w:pPr>
            <w:r>
              <w:rPr>
                <w:b/>
              </w:rPr>
              <w:t>Stručná anotace předmětu</w:t>
            </w:r>
          </w:p>
        </w:tc>
        <w:tc>
          <w:tcPr>
            <w:tcW w:w="6769" w:type="dxa"/>
            <w:gridSpan w:val="7"/>
            <w:tcBorders>
              <w:bottom w:val="nil"/>
            </w:tcBorders>
          </w:tcPr>
          <w:p w14:paraId="6F0185E0" w14:textId="77777777" w:rsidR="00EC5046" w:rsidRDefault="00EC5046" w:rsidP="00566D26"/>
        </w:tc>
      </w:tr>
      <w:tr w:rsidR="00EC5046" w14:paraId="3AF09365" w14:textId="77777777" w:rsidTr="00566D26">
        <w:trPr>
          <w:trHeight w:val="3938"/>
        </w:trPr>
        <w:tc>
          <w:tcPr>
            <w:tcW w:w="9855" w:type="dxa"/>
            <w:gridSpan w:val="8"/>
            <w:tcBorders>
              <w:top w:val="nil"/>
              <w:bottom w:val="single" w:sz="12" w:space="0" w:color="auto"/>
            </w:tcBorders>
          </w:tcPr>
          <w:p w14:paraId="672137A5" w14:textId="77777777" w:rsidR="00EC5046" w:rsidRPr="00F57C14" w:rsidRDefault="00EC5046" w:rsidP="00566D26">
            <w:r w:rsidRPr="00F57C14">
              <w:t>Cílem předmětu je studentům objasnit problematiku zajišťování bezpečnosti veřejných akcí. V rámci obsahu budou popsány specifika veřejných akcí spolu s jejich dělením. Studenti se dále seznámí s legislativou a s povinnostmi pořadatelů. Zabezpečení veřejných akcí bude bráno z pohledu personálního, technického i ekonomického. Podrobněji budou rozebrány sportovní, kulturní a společenské akce. Předmět navazuje na Fyzickou ostrahu, Bezpečnostní inženýrství a</w:t>
            </w:r>
            <w:r>
              <w:t xml:space="preserve"> Krizové plánování a řízení.   </w:t>
            </w:r>
          </w:p>
          <w:p w14:paraId="0060AB2F" w14:textId="77777777" w:rsidR="00EC5046" w:rsidRPr="00F57C14" w:rsidRDefault="00EC5046" w:rsidP="00566D26">
            <w:r w:rsidRPr="00F57C14">
              <w:t>Témata:</w:t>
            </w:r>
          </w:p>
          <w:p w14:paraId="1793CF51" w14:textId="77777777" w:rsidR="00EC5046" w:rsidRPr="00F57C14" w:rsidRDefault="00EC5046" w:rsidP="00EC5046">
            <w:pPr>
              <w:numPr>
                <w:ilvl w:val="0"/>
                <w:numId w:val="1"/>
              </w:numPr>
            </w:pPr>
            <w:r w:rsidRPr="00F57C14">
              <w:t xml:space="preserve">Úvod do studia předmětu </w:t>
            </w:r>
          </w:p>
          <w:p w14:paraId="1C851478" w14:textId="77777777" w:rsidR="00EC5046" w:rsidRPr="00F57C14" w:rsidRDefault="00EC5046" w:rsidP="00EC5046">
            <w:pPr>
              <w:numPr>
                <w:ilvl w:val="0"/>
                <w:numId w:val="1"/>
              </w:numPr>
            </w:pPr>
            <w:r w:rsidRPr="00F57C14">
              <w:t>Veřejné akce – charakter, specifika</w:t>
            </w:r>
          </w:p>
          <w:p w14:paraId="386F10B9" w14:textId="77777777" w:rsidR="00EC5046" w:rsidRPr="00F57C14" w:rsidRDefault="00EC5046" w:rsidP="00EC5046">
            <w:pPr>
              <w:numPr>
                <w:ilvl w:val="0"/>
                <w:numId w:val="1"/>
              </w:numPr>
            </w:pPr>
            <w:r w:rsidRPr="00F57C14">
              <w:t>Veřejné akce – dělení</w:t>
            </w:r>
          </w:p>
          <w:p w14:paraId="17E1600D" w14:textId="77777777" w:rsidR="00EC5046" w:rsidRPr="00F57C14" w:rsidRDefault="00EC5046" w:rsidP="00EC5046">
            <w:pPr>
              <w:numPr>
                <w:ilvl w:val="0"/>
                <w:numId w:val="1"/>
              </w:numPr>
            </w:pPr>
            <w:r w:rsidRPr="00F57C14">
              <w:t>Venkovní veřejné akce</w:t>
            </w:r>
          </w:p>
          <w:p w14:paraId="3C2E9A34" w14:textId="77777777" w:rsidR="00EC5046" w:rsidRPr="00F57C14" w:rsidRDefault="00EC5046" w:rsidP="00EC5046">
            <w:pPr>
              <w:numPr>
                <w:ilvl w:val="0"/>
                <w:numId w:val="1"/>
              </w:numPr>
            </w:pPr>
            <w:r w:rsidRPr="00F57C14">
              <w:t>Veřejné akce uvnitř objektu</w:t>
            </w:r>
          </w:p>
          <w:p w14:paraId="62DEA1AB" w14:textId="77777777" w:rsidR="00EC5046" w:rsidRPr="00F57C14" w:rsidRDefault="00EC5046" w:rsidP="00EC5046">
            <w:pPr>
              <w:numPr>
                <w:ilvl w:val="0"/>
                <w:numId w:val="1"/>
              </w:numPr>
            </w:pPr>
            <w:r w:rsidRPr="00F57C14">
              <w:t>Legislativa</w:t>
            </w:r>
          </w:p>
          <w:p w14:paraId="11ED02BA" w14:textId="77777777" w:rsidR="00EC5046" w:rsidRPr="00F57C14" w:rsidRDefault="00EC5046" w:rsidP="00EC5046">
            <w:pPr>
              <w:numPr>
                <w:ilvl w:val="0"/>
                <w:numId w:val="1"/>
              </w:numPr>
            </w:pPr>
            <w:r w:rsidRPr="00F57C14">
              <w:t>Povinnosti pořadatelů</w:t>
            </w:r>
          </w:p>
          <w:p w14:paraId="4C8E58BC" w14:textId="77777777" w:rsidR="00EC5046" w:rsidRPr="00F57C14" w:rsidRDefault="00EC5046" w:rsidP="00EC5046">
            <w:pPr>
              <w:numPr>
                <w:ilvl w:val="0"/>
                <w:numId w:val="1"/>
              </w:numPr>
            </w:pPr>
            <w:r w:rsidRPr="00F57C14">
              <w:t>Analýzy rizik</w:t>
            </w:r>
          </w:p>
          <w:p w14:paraId="0BEF02DC" w14:textId="77777777" w:rsidR="00EC5046" w:rsidRPr="00F57C14" w:rsidRDefault="00EC5046" w:rsidP="00EC5046">
            <w:pPr>
              <w:numPr>
                <w:ilvl w:val="0"/>
                <w:numId w:val="1"/>
              </w:numPr>
            </w:pPr>
            <w:r w:rsidRPr="00F57C14">
              <w:t>Možnosti zabezpečení – personální</w:t>
            </w:r>
          </w:p>
          <w:p w14:paraId="6B4D6E3D" w14:textId="77777777" w:rsidR="00EC5046" w:rsidRPr="00F57C14" w:rsidRDefault="00EC5046" w:rsidP="00EC5046">
            <w:pPr>
              <w:numPr>
                <w:ilvl w:val="0"/>
                <w:numId w:val="1"/>
              </w:numPr>
            </w:pPr>
            <w:r w:rsidRPr="00F57C14">
              <w:t>Možnosti zabezpečení – technické prostředky</w:t>
            </w:r>
          </w:p>
          <w:p w14:paraId="148AFC78" w14:textId="77777777" w:rsidR="00EC5046" w:rsidRPr="00F57C14" w:rsidRDefault="00EC5046" w:rsidP="00EC5046">
            <w:pPr>
              <w:numPr>
                <w:ilvl w:val="0"/>
                <w:numId w:val="1"/>
              </w:numPr>
            </w:pPr>
            <w:r w:rsidRPr="00F57C14">
              <w:t>Ekonomické řízení zabezpečení</w:t>
            </w:r>
          </w:p>
          <w:p w14:paraId="3304470F" w14:textId="77777777" w:rsidR="00EC5046" w:rsidRPr="00F57C14" w:rsidRDefault="00EC5046" w:rsidP="00EC5046">
            <w:pPr>
              <w:numPr>
                <w:ilvl w:val="0"/>
                <w:numId w:val="1"/>
              </w:numPr>
            </w:pPr>
            <w:r w:rsidRPr="00F57C14">
              <w:t>Sportovní veřejné akce</w:t>
            </w:r>
          </w:p>
          <w:p w14:paraId="4626DE85" w14:textId="77777777" w:rsidR="00EC5046" w:rsidRPr="00F57C14" w:rsidRDefault="00EC5046" w:rsidP="00EC5046">
            <w:pPr>
              <w:numPr>
                <w:ilvl w:val="0"/>
                <w:numId w:val="1"/>
              </w:numPr>
            </w:pPr>
            <w:r w:rsidRPr="00F57C14">
              <w:t>Kulturní veřejné akce</w:t>
            </w:r>
          </w:p>
          <w:p w14:paraId="5C336683" w14:textId="77777777" w:rsidR="00EC5046" w:rsidRDefault="00EC5046" w:rsidP="00EC5046">
            <w:pPr>
              <w:numPr>
                <w:ilvl w:val="0"/>
                <w:numId w:val="1"/>
              </w:numPr>
            </w:pPr>
            <w:r w:rsidRPr="00F57C14">
              <w:t>Společenské veřejné akce</w:t>
            </w:r>
          </w:p>
        </w:tc>
      </w:tr>
      <w:tr w:rsidR="00EC5046" w14:paraId="0C8D85B8" w14:textId="77777777" w:rsidTr="00566D26">
        <w:trPr>
          <w:trHeight w:val="265"/>
        </w:trPr>
        <w:tc>
          <w:tcPr>
            <w:tcW w:w="3653" w:type="dxa"/>
            <w:gridSpan w:val="2"/>
            <w:tcBorders>
              <w:top w:val="nil"/>
            </w:tcBorders>
            <w:shd w:val="clear" w:color="auto" w:fill="F7CAAC"/>
          </w:tcPr>
          <w:p w14:paraId="3A53616F" w14:textId="77777777" w:rsidR="00EC5046" w:rsidRDefault="00EC5046" w:rsidP="00566D26">
            <w:r>
              <w:rPr>
                <w:b/>
              </w:rPr>
              <w:t>Studijní literatura a studijní pomůcky</w:t>
            </w:r>
          </w:p>
        </w:tc>
        <w:tc>
          <w:tcPr>
            <w:tcW w:w="6202" w:type="dxa"/>
            <w:gridSpan w:val="6"/>
            <w:tcBorders>
              <w:top w:val="nil"/>
              <w:bottom w:val="nil"/>
            </w:tcBorders>
          </w:tcPr>
          <w:p w14:paraId="2BCDADB3" w14:textId="77777777" w:rsidR="00EC5046" w:rsidRDefault="00EC5046" w:rsidP="00566D26"/>
        </w:tc>
      </w:tr>
      <w:tr w:rsidR="00EC5046" w14:paraId="77737971" w14:textId="77777777" w:rsidTr="00566D26">
        <w:trPr>
          <w:trHeight w:val="64"/>
        </w:trPr>
        <w:tc>
          <w:tcPr>
            <w:tcW w:w="9855" w:type="dxa"/>
            <w:gridSpan w:val="8"/>
            <w:tcBorders>
              <w:top w:val="nil"/>
            </w:tcBorders>
          </w:tcPr>
          <w:p w14:paraId="2C4FA795" w14:textId="77777777" w:rsidR="00EC5046" w:rsidRDefault="00EC5046" w:rsidP="00566D26">
            <w:pPr>
              <w:rPr>
                <w:b/>
                <w:szCs w:val="18"/>
              </w:rPr>
            </w:pPr>
            <w:r w:rsidRPr="00A711D1">
              <w:rPr>
                <w:b/>
                <w:szCs w:val="18"/>
              </w:rPr>
              <w:t>Povinná literatura:</w:t>
            </w:r>
          </w:p>
          <w:p w14:paraId="06DCBA67" w14:textId="77777777" w:rsidR="00EC5046" w:rsidRPr="00111E43" w:rsidRDefault="00EC5046" w:rsidP="00566D26">
            <w:pPr>
              <w:rPr>
                <w:szCs w:val="18"/>
              </w:rPr>
            </w:pPr>
            <w:r w:rsidRPr="00111E43">
              <w:rPr>
                <w:szCs w:val="18"/>
              </w:rPr>
              <w:t xml:space="preserve">KALVACH Z. </w:t>
            </w:r>
            <w:r w:rsidRPr="00137727">
              <w:rPr>
                <w:i/>
                <w:szCs w:val="18"/>
              </w:rPr>
              <w:t xml:space="preserve">Basics of </w:t>
            </w:r>
            <w:r>
              <w:rPr>
                <w:i/>
                <w:szCs w:val="18"/>
              </w:rPr>
              <w:t>S</w:t>
            </w:r>
            <w:r w:rsidRPr="00137727">
              <w:rPr>
                <w:i/>
                <w:szCs w:val="18"/>
              </w:rPr>
              <w:t xml:space="preserve">oft </w:t>
            </w:r>
            <w:r>
              <w:rPr>
                <w:i/>
                <w:szCs w:val="18"/>
              </w:rPr>
              <w:t>T</w:t>
            </w:r>
            <w:r w:rsidRPr="00137727">
              <w:rPr>
                <w:i/>
                <w:szCs w:val="18"/>
              </w:rPr>
              <w:t xml:space="preserve">argets </w:t>
            </w:r>
            <w:r>
              <w:rPr>
                <w:i/>
                <w:szCs w:val="18"/>
              </w:rPr>
              <w:t>P</w:t>
            </w:r>
            <w:r w:rsidRPr="00137727">
              <w:rPr>
                <w:i/>
                <w:szCs w:val="18"/>
              </w:rPr>
              <w:t>rotection, Soft Targets</w:t>
            </w:r>
            <w:r>
              <w:rPr>
                <w:i/>
                <w:szCs w:val="18"/>
              </w:rPr>
              <w:t>.</w:t>
            </w:r>
            <w:r w:rsidRPr="00111E43">
              <w:rPr>
                <w:szCs w:val="18"/>
              </w:rPr>
              <w:t xml:space="preserve"> Protection Institute, z.u. Praque, June 2016,</w:t>
            </w:r>
          </w:p>
          <w:p w14:paraId="5CE7A887" w14:textId="77777777" w:rsidR="00EC5046" w:rsidRPr="00137727" w:rsidRDefault="00EC5046" w:rsidP="00566D26">
            <w:pPr>
              <w:rPr>
                <w:szCs w:val="18"/>
              </w:rPr>
            </w:pPr>
            <w:r w:rsidRPr="00111E43">
              <w:rPr>
                <w:szCs w:val="18"/>
              </w:rPr>
              <w:t xml:space="preserve">VASILIS, K., LARCHER, M., SOLOMOS, G., </w:t>
            </w:r>
            <w:r w:rsidRPr="00137727">
              <w:rPr>
                <w:i/>
                <w:szCs w:val="18"/>
              </w:rPr>
              <w:t xml:space="preserve">Review on Soft </w:t>
            </w:r>
            <w:r>
              <w:rPr>
                <w:i/>
                <w:szCs w:val="18"/>
              </w:rPr>
              <w:t>T</w:t>
            </w:r>
            <w:r w:rsidRPr="00137727">
              <w:rPr>
                <w:i/>
                <w:szCs w:val="18"/>
              </w:rPr>
              <w:t xml:space="preserve">arget/Public </w:t>
            </w:r>
            <w:r>
              <w:rPr>
                <w:i/>
                <w:szCs w:val="18"/>
              </w:rPr>
              <w:t>S</w:t>
            </w:r>
            <w:r w:rsidRPr="00137727">
              <w:rPr>
                <w:i/>
                <w:szCs w:val="18"/>
              </w:rPr>
              <w:t xml:space="preserve">pace </w:t>
            </w:r>
            <w:r>
              <w:rPr>
                <w:i/>
                <w:szCs w:val="18"/>
              </w:rPr>
              <w:t>P</w:t>
            </w:r>
            <w:r w:rsidRPr="00137727">
              <w:rPr>
                <w:i/>
                <w:szCs w:val="18"/>
              </w:rPr>
              <w:t xml:space="preserve">rotection </w:t>
            </w:r>
            <w:r>
              <w:rPr>
                <w:i/>
                <w:szCs w:val="18"/>
              </w:rPr>
              <w:t>G</w:t>
            </w:r>
            <w:r w:rsidRPr="00137727">
              <w:rPr>
                <w:i/>
                <w:szCs w:val="18"/>
              </w:rPr>
              <w:t>uidance</w:t>
            </w:r>
            <w:r w:rsidRPr="00111E43">
              <w:rPr>
                <w:szCs w:val="18"/>
              </w:rPr>
              <w:t>, JRC Science for Policy Report, European Commission, 2nd edition, 2018, EUR 29116 EN avaliable on-line: http://publications.jrc.ec.europa.eu/repository/bitstream/JRC110885/soft_target-public_space_protection_guidance.pdf</w:t>
            </w:r>
          </w:p>
          <w:p w14:paraId="3E393C34" w14:textId="77777777" w:rsidR="00EC5046" w:rsidRPr="00E33FD7" w:rsidRDefault="00EC5046" w:rsidP="00566D26">
            <w:pPr>
              <w:rPr>
                <w:b/>
                <w:szCs w:val="18"/>
              </w:rPr>
            </w:pPr>
            <w:r w:rsidRPr="00E33FD7">
              <w:rPr>
                <w:b/>
                <w:szCs w:val="18"/>
              </w:rPr>
              <w:t>Doporučená literatura:</w:t>
            </w:r>
          </w:p>
          <w:p w14:paraId="34C765B7" w14:textId="77777777" w:rsidR="00EC5046" w:rsidRPr="00E33FD7" w:rsidRDefault="00EC5046" w:rsidP="00566D26">
            <w:pPr>
              <w:rPr>
                <w:szCs w:val="18"/>
              </w:rPr>
            </w:pPr>
            <w:r w:rsidRPr="00E33FD7">
              <w:rPr>
                <w:szCs w:val="18"/>
              </w:rPr>
              <w:t>AGEL, M</w:t>
            </w:r>
            <w:r>
              <w:rPr>
                <w:szCs w:val="18"/>
              </w:rPr>
              <w:t>.</w:t>
            </w:r>
            <w:r w:rsidRPr="00E33FD7">
              <w:rPr>
                <w:szCs w:val="18"/>
              </w:rPr>
              <w:t xml:space="preserve"> J</w:t>
            </w:r>
            <w:r>
              <w:rPr>
                <w:szCs w:val="18"/>
              </w:rPr>
              <w:t>.</w:t>
            </w:r>
            <w:r w:rsidRPr="00E33FD7">
              <w:rPr>
                <w:szCs w:val="18"/>
              </w:rPr>
              <w:t xml:space="preserve"> </w:t>
            </w:r>
            <w:r>
              <w:rPr>
                <w:szCs w:val="18"/>
              </w:rPr>
              <w:t>a J.</w:t>
            </w:r>
            <w:r w:rsidRPr="00E33FD7">
              <w:rPr>
                <w:szCs w:val="18"/>
              </w:rPr>
              <w:t xml:space="preserve"> L HESTERMAN. </w:t>
            </w:r>
            <w:r w:rsidRPr="00137727">
              <w:rPr>
                <w:i/>
                <w:szCs w:val="18"/>
              </w:rPr>
              <w:t xml:space="preserve">Soft </w:t>
            </w:r>
            <w:r w:rsidRPr="00E33FD7">
              <w:rPr>
                <w:i/>
                <w:szCs w:val="18"/>
              </w:rPr>
              <w:t>Targets And Crisis Management: What Emergency Planners And Security Professionals Need To Know</w:t>
            </w:r>
            <w:r w:rsidRPr="00E33FD7">
              <w:rPr>
                <w:szCs w:val="18"/>
              </w:rPr>
              <w:t>. Boca Raton: CRC Press, Taylor &amp; Francis Group, [2017]. ISBN 978-1-4987-5632-7.</w:t>
            </w:r>
          </w:p>
          <w:p w14:paraId="6095FA9D" w14:textId="77777777" w:rsidR="00EC5046" w:rsidRPr="00E33FD7" w:rsidRDefault="00EC5046" w:rsidP="00566D26">
            <w:pPr>
              <w:rPr>
                <w:szCs w:val="18"/>
              </w:rPr>
            </w:pPr>
            <w:r w:rsidRPr="00E33FD7">
              <w:rPr>
                <w:szCs w:val="18"/>
              </w:rPr>
              <w:t>PURPURA, P. Philip. Security and Loss Prevention: An Introduction. 7nd Edition. Butterworth-Heinemann, 2018. ISBN 978-0128117958</w:t>
            </w:r>
          </w:p>
          <w:p w14:paraId="74BC50C5" w14:textId="77777777" w:rsidR="00EC5046" w:rsidRPr="00CD0369" w:rsidRDefault="00EC5046" w:rsidP="00566D26">
            <w:pPr>
              <w:rPr>
                <w:sz w:val="22"/>
                <w:szCs w:val="22"/>
              </w:rPr>
            </w:pPr>
            <w:r w:rsidRPr="00E33FD7">
              <w:rPr>
                <w:szCs w:val="18"/>
              </w:rPr>
              <w:t xml:space="preserve">HESTERMAN, J. </w:t>
            </w:r>
            <w:r w:rsidRPr="00137727">
              <w:rPr>
                <w:i/>
                <w:szCs w:val="18"/>
              </w:rPr>
              <w:t>Soft Target Hardening: Protecting People from Attack</w:t>
            </w:r>
            <w:r w:rsidRPr="00E33FD7">
              <w:rPr>
                <w:szCs w:val="18"/>
              </w:rPr>
              <w:t>. 2nd Edition. London: Routledge, 2018. ISBN 978-1138391109.</w:t>
            </w:r>
          </w:p>
        </w:tc>
      </w:tr>
      <w:tr w:rsidR="00EC5046" w14:paraId="382D1AD3"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06E933" w14:textId="77777777" w:rsidR="00EC5046" w:rsidRDefault="00EC5046" w:rsidP="00566D26">
            <w:pPr>
              <w:jc w:val="center"/>
              <w:rPr>
                <w:b/>
              </w:rPr>
            </w:pPr>
            <w:r>
              <w:rPr>
                <w:b/>
              </w:rPr>
              <w:t>Informace ke kombinované nebo distanční formě</w:t>
            </w:r>
          </w:p>
        </w:tc>
      </w:tr>
      <w:tr w:rsidR="00EC5046" w14:paraId="1D891860" w14:textId="77777777" w:rsidTr="00566D26">
        <w:tc>
          <w:tcPr>
            <w:tcW w:w="4787" w:type="dxa"/>
            <w:gridSpan w:val="3"/>
            <w:tcBorders>
              <w:top w:val="single" w:sz="2" w:space="0" w:color="auto"/>
            </w:tcBorders>
            <w:shd w:val="clear" w:color="auto" w:fill="F7CAAC"/>
          </w:tcPr>
          <w:p w14:paraId="356AED90" w14:textId="77777777" w:rsidR="00EC5046" w:rsidRDefault="00EC5046" w:rsidP="00566D26">
            <w:r>
              <w:rPr>
                <w:b/>
              </w:rPr>
              <w:t>Rozsah konzultací (soustředění)</w:t>
            </w:r>
          </w:p>
        </w:tc>
        <w:tc>
          <w:tcPr>
            <w:tcW w:w="889" w:type="dxa"/>
            <w:tcBorders>
              <w:top w:val="single" w:sz="2" w:space="0" w:color="auto"/>
            </w:tcBorders>
          </w:tcPr>
          <w:p w14:paraId="62289024" w14:textId="77777777" w:rsidR="00EC5046" w:rsidRDefault="00EC5046" w:rsidP="00566D26">
            <w:r>
              <w:t>16</w:t>
            </w:r>
          </w:p>
        </w:tc>
        <w:tc>
          <w:tcPr>
            <w:tcW w:w="4179" w:type="dxa"/>
            <w:gridSpan w:val="4"/>
            <w:tcBorders>
              <w:top w:val="single" w:sz="2" w:space="0" w:color="auto"/>
            </w:tcBorders>
            <w:shd w:val="clear" w:color="auto" w:fill="F7CAAC"/>
          </w:tcPr>
          <w:p w14:paraId="492EA552" w14:textId="77777777" w:rsidR="00EC5046" w:rsidRDefault="00EC5046" w:rsidP="00566D26">
            <w:pPr>
              <w:rPr>
                <w:b/>
              </w:rPr>
            </w:pPr>
            <w:r>
              <w:rPr>
                <w:b/>
              </w:rPr>
              <w:t xml:space="preserve">hodin </w:t>
            </w:r>
          </w:p>
        </w:tc>
      </w:tr>
      <w:tr w:rsidR="00EC5046" w14:paraId="4D904AD1" w14:textId="77777777" w:rsidTr="00566D26">
        <w:tc>
          <w:tcPr>
            <w:tcW w:w="9855" w:type="dxa"/>
            <w:gridSpan w:val="8"/>
            <w:shd w:val="clear" w:color="auto" w:fill="F7CAAC"/>
          </w:tcPr>
          <w:p w14:paraId="2F78EFB2" w14:textId="77777777" w:rsidR="00EC5046" w:rsidRDefault="00EC5046" w:rsidP="00566D26">
            <w:pPr>
              <w:rPr>
                <w:b/>
              </w:rPr>
            </w:pPr>
            <w:r>
              <w:rPr>
                <w:b/>
              </w:rPr>
              <w:t>Informace o způsobu kontaktu s vyučujícím</w:t>
            </w:r>
          </w:p>
        </w:tc>
      </w:tr>
      <w:tr w:rsidR="00EC5046" w14:paraId="2C94FD97" w14:textId="77777777" w:rsidTr="00566D26">
        <w:trPr>
          <w:trHeight w:val="466"/>
        </w:trPr>
        <w:tc>
          <w:tcPr>
            <w:tcW w:w="9855" w:type="dxa"/>
            <w:gridSpan w:val="8"/>
          </w:tcPr>
          <w:p w14:paraId="339314E2" w14:textId="77777777" w:rsidR="00EC5046" w:rsidRPr="00F57C14" w:rsidRDefault="00EC5046" w:rsidP="00566D26">
            <w:r w:rsidRPr="00F57C14">
              <w:lastRenderedPageBreak/>
              <w:t xml:space="preserve">Vyučující na FAI mají trvale vypsány a zveřejněny konzultace minimálně 2h/týden, v rámci kterých mají studenti možnost konzultovat podrobněji probíranou látku. Dále mohou studenti komunikovat s vyučujícím pomocí e-mailu a LMS Moodle. </w:t>
            </w:r>
          </w:p>
        </w:tc>
      </w:tr>
    </w:tbl>
    <w:p w14:paraId="6AD15B60"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EC5046" w14:paraId="561C53D8" w14:textId="77777777" w:rsidTr="00566D26">
        <w:tc>
          <w:tcPr>
            <w:tcW w:w="9855" w:type="dxa"/>
            <w:gridSpan w:val="8"/>
            <w:tcBorders>
              <w:bottom w:val="double" w:sz="4" w:space="0" w:color="auto"/>
            </w:tcBorders>
            <w:shd w:val="clear" w:color="auto" w:fill="BDD6EE"/>
          </w:tcPr>
          <w:p w14:paraId="7CAB63B0" w14:textId="1D963F92" w:rsidR="00EC5046" w:rsidRDefault="00EC5046" w:rsidP="00566D26">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12" w:author="Jiří Vojtěšek" w:date="2018-11-26T14:08:00Z">
              <w:r w:rsidR="00926202" w:rsidRPr="00926202">
                <w:rPr>
                  <w:rStyle w:val="Odkazintenzivn"/>
                  <w:rPrChange w:id="513" w:author="Jiří Vojtěšek" w:date="2018-11-26T14:08:00Z">
                    <w:rPr>
                      <w:b/>
                    </w:rPr>
                  </w:rPrChange>
                </w:rPr>
                <w:t>Abecední seznam</w:t>
              </w:r>
            </w:ins>
            <w:del w:id="514"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08A3B047" w14:textId="77777777" w:rsidTr="00566D26">
        <w:tc>
          <w:tcPr>
            <w:tcW w:w="3086" w:type="dxa"/>
            <w:tcBorders>
              <w:top w:val="double" w:sz="4" w:space="0" w:color="auto"/>
            </w:tcBorders>
            <w:shd w:val="clear" w:color="auto" w:fill="F7CAAC"/>
          </w:tcPr>
          <w:p w14:paraId="17C95785"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22F38D3" w14:textId="77777777" w:rsidR="00EC5046" w:rsidRDefault="00EC5046" w:rsidP="00566D26">
            <w:bookmarkStart w:id="515" w:name="SecuritySystemandPublicAdministratio"/>
            <w:r>
              <w:t>Security System and Public Administration</w:t>
            </w:r>
            <w:bookmarkEnd w:id="515"/>
          </w:p>
        </w:tc>
      </w:tr>
      <w:tr w:rsidR="00EC5046" w14:paraId="19D40223" w14:textId="77777777" w:rsidTr="00566D26">
        <w:tc>
          <w:tcPr>
            <w:tcW w:w="3086" w:type="dxa"/>
            <w:shd w:val="clear" w:color="auto" w:fill="F7CAAC"/>
          </w:tcPr>
          <w:p w14:paraId="0AAE3B0F" w14:textId="77777777" w:rsidR="00EC5046" w:rsidRDefault="00EC5046" w:rsidP="00566D26">
            <w:pPr>
              <w:rPr>
                <w:b/>
              </w:rPr>
            </w:pPr>
            <w:r>
              <w:rPr>
                <w:b/>
              </w:rPr>
              <w:t>Typ předmětu</w:t>
            </w:r>
          </w:p>
        </w:tc>
        <w:tc>
          <w:tcPr>
            <w:tcW w:w="3406" w:type="dxa"/>
            <w:gridSpan w:val="4"/>
          </w:tcPr>
          <w:p w14:paraId="591C68D1" w14:textId="77777777" w:rsidR="00EC5046" w:rsidRDefault="00EC5046" w:rsidP="00566D26">
            <w:r>
              <w:t>Povinný „PZ“ pro specializaci:</w:t>
            </w:r>
          </w:p>
          <w:p w14:paraId="31EE06DF" w14:textId="77777777" w:rsidR="00EC5046" w:rsidRDefault="00EC5046" w:rsidP="00566D26">
            <w:r>
              <w:t>Bezpečnostní management</w:t>
            </w:r>
          </w:p>
        </w:tc>
        <w:tc>
          <w:tcPr>
            <w:tcW w:w="2755" w:type="dxa"/>
            <w:gridSpan w:val="2"/>
            <w:shd w:val="clear" w:color="auto" w:fill="F7CAAC"/>
          </w:tcPr>
          <w:p w14:paraId="138A76E6" w14:textId="77777777" w:rsidR="00EC5046" w:rsidRDefault="00EC5046" w:rsidP="00566D26">
            <w:r>
              <w:rPr>
                <w:b/>
              </w:rPr>
              <w:t>doporučený ročník / semestr</w:t>
            </w:r>
          </w:p>
        </w:tc>
        <w:tc>
          <w:tcPr>
            <w:tcW w:w="608" w:type="dxa"/>
          </w:tcPr>
          <w:p w14:paraId="42001FE2" w14:textId="77777777" w:rsidR="00EC5046" w:rsidRDefault="00EC5046" w:rsidP="00566D26">
            <w:r>
              <w:t>1/L</w:t>
            </w:r>
          </w:p>
        </w:tc>
      </w:tr>
      <w:tr w:rsidR="00EC5046" w14:paraId="20C8B209" w14:textId="77777777" w:rsidTr="00566D26">
        <w:tc>
          <w:tcPr>
            <w:tcW w:w="3086" w:type="dxa"/>
            <w:shd w:val="clear" w:color="auto" w:fill="F7CAAC"/>
          </w:tcPr>
          <w:p w14:paraId="7562B4CE" w14:textId="77777777" w:rsidR="00EC5046" w:rsidRDefault="00EC5046" w:rsidP="00566D26">
            <w:pPr>
              <w:rPr>
                <w:b/>
              </w:rPr>
            </w:pPr>
            <w:r>
              <w:rPr>
                <w:b/>
              </w:rPr>
              <w:t>Rozsah studijního předmětu</w:t>
            </w:r>
          </w:p>
        </w:tc>
        <w:tc>
          <w:tcPr>
            <w:tcW w:w="1701" w:type="dxa"/>
            <w:gridSpan w:val="2"/>
          </w:tcPr>
          <w:p w14:paraId="66BF3699" w14:textId="77777777" w:rsidR="00EC5046" w:rsidRDefault="00EC5046" w:rsidP="00566D26">
            <w:r>
              <w:t>28p + 28c</w:t>
            </w:r>
          </w:p>
        </w:tc>
        <w:tc>
          <w:tcPr>
            <w:tcW w:w="889" w:type="dxa"/>
            <w:shd w:val="clear" w:color="auto" w:fill="F7CAAC"/>
          </w:tcPr>
          <w:p w14:paraId="509E7DD9" w14:textId="77777777" w:rsidR="00EC5046" w:rsidRDefault="00EC5046" w:rsidP="00566D26">
            <w:pPr>
              <w:rPr>
                <w:b/>
              </w:rPr>
            </w:pPr>
            <w:r>
              <w:rPr>
                <w:b/>
              </w:rPr>
              <w:t xml:space="preserve">hod. </w:t>
            </w:r>
          </w:p>
        </w:tc>
        <w:tc>
          <w:tcPr>
            <w:tcW w:w="816" w:type="dxa"/>
          </w:tcPr>
          <w:p w14:paraId="6B4EC7BE" w14:textId="77777777" w:rsidR="00EC5046" w:rsidRDefault="00EC5046" w:rsidP="00566D26"/>
        </w:tc>
        <w:tc>
          <w:tcPr>
            <w:tcW w:w="2156" w:type="dxa"/>
            <w:shd w:val="clear" w:color="auto" w:fill="F7CAAC"/>
          </w:tcPr>
          <w:p w14:paraId="4851C307" w14:textId="77777777" w:rsidR="00EC5046" w:rsidRDefault="00EC5046" w:rsidP="00566D26">
            <w:pPr>
              <w:rPr>
                <w:b/>
              </w:rPr>
            </w:pPr>
            <w:r>
              <w:rPr>
                <w:b/>
              </w:rPr>
              <w:t>kreditů</w:t>
            </w:r>
          </w:p>
        </w:tc>
        <w:tc>
          <w:tcPr>
            <w:tcW w:w="1207" w:type="dxa"/>
            <w:gridSpan w:val="2"/>
          </w:tcPr>
          <w:p w14:paraId="03B3B8E4" w14:textId="77777777" w:rsidR="00EC5046" w:rsidRDefault="00EC5046" w:rsidP="00566D26">
            <w:r>
              <w:t>4</w:t>
            </w:r>
          </w:p>
        </w:tc>
      </w:tr>
      <w:tr w:rsidR="00EC5046" w14:paraId="76D1DF90" w14:textId="77777777" w:rsidTr="00566D26">
        <w:tc>
          <w:tcPr>
            <w:tcW w:w="3086" w:type="dxa"/>
            <w:shd w:val="clear" w:color="auto" w:fill="F7CAAC"/>
          </w:tcPr>
          <w:p w14:paraId="4E62C761" w14:textId="77777777" w:rsidR="00EC5046" w:rsidRDefault="00EC5046" w:rsidP="00566D26">
            <w:pPr>
              <w:rPr>
                <w:b/>
                <w:sz w:val="22"/>
              </w:rPr>
            </w:pPr>
            <w:r>
              <w:rPr>
                <w:b/>
              </w:rPr>
              <w:t>Prerekvizity, korekvizity, ekvivalence</w:t>
            </w:r>
          </w:p>
        </w:tc>
        <w:tc>
          <w:tcPr>
            <w:tcW w:w="6769" w:type="dxa"/>
            <w:gridSpan w:val="7"/>
          </w:tcPr>
          <w:p w14:paraId="3E87B259" w14:textId="77777777" w:rsidR="00EC5046" w:rsidRDefault="00EC5046" w:rsidP="00566D26">
            <w:r>
              <w:t>nejsou</w:t>
            </w:r>
          </w:p>
        </w:tc>
      </w:tr>
      <w:tr w:rsidR="00EC5046" w14:paraId="41651B4D" w14:textId="77777777" w:rsidTr="00566D26">
        <w:tc>
          <w:tcPr>
            <w:tcW w:w="3086" w:type="dxa"/>
            <w:shd w:val="clear" w:color="auto" w:fill="F7CAAC"/>
          </w:tcPr>
          <w:p w14:paraId="6C7A9258" w14:textId="77777777" w:rsidR="00EC5046" w:rsidRDefault="00EC5046" w:rsidP="00566D26">
            <w:pPr>
              <w:rPr>
                <w:b/>
              </w:rPr>
            </w:pPr>
            <w:r>
              <w:rPr>
                <w:b/>
              </w:rPr>
              <w:t>Způsob ověření studijních výsledků</w:t>
            </w:r>
          </w:p>
        </w:tc>
        <w:tc>
          <w:tcPr>
            <w:tcW w:w="3406" w:type="dxa"/>
            <w:gridSpan w:val="4"/>
          </w:tcPr>
          <w:p w14:paraId="354D1DB3" w14:textId="77777777" w:rsidR="00EC5046" w:rsidRDefault="00EC5046" w:rsidP="00566D26">
            <w:r>
              <w:t>Zápočet, zkouška</w:t>
            </w:r>
          </w:p>
        </w:tc>
        <w:tc>
          <w:tcPr>
            <w:tcW w:w="2156" w:type="dxa"/>
            <w:shd w:val="clear" w:color="auto" w:fill="F7CAAC"/>
          </w:tcPr>
          <w:p w14:paraId="6A792CDF" w14:textId="77777777" w:rsidR="00EC5046" w:rsidRDefault="00EC5046" w:rsidP="00566D26">
            <w:pPr>
              <w:rPr>
                <w:b/>
              </w:rPr>
            </w:pPr>
            <w:r>
              <w:rPr>
                <w:b/>
              </w:rPr>
              <w:t>Forma výuky</w:t>
            </w:r>
          </w:p>
        </w:tc>
        <w:tc>
          <w:tcPr>
            <w:tcW w:w="1207" w:type="dxa"/>
            <w:gridSpan w:val="2"/>
          </w:tcPr>
          <w:p w14:paraId="45BB66D7" w14:textId="77777777" w:rsidR="00EC5046" w:rsidRDefault="00EC5046" w:rsidP="00566D26">
            <w:r>
              <w:t>přednáška cvičení</w:t>
            </w:r>
          </w:p>
        </w:tc>
      </w:tr>
      <w:tr w:rsidR="00EC5046" w14:paraId="6C16CF9E" w14:textId="77777777" w:rsidTr="00566D26">
        <w:trPr>
          <w:trHeight w:val="1110"/>
        </w:trPr>
        <w:tc>
          <w:tcPr>
            <w:tcW w:w="3086" w:type="dxa"/>
            <w:shd w:val="clear" w:color="auto" w:fill="F7CAAC"/>
          </w:tcPr>
          <w:p w14:paraId="5ED5209A"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3150A6A9" w14:textId="77777777" w:rsidR="00EC5046" w:rsidRDefault="00EC5046" w:rsidP="00566D26">
            <w:r>
              <w:t>Pro udělení</w:t>
            </w:r>
            <w:r w:rsidRPr="00EC44EC">
              <w:t xml:space="preserve"> zápočtu </w:t>
            </w:r>
            <w:r>
              <w:t xml:space="preserve">je požadováno: </w:t>
            </w:r>
          </w:p>
          <w:p w14:paraId="7E167EC0" w14:textId="77777777" w:rsidR="00EC5046" w:rsidRDefault="00EC5046" w:rsidP="00EC5046">
            <w:pPr>
              <w:pStyle w:val="Odstavecseseznamem"/>
              <w:numPr>
                <w:ilvl w:val="0"/>
                <w:numId w:val="7"/>
              </w:numPr>
            </w:pPr>
            <w:r>
              <w:t>a</w:t>
            </w:r>
            <w:r w:rsidRPr="006F72C0">
              <w:t>ktivní účast ve výuce</w:t>
            </w:r>
            <w:r>
              <w:t xml:space="preserve"> (přednášky/cvičení)</w:t>
            </w:r>
            <w:r w:rsidRPr="006F72C0">
              <w:t xml:space="preserve"> v rozsahu min. 80%</w:t>
            </w:r>
          </w:p>
          <w:p w14:paraId="40099864" w14:textId="77777777" w:rsidR="00EC5046" w:rsidRDefault="00EC5046" w:rsidP="00EC5046">
            <w:pPr>
              <w:pStyle w:val="Odstavecseseznamem"/>
              <w:numPr>
                <w:ilvl w:val="0"/>
                <w:numId w:val="7"/>
              </w:numPr>
            </w:pPr>
            <w:r>
              <w:t>zpracování prezentace na zvolené téma</w:t>
            </w:r>
          </w:p>
          <w:p w14:paraId="4B280BEB" w14:textId="77777777" w:rsidR="00EC5046" w:rsidRDefault="00EC5046" w:rsidP="00EC5046">
            <w:pPr>
              <w:pStyle w:val="Odstavecseseznamem"/>
              <w:numPr>
                <w:ilvl w:val="0"/>
                <w:numId w:val="7"/>
              </w:numPr>
            </w:pPr>
            <w:r>
              <w:t>v</w:t>
            </w:r>
            <w:r w:rsidRPr="006F72C0">
              <w:t>ypracování semestrální práce a její úspěšné obhájení formou kolokvia</w:t>
            </w:r>
          </w:p>
          <w:p w14:paraId="5A5E1D2C" w14:textId="77777777" w:rsidR="00EC5046" w:rsidRDefault="00EC5046" w:rsidP="00566D26">
            <w:pPr>
              <w:ind w:left="60"/>
            </w:pPr>
            <w:r>
              <w:t>Pro úspěšné absolvování zkoušky je požadováno:</w:t>
            </w:r>
          </w:p>
          <w:p w14:paraId="679202EA" w14:textId="77777777" w:rsidR="00EC5046" w:rsidRDefault="00EC5046" w:rsidP="00EC5046">
            <w:pPr>
              <w:pStyle w:val="Odstavecseseznamem"/>
              <w:numPr>
                <w:ilvl w:val="0"/>
                <w:numId w:val="7"/>
              </w:numPr>
            </w:pPr>
            <w:r>
              <w:t>splnění požadavků zápočtu</w:t>
            </w:r>
          </w:p>
          <w:p w14:paraId="6786B45B" w14:textId="77777777" w:rsidR="00EC5046" w:rsidRDefault="00EC5046" w:rsidP="00EC5046">
            <w:pPr>
              <w:pStyle w:val="Odstavecseseznamem"/>
              <w:numPr>
                <w:ilvl w:val="0"/>
                <w:numId w:val="7"/>
              </w:numPr>
            </w:pPr>
            <w:r>
              <w:t>prokázání praktických odborných znalostí před ústní zkouškou</w:t>
            </w:r>
          </w:p>
          <w:p w14:paraId="35C1EFBC" w14:textId="77777777" w:rsidR="00EC5046" w:rsidRDefault="00EC5046" w:rsidP="00EC5046">
            <w:pPr>
              <w:pStyle w:val="Odstavecseseznamem"/>
              <w:numPr>
                <w:ilvl w:val="0"/>
                <w:numId w:val="7"/>
              </w:numPr>
            </w:pPr>
            <w:r>
              <w:t>o</w:t>
            </w:r>
            <w:r w:rsidRPr="006F72C0">
              <w:t>bhájení znalostí formou ústní</w:t>
            </w:r>
            <w:r>
              <w:t xml:space="preserve"> zkoušky</w:t>
            </w:r>
          </w:p>
        </w:tc>
      </w:tr>
      <w:tr w:rsidR="00EC5046" w14:paraId="0D425852" w14:textId="77777777" w:rsidTr="00566D26">
        <w:trPr>
          <w:trHeight w:val="58"/>
        </w:trPr>
        <w:tc>
          <w:tcPr>
            <w:tcW w:w="9855" w:type="dxa"/>
            <w:gridSpan w:val="8"/>
            <w:tcBorders>
              <w:top w:val="nil"/>
            </w:tcBorders>
          </w:tcPr>
          <w:p w14:paraId="4227D5D0" w14:textId="77777777" w:rsidR="00EC5046" w:rsidRDefault="00EC5046" w:rsidP="00566D26"/>
        </w:tc>
      </w:tr>
      <w:tr w:rsidR="00EC5046" w14:paraId="4753CD7E" w14:textId="77777777" w:rsidTr="00566D26">
        <w:trPr>
          <w:trHeight w:val="197"/>
        </w:trPr>
        <w:tc>
          <w:tcPr>
            <w:tcW w:w="3086" w:type="dxa"/>
            <w:tcBorders>
              <w:top w:val="nil"/>
            </w:tcBorders>
            <w:shd w:val="clear" w:color="auto" w:fill="F7CAAC"/>
          </w:tcPr>
          <w:p w14:paraId="4542E767" w14:textId="77777777" w:rsidR="00EC5046" w:rsidRDefault="00EC5046" w:rsidP="00566D26">
            <w:pPr>
              <w:rPr>
                <w:b/>
              </w:rPr>
            </w:pPr>
            <w:r>
              <w:rPr>
                <w:b/>
              </w:rPr>
              <w:t>Garant předmětu</w:t>
            </w:r>
          </w:p>
        </w:tc>
        <w:tc>
          <w:tcPr>
            <w:tcW w:w="6769" w:type="dxa"/>
            <w:gridSpan w:val="7"/>
            <w:tcBorders>
              <w:top w:val="nil"/>
            </w:tcBorders>
          </w:tcPr>
          <w:p w14:paraId="32B43B4D" w14:textId="77777777" w:rsidR="00EC5046" w:rsidRDefault="00EC5046" w:rsidP="00566D26">
            <w:r>
              <w:t>doc. Ing. Luděk Lukáš, CSc.</w:t>
            </w:r>
          </w:p>
        </w:tc>
      </w:tr>
      <w:tr w:rsidR="00EC5046" w14:paraId="4EC89B6A" w14:textId="77777777" w:rsidTr="00566D26">
        <w:trPr>
          <w:trHeight w:val="243"/>
        </w:trPr>
        <w:tc>
          <w:tcPr>
            <w:tcW w:w="3086" w:type="dxa"/>
            <w:tcBorders>
              <w:top w:val="nil"/>
            </w:tcBorders>
            <w:shd w:val="clear" w:color="auto" w:fill="F7CAAC"/>
          </w:tcPr>
          <w:p w14:paraId="74FF306A" w14:textId="77777777" w:rsidR="00EC5046" w:rsidRDefault="00EC5046" w:rsidP="00566D26">
            <w:pPr>
              <w:rPr>
                <w:b/>
              </w:rPr>
            </w:pPr>
            <w:r>
              <w:rPr>
                <w:b/>
              </w:rPr>
              <w:t>Zapojení garanta do výuky předmětu</w:t>
            </w:r>
          </w:p>
        </w:tc>
        <w:tc>
          <w:tcPr>
            <w:tcW w:w="6769" w:type="dxa"/>
            <w:gridSpan w:val="7"/>
            <w:tcBorders>
              <w:top w:val="nil"/>
            </w:tcBorders>
          </w:tcPr>
          <w:p w14:paraId="7CF143F2" w14:textId="77777777" w:rsidR="00EC5046" w:rsidRDefault="00EC5046" w:rsidP="00566D26">
            <w:r>
              <w:t>Vedení přednášek, kontrola úrovně zpracovaných semestrálních prací a ověření znalostí formou ústní zkoušky.</w:t>
            </w:r>
          </w:p>
        </w:tc>
      </w:tr>
      <w:tr w:rsidR="00EC5046" w14:paraId="0913BD56" w14:textId="77777777" w:rsidTr="00566D26">
        <w:tc>
          <w:tcPr>
            <w:tcW w:w="3086" w:type="dxa"/>
            <w:shd w:val="clear" w:color="auto" w:fill="F7CAAC"/>
          </w:tcPr>
          <w:p w14:paraId="00FF1F22" w14:textId="77777777" w:rsidR="00EC5046" w:rsidRDefault="00EC5046" w:rsidP="00566D26">
            <w:pPr>
              <w:rPr>
                <w:b/>
              </w:rPr>
            </w:pPr>
            <w:r>
              <w:rPr>
                <w:b/>
              </w:rPr>
              <w:t>Vyučující</w:t>
            </w:r>
          </w:p>
        </w:tc>
        <w:tc>
          <w:tcPr>
            <w:tcW w:w="6769" w:type="dxa"/>
            <w:gridSpan w:val="7"/>
            <w:tcBorders>
              <w:bottom w:val="nil"/>
            </w:tcBorders>
          </w:tcPr>
          <w:p w14:paraId="565A04DC" w14:textId="77777777" w:rsidR="00EC5046" w:rsidRDefault="00EC5046" w:rsidP="00566D26">
            <w:r>
              <w:t>doc. Ing. Luděk Lukáš, CSc., přednášky (100 %)</w:t>
            </w:r>
          </w:p>
          <w:p w14:paraId="56795DE3" w14:textId="77777777" w:rsidR="00EC5046" w:rsidRDefault="00EC5046" w:rsidP="00566D26">
            <w:r>
              <w:t>Ing. Lukáš Pavlík, cvičení (100 %)</w:t>
            </w:r>
          </w:p>
        </w:tc>
      </w:tr>
      <w:tr w:rsidR="00EC5046" w14:paraId="76D71AF8" w14:textId="77777777" w:rsidTr="00566D26">
        <w:trPr>
          <w:trHeight w:val="119"/>
        </w:trPr>
        <w:tc>
          <w:tcPr>
            <w:tcW w:w="9855" w:type="dxa"/>
            <w:gridSpan w:val="8"/>
            <w:tcBorders>
              <w:top w:val="nil"/>
            </w:tcBorders>
          </w:tcPr>
          <w:p w14:paraId="555346FC" w14:textId="77777777" w:rsidR="00EC5046" w:rsidRDefault="00EC5046" w:rsidP="00566D26"/>
        </w:tc>
      </w:tr>
      <w:tr w:rsidR="00EC5046" w14:paraId="5DE5B673" w14:textId="77777777" w:rsidTr="00566D26">
        <w:tc>
          <w:tcPr>
            <w:tcW w:w="3086" w:type="dxa"/>
            <w:shd w:val="clear" w:color="auto" w:fill="F7CAAC"/>
          </w:tcPr>
          <w:p w14:paraId="35328BBD" w14:textId="77777777" w:rsidR="00EC5046" w:rsidRDefault="00EC5046" w:rsidP="00566D26">
            <w:pPr>
              <w:rPr>
                <w:b/>
              </w:rPr>
            </w:pPr>
            <w:r>
              <w:rPr>
                <w:b/>
              </w:rPr>
              <w:t>Stručná anotace předmětu</w:t>
            </w:r>
          </w:p>
        </w:tc>
        <w:tc>
          <w:tcPr>
            <w:tcW w:w="6769" w:type="dxa"/>
            <w:gridSpan w:val="7"/>
            <w:tcBorders>
              <w:bottom w:val="nil"/>
            </w:tcBorders>
          </w:tcPr>
          <w:p w14:paraId="6F279E02" w14:textId="77777777" w:rsidR="00EC5046" w:rsidRDefault="00EC5046" w:rsidP="00566D26"/>
        </w:tc>
      </w:tr>
      <w:tr w:rsidR="00EC5046" w14:paraId="22224BB0" w14:textId="77777777" w:rsidTr="00566D26">
        <w:trPr>
          <w:trHeight w:val="3938"/>
        </w:trPr>
        <w:tc>
          <w:tcPr>
            <w:tcW w:w="9855" w:type="dxa"/>
            <w:gridSpan w:val="8"/>
            <w:tcBorders>
              <w:top w:val="nil"/>
              <w:bottom w:val="single" w:sz="12" w:space="0" w:color="auto"/>
            </w:tcBorders>
          </w:tcPr>
          <w:p w14:paraId="50954034" w14:textId="77777777" w:rsidR="00EC5046" w:rsidRDefault="00EC5046" w:rsidP="00566D26">
            <w:r>
              <w:t xml:space="preserve">Cílem předmětu </w:t>
            </w:r>
            <w:r w:rsidRPr="002B49CB">
              <w:rPr>
                <w:szCs w:val="22"/>
              </w:rPr>
              <w:t>je získání poznatků a znalostí z oblasti</w:t>
            </w:r>
            <w:r w:rsidRPr="00E16BF7" w:rsidDel="008C06FE">
              <w:t xml:space="preserve"> </w:t>
            </w:r>
            <w:r>
              <w:t>zajištění bezpečnosti na mezinárodní a národní úrovni a roli veřejné správy v této oblasti. Současně také rozbor systému, působnost a zásady fungování veřejné správy. Na závěr seznámení studentů s problematikou informatizace veřejné správy.</w:t>
            </w:r>
          </w:p>
          <w:p w14:paraId="08CCF059" w14:textId="77777777" w:rsidR="00EC5046" w:rsidRPr="00515446" w:rsidRDefault="00EC5046" w:rsidP="00566D26">
            <w:r w:rsidRPr="00515446">
              <w:t>Témata:</w:t>
            </w:r>
          </w:p>
          <w:p w14:paraId="392D3790" w14:textId="77777777" w:rsidR="00EC5046" w:rsidRDefault="00EC5046" w:rsidP="00EC5046">
            <w:pPr>
              <w:numPr>
                <w:ilvl w:val="0"/>
                <w:numId w:val="18"/>
              </w:numPr>
            </w:pPr>
            <w:r>
              <w:t>Úvod do studia předmětu</w:t>
            </w:r>
          </w:p>
          <w:p w14:paraId="16B94FC1" w14:textId="77777777" w:rsidR="00EC5046" w:rsidRDefault="00EC5046" w:rsidP="00EC5046">
            <w:pPr>
              <w:numPr>
                <w:ilvl w:val="0"/>
                <w:numId w:val="18"/>
              </w:numPr>
            </w:pPr>
            <w:r>
              <w:t>Mezinárodní právo jako základ bezpečnosti</w:t>
            </w:r>
          </w:p>
          <w:p w14:paraId="5E355AAE" w14:textId="77777777" w:rsidR="00EC5046" w:rsidRDefault="00EC5046" w:rsidP="00EC5046">
            <w:pPr>
              <w:numPr>
                <w:ilvl w:val="0"/>
                <w:numId w:val="18"/>
              </w:numPr>
            </w:pPr>
            <w:r>
              <w:t>Mezinárodní vztahy</w:t>
            </w:r>
          </w:p>
          <w:p w14:paraId="3FE4AE8F" w14:textId="77777777" w:rsidR="00EC5046" w:rsidRDefault="00EC5046" w:rsidP="00EC5046">
            <w:pPr>
              <w:numPr>
                <w:ilvl w:val="0"/>
                <w:numId w:val="18"/>
              </w:numPr>
            </w:pPr>
            <w:r>
              <w:t>Teorie vývoje mezinárodního bezpečnostního prostředí</w:t>
            </w:r>
          </w:p>
          <w:p w14:paraId="43098CA0" w14:textId="77777777" w:rsidR="00EC5046" w:rsidRDefault="00EC5046" w:rsidP="00EC5046">
            <w:pPr>
              <w:numPr>
                <w:ilvl w:val="0"/>
                <w:numId w:val="18"/>
              </w:numPr>
            </w:pPr>
            <w:r>
              <w:t>Systém mezinárodní bezpečnosti (hlavní bezpečnostní aktéři)</w:t>
            </w:r>
          </w:p>
          <w:p w14:paraId="6064A672" w14:textId="77777777" w:rsidR="00EC5046" w:rsidRDefault="00EC5046" w:rsidP="00EC5046">
            <w:pPr>
              <w:numPr>
                <w:ilvl w:val="0"/>
                <w:numId w:val="18"/>
              </w:numPr>
            </w:pPr>
            <w:r>
              <w:t>Role mezinárodních bezpečnostních organizací (OSN)</w:t>
            </w:r>
          </w:p>
          <w:p w14:paraId="105258D4" w14:textId="77777777" w:rsidR="00EC5046" w:rsidRDefault="00EC5046" w:rsidP="00EC5046">
            <w:pPr>
              <w:numPr>
                <w:ilvl w:val="0"/>
                <w:numId w:val="18"/>
              </w:numPr>
            </w:pPr>
            <w:r>
              <w:t>Bezpečnostní politika EU a NATO</w:t>
            </w:r>
          </w:p>
          <w:p w14:paraId="422688B2" w14:textId="77777777" w:rsidR="00EC5046" w:rsidRDefault="00EC5046" w:rsidP="00EC5046">
            <w:pPr>
              <w:numPr>
                <w:ilvl w:val="0"/>
                <w:numId w:val="18"/>
              </w:numPr>
            </w:pPr>
            <w:r>
              <w:t xml:space="preserve">Podstata a soudobé pojetí veřejné správy </w:t>
            </w:r>
          </w:p>
          <w:p w14:paraId="5B56D9AC" w14:textId="77777777" w:rsidR="00EC5046" w:rsidRDefault="00EC5046" w:rsidP="00EC5046">
            <w:pPr>
              <w:numPr>
                <w:ilvl w:val="0"/>
                <w:numId w:val="18"/>
              </w:numPr>
            </w:pPr>
            <w:r>
              <w:t>Státní správa</w:t>
            </w:r>
          </w:p>
          <w:p w14:paraId="2DE9807D" w14:textId="77777777" w:rsidR="00EC5046" w:rsidRDefault="00EC5046" w:rsidP="00EC5046">
            <w:pPr>
              <w:numPr>
                <w:ilvl w:val="0"/>
                <w:numId w:val="18"/>
              </w:numPr>
            </w:pPr>
            <w:r>
              <w:t>Struktura a působnost samosprávy</w:t>
            </w:r>
          </w:p>
          <w:p w14:paraId="71F30F8D" w14:textId="77777777" w:rsidR="00EC5046" w:rsidRDefault="00EC5046" w:rsidP="00EC5046">
            <w:pPr>
              <w:numPr>
                <w:ilvl w:val="0"/>
                <w:numId w:val="18"/>
              </w:numPr>
            </w:pPr>
            <w:r>
              <w:t>Základní zásady činnosti správních orgánů (správní řád)</w:t>
            </w:r>
          </w:p>
          <w:p w14:paraId="14A893C1" w14:textId="77777777" w:rsidR="00EC5046" w:rsidRDefault="00EC5046" w:rsidP="00EC5046">
            <w:pPr>
              <w:numPr>
                <w:ilvl w:val="0"/>
                <w:numId w:val="18"/>
              </w:numPr>
            </w:pPr>
            <w:r>
              <w:t>Trendy rozvoje veřejné správy</w:t>
            </w:r>
          </w:p>
          <w:p w14:paraId="22390C96" w14:textId="77777777" w:rsidR="00EC5046" w:rsidRDefault="00EC5046" w:rsidP="00EC5046">
            <w:pPr>
              <w:numPr>
                <w:ilvl w:val="0"/>
                <w:numId w:val="18"/>
              </w:numPr>
            </w:pPr>
            <w:r>
              <w:t>Informatizace veřejné správy</w:t>
            </w:r>
          </w:p>
          <w:p w14:paraId="01A4962F" w14:textId="77777777" w:rsidR="00EC5046" w:rsidRDefault="00EC5046" w:rsidP="00EC5046">
            <w:pPr>
              <w:numPr>
                <w:ilvl w:val="0"/>
                <w:numId w:val="18"/>
              </w:numPr>
            </w:pPr>
            <w:r>
              <w:t>Informační systémy veřejné správy</w:t>
            </w:r>
          </w:p>
        </w:tc>
      </w:tr>
      <w:tr w:rsidR="00EC5046" w14:paraId="604E1776" w14:textId="77777777" w:rsidTr="00566D26">
        <w:trPr>
          <w:trHeight w:val="265"/>
        </w:trPr>
        <w:tc>
          <w:tcPr>
            <w:tcW w:w="3653" w:type="dxa"/>
            <w:gridSpan w:val="2"/>
            <w:tcBorders>
              <w:top w:val="nil"/>
            </w:tcBorders>
            <w:shd w:val="clear" w:color="auto" w:fill="F7CAAC"/>
          </w:tcPr>
          <w:p w14:paraId="18BE64C6" w14:textId="77777777" w:rsidR="00EC5046" w:rsidRDefault="00EC5046" w:rsidP="00566D26">
            <w:r>
              <w:rPr>
                <w:b/>
              </w:rPr>
              <w:t>Studijní literatura a studijní pomůcky</w:t>
            </w:r>
          </w:p>
        </w:tc>
        <w:tc>
          <w:tcPr>
            <w:tcW w:w="6202" w:type="dxa"/>
            <w:gridSpan w:val="6"/>
            <w:tcBorders>
              <w:top w:val="nil"/>
              <w:bottom w:val="nil"/>
            </w:tcBorders>
          </w:tcPr>
          <w:p w14:paraId="5B2CC9FF" w14:textId="77777777" w:rsidR="00EC5046" w:rsidRDefault="00EC5046" w:rsidP="00566D26"/>
        </w:tc>
      </w:tr>
      <w:tr w:rsidR="00EC5046" w14:paraId="1B54DD10" w14:textId="77777777" w:rsidTr="00566D26">
        <w:trPr>
          <w:trHeight w:val="1078"/>
        </w:trPr>
        <w:tc>
          <w:tcPr>
            <w:tcW w:w="9855" w:type="dxa"/>
            <w:gridSpan w:val="8"/>
            <w:tcBorders>
              <w:top w:val="nil"/>
            </w:tcBorders>
          </w:tcPr>
          <w:p w14:paraId="2EE6E787" w14:textId="77777777" w:rsidR="00EC5046" w:rsidRDefault="00EC5046" w:rsidP="00566D26">
            <w:pPr>
              <w:rPr>
                <w:b/>
              </w:rPr>
            </w:pPr>
            <w:r w:rsidRPr="00A726D4">
              <w:rPr>
                <w:b/>
              </w:rPr>
              <w:t>Povinná literatura</w:t>
            </w:r>
            <w:r>
              <w:rPr>
                <w:b/>
              </w:rPr>
              <w:t>:</w:t>
            </w:r>
          </w:p>
          <w:p w14:paraId="6B4D01D4" w14:textId="77777777" w:rsidR="00EC5046" w:rsidRDefault="00EC5046" w:rsidP="00566D26">
            <w:pPr>
              <w:rPr>
                <w:bCs/>
                <w:lang w:val="en-US" w:eastAsia="en-US"/>
              </w:rPr>
            </w:pPr>
            <w:r>
              <w:rPr>
                <w:bCs/>
                <w:caps/>
                <w:lang w:val="en-US" w:eastAsia="en-US"/>
              </w:rPr>
              <w:t>Hough</w:t>
            </w:r>
            <w:r>
              <w:rPr>
                <w:bCs/>
                <w:smallCaps/>
                <w:lang w:val="en-US" w:eastAsia="en-US"/>
              </w:rPr>
              <w:t xml:space="preserve"> </w:t>
            </w:r>
            <w:r>
              <w:rPr>
                <w:bCs/>
                <w:lang w:val="en-US" w:eastAsia="en-US"/>
              </w:rPr>
              <w:t xml:space="preserve">P., S. </w:t>
            </w:r>
            <w:r>
              <w:rPr>
                <w:bCs/>
                <w:caps/>
                <w:lang w:val="en-US" w:eastAsia="en-US"/>
              </w:rPr>
              <w:t>Malik</w:t>
            </w:r>
            <w:r>
              <w:rPr>
                <w:bCs/>
                <w:lang w:val="en-US" w:eastAsia="en-US"/>
              </w:rPr>
              <w:t xml:space="preserve">, A. </w:t>
            </w:r>
            <w:r>
              <w:rPr>
                <w:bCs/>
                <w:caps/>
                <w:lang w:val="en-US" w:eastAsia="en-US"/>
              </w:rPr>
              <w:t>Moran</w:t>
            </w:r>
            <w:r>
              <w:rPr>
                <w:bCs/>
                <w:lang w:val="en-US" w:eastAsia="en-US"/>
              </w:rPr>
              <w:t xml:space="preserve"> a B. </w:t>
            </w:r>
            <w:r>
              <w:rPr>
                <w:bCs/>
                <w:caps/>
                <w:lang w:val="en-US" w:eastAsia="en-US"/>
              </w:rPr>
              <w:t>Pilbeam</w:t>
            </w:r>
            <w:r>
              <w:rPr>
                <w:bCs/>
                <w:smallCaps/>
                <w:lang w:val="en-US" w:eastAsia="en-US"/>
              </w:rPr>
              <w:t xml:space="preserve">. </w:t>
            </w:r>
            <w:r>
              <w:rPr>
                <w:bCs/>
                <w:i/>
                <w:iCs/>
                <w:lang w:val="en-US" w:eastAsia="en-US"/>
              </w:rPr>
              <w:t xml:space="preserve">International Security Studies: Theory and Practice. </w:t>
            </w:r>
            <w:r>
              <w:rPr>
                <w:bCs/>
                <w:lang w:val="en-US" w:eastAsia="en-US"/>
              </w:rPr>
              <w:t>Routledge, 2015. ISBN 9780415734370.</w:t>
            </w:r>
          </w:p>
          <w:p w14:paraId="044C0F6A" w14:textId="77777777" w:rsidR="00EC5046" w:rsidRPr="00B00123" w:rsidRDefault="00EC5046" w:rsidP="00566D26">
            <w:pPr>
              <w:rPr>
                <w:bCs/>
                <w:lang w:val="en-US" w:eastAsia="en-US"/>
              </w:rPr>
            </w:pPr>
            <w:r w:rsidRPr="00B00123">
              <w:rPr>
                <w:bCs/>
                <w:caps/>
                <w:lang w:val="en-US" w:eastAsia="en-US"/>
              </w:rPr>
              <w:t xml:space="preserve">Collins </w:t>
            </w:r>
            <w:r>
              <w:rPr>
                <w:bCs/>
                <w:lang w:val="en-US" w:eastAsia="en-US"/>
              </w:rPr>
              <w:t xml:space="preserve">Al. </w:t>
            </w:r>
            <w:r w:rsidRPr="00B00123">
              <w:rPr>
                <w:bCs/>
                <w:i/>
                <w:iCs/>
                <w:lang w:val="en-US" w:eastAsia="en-US"/>
              </w:rPr>
              <w:t>Contemporary Security Studies</w:t>
            </w:r>
            <w:r>
              <w:rPr>
                <w:bCs/>
                <w:i/>
                <w:iCs/>
                <w:lang w:val="en-US" w:eastAsia="en-US"/>
              </w:rPr>
              <w:t xml:space="preserve">. </w:t>
            </w:r>
            <w:smartTag w:uri="urn:schemas-microsoft-com:office:smarttags" w:element="City">
              <w:r>
                <w:rPr>
                  <w:bCs/>
                  <w:lang w:val="en-US" w:eastAsia="en-US"/>
                </w:rPr>
                <w:t>Oxford</w:t>
              </w:r>
            </w:smartTag>
            <w:r>
              <w:rPr>
                <w:bCs/>
                <w:lang w:val="en-US" w:eastAsia="en-US"/>
              </w:rPr>
              <w:t xml:space="preserve">: </w:t>
            </w:r>
            <w:smartTag w:uri="urn:schemas-microsoft-com:office:smarttags" w:element="place">
              <w:smartTag w:uri="urn:schemas-microsoft-com:office:smarttags" w:element="PlaceName">
                <w:r>
                  <w:rPr>
                    <w:bCs/>
                    <w:lang w:val="en-US" w:eastAsia="en-US"/>
                  </w:rPr>
                  <w:t>Oxford</w:t>
                </w:r>
              </w:smartTag>
              <w:r>
                <w:rPr>
                  <w:bCs/>
                  <w:lang w:val="en-US" w:eastAsia="en-US"/>
                </w:rPr>
                <w:t xml:space="preserve"> </w:t>
              </w:r>
              <w:smartTag w:uri="urn:schemas-microsoft-com:office:smarttags" w:element="PlaceType">
                <w:r>
                  <w:rPr>
                    <w:bCs/>
                    <w:lang w:val="en-US" w:eastAsia="en-US"/>
                  </w:rPr>
                  <w:t>University</w:t>
                </w:r>
              </w:smartTag>
            </w:smartTag>
            <w:r>
              <w:rPr>
                <w:bCs/>
                <w:lang w:val="en-US" w:eastAsia="en-US"/>
              </w:rPr>
              <w:t xml:space="preserve"> Press, 2015. ISBN </w:t>
            </w:r>
            <w:r w:rsidRPr="00B00123">
              <w:rPr>
                <w:bCs/>
                <w:lang w:val="en-US" w:eastAsia="en-US"/>
              </w:rPr>
              <w:t>978-0198708315</w:t>
            </w:r>
          </w:p>
          <w:p w14:paraId="74F81079" w14:textId="77777777" w:rsidR="00EC5046" w:rsidRDefault="00EC5046" w:rsidP="00566D26">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6B9CF049" w14:textId="77777777" w:rsidR="00EC5046" w:rsidRDefault="00EC5046" w:rsidP="00566D26">
            <w:r>
              <w:t xml:space="preserve">WILLIAMS, P. </w:t>
            </w:r>
            <w:r w:rsidRPr="00137727">
              <w:rPr>
                <w:i/>
              </w:rPr>
              <w:t xml:space="preserve">Security </w:t>
            </w:r>
            <w:r w:rsidRPr="00E33FD7">
              <w:rPr>
                <w:i/>
              </w:rPr>
              <w:t>Studies: An Introduction</w:t>
            </w:r>
            <w:r>
              <w:t>. 2nd ed. London: Routledge, c2013. ISBN 978-0-415-78281-4.</w:t>
            </w:r>
          </w:p>
          <w:p w14:paraId="7EBB03F2" w14:textId="77777777" w:rsidR="00EC5046" w:rsidRDefault="00EC5046" w:rsidP="00566D26">
            <w:r w:rsidRPr="00146E6A">
              <w:t>S</w:t>
            </w:r>
            <w:r>
              <w:t>HAFRITZ</w:t>
            </w:r>
            <w:r w:rsidRPr="00146E6A">
              <w:t>, J</w:t>
            </w:r>
            <w:r>
              <w:t>.</w:t>
            </w:r>
            <w:r w:rsidRPr="00146E6A">
              <w:t xml:space="preserve"> M.</w:t>
            </w:r>
            <w:r>
              <w:t xml:space="preserve"> </w:t>
            </w:r>
            <w:r w:rsidRPr="00137727">
              <w:rPr>
                <w:i/>
              </w:rPr>
              <w:t xml:space="preserve">Introducing </w:t>
            </w:r>
            <w:r w:rsidRPr="00E33FD7">
              <w:rPr>
                <w:i/>
              </w:rPr>
              <w:t>Public Administration</w:t>
            </w:r>
            <w:r>
              <w:t xml:space="preserve">. </w:t>
            </w:r>
            <w:r w:rsidRPr="00146E6A">
              <w:t>New York : Routledge, 2017.</w:t>
            </w:r>
            <w:r>
              <w:t xml:space="preserve"> ISBN </w:t>
            </w:r>
            <w:r w:rsidRPr="00146E6A">
              <w:t>978-1138666344</w:t>
            </w:r>
            <w:r>
              <w:t>.</w:t>
            </w:r>
          </w:p>
          <w:p w14:paraId="67935C9D" w14:textId="77777777" w:rsidR="00EC5046" w:rsidRPr="009052D0" w:rsidRDefault="00EC5046" w:rsidP="00566D26">
            <w:pPr>
              <w:rPr>
                <w:lang w:val="en-US" w:eastAsia="en-US"/>
              </w:rPr>
            </w:pPr>
            <w:r w:rsidRPr="00146E6A">
              <w:t>H</w:t>
            </w:r>
            <w:r>
              <w:t xml:space="preserve">OLZER, </w:t>
            </w:r>
            <w:r w:rsidRPr="00146E6A">
              <w:t>M</w:t>
            </w:r>
            <w:r>
              <w:t>.</w:t>
            </w:r>
            <w:r w:rsidRPr="00146E6A">
              <w:t xml:space="preserve"> </w:t>
            </w:r>
            <w:r>
              <w:t xml:space="preserve">a </w:t>
            </w:r>
            <w:r w:rsidRPr="00146E6A">
              <w:t>R</w:t>
            </w:r>
            <w:r>
              <w:t>.</w:t>
            </w:r>
            <w:r w:rsidRPr="00146E6A">
              <w:t xml:space="preserve"> W</w:t>
            </w:r>
            <w:r>
              <w:t>.</w:t>
            </w:r>
            <w:r w:rsidRPr="00146E6A">
              <w:t xml:space="preserve"> S</w:t>
            </w:r>
            <w:r>
              <w:t xml:space="preserve">CHWESTER. </w:t>
            </w:r>
            <w:r w:rsidRPr="00137727">
              <w:rPr>
                <w:i/>
              </w:rPr>
              <w:t>Public Administration: An Introduction</w:t>
            </w:r>
            <w:r>
              <w:t>.</w:t>
            </w:r>
            <w:r w:rsidRPr="00146E6A">
              <w:t xml:space="preserve"> 1st Edition</w:t>
            </w:r>
            <w:r>
              <w:t xml:space="preserve">. New York: Routledge, 2011. ISBN </w:t>
            </w:r>
            <w:r w:rsidRPr="00FD799D">
              <w:t>978-0765621207</w:t>
            </w:r>
            <w:r>
              <w:t>.</w:t>
            </w:r>
          </w:p>
        </w:tc>
      </w:tr>
      <w:tr w:rsidR="00EC5046" w14:paraId="2D342122"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B1631D" w14:textId="77777777" w:rsidR="00EC5046" w:rsidRDefault="00EC5046" w:rsidP="00566D26">
            <w:pPr>
              <w:jc w:val="center"/>
              <w:rPr>
                <w:b/>
              </w:rPr>
            </w:pPr>
            <w:r>
              <w:rPr>
                <w:b/>
              </w:rPr>
              <w:t>Informace ke kombinované nebo distanční formě</w:t>
            </w:r>
          </w:p>
        </w:tc>
      </w:tr>
      <w:tr w:rsidR="00EC5046" w14:paraId="07732B7D" w14:textId="77777777" w:rsidTr="00566D26">
        <w:tc>
          <w:tcPr>
            <w:tcW w:w="4787" w:type="dxa"/>
            <w:gridSpan w:val="3"/>
            <w:tcBorders>
              <w:top w:val="single" w:sz="2" w:space="0" w:color="auto"/>
            </w:tcBorders>
            <w:shd w:val="clear" w:color="auto" w:fill="F7CAAC"/>
          </w:tcPr>
          <w:p w14:paraId="43E7E7C6" w14:textId="77777777" w:rsidR="00EC5046" w:rsidRDefault="00EC5046" w:rsidP="00566D26">
            <w:r>
              <w:rPr>
                <w:b/>
              </w:rPr>
              <w:t>Rozsah konzultací (soustředění)</w:t>
            </w:r>
          </w:p>
        </w:tc>
        <w:tc>
          <w:tcPr>
            <w:tcW w:w="889" w:type="dxa"/>
            <w:tcBorders>
              <w:top w:val="single" w:sz="2" w:space="0" w:color="auto"/>
            </w:tcBorders>
          </w:tcPr>
          <w:p w14:paraId="32B36947" w14:textId="77777777" w:rsidR="00EC5046" w:rsidRDefault="00EC5046" w:rsidP="00566D26">
            <w:r>
              <w:t>16</w:t>
            </w:r>
          </w:p>
        </w:tc>
        <w:tc>
          <w:tcPr>
            <w:tcW w:w="4179" w:type="dxa"/>
            <w:gridSpan w:val="4"/>
            <w:tcBorders>
              <w:top w:val="single" w:sz="2" w:space="0" w:color="auto"/>
            </w:tcBorders>
            <w:shd w:val="clear" w:color="auto" w:fill="F7CAAC"/>
          </w:tcPr>
          <w:p w14:paraId="27DA942C" w14:textId="77777777" w:rsidR="00EC5046" w:rsidRDefault="00EC5046" w:rsidP="00566D26">
            <w:pPr>
              <w:rPr>
                <w:b/>
              </w:rPr>
            </w:pPr>
            <w:r>
              <w:rPr>
                <w:b/>
              </w:rPr>
              <w:t xml:space="preserve">hodin </w:t>
            </w:r>
          </w:p>
        </w:tc>
      </w:tr>
      <w:tr w:rsidR="00EC5046" w14:paraId="137E81A2" w14:textId="77777777" w:rsidTr="00566D26">
        <w:tc>
          <w:tcPr>
            <w:tcW w:w="9855" w:type="dxa"/>
            <w:gridSpan w:val="8"/>
            <w:shd w:val="clear" w:color="auto" w:fill="F7CAAC"/>
          </w:tcPr>
          <w:p w14:paraId="6858032B" w14:textId="77777777" w:rsidR="00EC5046" w:rsidRDefault="00EC5046" w:rsidP="00566D26">
            <w:pPr>
              <w:rPr>
                <w:b/>
              </w:rPr>
            </w:pPr>
            <w:r>
              <w:rPr>
                <w:b/>
              </w:rPr>
              <w:t>Informace o způsobu kontaktu s vyučujícím</w:t>
            </w:r>
          </w:p>
        </w:tc>
      </w:tr>
      <w:tr w:rsidR="00EC5046" w14:paraId="69370C09" w14:textId="77777777" w:rsidTr="00566D26">
        <w:trPr>
          <w:trHeight w:val="512"/>
        </w:trPr>
        <w:tc>
          <w:tcPr>
            <w:tcW w:w="9855" w:type="dxa"/>
            <w:gridSpan w:val="8"/>
          </w:tcPr>
          <w:p w14:paraId="773FE4BD" w14:textId="77777777" w:rsidR="00EC5046" w:rsidRDefault="00EC5046" w:rsidP="00566D26">
            <w:r>
              <w:t>Vyučující má pevně stanoveny své konzultační hodiny. Pro další komunikaci je možno využít mail, v případě specifické potřeby je možné dohodnout individuální mimořádné konzultace i v jiných termínech.</w:t>
            </w:r>
          </w:p>
        </w:tc>
      </w:tr>
    </w:tbl>
    <w:p w14:paraId="7FD5AC54" w14:textId="77777777" w:rsidR="00EC5046" w:rsidRDefault="00EC5046" w:rsidP="00EC5046"/>
    <w:p w14:paraId="43410468" w14:textId="77777777" w:rsidR="00EC5046" w:rsidRDefault="00EC5046" w:rsidP="00EC5046"/>
    <w:p w14:paraId="0601ACE1" w14:textId="77777777" w:rsidR="00405ADD" w:rsidRDefault="00405ADD">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rsidRPr="00881535" w14:paraId="777D1639" w14:textId="77777777" w:rsidTr="00566D26">
        <w:tc>
          <w:tcPr>
            <w:tcW w:w="9855" w:type="dxa"/>
            <w:gridSpan w:val="8"/>
            <w:tcBorders>
              <w:bottom w:val="double" w:sz="4" w:space="0" w:color="auto"/>
            </w:tcBorders>
            <w:shd w:val="clear" w:color="auto" w:fill="BDD6EE"/>
          </w:tcPr>
          <w:p w14:paraId="3052E738" w14:textId="188B7AEF" w:rsidR="00EC5046" w:rsidRPr="00881535" w:rsidRDefault="00EC5046" w:rsidP="00566D26">
            <w:pPr>
              <w:tabs>
                <w:tab w:val="right" w:pos="9721"/>
              </w:tabs>
              <w:rPr>
                <w:b/>
                <w:sz w:val="28"/>
              </w:rPr>
            </w:pPr>
            <w:r w:rsidRPr="00881535">
              <w:rPr>
                <w:b/>
                <w:sz w:val="28"/>
              </w:rPr>
              <w:lastRenderedPageBreak/>
              <w:t>B-III – Charakteristika studijního předmětu</w:t>
            </w:r>
            <w:r w:rsidRPr="00881535">
              <w:rPr>
                <w:b/>
                <w:sz w:val="28"/>
              </w:rPr>
              <w:tab/>
            </w:r>
            <w:r w:rsidRPr="000503B0">
              <w:rPr>
                <w:color w:val="FF0000"/>
                <w:u w:val="single"/>
              </w:rPr>
              <w:fldChar w:fldCharType="begin"/>
            </w:r>
            <w:r w:rsidRPr="000503B0">
              <w:rPr>
                <w:color w:val="FF0000"/>
                <w:u w:val="single"/>
              </w:rPr>
              <w:instrText xml:space="preserve"> REF  top \h  \* MERGEFORMAT </w:instrText>
            </w:r>
            <w:r w:rsidRPr="000503B0">
              <w:rPr>
                <w:color w:val="FF0000"/>
                <w:u w:val="single"/>
              </w:rPr>
            </w:r>
            <w:r w:rsidRPr="000503B0">
              <w:rPr>
                <w:color w:val="FF0000"/>
                <w:u w:val="single"/>
              </w:rPr>
              <w:fldChar w:fldCharType="separate"/>
            </w:r>
            <w:ins w:id="516" w:author="Jiří Vojtěšek" w:date="2018-11-26T14:08:00Z">
              <w:r w:rsidR="00926202" w:rsidRPr="00926202">
                <w:rPr>
                  <w:color w:val="FF0000"/>
                  <w:u w:val="single"/>
                  <w:rPrChange w:id="517" w:author="Jiří Vojtěšek" w:date="2018-11-26T14:08:00Z">
                    <w:rPr>
                      <w:b/>
                    </w:rPr>
                  </w:rPrChange>
                </w:rPr>
                <w:t>Abecední seznam</w:t>
              </w:r>
            </w:ins>
            <w:del w:id="518" w:author="Jiří Vojtěšek" w:date="2018-11-26T14:08:00Z">
              <w:r w:rsidRPr="00137727" w:rsidDel="00926202">
                <w:rPr>
                  <w:color w:val="FF0000"/>
                  <w:u w:val="single"/>
                </w:rPr>
                <w:delText>Abecední seznam</w:delText>
              </w:r>
            </w:del>
            <w:r w:rsidRPr="000503B0">
              <w:rPr>
                <w:color w:val="FF0000"/>
                <w:u w:val="single"/>
              </w:rPr>
              <w:fldChar w:fldCharType="end"/>
            </w:r>
          </w:p>
        </w:tc>
      </w:tr>
      <w:tr w:rsidR="00EC5046" w:rsidRPr="00881535" w14:paraId="57205E16" w14:textId="77777777" w:rsidTr="00566D26">
        <w:tc>
          <w:tcPr>
            <w:tcW w:w="3086" w:type="dxa"/>
            <w:tcBorders>
              <w:top w:val="double" w:sz="4" w:space="0" w:color="auto"/>
            </w:tcBorders>
            <w:shd w:val="clear" w:color="auto" w:fill="F7CAAC"/>
          </w:tcPr>
          <w:p w14:paraId="14CA8278" w14:textId="77777777" w:rsidR="00EC5046" w:rsidRPr="00881535" w:rsidRDefault="00EC5046" w:rsidP="00566D26">
            <w:pPr>
              <w:rPr>
                <w:b/>
              </w:rPr>
            </w:pPr>
            <w:r w:rsidRPr="00881535">
              <w:rPr>
                <w:b/>
              </w:rPr>
              <w:t>Název studijního předmětu</w:t>
            </w:r>
          </w:p>
        </w:tc>
        <w:tc>
          <w:tcPr>
            <w:tcW w:w="6769" w:type="dxa"/>
            <w:gridSpan w:val="7"/>
            <w:tcBorders>
              <w:top w:val="double" w:sz="4" w:space="0" w:color="auto"/>
            </w:tcBorders>
          </w:tcPr>
          <w:p w14:paraId="37FBEF84" w14:textId="77777777" w:rsidR="00EC5046" w:rsidRPr="00881535" w:rsidRDefault="00EC5046" w:rsidP="00566D26">
            <w:bookmarkStart w:id="519" w:name="SecurityTechnologies"/>
            <w:r w:rsidRPr="00953D8E">
              <w:t xml:space="preserve">Security </w:t>
            </w:r>
            <w:r>
              <w:t>T</w:t>
            </w:r>
            <w:r w:rsidRPr="00953D8E">
              <w:t xml:space="preserve">echnologies for </w:t>
            </w:r>
            <w:r>
              <w:t>Protection of Information S</w:t>
            </w:r>
            <w:r w:rsidRPr="00953D8E">
              <w:t>ystems</w:t>
            </w:r>
            <w:bookmarkEnd w:id="519"/>
          </w:p>
        </w:tc>
      </w:tr>
      <w:tr w:rsidR="00EC5046" w:rsidRPr="00881535" w14:paraId="50CAF158" w14:textId="77777777" w:rsidTr="00566D26">
        <w:tc>
          <w:tcPr>
            <w:tcW w:w="3086" w:type="dxa"/>
            <w:shd w:val="clear" w:color="auto" w:fill="F7CAAC"/>
          </w:tcPr>
          <w:p w14:paraId="0FC6689B" w14:textId="77777777" w:rsidR="00EC5046" w:rsidRPr="00881535" w:rsidRDefault="00EC5046" w:rsidP="00566D26">
            <w:pPr>
              <w:rPr>
                <w:b/>
              </w:rPr>
            </w:pPr>
            <w:r w:rsidRPr="00881535">
              <w:rPr>
                <w:b/>
              </w:rPr>
              <w:t>Typ předmětu</w:t>
            </w:r>
          </w:p>
        </w:tc>
        <w:tc>
          <w:tcPr>
            <w:tcW w:w="3406" w:type="dxa"/>
            <w:gridSpan w:val="4"/>
          </w:tcPr>
          <w:p w14:paraId="49A7CA64" w14:textId="77777777" w:rsidR="00EC5046" w:rsidRDefault="00EC5046" w:rsidP="00566D26">
            <w:r w:rsidRPr="00881535">
              <w:t>Povinný</w:t>
            </w:r>
            <w:r>
              <w:t xml:space="preserve"> „PZ“ pro specializaci:</w:t>
            </w:r>
          </w:p>
          <w:p w14:paraId="450C2E20" w14:textId="77777777" w:rsidR="00EC5046" w:rsidRPr="00881535" w:rsidRDefault="00EC5046" w:rsidP="00566D26">
            <w:r>
              <w:t>Bezpečnostní technologie</w:t>
            </w:r>
          </w:p>
        </w:tc>
        <w:tc>
          <w:tcPr>
            <w:tcW w:w="2695" w:type="dxa"/>
            <w:gridSpan w:val="2"/>
            <w:shd w:val="clear" w:color="auto" w:fill="F7CAAC"/>
          </w:tcPr>
          <w:p w14:paraId="7F526C9E" w14:textId="77777777" w:rsidR="00EC5046" w:rsidRPr="00881535" w:rsidRDefault="00EC5046" w:rsidP="00566D26">
            <w:r w:rsidRPr="00881535">
              <w:rPr>
                <w:b/>
              </w:rPr>
              <w:t>doporučený ročník / semestr</w:t>
            </w:r>
          </w:p>
        </w:tc>
        <w:tc>
          <w:tcPr>
            <w:tcW w:w="668" w:type="dxa"/>
          </w:tcPr>
          <w:p w14:paraId="181DF84A" w14:textId="77777777" w:rsidR="00EC5046" w:rsidRPr="00881535" w:rsidRDefault="00EC5046" w:rsidP="00566D26">
            <w:r w:rsidRPr="00881535">
              <w:t>1/L</w:t>
            </w:r>
          </w:p>
        </w:tc>
      </w:tr>
      <w:tr w:rsidR="00EC5046" w:rsidRPr="00881535" w14:paraId="24B3FB64" w14:textId="77777777" w:rsidTr="00566D26">
        <w:tc>
          <w:tcPr>
            <w:tcW w:w="3086" w:type="dxa"/>
            <w:shd w:val="clear" w:color="auto" w:fill="F7CAAC"/>
          </w:tcPr>
          <w:p w14:paraId="14999B3B" w14:textId="77777777" w:rsidR="00EC5046" w:rsidRPr="00881535" w:rsidRDefault="00EC5046" w:rsidP="00566D26">
            <w:pPr>
              <w:rPr>
                <w:b/>
              </w:rPr>
            </w:pPr>
            <w:r w:rsidRPr="00881535">
              <w:rPr>
                <w:b/>
              </w:rPr>
              <w:t>Rozsah studijního předmětu</w:t>
            </w:r>
          </w:p>
        </w:tc>
        <w:tc>
          <w:tcPr>
            <w:tcW w:w="1701" w:type="dxa"/>
            <w:gridSpan w:val="2"/>
          </w:tcPr>
          <w:p w14:paraId="63E4ED3D" w14:textId="77777777" w:rsidR="00EC5046" w:rsidRPr="00881535" w:rsidRDefault="00EC5046" w:rsidP="00566D26">
            <w:r w:rsidRPr="00881535">
              <w:t>28p + 28c</w:t>
            </w:r>
          </w:p>
        </w:tc>
        <w:tc>
          <w:tcPr>
            <w:tcW w:w="889" w:type="dxa"/>
            <w:shd w:val="clear" w:color="auto" w:fill="F7CAAC"/>
          </w:tcPr>
          <w:p w14:paraId="606E2FF3" w14:textId="77777777" w:rsidR="00EC5046" w:rsidRPr="00881535" w:rsidRDefault="00EC5046" w:rsidP="00566D26">
            <w:pPr>
              <w:rPr>
                <w:b/>
              </w:rPr>
            </w:pPr>
            <w:r w:rsidRPr="00881535">
              <w:rPr>
                <w:b/>
              </w:rPr>
              <w:t xml:space="preserve">hod. </w:t>
            </w:r>
          </w:p>
        </w:tc>
        <w:tc>
          <w:tcPr>
            <w:tcW w:w="816" w:type="dxa"/>
          </w:tcPr>
          <w:p w14:paraId="7E32619A" w14:textId="77777777" w:rsidR="00EC5046" w:rsidRPr="00881535" w:rsidRDefault="00EC5046" w:rsidP="00566D26"/>
        </w:tc>
        <w:tc>
          <w:tcPr>
            <w:tcW w:w="2156" w:type="dxa"/>
            <w:shd w:val="clear" w:color="auto" w:fill="F7CAAC"/>
          </w:tcPr>
          <w:p w14:paraId="6DD75976" w14:textId="77777777" w:rsidR="00EC5046" w:rsidRPr="00881535" w:rsidRDefault="00EC5046" w:rsidP="00566D26">
            <w:pPr>
              <w:rPr>
                <w:b/>
              </w:rPr>
            </w:pPr>
            <w:r w:rsidRPr="00881535">
              <w:rPr>
                <w:b/>
              </w:rPr>
              <w:t>kreditů</w:t>
            </w:r>
          </w:p>
        </w:tc>
        <w:tc>
          <w:tcPr>
            <w:tcW w:w="1207" w:type="dxa"/>
            <w:gridSpan w:val="2"/>
          </w:tcPr>
          <w:p w14:paraId="79900245" w14:textId="77777777" w:rsidR="00EC5046" w:rsidRPr="00881535" w:rsidRDefault="00EC5046" w:rsidP="00566D26">
            <w:r w:rsidRPr="00881535">
              <w:t>3</w:t>
            </w:r>
          </w:p>
        </w:tc>
      </w:tr>
      <w:tr w:rsidR="00EC5046" w:rsidRPr="00881535" w14:paraId="5E4968A1" w14:textId="77777777" w:rsidTr="00566D26">
        <w:tc>
          <w:tcPr>
            <w:tcW w:w="3086" w:type="dxa"/>
            <w:shd w:val="clear" w:color="auto" w:fill="F7CAAC"/>
          </w:tcPr>
          <w:p w14:paraId="27BFFB94" w14:textId="77777777" w:rsidR="00EC5046" w:rsidRPr="00881535" w:rsidRDefault="00EC5046" w:rsidP="00566D26">
            <w:pPr>
              <w:rPr>
                <w:b/>
                <w:sz w:val="22"/>
              </w:rPr>
            </w:pPr>
            <w:r w:rsidRPr="00881535">
              <w:rPr>
                <w:b/>
              </w:rPr>
              <w:t>Prerekvizity, korekvizity, ekvivalence</w:t>
            </w:r>
          </w:p>
        </w:tc>
        <w:tc>
          <w:tcPr>
            <w:tcW w:w="6769" w:type="dxa"/>
            <w:gridSpan w:val="7"/>
          </w:tcPr>
          <w:p w14:paraId="0B2324DA" w14:textId="613F740B" w:rsidR="00EC5046" w:rsidRPr="00881535" w:rsidRDefault="007D1A83" w:rsidP="00566D26">
            <w:ins w:id="520" w:author="Milan Navrátil" w:date="2018-11-20T16:34:00Z">
              <w:r>
                <w:t>nejsou</w:t>
              </w:r>
            </w:ins>
          </w:p>
        </w:tc>
      </w:tr>
      <w:tr w:rsidR="00EC5046" w:rsidRPr="00881535" w14:paraId="44AA6658" w14:textId="77777777" w:rsidTr="00566D26">
        <w:tc>
          <w:tcPr>
            <w:tcW w:w="3086" w:type="dxa"/>
            <w:shd w:val="clear" w:color="auto" w:fill="F7CAAC"/>
          </w:tcPr>
          <w:p w14:paraId="413FD37C" w14:textId="77777777" w:rsidR="00EC5046" w:rsidRPr="00881535" w:rsidRDefault="00EC5046" w:rsidP="00566D26">
            <w:pPr>
              <w:rPr>
                <w:b/>
              </w:rPr>
            </w:pPr>
            <w:r w:rsidRPr="00881535">
              <w:rPr>
                <w:b/>
              </w:rPr>
              <w:t>Způsob ověření studijních výsledků</w:t>
            </w:r>
          </w:p>
        </w:tc>
        <w:tc>
          <w:tcPr>
            <w:tcW w:w="3406" w:type="dxa"/>
            <w:gridSpan w:val="4"/>
          </w:tcPr>
          <w:p w14:paraId="48A12492" w14:textId="77777777" w:rsidR="00EC5046" w:rsidRPr="00881535" w:rsidRDefault="00EC5046" w:rsidP="00566D26">
            <w:r w:rsidRPr="00881535">
              <w:t>Zápočet, zkouška</w:t>
            </w:r>
          </w:p>
        </w:tc>
        <w:tc>
          <w:tcPr>
            <w:tcW w:w="2156" w:type="dxa"/>
            <w:shd w:val="clear" w:color="auto" w:fill="F7CAAC"/>
          </w:tcPr>
          <w:p w14:paraId="6904DDC9" w14:textId="77777777" w:rsidR="00EC5046" w:rsidRPr="00881535" w:rsidRDefault="00EC5046" w:rsidP="00566D26">
            <w:pPr>
              <w:rPr>
                <w:b/>
              </w:rPr>
            </w:pPr>
            <w:r w:rsidRPr="00881535">
              <w:rPr>
                <w:b/>
              </w:rPr>
              <w:t>Forma výuky</w:t>
            </w:r>
          </w:p>
        </w:tc>
        <w:tc>
          <w:tcPr>
            <w:tcW w:w="1207" w:type="dxa"/>
            <w:gridSpan w:val="2"/>
          </w:tcPr>
          <w:p w14:paraId="7ABD65AC" w14:textId="77777777" w:rsidR="00EC5046" w:rsidRPr="00881535" w:rsidRDefault="00EC5046" w:rsidP="00566D26">
            <w:r w:rsidRPr="00881535">
              <w:t>Přednášky,</w:t>
            </w:r>
          </w:p>
          <w:p w14:paraId="4EF268C6" w14:textId="77777777" w:rsidR="00EC5046" w:rsidRPr="00881535" w:rsidRDefault="00EC5046" w:rsidP="00566D26">
            <w:r w:rsidRPr="00881535">
              <w:t>cvičení</w:t>
            </w:r>
          </w:p>
        </w:tc>
      </w:tr>
      <w:tr w:rsidR="00EC5046" w:rsidRPr="00881535" w14:paraId="45DC008F" w14:textId="77777777" w:rsidTr="00566D26">
        <w:tc>
          <w:tcPr>
            <w:tcW w:w="3086" w:type="dxa"/>
            <w:shd w:val="clear" w:color="auto" w:fill="F7CAAC"/>
          </w:tcPr>
          <w:p w14:paraId="582525D1" w14:textId="77777777" w:rsidR="00EC5046" w:rsidRPr="00881535" w:rsidRDefault="00EC5046" w:rsidP="00566D26">
            <w:pPr>
              <w:rPr>
                <w:b/>
              </w:rPr>
            </w:pPr>
            <w:r w:rsidRPr="00881535">
              <w:rPr>
                <w:b/>
              </w:rPr>
              <w:t>Forma způsobu ověření studijních výsledků a další požadavky na studenta</w:t>
            </w:r>
          </w:p>
        </w:tc>
        <w:tc>
          <w:tcPr>
            <w:tcW w:w="6769" w:type="dxa"/>
            <w:gridSpan w:val="7"/>
            <w:tcBorders>
              <w:bottom w:val="nil"/>
            </w:tcBorders>
          </w:tcPr>
          <w:p w14:paraId="2428B9B0" w14:textId="77777777" w:rsidR="00EC5046" w:rsidRPr="00881535" w:rsidRDefault="00EC5046" w:rsidP="00EC5046">
            <w:pPr>
              <w:pStyle w:val="Odstavecseseznamem"/>
              <w:numPr>
                <w:ilvl w:val="0"/>
                <w:numId w:val="33"/>
              </w:numPr>
              <w:ind w:left="282" w:hanging="283"/>
            </w:pPr>
            <w:r w:rsidRPr="00881535">
              <w:t xml:space="preserve">Zápočet: účast na cvičeních minimálně 70 % (10x). Zpracování dvou prezentací v PowerPointu v rozsahu nejméně 10 snímků na zadané téma z probírané tématiky BTOIS, tyto prezentace v rámci cvičení přednést a vést na dané téma kvalifikovanou diskusi. </w:t>
            </w:r>
          </w:p>
          <w:p w14:paraId="49686AF4" w14:textId="77777777" w:rsidR="00EC5046" w:rsidRPr="00881535" w:rsidRDefault="00EC5046" w:rsidP="00EC5046">
            <w:pPr>
              <w:pStyle w:val="Odstavecseseznamem"/>
              <w:numPr>
                <w:ilvl w:val="0"/>
                <w:numId w:val="33"/>
              </w:numPr>
              <w:ind w:left="283" w:hanging="283"/>
            </w:pPr>
            <w:r w:rsidRPr="00881535">
              <w:t>Zkouška: skládá se z části písemné a ústní. Písemná část zkoušky představuje test z problematiky, pokrývající celý studijní předmět. V ústní části zkoušky bude vedena diskuse na vybrané problémy, z testové části a doplněna další otázka v závislosti na obsahu a úrovni vědomostí studenta a jeho znalosti problematiky ve cvičeních.</w:t>
            </w:r>
          </w:p>
        </w:tc>
      </w:tr>
      <w:tr w:rsidR="00EC5046" w:rsidRPr="00881535" w14:paraId="5593E325" w14:textId="77777777" w:rsidTr="00566D26">
        <w:trPr>
          <w:trHeight w:val="50"/>
        </w:trPr>
        <w:tc>
          <w:tcPr>
            <w:tcW w:w="9855" w:type="dxa"/>
            <w:gridSpan w:val="8"/>
            <w:tcBorders>
              <w:top w:val="nil"/>
            </w:tcBorders>
          </w:tcPr>
          <w:p w14:paraId="240E59B3" w14:textId="77777777" w:rsidR="00EC5046" w:rsidRPr="00881535" w:rsidRDefault="00EC5046" w:rsidP="00566D26"/>
        </w:tc>
      </w:tr>
      <w:tr w:rsidR="00EC5046" w:rsidRPr="00881535" w14:paraId="4D4841CD" w14:textId="77777777" w:rsidTr="00566D26">
        <w:trPr>
          <w:trHeight w:val="197"/>
        </w:trPr>
        <w:tc>
          <w:tcPr>
            <w:tcW w:w="3086" w:type="dxa"/>
            <w:tcBorders>
              <w:top w:val="nil"/>
            </w:tcBorders>
            <w:shd w:val="clear" w:color="auto" w:fill="F7CAAC"/>
          </w:tcPr>
          <w:p w14:paraId="257DE859" w14:textId="77777777" w:rsidR="00EC5046" w:rsidRPr="00881535" w:rsidRDefault="00EC5046" w:rsidP="00566D26">
            <w:pPr>
              <w:rPr>
                <w:b/>
              </w:rPr>
            </w:pPr>
            <w:r w:rsidRPr="00881535">
              <w:rPr>
                <w:b/>
              </w:rPr>
              <w:t>Garant předmětu</w:t>
            </w:r>
          </w:p>
        </w:tc>
        <w:tc>
          <w:tcPr>
            <w:tcW w:w="6769" w:type="dxa"/>
            <w:gridSpan w:val="7"/>
            <w:tcBorders>
              <w:top w:val="nil"/>
            </w:tcBorders>
          </w:tcPr>
          <w:p w14:paraId="6A475301" w14:textId="77777777" w:rsidR="00EC5046" w:rsidRPr="00881535" w:rsidRDefault="00EC5046" w:rsidP="00566D26">
            <w:r w:rsidRPr="00881535">
              <w:t>doc. Ing. Jiří Gajdošík,</w:t>
            </w:r>
            <w:r>
              <w:t xml:space="preserve"> </w:t>
            </w:r>
            <w:r w:rsidRPr="00881535">
              <w:t>CSc.</w:t>
            </w:r>
          </w:p>
        </w:tc>
      </w:tr>
      <w:tr w:rsidR="00EC5046" w:rsidRPr="00881535" w14:paraId="09E5D79A" w14:textId="77777777" w:rsidTr="00566D26">
        <w:trPr>
          <w:trHeight w:val="243"/>
        </w:trPr>
        <w:tc>
          <w:tcPr>
            <w:tcW w:w="3086" w:type="dxa"/>
            <w:tcBorders>
              <w:top w:val="nil"/>
            </w:tcBorders>
            <w:shd w:val="clear" w:color="auto" w:fill="F7CAAC"/>
          </w:tcPr>
          <w:p w14:paraId="681139A6" w14:textId="77777777" w:rsidR="00EC5046" w:rsidRPr="00881535" w:rsidRDefault="00EC5046" w:rsidP="00566D26">
            <w:pPr>
              <w:rPr>
                <w:b/>
              </w:rPr>
            </w:pPr>
            <w:r w:rsidRPr="00881535">
              <w:rPr>
                <w:b/>
              </w:rPr>
              <w:t>Zapojení garanta do výuky předmětu</w:t>
            </w:r>
          </w:p>
        </w:tc>
        <w:tc>
          <w:tcPr>
            <w:tcW w:w="6769" w:type="dxa"/>
            <w:gridSpan w:val="7"/>
            <w:tcBorders>
              <w:top w:val="nil"/>
            </w:tcBorders>
          </w:tcPr>
          <w:p w14:paraId="77DD8FE2" w14:textId="77777777" w:rsidR="00EC5046" w:rsidRPr="00881535" w:rsidRDefault="00EC5046" w:rsidP="00566D26">
            <w:r w:rsidRPr="00881535">
              <w:rPr>
                <w:rStyle w:val="st"/>
              </w:rPr>
              <w:t xml:space="preserve">Vede přednášky a cvičení </w:t>
            </w:r>
          </w:p>
        </w:tc>
      </w:tr>
      <w:tr w:rsidR="00EC5046" w:rsidRPr="00881535" w14:paraId="41C9FD0C" w14:textId="77777777" w:rsidTr="00566D26">
        <w:tc>
          <w:tcPr>
            <w:tcW w:w="3086" w:type="dxa"/>
            <w:shd w:val="clear" w:color="auto" w:fill="F7CAAC"/>
          </w:tcPr>
          <w:p w14:paraId="518CE438" w14:textId="77777777" w:rsidR="00EC5046" w:rsidRPr="00881535" w:rsidRDefault="00EC5046" w:rsidP="00566D26">
            <w:pPr>
              <w:rPr>
                <w:b/>
              </w:rPr>
            </w:pPr>
            <w:r w:rsidRPr="00881535">
              <w:rPr>
                <w:b/>
              </w:rPr>
              <w:t>Vyučující</w:t>
            </w:r>
          </w:p>
        </w:tc>
        <w:tc>
          <w:tcPr>
            <w:tcW w:w="6769" w:type="dxa"/>
            <w:gridSpan w:val="7"/>
            <w:tcBorders>
              <w:bottom w:val="nil"/>
            </w:tcBorders>
          </w:tcPr>
          <w:p w14:paraId="251C17CE" w14:textId="77777777" w:rsidR="00EC5046" w:rsidRPr="00881535" w:rsidRDefault="00EC5046" w:rsidP="00566D26">
            <w:r w:rsidRPr="00881535">
              <w:t>doc. Ing. Jiří Gajdošík,</w:t>
            </w:r>
            <w:r>
              <w:t xml:space="preserve"> </w:t>
            </w:r>
            <w:r w:rsidRPr="00881535">
              <w:t xml:space="preserve">CSc., </w:t>
            </w:r>
            <w:r>
              <w:t>přednášky (100%)</w:t>
            </w:r>
          </w:p>
        </w:tc>
      </w:tr>
      <w:tr w:rsidR="00EC5046" w:rsidRPr="00881535" w14:paraId="2606CDBA" w14:textId="77777777" w:rsidTr="00566D26">
        <w:trPr>
          <w:trHeight w:val="554"/>
        </w:trPr>
        <w:tc>
          <w:tcPr>
            <w:tcW w:w="9855" w:type="dxa"/>
            <w:gridSpan w:val="8"/>
            <w:tcBorders>
              <w:top w:val="nil"/>
            </w:tcBorders>
          </w:tcPr>
          <w:p w14:paraId="7CFD8C93" w14:textId="77777777" w:rsidR="00EC5046" w:rsidRPr="00881535" w:rsidRDefault="00EC5046" w:rsidP="00566D26">
            <w:r w:rsidRPr="00881535">
              <w:t xml:space="preserve">                                                              </w:t>
            </w:r>
          </w:p>
        </w:tc>
      </w:tr>
      <w:tr w:rsidR="00EC5046" w:rsidRPr="00881535" w14:paraId="7E1CB475" w14:textId="77777777" w:rsidTr="00566D26">
        <w:tc>
          <w:tcPr>
            <w:tcW w:w="3086" w:type="dxa"/>
            <w:shd w:val="clear" w:color="auto" w:fill="F7CAAC"/>
          </w:tcPr>
          <w:p w14:paraId="6E0F28D1" w14:textId="77777777" w:rsidR="00EC5046" w:rsidRPr="00881535" w:rsidRDefault="00EC5046" w:rsidP="00566D26">
            <w:pPr>
              <w:rPr>
                <w:b/>
              </w:rPr>
            </w:pPr>
            <w:r w:rsidRPr="00881535">
              <w:rPr>
                <w:b/>
              </w:rPr>
              <w:t>Stručná anotace předmětu</w:t>
            </w:r>
          </w:p>
        </w:tc>
        <w:tc>
          <w:tcPr>
            <w:tcW w:w="6769" w:type="dxa"/>
            <w:gridSpan w:val="7"/>
            <w:tcBorders>
              <w:bottom w:val="nil"/>
            </w:tcBorders>
          </w:tcPr>
          <w:p w14:paraId="569DC85E" w14:textId="77777777" w:rsidR="00EC5046" w:rsidRPr="00881535" w:rsidRDefault="00EC5046" w:rsidP="00566D26"/>
        </w:tc>
      </w:tr>
      <w:tr w:rsidR="00EC5046" w:rsidRPr="00881535" w14:paraId="62B56181" w14:textId="77777777" w:rsidTr="00566D26">
        <w:trPr>
          <w:trHeight w:val="3938"/>
        </w:trPr>
        <w:tc>
          <w:tcPr>
            <w:tcW w:w="9855" w:type="dxa"/>
            <w:gridSpan w:val="8"/>
            <w:tcBorders>
              <w:top w:val="nil"/>
              <w:bottom w:val="single" w:sz="12" w:space="0" w:color="auto"/>
            </w:tcBorders>
          </w:tcPr>
          <w:p w14:paraId="2E43E571" w14:textId="77777777" w:rsidR="00EC5046" w:rsidRPr="00881535" w:rsidRDefault="00EC5046" w:rsidP="00566D26">
            <w:r w:rsidRPr="00881535">
              <w:t xml:space="preserve">Cílem předmětu je získání přehledu o bezpečnostních technologiích aplikovaných v informačních systémech a to jak z hlediska místních lokálních sítí malých informačních systémů, tak i v podmínkách rozsáhlých systémů. Seznámení se s technologií pro bezpečný vzdálený přístup, vytváření virtuálních sítí a jejich bezpečnost. Bezpečné sítě IPSec VPN, tunelování GRE. Zabezpečování zařízení, architektura AAA, ochrana IOS. IDS a IPS zařízení. </w:t>
            </w:r>
          </w:p>
          <w:p w14:paraId="7DC5DA1E" w14:textId="77777777" w:rsidR="00EC5046" w:rsidRPr="00881535" w:rsidRDefault="00EC5046" w:rsidP="00566D26">
            <w:r w:rsidRPr="00881535">
              <w:t>Témata:</w:t>
            </w:r>
          </w:p>
          <w:p w14:paraId="2A4DA856" w14:textId="77777777" w:rsidR="00EC5046" w:rsidRPr="004D718E" w:rsidRDefault="00EC5046" w:rsidP="00566D26">
            <w:pPr>
              <w:pStyle w:val="Odstavecseseznamem"/>
              <w:numPr>
                <w:ilvl w:val="0"/>
                <w:numId w:val="29"/>
              </w:numPr>
              <w:ind w:left="814" w:hanging="319"/>
            </w:pPr>
            <w:r w:rsidRPr="004D718E">
              <w:t xml:space="preserve">Úvod. Moderní hrozby v informačních systémech </w:t>
            </w:r>
          </w:p>
          <w:p w14:paraId="003FB367" w14:textId="77777777" w:rsidR="00EC5046" w:rsidRPr="004D718E" w:rsidRDefault="00EC5046" w:rsidP="00566D26">
            <w:pPr>
              <w:pStyle w:val="Odstavecseseznamem"/>
              <w:numPr>
                <w:ilvl w:val="0"/>
                <w:numId w:val="29"/>
              </w:numPr>
              <w:ind w:left="814" w:hanging="319"/>
            </w:pPr>
            <w:r w:rsidRPr="004D718E">
              <w:t xml:space="preserve">Bezpečnost informačních systémů, bezpečnost prvků IS. </w:t>
            </w:r>
          </w:p>
          <w:p w14:paraId="26D226D3" w14:textId="77777777" w:rsidR="00EC5046" w:rsidRPr="004D718E" w:rsidRDefault="00EC5046" w:rsidP="00566D26">
            <w:pPr>
              <w:pStyle w:val="Odstavecseseznamem"/>
              <w:numPr>
                <w:ilvl w:val="0"/>
                <w:numId w:val="29"/>
              </w:numPr>
              <w:ind w:left="814" w:hanging="319"/>
            </w:pPr>
            <w:r w:rsidRPr="004D718E">
              <w:t xml:space="preserve">Bezpečnost v sítích, v operačních systémech. </w:t>
            </w:r>
          </w:p>
          <w:p w14:paraId="67282D2A" w14:textId="77777777" w:rsidR="00EC5046" w:rsidRPr="004D718E" w:rsidRDefault="00EC5046" w:rsidP="00566D26">
            <w:pPr>
              <w:pStyle w:val="Odstavecseseznamem"/>
              <w:numPr>
                <w:ilvl w:val="0"/>
                <w:numId w:val="29"/>
              </w:numPr>
              <w:ind w:left="814" w:hanging="319"/>
            </w:pPr>
            <w:r w:rsidRPr="004D718E">
              <w:t xml:space="preserve">Autentizace, autorizace a účtování. </w:t>
            </w:r>
          </w:p>
          <w:p w14:paraId="0B599B8C" w14:textId="77777777" w:rsidR="00EC5046" w:rsidRPr="004D718E" w:rsidRDefault="00EC5046" w:rsidP="00566D26">
            <w:pPr>
              <w:pStyle w:val="Odstavecseseznamem"/>
              <w:numPr>
                <w:ilvl w:val="0"/>
                <w:numId w:val="29"/>
              </w:numPr>
              <w:ind w:left="814" w:hanging="319"/>
            </w:pPr>
            <w:r w:rsidRPr="004D718E">
              <w:t xml:space="preserve">Systémy IDS a IPS. Implementace prevence průniku. </w:t>
            </w:r>
          </w:p>
          <w:p w14:paraId="07B103EF" w14:textId="77777777" w:rsidR="00EC5046" w:rsidRPr="004D718E" w:rsidRDefault="00EC5046" w:rsidP="00566D26">
            <w:pPr>
              <w:pStyle w:val="Odstavecseseznamem"/>
              <w:numPr>
                <w:ilvl w:val="0"/>
                <w:numId w:val="29"/>
              </w:numPr>
              <w:ind w:left="814" w:hanging="319"/>
            </w:pPr>
            <w:r w:rsidRPr="004D718E">
              <w:t xml:space="preserve">Firewally a řízení provozu. </w:t>
            </w:r>
          </w:p>
          <w:p w14:paraId="2CF09289" w14:textId="77777777" w:rsidR="00EC5046" w:rsidRPr="004D718E" w:rsidRDefault="00EC5046" w:rsidP="00566D26">
            <w:pPr>
              <w:pStyle w:val="Odstavecseseznamem"/>
              <w:numPr>
                <w:ilvl w:val="0"/>
                <w:numId w:val="29"/>
              </w:numPr>
              <w:ind w:left="814" w:hanging="319"/>
            </w:pPr>
            <w:r w:rsidRPr="004D718E">
              <w:t xml:space="preserve">Implementace bezpečnostních technologií v LAN, WAN </w:t>
            </w:r>
          </w:p>
          <w:p w14:paraId="243259C7" w14:textId="77777777" w:rsidR="00EC5046" w:rsidRPr="004D718E" w:rsidRDefault="00EC5046" w:rsidP="00566D26">
            <w:pPr>
              <w:pStyle w:val="Odstavecseseznamem"/>
              <w:numPr>
                <w:ilvl w:val="0"/>
                <w:numId w:val="29"/>
              </w:numPr>
              <w:ind w:left="814" w:hanging="319"/>
            </w:pPr>
            <w:r w:rsidRPr="004D718E">
              <w:t xml:space="preserve">Implementace virtuálních privátních sítí. </w:t>
            </w:r>
          </w:p>
          <w:p w14:paraId="3AAAF020" w14:textId="77777777" w:rsidR="00EC5046" w:rsidRPr="004D718E" w:rsidRDefault="00EC5046" w:rsidP="00566D26">
            <w:pPr>
              <w:pStyle w:val="Odstavecseseznamem"/>
              <w:numPr>
                <w:ilvl w:val="0"/>
                <w:numId w:val="29"/>
              </w:numPr>
              <w:ind w:left="814" w:hanging="319"/>
            </w:pPr>
            <w:r w:rsidRPr="004D718E">
              <w:t xml:space="preserve">Implementace bezpečnostních technologií na bázi kryptobezpečnosti </w:t>
            </w:r>
          </w:p>
          <w:p w14:paraId="4ACAC461" w14:textId="77777777" w:rsidR="00EC5046" w:rsidRPr="004D718E" w:rsidRDefault="00EC5046" w:rsidP="00566D26">
            <w:pPr>
              <w:pStyle w:val="Odstavecseseznamem"/>
              <w:numPr>
                <w:ilvl w:val="0"/>
                <w:numId w:val="29"/>
              </w:numPr>
              <w:ind w:left="814" w:hanging="319"/>
            </w:pPr>
            <w:r w:rsidRPr="004D718E">
              <w:t xml:space="preserve">Bezpečnost provozu a správa počítačových sítí. </w:t>
            </w:r>
          </w:p>
          <w:p w14:paraId="5FDCA563" w14:textId="77777777" w:rsidR="00EC5046" w:rsidRPr="004D718E" w:rsidRDefault="00EC5046" w:rsidP="00566D26">
            <w:pPr>
              <w:pStyle w:val="Odstavecseseznamem"/>
              <w:numPr>
                <w:ilvl w:val="0"/>
                <w:numId w:val="29"/>
              </w:numPr>
              <w:ind w:left="814" w:hanging="319"/>
            </w:pPr>
            <w:r w:rsidRPr="004D718E">
              <w:t xml:space="preserve">Provoz a správa aplikací. </w:t>
            </w:r>
          </w:p>
          <w:p w14:paraId="2EC1B33D" w14:textId="77777777" w:rsidR="00EC5046" w:rsidRPr="004D718E" w:rsidRDefault="00EC5046" w:rsidP="00566D26">
            <w:pPr>
              <w:pStyle w:val="Odstavecseseznamem"/>
              <w:numPr>
                <w:ilvl w:val="0"/>
                <w:numId w:val="29"/>
              </w:numPr>
              <w:ind w:left="814" w:hanging="319"/>
            </w:pPr>
            <w:r w:rsidRPr="004D718E">
              <w:t xml:space="preserve">Monitorování síťových prvků a zátěže počítačových systémů. Hodnocení bezpečnosti v sítích </w:t>
            </w:r>
          </w:p>
          <w:p w14:paraId="5805F0B1" w14:textId="77777777" w:rsidR="00EC5046" w:rsidRPr="004D718E" w:rsidRDefault="00EC5046" w:rsidP="00566D26">
            <w:pPr>
              <w:pStyle w:val="Odstavecseseznamem"/>
              <w:numPr>
                <w:ilvl w:val="0"/>
                <w:numId w:val="29"/>
              </w:numPr>
              <w:ind w:left="814" w:hanging="319"/>
            </w:pPr>
            <w:r w:rsidRPr="004D718E">
              <w:t xml:space="preserve">Implementace technologie tunelování GRE, IP SEC </w:t>
            </w:r>
          </w:p>
          <w:p w14:paraId="76EFA5B7" w14:textId="77777777" w:rsidR="00EC5046" w:rsidRPr="00881535" w:rsidRDefault="00EC5046" w:rsidP="00566D26">
            <w:pPr>
              <w:pStyle w:val="Odstavecseseznamem"/>
              <w:numPr>
                <w:ilvl w:val="0"/>
                <w:numId w:val="29"/>
              </w:numPr>
              <w:ind w:left="814" w:hanging="319"/>
            </w:pPr>
            <w:r w:rsidRPr="004D718E">
              <w:t>Bezpečnost cloudu</w:t>
            </w:r>
          </w:p>
        </w:tc>
      </w:tr>
      <w:tr w:rsidR="00EC5046" w:rsidRPr="00881535" w14:paraId="64E69623" w14:textId="77777777" w:rsidTr="00566D26">
        <w:trPr>
          <w:trHeight w:val="265"/>
        </w:trPr>
        <w:tc>
          <w:tcPr>
            <w:tcW w:w="3653" w:type="dxa"/>
            <w:gridSpan w:val="2"/>
            <w:tcBorders>
              <w:top w:val="nil"/>
            </w:tcBorders>
            <w:shd w:val="clear" w:color="auto" w:fill="F7CAAC"/>
          </w:tcPr>
          <w:p w14:paraId="636A6DCC" w14:textId="77777777" w:rsidR="00EC5046" w:rsidRPr="00881535" w:rsidRDefault="00EC5046" w:rsidP="00566D26">
            <w:r w:rsidRPr="00881535">
              <w:rPr>
                <w:b/>
              </w:rPr>
              <w:t>Studijní literatura a studijní pomůcky</w:t>
            </w:r>
          </w:p>
        </w:tc>
        <w:tc>
          <w:tcPr>
            <w:tcW w:w="6202" w:type="dxa"/>
            <w:gridSpan w:val="6"/>
            <w:tcBorders>
              <w:top w:val="nil"/>
              <w:bottom w:val="nil"/>
            </w:tcBorders>
          </w:tcPr>
          <w:p w14:paraId="05032672" w14:textId="77777777" w:rsidR="00EC5046" w:rsidRPr="00881535" w:rsidRDefault="00EC5046" w:rsidP="00566D26"/>
        </w:tc>
      </w:tr>
      <w:tr w:rsidR="00EC5046" w:rsidRPr="00881535" w14:paraId="5B982567" w14:textId="77777777" w:rsidTr="00566D26">
        <w:trPr>
          <w:trHeight w:val="1497"/>
        </w:trPr>
        <w:tc>
          <w:tcPr>
            <w:tcW w:w="9855" w:type="dxa"/>
            <w:gridSpan w:val="8"/>
            <w:tcBorders>
              <w:top w:val="nil"/>
            </w:tcBorders>
          </w:tcPr>
          <w:p w14:paraId="7D1ABBCA" w14:textId="77777777" w:rsidR="00EC5046" w:rsidRDefault="00EC5046" w:rsidP="00566D26">
            <w:pPr>
              <w:rPr>
                <w:b/>
              </w:rPr>
            </w:pPr>
            <w:r w:rsidRPr="00DE701F">
              <w:rPr>
                <w:b/>
              </w:rPr>
              <w:t>Povinná literatura:</w:t>
            </w:r>
          </w:p>
          <w:p w14:paraId="05A336FD" w14:textId="77777777" w:rsidR="00EC5046" w:rsidRPr="00111E43" w:rsidRDefault="00EC5046" w:rsidP="00566D26">
            <w:r w:rsidRPr="00111E43">
              <w:rPr>
                <w:shd w:val="clear" w:color="auto" w:fill="FFFFFF"/>
              </w:rPr>
              <w:t xml:space="preserve">STALLINGS, W. </w:t>
            </w:r>
            <w:r>
              <w:rPr>
                <w:shd w:val="clear" w:color="auto" w:fill="FFFFFF"/>
              </w:rPr>
              <w:t>a</w:t>
            </w:r>
            <w:r w:rsidRPr="00111E43">
              <w:rPr>
                <w:shd w:val="clear" w:color="auto" w:fill="FFFFFF"/>
              </w:rPr>
              <w:t xml:space="preserve"> L. V. BROWN. </w:t>
            </w:r>
            <w:r w:rsidRPr="00111E43">
              <w:rPr>
                <w:rStyle w:val="Zdraznn"/>
                <w:bdr w:val="none" w:sz="0" w:space="0" w:color="auto" w:frame="1"/>
                <w:shd w:val="clear" w:color="auto" w:fill="FFFFFF"/>
              </w:rPr>
              <w:t>Computer security : principles and practice</w:t>
            </w:r>
            <w:r w:rsidRPr="00111E43">
              <w:rPr>
                <w:shd w:val="clear" w:color="auto" w:fill="FFFFFF"/>
              </w:rPr>
              <w:t>. Boston, MA: Pearson, 2015.</w:t>
            </w:r>
            <w:r w:rsidRPr="00111E43">
              <w:rPr>
                <w:b/>
              </w:rPr>
              <w:t xml:space="preserve"> </w:t>
            </w:r>
            <w:r w:rsidRPr="00111E43">
              <w:t>ISBN 978-1-292-06617-2.</w:t>
            </w:r>
          </w:p>
          <w:p w14:paraId="61812C19" w14:textId="77777777" w:rsidR="00EC5046" w:rsidRPr="00137727" w:rsidRDefault="00EC5046" w:rsidP="00566D26">
            <w:r w:rsidRPr="00DE701F">
              <w:t xml:space="preserve">PFLEEGER et all. </w:t>
            </w:r>
            <w:r w:rsidRPr="00DE701F">
              <w:rPr>
                <w:i/>
                <w:iCs/>
              </w:rPr>
              <w:t>Security in Computing</w:t>
            </w:r>
            <w:r w:rsidRPr="00DE701F">
              <w:t xml:space="preserve">, </w:t>
            </w:r>
            <w:r w:rsidRPr="00137727">
              <w:rPr>
                <w:shd w:val="clear" w:color="auto" w:fill="FFFFFF"/>
              </w:rPr>
              <w:t>NJ: Prentice Hall, 2015</w:t>
            </w:r>
            <w:r w:rsidRPr="00DE701F">
              <w:t>, ISBN 978-0-13-408504-3.</w:t>
            </w:r>
          </w:p>
          <w:p w14:paraId="3385B105" w14:textId="77777777" w:rsidR="00EC5046" w:rsidRDefault="00EC5046" w:rsidP="00566D26">
            <w:pPr>
              <w:rPr>
                <w:b/>
              </w:rPr>
            </w:pPr>
            <w:r w:rsidRPr="00DE701F">
              <w:rPr>
                <w:b/>
              </w:rPr>
              <w:t>Doporučená literatura:</w:t>
            </w:r>
          </w:p>
          <w:p w14:paraId="2AE4E2E9" w14:textId="77777777" w:rsidR="00EC5046" w:rsidRPr="00111E43" w:rsidRDefault="00EC5046" w:rsidP="00566D26">
            <w:r w:rsidRPr="00111E43">
              <w:t xml:space="preserve">BECHERER A., A. STAMOS a N. WILCOX. </w:t>
            </w:r>
            <w:r w:rsidRPr="00111E43">
              <w:rPr>
                <w:i/>
                <w:iCs/>
              </w:rPr>
              <w:t>Cloud Computing Security</w:t>
            </w:r>
            <w:r w:rsidRPr="00111E43">
              <w:t>. Presentation, BlackHat, USA 2009.</w:t>
            </w:r>
          </w:p>
          <w:p w14:paraId="29E1D32C" w14:textId="77777777" w:rsidR="00EC5046" w:rsidRPr="00111E43" w:rsidRDefault="00EC5046" w:rsidP="00566D26">
            <w:r w:rsidRPr="00111E43">
              <w:t xml:space="preserve">HERNAN S., S. LAMBERT S., T. OSTWALD a A. SHOSTACK. </w:t>
            </w:r>
            <w:r w:rsidRPr="00111E43">
              <w:rPr>
                <w:i/>
                <w:iCs/>
              </w:rPr>
              <w:t xml:space="preserve">Uncover Security Design Flaws Using The STRIDE Approach, </w:t>
            </w:r>
            <w:r w:rsidRPr="00111E43">
              <w:rPr>
                <w:iCs/>
              </w:rPr>
              <w:t>2007</w:t>
            </w:r>
            <w:r w:rsidRPr="00111E43">
              <w:t>.</w:t>
            </w:r>
          </w:p>
          <w:p w14:paraId="576F003F" w14:textId="77777777" w:rsidR="00EC5046" w:rsidRPr="00DE701F" w:rsidRDefault="00EC5046" w:rsidP="00566D26">
            <w:r w:rsidRPr="00137727">
              <w:rPr>
                <w:shd w:val="clear" w:color="auto" w:fill="FFFFFF"/>
              </w:rPr>
              <w:t>LEHTINEN, R</w:t>
            </w:r>
            <w:r>
              <w:rPr>
                <w:shd w:val="clear" w:color="auto" w:fill="FFFFFF"/>
              </w:rPr>
              <w:t>.</w:t>
            </w:r>
            <w:r w:rsidRPr="00137727">
              <w:rPr>
                <w:shd w:val="clear" w:color="auto" w:fill="FFFFFF"/>
              </w:rPr>
              <w:t>, D</w:t>
            </w:r>
            <w:r>
              <w:rPr>
                <w:shd w:val="clear" w:color="auto" w:fill="FFFFFF"/>
              </w:rPr>
              <w:t>.</w:t>
            </w:r>
            <w:r w:rsidRPr="00137727">
              <w:rPr>
                <w:shd w:val="clear" w:color="auto" w:fill="FFFFFF"/>
              </w:rPr>
              <w:t xml:space="preserve"> RUSSELL, G. T GANGEMI a D</w:t>
            </w:r>
            <w:r>
              <w:rPr>
                <w:shd w:val="clear" w:color="auto" w:fill="FFFFFF"/>
              </w:rPr>
              <w:t>.</w:t>
            </w:r>
            <w:r w:rsidRPr="00137727">
              <w:rPr>
                <w:shd w:val="clear" w:color="auto" w:fill="FFFFFF"/>
              </w:rPr>
              <w:t xml:space="preserve"> RUSSELL. </w:t>
            </w:r>
            <w:r w:rsidRPr="00137727">
              <w:rPr>
                <w:i/>
                <w:iCs/>
                <w:shd w:val="clear" w:color="auto" w:fill="FFFFFF"/>
              </w:rPr>
              <w:t>Computer security basics</w:t>
            </w:r>
            <w:r w:rsidRPr="00137727">
              <w:rPr>
                <w:shd w:val="clear" w:color="auto" w:fill="FFFFFF"/>
              </w:rPr>
              <w:t>. 2nd ed. Sebastopol, CA: O'Reilly &amp; Associates, c2006. ISBN 978-0596006693.</w:t>
            </w:r>
            <w:r w:rsidRPr="00DE701F">
              <w:t xml:space="preserve"> </w:t>
            </w:r>
          </w:p>
          <w:p w14:paraId="586952BE" w14:textId="77777777" w:rsidR="00EC5046" w:rsidRPr="00F53CA1" w:rsidRDefault="00EC5046" w:rsidP="00566D26"/>
        </w:tc>
      </w:tr>
      <w:tr w:rsidR="00EC5046" w:rsidRPr="00881535" w14:paraId="02D086EF"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DFCD36" w14:textId="77777777" w:rsidR="00EC5046" w:rsidRPr="00881535" w:rsidRDefault="00EC5046" w:rsidP="00566D26">
            <w:pPr>
              <w:jc w:val="center"/>
              <w:rPr>
                <w:b/>
              </w:rPr>
            </w:pPr>
            <w:r w:rsidRPr="00881535">
              <w:rPr>
                <w:b/>
              </w:rPr>
              <w:t>Informace ke kombinované nebo distanční formě</w:t>
            </w:r>
          </w:p>
        </w:tc>
      </w:tr>
      <w:tr w:rsidR="00EC5046" w:rsidRPr="00881535" w14:paraId="25EEC3F0" w14:textId="77777777" w:rsidTr="00566D26">
        <w:tc>
          <w:tcPr>
            <w:tcW w:w="4787" w:type="dxa"/>
            <w:gridSpan w:val="3"/>
            <w:tcBorders>
              <w:top w:val="single" w:sz="2" w:space="0" w:color="auto"/>
            </w:tcBorders>
            <w:shd w:val="clear" w:color="auto" w:fill="F7CAAC"/>
          </w:tcPr>
          <w:p w14:paraId="14D52B1C" w14:textId="77777777" w:rsidR="00EC5046" w:rsidRPr="00881535" w:rsidRDefault="00EC5046" w:rsidP="00566D26">
            <w:r w:rsidRPr="00881535">
              <w:rPr>
                <w:b/>
              </w:rPr>
              <w:t>Rozsah konzultací (soustředění)</w:t>
            </w:r>
          </w:p>
        </w:tc>
        <w:tc>
          <w:tcPr>
            <w:tcW w:w="889" w:type="dxa"/>
            <w:tcBorders>
              <w:top w:val="single" w:sz="2" w:space="0" w:color="auto"/>
            </w:tcBorders>
          </w:tcPr>
          <w:p w14:paraId="50E39210" w14:textId="77777777" w:rsidR="00EC5046" w:rsidRPr="00881535" w:rsidRDefault="00EC5046" w:rsidP="00566D26">
            <w:r w:rsidRPr="00881535">
              <w:t>16</w:t>
            </w:r>
          </w:p>
        </w:tc>
        <w:tc>
          <w:tcPr>
            <w:tcW w:w="4179" w:type="dxa"/>
            <w:gridSpan w:val="4"/>
            <w:tcBorders>
              <w:top w:val="single" w:sz="2" w:space="0" w:color="auto"/>
            </w:tcBorders>
            <w:shd w:val="clear" w:color="auto" w:fill="F7CAAC"/>
          </w:tcPr>
          <w:p w14:paraId="456745D5" w14:textId="77777777" w:rsidR="00EC5046" w:rsidRPr="00881535" w:rsidRDefault="00EC5046" w:rsidP="00566D26">
            <w:pPr>
              <w:rPr>
                <w:b/>
              </w:rPr>
            </w:pPr>
            <w:r w:rsidRPr="00881535">
              <w:rPr>
                <w:b/>
              </w:rPr>
              <w:t xml:space="preserve">hodin </w:t>
            </w:r>
          </w:p>
        </w:tc>
      </w:tr>
      <w:tr w:rsidR="00EC5046" w:rsidRPr="00881535" w14:paraId="432D2985" w14:textId="77777777" w:rsidTr="00566D26">
        <w:tc>
          <w:tcPr>
            <w:tcW w:w="9855" w:type="dxa"/>
            <w:gridSpan w:val="8"/>
            <w:shd w:val="clear" w:color="auto" w:fill="F7CAAC"/>
          </w:tcPr>
          <w:p w14:paraId="53DF9392" w14:textId="77777777" w:rsidR="00EC5046" w:rsidRPr="00881535" w:rsidRDefault="00EC5046" w:rsidP="00566D26">
            <w:pPr>
              <w:rPr>
                <w:b/>
              </w:rPr>
            </w:pPr>
            <w:r w:rsidRPr="00881535">
              <w:rPr>
                <w:b/>
              </w:rPr>
              <w:t>Informace o způsobu kontaktu s vyučujícím</w:t>
            </w:r>
          </w:p>
        </w:tc>
      </w:tr>
      <w:tr w:rsidR="00EC5046" w:rsidRPr="00881535" w14:paraId="02347463" w14:textId="77777777" w:rsidTr="00566D26">
        <w:trPr>
          <w:trHeight w:val="701"/>
        </w:trPr>
        <w:tc>
          <w:tcPr>
            <w:tcW w:w="9855" w:type="dxa"/>
            <w:gridSpan w:val="8"/>
          </w:tcPr>
          <w:p w14:paraId="369EB938" w14:textId="77777777" w:rsidR="00EC5046" w:rsidRPr="00881535" w:rsidRDefault="00EC5046" w:rsidP="00566D26">
            <w:r w:rsidRPr="00551D80">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161A1AE"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33B24DC4" w14:textId="77777777" w:rsidTr="00566D26">
        <w:tc>
          <w:tcPr>
            <w:tcW w:w="9855" w:type="dxa"/>
            <w:gridSpan w:val="8"/>
            <w:tcBorders>
              <w:bottom w:val="double" w:sz="4" w:space="0" w:color="auto"/>
            </w:tcBorders>
            <w:shd w:val="clear" w:color="auto" w:fill="BDD6EE"/>
          </w:tcPr>
          <w:p w14:paraId="09844E08" w14:textId="2A078078" w:rsidR="00EC5046" w:rsidRDefault="00EC5046" w:rsidP="00566D26">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21" w:author="Jiří Vojtěšek" w:date="2018-11-26T14:08:00Z">
              <w:r w:rsidR="00926202" w:rsidRPr="00926202">
                <w:rPr>
                  <w:rStyle w:val="Odkazintenzivn"/>
                  <w:rPrChange w:id="522" w:author="Jiří Vojtěšek" w:date="2018-11-26T14:08:00Z">
                    <w:rPr>
                      <w:b/>
                    </w:rPr>
                  </w:rPrChange>
                </w:rPr>
                <w:t>Abecední seznam</w:t>
              </w:r>
            </w:ins>
            <w:del w:id="523"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71C3A88E" w14:textId="77777777" w:rsidTr="00566D26">
        <w:tc>
          <w:tcPr>
            <w:tcW w:w="3086" w:type="dxa"/>
            <w:tcBorders>
              <w:top w:val="double" w:sz="4" w:space="0" w:color="auto"/>
            </w:tcBorders>
            <w:shd w:val="clear" w:color="auto" w:fill="F7CAAC"/>
          </w:tcPr>
          <w:p w14:paraId="5A5E2F45"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6A484673" w14:textId="77777777" w:rsidR="00EC5046" w:rsidRDefault="00EC5046" w:rsidP="00566D26">
            <w:bookmarkStart w:id="524" w:name="SoftSkills"/>
            <w:r>
              <w:t>Soft Skills</w:t>
            </w:r>
            <w:bookmarkEnd w:id="524"/>
          </w:p>
        </w:tc>
      </w:tr>
      <w:tr w:rsidR="00EC5046" w14:paraId="7CD47677" w14:textId="77777777" w:rsidTr="00566D26">
        <w:tc>
          <w:tcPr>
            <w:tcW w:w="3086" w:type="dxa"/>
            <w:shd w:val="clear" w:color="auto" w:fill="F7CAAC"/>
          </w:tcPr>
          <w:p w14:paraId="7A26364F" w14:textId="77777777" w:rsidR="00EC5046" w:rsidRDefault="00EC5046" w:rsidP="00566D26">
            <w:pPr>
              <w:rPr>
                <w:b/>
              </w:rPr>
            </w:pPr>
            <w:r>
              <w:rPr>
                <w:b/>
              </w:rPr>
              <w:t>Typ předmětu</w:t>
            </w:r>
          </w:p>
        </w:tc>
        <w:tc>
          <w:tcPr>
            <w:tcW w:w="3406" w:type="dxa"/>
            <w:gridSpan w:val="4"/>
          </w:tcPr>
          <w:p w14:paraId="26FE761A" w14:textId="77777777" w:rsidR="00EC5046" w:rsidRDefault="00EC5046" w:rsidP="00566D26">
            <w:r>
              <w:t>Povinný pro specializaci</w:t>
            </w:r>
          </w:p>
          <w:p w14:paraId="0B059199" w14:textId="77777777" w:rsidR="00EC5046" w:rsidRDefault="00EC5046" w:rsidP="00566D26">
            <w:r>
              <w:t>Bezpečnostní management</w:t>
            </w:r>
          </w:p>
        </w:tc>
        <w:tc>
          <w:tcPr>
            <w:tcW w:w="2695" w:type="dxa"/>
            <w:gridSpan w:val="2"/>
            <w:shd w:val="clear" w:color="auto" w:fill="F7CAAC"/>
          </w:tcPr>
          <w:p w14:paraId="6FAF5F5D" w14:textId="77777777" w:rsidR="00EC5046" w:rsidRDefault="00EC5046" w:rsidP="00566D26">
            <w:r>
              <w:rPr>
                <w:b/>
              </w:rPr>
              <w:t>doporučený ročník / semestr</w:t>
            </w:r>
          </w:p>
        </w:tc>
        <w:tc>
          <w:tcPr>
            <w:tcW w:w="668" w:type="dxa"/>
          </w:tcPr>
          <w:p w14:paraId="35EA693F" w14:textId="77777777" w:rsidR="00EC5046" w:rsidRDefault="00EC5046" w:rsidP="00566D26">
            <w:r>
              <w:t>2/Z</w:t>
            </w:r>
          </w:p>
        </w:tc>
      </w:tr>
      <w:tr w:rsidR="00EC5046" w14:paraId="3A47B064" w14:textId="77777777" w:rsidTr="00566D26">
        <w:tc>
          <w:tcPr>
            <w:tcW w:w="3086" w:type="dxa"/>
            <w:shd w:val="clear" w:color="auto" w:fill="F7CAAC"/>
          </w:tcPr>
          <w:p w14:paraId="7DD1B899" w14:textId="77777777" w:rsidR="00EC5046" w:rsidRDefault="00EC5046" w:rsidP="00566D26">
            <w:pPr>
              <w:rPr>
                <w:b/>
              </w:rPr>
            </w:pPr>
            <w:r>
              <w:rPr>
                <w:b/>
              </w:rPr>
              <w:t>Rozsah studijního předmětu</w:t>
            </w:r>
          </w:p>
        </w:tc>
        <w:tc>
          <w:tcPr>
            <w:tcW w:w="1701" w:type="dxa"/>
            <w:gridSpan w:val="2"/>
          </w:tcPr>
          <w:p w14:paraId="71A3D212" w14:textId="77777777" w:rsidR="00EC5046" w:rsidRDefault="00EC5046" w:rsidP="00566D26">
            <w:r>
              <w:t>28p + 14s</w:t>
            </w:r>
          </w:p>
        </w:tc>
        <w:tc>
          <w:tcPr>
            <w:tcW w:w="889" w:type="dxa"/>
            <w:shd w:val="clear" w:color="auto" w:fill="F7CAAC"/>
          </w:tcPr>
          <w:p w14:paraId="34BEEC8F" w14:textId="77777777" w:rsidR="00EC5046" w:rsidRDefault="00EC5046" w:rsidP="00566D26">
            <w:pPr>
              <w:rPr>
                <w:b/>
              </w:rPr>
            </w:pPr>
            <w:r>
              <w:rPr>
                <w:b/>
              </w:rPr>
              <w:t xml:space="preserve">hod. </w:t>
            </w:r>
          </w:p>
        </w:tc>
        <w:tc>
          <w:tcPr>
            <w:tcW w:w="816" w:type="dxa"/>
          </w:tcPr>
          <w:p w14:paraId="1B85F2B5" w14:textId="77777777" w:rsidR="00EC5046" w:rsidRDefault="00EC5046" w:rsidP="00566D26"/>
        </w:tc>
        <w:tc>
          <w:tcPr>
            <w:tcW w:w="2156" w:type="dxa"/>
            <w:shd w:val="clear" w:color="auto" w:fill="F7CAAC"/>
          </w:tcPr>
          <w:p w14:paraId="7CBCCB8A" w14:textId="77777777" w:rsidR="00EC5046" w:rsidRDefault="00EC5046" w:rsidP="00566D26">
            <w:pPr>
              <w:rPr>
                <w:b/>
              </w:rPr>
            </w:pPr>
            <w:r>
              <w:rPr>
                <w:b/>
              </w:rPr>
              <w:t>kreditů</w:t>
            </w:r>
          </w:p>
        </w:tc>
        <w:tc>
          <w:tcPr>
            <w:tcW w:w="1207" w:type="dxa"/>
            <w:gridSpan w:val="2"/>
          </w:tcPr>
          <w:p w14:paraId="71D95967" w14:textId="77777777" w:rsidR="00EC5046" w:rsidRDefault="00EC5046" w:rsidP="00566D26">
            <w:r>
              <w:t>4</w:t>
            </w:r>
          </w:p>
        </w:tc>
      </w:tr>
      <w:tr w:rsidR="00EC5046" w14:paraId="02071DDA" w14:textId="77777777" w:rsidTr="00566D26">
        <w:tc>
          <w:tcPr>
            <w:tcW w:w="3086" w:type="dxa"/>
            <w:shd w:val="clear" w:color="auto" w:fill="F7CAAC"/>
          </w:tcPr>
          <w:p w14:paraId="6B46BC6D" w14:textId="77777777" w:rsidR="00EC5046" w:rsidRDefault="00EC5046" w:rsidP="00566D26">
            <w:pPr>
              <w:rPr>
                <w:b/>
                <w:sz w:val="22"/>
              </w:rPr>
            </w:pPr>
            <w:r>
              <w:rPr>
                <w:b/>
              </w:rPr>
              <w:t>Prerekvizity, korekvizity, ekvivalence</w:t>
            </w:r>
          </w:p>
        </w:tc>
        <w:tc>
          <w:tcPr>
            <w:tcW w:w="6769" w:type="dxa"/>
            <w:gridSpan w:val="7"/>
          </w:tcPr>
          <w:p w14:paraId="13B7821C" w14:textId="77777777" w:rsidR="00EC5046" w:rsidRDefault="00EC5046" w:rsidP="00566D26">
            <w:r>
              <w:t>Psychologie a marketingové komunikace</w:t>
            </w:r>
          </w:p>
        </w:tc>
      </w:tr>
      <w:tr w:rsidR="00EC5046" w14:paraId="16E0E084" w14:textId="77777777" w:rsidTr="00566D26">
        <w:tc>
          <w:tcPr>
            <w:tcW w:w="3086" w:type="dxa"/>
            <w:shd w:val="clear" w:color="auto" w:fill="F7CAAC"/>
          </w:tcPr>
          <w:p w14:paraId="6610F814" w14:textId="77777777" w:rsidR="00EC5046" w:rsidRDefault="00EC5046" w:rsidP="00566D26">
            <w:pPr>
              <w:rPr>
                <w:b/>
              </w:rPr>
            </w:pPr>
            <w:r>
              <w:rPr>
                <w:b/>
              </w:rPr>
              <w:t>Způsob ověření studijních výsledků</w:t>
            </w:r>
          </w:p>
        </w:tc>
        <w:tc>
          <w:tcPr>
            <w:tcW w:w="3406" w:type="dxa"/>
            <w:gridSpan w:val="4"/>
          </w:tcPr>
          <w:p w14:paraId="340A06D6" w14:textId="77777777" w:rsidR="00EC5046" w:rsidRDefault="00EC5046" w:rsidP="00566D26">
            <w:r>
              <w:t>Klasifikovaný zápočet</w:t>
            </w:r>
          </w:p>
        </w:tc>
        <w:tc>
          <w:tcPr>
            <w:tcW w:w="2156" w:type="dxa"/>
            <w:shd w:val="clear" w:color="auto" w:fill="F7CAAC"/>
          </w:tcPr>
          <w:p w14:paraId="7FB51BFA" w14:textId="77777777" w:rsidR="00EC5046" w:rsidRDefault="00EC5046" w:rsidP="00566D26">
            <w:pPr>
              <w:rPr>
                <w:b/>
              </w:rPr>
            </w:pPr>
            <w:r>
              <w:rPr>
                <w:b/>
              </w:rPr>
              <w:t>Forma výuky</w:t>
            </w:r>
          </w:p>
        </w:tc>
        <w:tc>
          <w:tcPr>
            <w:tcW w:w="1207" w:type="dxa"/>
            <w:gridSpan w:val="2"/>
          </w:tcPr>
          <w:p w14:paraId="61FF36A9" w14:textId="77777777" w:rsidR="00EC5046" w:rsidRDefault="00EC5046" w:rsidP="00566D26">
            <w:r>
              <w:t>Přednášky, semináře</w:t>
            </w:r>
          </w:p>
        </w:tc>
      </w:tr>
      <w:tr w:rsidR="00EC5046" w14:paraId="187C337E" w14:textId="77777777" w:rsidTr="00566D26">
        <w:tc>
          <w:tcPr>
            <w:tcW w:w="3086" w:type="dxa"/>
            <w:shd w:val="clear" w:color="auto" w:fill="F7CAAC"/>
          </w:tcPr>
          <w:p w14:paraId="4C11E9BD"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6640E3EE" w14:textId="77777777" w:rsidR="00EC5046" w:rsidRDefault="00EC5046" w:rsidP="00566D26">
            <w:r>
              <w:t>Písemná  i ústní forma</w:t>
            </w:r>
          </w:p>
          <w:p w14:paraId="62750D5B" w14:textId="77777777" w:rsidR="00EC5046" w:rsidRDefault="00EC5046" w:rsidP="00566D26">
            <w:r>
              <w:t xml:space="preserve">1. Povinná a aktivní účast na jednotlivých cvičeních (80% účast na cvičení). </w:t>
            </w:r>
          </w:p>
          <w:p w14:paraId="3F8E4B7A" w14:textId="77777777" w:rsidR="00EC5046" w:rsidRDefault="00EC5046" w:rsidP="00566D26">
            <w:r>
              <w:t xml:space="preserve">2. Teoretické a praktické zvládnutí základní problematiky a jednotlivých témat. </w:t>
            </w:r>
          </w:p>
          <w:p w14:paraId="50F264FB" w14:textId="77777777" w:rsidR="00EC5046" w:rsidRDefault="00EC5046" w:rsidP="00566D26">
            <w:r>
              <w:t xml:space="preserve">3. Úspěšné a samostatné vypracování všech zadaných úloh v průběhu semestru. </w:t>
            </w:r>
          </w:p>
          <w:p w14:paraId="7E18CCF8" w14:textId="77777777" w:rsidR="00EC5046" w:rsidRDefault="00EC5046" w:rsidP="00566D26">
            <w:r>
              <w:t>4. Prokázání úspěšného zvládnutí probírané tématiky při ústním pohovoru s vyučujícím.</w:t>
            </w:r>
          </w:p>
        </w:tc>
      </w:tr>
      <w:tr w:rsidR="00EC5046" w14:paraId="1EF807FE" w14:textId="77777777" w:rsidTr="00566D26">
        <w:trPr>
          <w:trHeight w:val="64"/>
        </w:trPr>
        <w:tc>
          <w:tcPr>
            <w:tcW w:w="9855" w:type="dxa"/>
            <w:gridSpan w:val="8"/>
            <w:tcBorders>
              <w:top w:val="nil"/>
            </w:tcBorders>
          </w:tcPr>
          <w:p w14:paraId="6FD023BD" w14:textId="77777777" w:rsidR="00EC5046" w:rsidRDefault="00EC5046" w:rsidP="00566D26"/>
        </w:tc>
      </w:tr>
      <w:tr w:rsidR="00EC5046" w14:paraId="3FFA13A1" w14:textId="77777777" w:rsidTr="00566D26">
        <w:trPr>
          <w:trHeight w:val="197"/>
        </w:trPr>
        <w:tc>
          <w:tcPr>
            <w:tcW w:w="3086" w:type="dxa"/>
            <w:tcBorders>
              <w:top w:val="nil"/>
            </w:tcBorders>
            <w:shd w:val="clear" w:color="auto" w:fill="F7CAAC"/>
          </w:tcPr>
          <w:p w14:paraId="2C575857" w14:textId="77777777" w:rsidR="00EC5046" w:rsidRDefault="00EC5046" w:rsidP="00566D26">
            <w:pPr>
              <w:rPr>
                <w:b/>
              </w:rPr>
            </w:pPr>
            <w:r>
              <w:rPr>
                <w:b/>
              </w:rPr>
              <w:t>Garant předmětu</w:t>
            </w:r>
          </w:p>
        </w:tc>
        <w:tc>
          <w:tcPr>
            <w:tcW w:w="6769" w:type="dxa"/>
            <w:gridSpan w:val="7"/>
            <w:tcBorders>
              <w:top w:val="nil"/>
            </w:tcBorders>
          </w:tcPr>
          <w:p w14:paraId="2DE4DCDF" w14:textId="77777777" w:rsidR="00EC5046" w:rsidRDefault="00EC5046" w:rsidP="00566D26">
            <w:r>
              <w:t>doc. Ing. Martin Hromada, Ph.D.</w:t>
            </w:r>
          </w:p>
        </w:tc>
      </w:tr>
      <w:tr w:rsidR="00EC5046" w14:paraId="01A650DC" w14:textId="77777777" w:rsidTr="00566D26">
        <w:trPr>
          <w:trHeight w:val="243"/>
        </w:trPr>
        <w:tc>
          <w:tcPr>
            <w:tcW w:w="3086" w:type="dxa"/>
            <w:tcBorders>
              <w:top w:val="nil"/>
            </w:tcBorders>
            <w:shd w:val="clear" w:color="auto" w:fill="F7CAAC"/>
          </w:tcPr>
          <w:p w14:paraId="77CFDF4D" w14:textId="77777777" w:rsidR="00EC5046" w:rsidRDefault="00EC5046" w:rsidP="00566D26">
            <w:pPr>
              <w:rPr>
                <w:b/>
              </w:rPr>
            </w:pPr>
            <w:r>
              <w:rPr>
                <w:b/>
              </w:rPr>
              <w:t>Zapojení garanta do výuky předmětu</w:t>
            </w:r>
          </w:p>
        </w:tc>
        <w:tc>
          <w:tcPr>
            <w:tcW w:w="6769" w:type="dxa"/>
            <w:gridSpan w:val="7"/>
            <w:tcBorders>
              <w:top w:val="nil"/>
            </w:tcBorders>
          </w:tcPr>
          <w:p w14:paraId="7CB688AD" w14:textId="77777777" w:rsidR="00EC5046" w:rsidRDefault="00EC5046" w:rsidP="00566D26">
            <w:r>
              <w:t>Metodicky, vede přednášky a cvičení</w:t>
            </w:r>
          </w:p>
        </w:tc>
      </w:tr>
      <w:tr w:rsidR="00EC5046" w14:paraId="574CF910" w14:textId="77777777" w:rsidTr="00566D26">
        <w:tc>
          <w:tcPr>
            <w:tcW w:w="3086" w:type="dxa"/>
            <w:shd w:val="clear" w:color="auto" w:fill="F7CAAC"/>
          </w:tcPr>
          <w:p w14:paraId="6478ACB6" w14:textId="77777777" w:rsidR="00EC5046" w:rsidRDefault="00EC5046" w:rsidP="00566D26">
            <w:pPr>
              <w:rPr>
                <w:b/>
              </w:rPr>
            </w:pPr>
            <w:r>
              <w:rPr>
                <w:b/>
              </w:rPr>
              <w:t>Vyučující</w:t>
            </w:r>
          </w:p>
        </w:tc>
        <w:tc>
          <w:tcPr>
            <w:tcW w:w="6769" w:type="dxa"/>
            <w:gridSpan w:val="7"/>
            <w:tcBorders>
              <w:bottom w:val="nil"/>
            </w:tcBorders>
          </w:tcPr>
          <w:p w14:paraId="0486A314" w14:textId="77777777" w:rsidR="00EC5046" w:rsidRDefault="00EC5046" w:rsidP="00566D26">
            <w:r>
              <w:t>doc. Ing. Martin Hromada, Ph.D., přednášky (100 %)</w:t>
            </w:r>
          </w:p>
          <w:p w14:paraId="3C2AF6DB" w14:textId="77777777" w:rsidR="00EC5046" w:rsidRDefault="00EC5046" w:rsidP="00566D26">
            <w:r>
              <w:t>PhDr., Mgr. Stanislav Zelinka, přednášky (100 %)</w:t>
            </w:r>
          </w:p>
        </w:tc>
      </w:tr>
      <w:tr w:rsidR="00EC5046" w14:paraId="5A650FCB" w14:textId="77777777" w:rsidTr="00566D26">
        <w:trPr>
          <w:trHeight w:val="64"/>
        </w:trPr>
        <w:tc>
          <w:tcPr>
            <w:tcW w:w="9855" w:type="dxa"/>
            <w:gridSpan w:val="8"/>
            <w:tcBorders>
              <w:top w:val="nil"/>
            </w:tcBorders>
          </w:tcPr>
          <w:p w14:paraId="3EFBBBEC" w14:textId="77777777" w:rsidR="00EC5046" w:rsidRDefault="00EC5046" w:rsidP="00566D26"/>
        </w:tc>
      </w:tr>
      <w:tr w:rsidR="00EC5046" w14:paraId="64D396E7" w14:textId="77777777" w:rsidTr="00566D26">
        <w:tc>
          <w:tcPr>
            <w:tcW w:w="3086" w:type="dxa"/>
            <w:shd w:val="clear" w:color="auto" w:fill="F7CAAC"/>
          </w:tcPr>
          <w:p w14:paraId="721BCE63" w14:textId="77777777" w:rsidR="00EC5046" w:rsidRDefault="00EC5046" w:rsidP="00566D26">
            <w:pPr>
              <w:rPr>
                <w:b/>
              </w:rPr>
            </w:pPr>
            <w:r>
              <w:rPr>
                <w:b/>
              </w:rPr>
              <w:t>Stručná anotace předmětu</w:t>
            </w:r>
          </w:p>
        </w:tc>
        <w:tc>
          <w:tcPr>
            <w:tcW w:w="6769" w:type="dxa"/>
            <w:gridSpan w:val="7"/>
            <w:tcBorders>
              <w:bottom w:val="nil"/>
            </w:tcBorders>
          </w:tcPr>
          <w:p w14:paraId="2FC99E88" w14:textId="77777777" w:rsidR="00EC5046" w:rsidRDefault="00EC5046" w:rsidP="00566D26"/>
        </w:tc>
      </w:tr>
      <w:tr w:rsidR="00EC5046" w14:paraId="13D15E95" w14:textId="77777777" w:rsidTr="00566D26">
        <w:trPr>
          <w:trHeight w:val="3938"/>
        </w:trPr>
        <w:tc>
          <w:tcPr>
            <w:tcW w:w="9855" w:type="dxa"/>
            <w:gridSpan w:val="8"/>
            <w:tcBorders>
              <w:top w:val="nil"/>
              <w:bottom w:val="single" w:sz="12" w:space="0" w:color="auto"/>
            </w:tcBorders>
          </w:tcPr>
          <w:p w14:paraId="24511168" w14:textId="77777777" w:rsidR="00EC5046" w:rsidRPr="003B0A32" w:rsidRDefault="00EC5046" w:rsidP="00566D26">
            <w:pPr>
              <w:rPr>
                <w:noProof/>
              </w:rPr>
            </w:pPr>
            <w:r w:rsidRPr="003B0A32">
              <w:rPr>
                <w:noProof/>
              </w:rPr>
              <w:t xml:space="preserve">Cílem předmětu je navázání a rozvinutí základních tezí psychologie a marketingových komunikací; studenti budou seznámeni s měkkými dovednostmi – schopnostmi lidí komunikovat, společně pracovat, organizovat, jednat, řešit konflikty či rozhodovat. Měkké dovednosti lze vnímat jako interpersonální dovednosti, které jsou nedílnou součástí požadavků firmy na pracovní místo. </w:t>
            </w:r>
          </w:p>
          <w:p w14:paraId="5515956D" w14:textId="77777777" w:rsidR="00EC5046" w:rsidRPr="003B0A32" w:rsidRDefault="00EC5046" w:rsidP="00566D26">
            <w:r w:rsidRPr="003B0A32">
              <w:t>Témata:</w:t>
            </w:r>
          </w:p>
          <w:p w14:paraId="38125DDA" w14:textId="77777777" w:rsidR="00EC5046" w:rsidRPr="003B0A32" w:rsidRDefault="00EC5046" w:rsidP="00EC5046">
            <w:pPr>
              <w:numPr>
                <w:ilvl w:val="0"/>
                <w:numId w:val="16"/>
              </w:numPr>
            </w:pPr>
            <w:r w:rsidRPr="003B0A32">
              <w:t>Personalistika, řízení lidských zdrojů.</w:t>
            </w:r>
          </w:p>
          <w:p w14:paraId="33A73336" w14:textId="77777777" w:rsidR="00EC5046" w:rsidRPr="003B0A32" w:rsidRDefault="00EC5046" w:rsidP="00EC5046">
            <w:pPr>
              <w:numPr>
                <w:ilvl w:val="0"/>
                <w:numId w:val="16"/>
              </w:numPr>
            </w:pPr>
            <w:r w:rsidRPr="003B0A32">
              <w:t>Komunikační dovednosti a schopnosti – verbální, nonverbální, písemné, ústní, individuální a týmové.</w:t>
            </w:r>
          </w:p>
          <w:p w14:paraId="30646F3E" w14:textId="77777777" w:rsidR="00EC5046" w:rsidRPr="003B0A32" w:rsidRDefault="00EC5046" w:rsidP="00EC5046">
            <w:pPr>
              <w:numPr>
                <w:ilvl w:val="0"/>
                <w:numId w:val="16"/>
              </w:numPr>
            </w:pPr>
            <w:r w:rsidRPr="003B0A32">
              <w:rPr>
                <w:color w:val="282D32"/>
              </w:rPr>
              <w:t>Organizační schopnosti a dovednosti.</w:t>
            </w:r>
          </w:p>
          <w:p w14:paraId="180C6216" w14:textId="77777777" w:rsidR="00EC5046" w:rsidRPr="003B0A32" w:rsidRDefault="00EC5046" w:rsidP="00EC5046">
            <w:pPr>
              <w:numPr>
                <w:ilvl w:val="0"/>
                <w:numId w:val="16"/>
              </w:numPr>
            </w:pPr>
            <w:r w:rsidRPr="003B0A32">
              <w:t>Schopnost navazovat a udržovat kontakty.</w:t>
            </w:r>
          </w:p>
          <w:p w14:paraId="2E1BA130" w14:textId="77777777" w:rsidR="00EC5046" w:rsidRPr="003B0A32" w:rsidRDefault="00EC5046" w:rsidP="00EC5046">
            <w:pPr>
              <w:numPr>
                <w:ilvl w:val="0"/>
                <w:numId w:val="16"/>
              </w:numPr>
            </w:pPr>
            <w:r w:rsidRPr="003B0A32">
              <w:t>Vyjednávání a řešení konfliktů.</w:t>
            </w:r>
          </w:p>
          <w:p w14:paraId="750374F1" w14:textId="77777777" w:rsidR="00EC5046" w:rsidRPr="003B0A32" w:rsidRDefault="00EC5046" w:rsidP="00EC5046">
            <w:pPr>
              <w:numPr>
                <w:ilvl w:val="0"/>
                <w:numId w:val="16"/>
              </w:numPr>
            </w:pPr>
            <w:r w:rsidRPr="003B0A32">
              <w:t>Strategické a koncepční myšlení.</w:t>
            </w:r>
          </w:p>
          <w:p w14:paraId="20AA3ED5" w14:textId="77777777" w:rsidR="00EC5046" w:rsidRPr="003B0A32" w:rsidRDefault="00EC5046" w:rsidP="00EC5046">
            <w:pPr>
              <w:numPr>
                <w:ilvl w:val="0"/>
                <w:numId w:val="16"/>
              </w:numPr>
            </w:pPr>
            <w:r w:rsidRPr="003B0A32">
              <w:t>Kreativní myšlení.</w:t>
            </w:r>
          </w:p>
          <w:p w14:paraId="3E393FD4" w14:textId="77777777" w:rsidR="00EC5046" w:rsidRPr="003B0A32" w:rsidRDefault="00EC5046" w:rsidP="00EC5046">
            <w:pPr>
              <w:numPr>
                <w:ilvl w:val="0"/>
                <w:numId w:val="16"/>
              </w:numPr>
            </w:pPr>
            <w:r w:rsidRPr="003B0A32">
              <w:rPr>
                <w:shd w:val="clear" w:color="auto" w:fill="FFFFFF"/>
              </w:rPr>
              <w:t>Asertivita, asertivní jednání.</w:t>
            </w:r>
          </w:p>
          <w:p w14:paraId="355288AD" w14:textId="77777777" w:rsidR="00EC5046" w:rsidRDefault="00EC5046" w:rsidP="00EC5046">
            <w:pPr>
              <w:numPr>
                <w:ilvl w:val="0"/>
                <w:numId w:val="16"/>
              </w:numPr>
            </w:pPr>
            <w:r w:rsidRPr="003B0A32">
              <w:t>Schopnost sebereflexe</w:t>
            </w:r>
            <w:r>
              <w:t>.</w:t>
            </w:r>
          </w:p>
          <w:p w14:paraId="3A521476" w14:textId="77777777" w:rsidR="00EC5046" w:rsidRPr="003B0A32" w:rsidRDefault="00EC5046" w:rsidP="00EC5046">
            <w:pPr>
              <w:numPr>
                <w:ilvl w:val="0"/>
                <w:numId w:val="16"/>
              </w:numPr>
            </w:pPr>
            <w:r>
              <w:t>T</w:t>
            </w:r>
            <w:r w:rsidRPr="003B0A32">
              <w:t>ýmová spolupráce.</w:t>
            </w:r>
          </w:p>
          <w:p w14:paraId="79E7D4DF" w14:textId="77777777" w:rsidR="00EC5046" w:rsidRPr="003B0A32" w:rsidRDefault="00EC5046" w:rsidP="00EC5046">
            <w:pPr>
              <w:numPr>
                <w:ilvl w:val="0"/>
                <w:numId w:val="16"/>
              </w:numPr>
            </w:pPr>
            <w:r w:rsidRPr="003B0A32">
              <w:t>Odolnost vůči stresu.</w:t>
            </w:r>
            <w:r w:rsidRPr="003B0A32">
              <w:rPr>
                <w:color w:val="282D32"/>
              </w:rPr>
              <w:t xml:space="preserve"> </w:t>
            </w:r>
          </w:p>
          <w:p w14:paraId="4DDE5F54" w14:textId="77777777" w:rsidR="00EC5046" w:rsidRPr="003B0A32" w:rsidRDefault="00EC5046" w:rsidP="00EC5046">
            <w:pPr>
              <w:numPr>
                <w:ilvl w:val="0"/>
                <w:numId w:val="16"/>
              </w:numPr>
            </w:pPr>
            <w:r w:rsidRPr="003B0A32">
              <w:t>Empatie, samostatnost, předvídavost.</w:t>
            </w:r>
          </w:p>
          <w:p w14:paraId="66FBFE24" w14:textId="77777777" w:rsidR="00EC5046" w:rsidRPr="003B0A32" w:rsidRDefault="00EC5046" w:rsidP="00EC5046">
            <w:pPr>
              <w:numPr>
                <w:ilvl w:val="0"/>
                <w:numId w:val="16"/>
              </w:numPr>
            </w:pPr>
            <w:r w:rsidRPr="003B0A32">
              <w:t>Kompetentnost, kvalifikace; zadání závěrečné seminární práce.</w:t>
            </w:r>
          </w:p>
          <w:p w14:paraId="6C51A91B" w14:textId="77777777" w:rsidR="00EC5046" w:rsidRDefault="00EC5046" w:rsidP="00EC5046">
            <w:pPr>
              <w:numPr>
                <w:ilvl w:val="0"/>
                <w:numId w:val="16"/>
              </w:numPr>
            </w:pPr>
            <w:r w:rsidRPr="003B0A32">
              <w:t>Prezentace zadaných témat – klasifikace.</w:t>
            </w:r>
          </w:p>
        </w:tc>
      </w:tr>
      <w:tr w:rsidR="00EC5046" w14:paraId="65F920AB" w14:textId="77777777" w:rsidTr="00566D26">
        <w:trPr>
          <w:trHeight w:val="265"/>
        </w:trPr>
        <w:tc>
          <w:tcPr>
            <w:tcW w:w="3653" w:type="dxa"/>
            <w:gridSpan w:val="2"/>
            <w:tcBorders>
              <w:top w:val="nil"/>
            </w:tcBorders>
            <w:shd w:val="clear" w:color="auto" w:fill="F7CAAC"/>
          </w:tcPr>
          <w:p w14:paraId="622631A6" w14:textId="77777777" w:rsidR="00EC5046" w:rsidRDefault="00EC5046" w:rsidP="00566D26">
            <w:r>
              <w:rPr>
                <w:b/>
              </w:rPr>
              <w:t>Studijní literatura a studijní pomůcky</w:t>
            </w:r>
          </w:p>
        </w:tc>
        <w:tc>
          <w:tcPr>
            <w:tcW w:w="6202" w:type="dxa"/>
            <w:gridSpan w:val="6"/>
            <w:tcBorders>
              <w:top w:val="nil"/>
              <w:bottom w:val="nil"/>
            </w:tcBorders>
          </w:tcPr>
          <w:p w14:paraId="6E4B9DFF" w14:textId="77777777" w:rsidR="00EC5046" w:rsidRDefault="00EC5046" w:rsidP="00566D26"/>
        </w:tc>
      </w:tr>
      <w:tr w:rsidR="00EC5046" w14:paraId="3AC8FD8F" w14:textId="77777777" w:rsidTr="00566D26">
        <w:trPr>
          <w:trHeight w:val="2046"/>
        </w:trPr>
        <w:tc>
          <w:tcPr>
            <w:tcW w:w="9855" w:type="dxa"/>
            <w:gridSpan w:val="8"/>
            <w:tcBorders>
              <w:top w:val="nil"/>
            </w:tcBorders>
          </w:tcPr>
          <w:p w14:paraId="216722A7" w14:textId="77777777" w:rsidR="00EC5046" w:rsidRPr="00A711D1" w:rsidRDefault="00EC5046" w:rsidP="00566D26">
            <w:pPr>
              <w:rPr>
                <w:b/>
                <w:bCs/>
                <w:szCs w:val="18"/>
              </w:rPr>
            </w:pPr>
            <w:r w:rsidRPr="00A711D1">
              <w:rPr>
                <w:b/>
                <w:bCs/>
                <w:szCs w:val="18"/>
              </w:rPr>
              <w:t>Povinná literatura:</w:t>
            </w:r>
          </w:p>
          <w:p w14:paraId="0CA9350A" w14:textId="77777777" w:rsidR="00EC5046" w:rsidRPr="00111E43" w:rsidRDefault="00EC5046" w:rsidP="00566D26">
            <w:pPr>
              <w:rPr>
                <w:szCs w:val="18"/>
                <w:bdr w:val="none" w:sz="0" w:space="0" w:color="auto" w:frame="1"/>
                <w:shd w:val="clear" w:color="auto" w:fill="FFFFFF"/>
              </w:rPr>
            </w:pPr>
            <w:r w:rsidRPr="00111E43">
              <w:rPr>
                <w:caps/>
                <w:szCs w:val="18"/>
                <w:bdr w:val="none" w:sz="0" w:space="0" w:color="auto" w:frame="1"/>
                <w:shd w:val="clear" w:color="auto" w:fill="FFFFFF"/>
              </w:rPr>
              <w:t xml:space="preserve">Ahlemann, F., F. El Arbi, M. G. Kaiser </w:t>
            </w:r>
            <w:r w:rsidRPr="00137727">
              <w:t>a</w:t>
            </w:r>
            <w:r w:rsidRPr="00111E43">
              <w:rPr>
                <w:caps/>
                <w:szCs w:val="18"/>
                <w:bdr w:val="none" w:sz="0" w:space="0" w:color="auto" w:frame="1"/>
                <w:shd w:val="clear" w:color="auto" w:fill="FFFFFF"/>
              </w:rPr>
              <w:t xml:space="preserve"> A. Heck.</w:t>
            </w:r>
            <w:r w:rsidRPr="00111E43">
              <w:rPr>
                <w:szCs w:val="18"/>
                <w:bdr w:val="none" w:sz="0" w:space="0" w:color="auto" w:frame="1"/>
                <w:shd w:val="clear" w:color="auto" w:fill="FFFFFF"/>
              </w:rPr>
              <w:t xml:space="preserve"> 2013. “A Process Framework for Theoretically Grounded Prescriptive Research in the Project Management Field.” </w:t>
            </w:r>
            <w:r w:rsidRPr="00111E43">
              <w:rPr>
                <w:i/>
                <w:szCs w:val="18"/>
                <w:bdr w:val="none" w:sz="0" w:space="0" w:color="auto" w:frame="1"/>
                <w:shd w:val="clear" w:color="auto" w:fill="FFFFFF"/>
              </w:rPr>
              <w:t>International Journal of Project Management</w:t>
            </w:r>
            <w:r w:rsidRPr="00111E43">
              <w:rPr>
                <w:szCs w:val="18"/>
                <w:bdr w:val="none" w:sz="0" w:space="0" w:color="auto" w:frame="1"/>
                <w:shd w:val="clear" w:color="auto" w:fill="FFFFFF"/>
              </w:rPr>
              <w:t xml:space="preserve"> 31: 43–56.10.1016/j.ijproman.2012.03.008</w:t>
            </w:r>
          </w:p>
          <w:p w14:paraId="52648857" w14:textId="77777777" w:rsidR="00EC5046" w:rsidRDefault="00EC5046" w:rsidP="00566D26">
            <w:pPr>
              <w:rPr>
                <w:bCs/>
                <w:szCs w:val="18"/>
              </w:rPr>
            </w:pPr>
            <w:r w:rsidRPr="00111E43">
              <w:rPr>
                <w:caps/>
                <w:szCs w:val="18"/>
                <w:bdr w:val="none" w:sz="0" w:space="0" w:color="auto" w:frame="1"/>
                <w:shd w:val="clear" w:color="auto" w:fill="FFFFFF"/>
              </w:rPr>
              <w:t>Wikle</w:t>
            </w:r>
            <w:r>
              <w:rPr>
                <w:caps/>
                <w:szCs w:val="18"/>
                <w:bdr w:val="none" w:sz="0" w:space="0" w:color="auto" w:frame="1"/>
                <w:shd w:val="clear" w:color="auto" w:fill="FFFFFF"/>
              </w:rPr>
              <w:t xml:space="preserve">, T. D. </w:t>
            </w:r>
            <w:r w:rsidRPr="00137727">
              <w:t>a</w:t>
            </w:r>
            <w:r>
              <w:rPr>
                <w:caps/>
                <w:szCs w:val="18"/>
                <w:bdr w:val="none" w:sz="0" w:space="0" w:color="auto" w:frame="1"/>
                <w:shd w:val="clear" w:color="auto" w:fill="FFFFFF"/>
              </w:rPr>
              <w:t xml:space="preserve"> T.</w:t>
            </w:r>
            <w:r w:rsidRPr="00111E43">
              <w:rPr>
                <w:caps/>
                <w:szCs w:val="18"/>
                <w:bdr w:val="none" w:sz="0" w:space="0" w:color="auto" w:frame="1"/>
                <w:shd w:val="clear" w:color="auto" w:fill="FFFFFF"/>
              </w:rPr>
              <w:t xml:space="preserve"> D. Fagin,</w:t>
            </w:r>
            <w:r w:rsidRPr="00111E43">
              <w:rPr>
                <w:szCs w:val="18"/>
                <w:bdr w:val="none" w:sz="0" w:space="0" w:color="auto" w:frame="1"/>
                <w:shd w:val="clear" w:color="auto" w:fill="FFFFFF"/>
              </w:rPr>
              <w:t xml:space="preserve"> Hard and Soft Skills in Preparing GIS Professionals: Comparing Perceptions of Employers and Educators, </w:t>
            </w:r>
            <w:r w:rsidRPr="00111E43">
              <w:rPr>
                <w:i/>
                <w:szCs w:val="18"/>
                <w:bdr w:val="none" w:sz="0" w:space="0" w:color="auto" w:frame="1"/>
                <w:shd w:val="clear" w:color="auto" w:fill="FFFFFF"/>
              </w:rPr>
              <w:t>Transactions In GIS</w:t>
            </w:r>
            <w:r w:rsidRPr="00111E43">
              <w:rPr>
                <w:szCs w:val="18"/>
                <w:bdr w:val="none" w:sz="0" w:space="0" w:color="auto" w:frame="1"/>
                <w:shd w:val="clear" w:color="auto" w:fill="FFFFFF"/>
              </w:rPr>
              <w:t>, Volume 19, Issue 5, Online ISSN:1467-9671</w:t>
            </w:r>
          </w:p>
          <w:p w14:paraId="75CF44EC" w14:textId="77777777" w:rsidR="00EC5046" w:rsidRPr="00E33FD7" w:rsidRDefault="00EC5046" w:rsidP="00566D26">
            <w:pPr>
              <w:rPr>
                <w:b/>
                <w:bCs/>
                <w:szCs w:val="18"/>
              </w:rPr>
            </w:pPr>
            <w:r w:rsidRPr="00E33FD7">
              <w:rPr>
                <w:b/>
                <w:bCs/>
                <w:szCs w:val="18"/>
              </w:rPr>
              <w:t>Doporučená literatura:</w:t>
            </w:r>
          </w:p>
          <w:p w14:paraId="2B941157" w14:textId="77777777" w:rsidR="00EC5046" w:rsidRPr="00A711D1" w:rsidRDefault="00EC5046" w:rsidP="00566D26">
            <w:pPr>
              <w:rPr>
                <w:szCs w:val="18"/>
                <w:lang w:val="sk-SK"/>
              </w:rPr>
            </w:pPr>
            <w:r w:rsidRPr="00137727">
              <w:rPr>
                <w:caps/>
                <w:szCs w:val="18"/>
                <w:lang w:val="sk-SK"/>
              </w:rPr>
              <w:t>Alberani, A.,</w:t>
            </w:r>
            <w:r w:rsidRPr="00137727">
              <w:rPr>
                <w:szCs w:val="18"/>
                <w:lang w:val="sk-SK"/>
              </w:rPr>
              <w:t xml:space="preserve"> </w:t>
            </w:r>
            <w:r w:rsidRPr="00137727">
              <w:rPr>
                <w:i/>
                <w:szCs w:val="18"/>
                <w:lang w:val="sk-SK"/>
              </w:rPr>
              <w:t>The impact of Soft Skills on the paths and careers of employees</w:t>
            </w:r>
            <w:r w:rsidRPr="00137727">
              <w:rPr>
                <w:szCs w:val="18"/>
                <w:lang w:val="sk-SK"/>
              </w:rPr>
              <w:t>. Speech at “Soft Skills and their role in employability – New perspectives in teaching, assessment and certification”, workshop in Bertinoro, FC, Italy.</w:t>
            </w:r>
          </w:p>
          <w:p w14:paraId="6A69F6F7" w14:textId="77777777" w:rsidR="00EC5046" w:rsidRPr="00137727" w:rsidRDefault="00EC5046" w:rsidP="00566D26">
            <w:pPr>
              <w:rPr>
                <w:szCs w:val="18"/>
              </w:rPr>
            </w:pPr>
            <w:r w:rsidRPr="00137727">
              <w:rPr>
                <w:caps/>
                <w:szCs w:val="18"/>
              </w:rPr>
              <w:t xml:space="preserve">Care, E., Anderson, K. </w:t>
            </w:r>
            <w:r w:rsidRPr="00137727">
              <w:t>a</w:t>
            </w:r>
            <w:r>
              <w:rPr>
                <w:caps/>
                <w:szCs w:val="18"/>
              </w:rPr>
              <w:t xml:space="preserve"> H.</w:t>
            </w:r>
            <w:r w:rsidRPr="00137727">
              <w:rPr>
                <w:caps/>
                <w:szCs w:val="18"/>
              </w:rPr>
              <w:t xml:space="preserve"> Kim</w:t>
            </w:r>
            <w:r w:rsidRPr="00137727">
              <w:rPr>
                <w:szCs w:val="18"/>
              </w:rPr>
              <w:t xml:space="preserve">. </w:t>
            </w:r>
            <w:r w:rsidRPr="00137727">
              <w:rPr>
                <w:i/>
                <w:iCs/>
                <w:szCs w:val="18"/>
              </w:rPr>
              <w:t>Visualizing the breadth of skills movement across education systems.</w:t>
            </w:r>
            <w:r w:rsidRPr="00137727">
              <w:rPr>
                <w:szCs w:val="18"/>
              </w:rPr>
              <w:t xml:space="preserve"> Center for Universal Education at Brookings.</w:t>
            </w:r>
          </w:p>
          <w:p w14:paraId="7E34630E" w14:textId="77777777" w:rsidR="00EC5046" w:rsidRPr="00137727" w:rsidRDefault="00EC5046" w:rsidP="00566D26">
            <w:pPr>
              <w:rPr>
                <w:sz w:val="18"/>
                <w:szCs w:val="18"/>
              </w:rPr>
            </w:pPr>
            <w:r w:rsidRPr="00137727">
              <w:rPr>
                <w:caps/>
                <w:szCs w:val="18"/>
              </w:rPr>
              <w:t>Cinque, M</w:t>
            </w:r>
            <w:r w:rsidRPr="00137727">
              <w:rPr>
                <w:szCs w:val="18"/>
              </w:rPr>
              <w:t xml:space="preserve">. </w:t>
            </w:r>
            <w:r w:rsidRPr="00137727">
              <w:rPr>
                <w:i/>
                <w:iCs/>
                <w:szCs w:val="18"/>
              </w:rPr>
              <w:t>Lost in translation.</w:t>
            </w:r>
            <w:r w:rsidRPr="00137727">
              <w:rPr>
                <w:szCs w:val="18"/>
              </w:rPr>
              <w:t xml:space="preserve"> Soft skills development in European countries. Tuning Journal for Higher Education, 3(2), 389-427.</w:t>
            </w:r>
          </w:p>
        </w:tc>
      </w:tr>
      <w:tr w:rsidR="00EC5046" w14:paraId="572E702E"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B418F6" w14:textId="77777777" w:rsidR="00EC5046" w:rsidRDefault="00EC5046" w:rsidP="00566D26">
            <w:pPr>
              <w:jc w:val="center"/>
              <w:rPr>
                <w:b/>
              </w:rPr>
            </w:pPr>
            <w:r>
              <w:rPr>
                <w:b/>
              </w:rPr>
              <w:t>Informace ke kombinované nebo distanční formě</w:t>
            </w:r>
          </w:p>
        </w:tc>
      </w:tr>
      <w:tr w:rsidR="00EC5046" w14:paraId="4B465BC4" w14:textId="77777777" w:rsidTr="00566D26">
        <w:tc>
          <w:tcPr>
            <w:tcW w:w="4787" w:type="dxa"/>
            <w:gridSpan w:val="3"/>
            <w:tcBorders>
              <w:top w:val="single" w:sz="2" w:space="0" w:color="auto"/>
            </w:tcBorders>
            <w:shd w:val="clear" w:color="auto" w:fill="F7CAAC"/>
          </w:tcPr>
          <w:p w14:paraId="2B92743F" w14:textId="77777777" w:rsidR="00EC5046" w:rsidRDefault="00EC5046" w:rsidP="00566D26">
            <w:r>
              <w:rPr>
                <w:b/>
              </w:rPr>
              <w:t>Rozsah konzultací (soustředění)</w:t>
            </w:r>
          </w:p>
        </w:tc>
        <w:tc>
          <w:tcPr>
            <w:tcW w:w="889" w:type="dxa"/>
            <w:tcBorders>
              <w:top w:val="single" w:sz="2" w:space="0" w:color="auto"/>
            </w:tcBorders>
          </w:tcPr>
          <w:p w14:paraId="2C825F11" w14:textId="77777777" w:rsidR="00EC5046" w:rsidRDefault="00EC5046" w:rsidP="00566D26">
            <w:r>
              <w:t>15</w:t>
            </w:r>
          </w:p>
        </w:tc>
        <w:tc>
          <w:tcPr>
            <w:tcW w:w="4179" w:type="dxa"/>
            <w:gridSpan w:val="4"/>
            <w:tcBorders>
              <w:top w:val="single" w:sz="2" w:space="0" w:color="auto"/>
            </w:tcBorders>
            <w:shd w:val="clear" w:color="auto" w:fill="F7CAAC"/>
          </w:tcPr>
          <w:p w14:paraId="2085E246" w14:textId="77777777" w:rsidR="00EC5046" w:rsidRDefault="00EC5046" w:rsidP="00566D26">
            <w:pPr>
              <w:rPr>
                <w:b/>
              </w:rPr>
            </w:pPr>
            <w:r>
              <w:rPr>
                <w:b/>
              </w:rPr>
              <w:t xml:space="preserve">hodin </w:t>
            </w:r>
          </w:p>
        </w:tc>
      </w:tr>
      <w:tr w:rsidR="00EC5046" w14:paraId="2C4DB66E" w14:textId="77777777" w:rsidTr="00566D26">
        <w:tc>
          <w:tcPr>
            <w:tcW w:w="9855" w:type="dxa"/>
            <w:gridSpan w:val="8"/>
            <w:shd w:val="clear" w:color="auto" w:fill="F7CAAC"/>
          </w:tcPr>
          <w:p w14:paraId="653B3ADA" w14:textId="77777777" w:rsidR="00EC5046" w:rsidRDefault="00EC5046" w:rsidP="00566D26">
            <w:pPr>
              <w:rPr>
                <w:b/>
              </w:rPr>
            </w:pPr>
            <w:r>
              <w:rPr>
                <w:b/>
              </w:rPr>
              <w:t>Informace o způsobu kontaktu s vyučujícím</w:t>
            </w:r>
          </w:p>
        </w:tc>
      </w:tr>
      <w:tr w:rsidR="00EC5046" w14:paraId="41381821" w14:textId="77777777" w:rsidTr="00566D26">
        <w:trPr>
          <w:trHeight w:val="559"/>
        </w:trPr>
        <w:tc>
          <w:tcPr>
            <w:tcW w:w="9855" w:type="dxa"/>
            <w:gridSpan w:val="8"/>
          </w:tcPr>
          <w:p w14:paraId="3C5C6FC1" w14:textId="77777777" w:rsidR="00EC5046" w:rsidRPr="00E83A5B" w:rsidRDefault="00EC5046" w:rsidP="00566D26">
            <w:r w:rsidRPr="00E83A5B">
              <w:t>Vyučující na FAI mají trvale vypsány a zveřejněny konzultace minimálně 2h/týden v rámci kterých mají možnosti konzultovat podrobněji probíranou látku. Dále mohou studenti komunikovat s vyučujícím pomocí e-mailu a LMS Moodle.</w:t>
            </w:r>
          </w:p>
        </w:tc>
      </w:tr>
    </w:tbl>
    <w:p w14:paraId="20027BBD"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4C98E623" w14:textId="77777777" w:rsidTr="00566D26">
        <w:tc>
          <w:tcPr>
            <w:tcW w:w="9855" w:type="dxa"/>
            <w:gridSpan w:val="8"/>
            <w:tcBorders>
              <w:bottom w:val="double" w:sz="4" w:space="0" w:color="auto"/>
            </w:tcBorders>
            <w:shd w:val="clear" w:color="auto" w:fill="BDD6EE"/>
          </w:tcPr>
          <w:p w14:paraId="1A51BBA8" w14:textId="421D9C98"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25" w:author="Jiří Vojtěšek" w:date="2018-11-26T14:08:00Z">
              <w:r w:rsidR="00926202" w:rsidRPr="00926202">
                <w:rPr>
                  <w:rStyle w:val="Odkazintenzivn"/>
                  <w:rPrChange w:id="526" w:author="Jiří Vojtěšek" w:date="2018-11-26T14:08:00Z">
                    <w:rPr>
                      <w:b/>
                    </w:rPr>
                  </w:rPrChange>
                </w:rPr>
                <w:t>Abecední seznam</w:t>
              </w:r>
            </w:ins>
            <w:del w:id="527"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3B737660" w14:textId="77777777" w:rsidTr="00566D26">
        <w:tc>
          <w:tcPr>
            <w:tcW w:w="3086" w:type="dxa"/>
            <w:tcBorders>
              <w:top w:val="double" w:sz="4" w:space="0" w:color="auto"/>
            </w:tcBorders>
            <w:shd w:val="clear" w:color="auto" w:fill="F7CAAC"/>
          </w:tcPr>
          <w:p w14:paraId="20C198D8"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3E115EED" w14:textId="77777777" w:rsidR="00EC5046" w:rsidRPr="008016F8" w:rsidRDefault="00EC5046" w:rsidP="00566D26">
            <w:bookmarkStart w:id="528" w:name="SpecialSecurityTechnologies"/>
            <w:r w:rsidRPr="00E27C4D">
              <w:t>Speci</w:t>
            </w:r>
            <w:r>
              <w:t>al Security Technologies</w:t>
            </w:r>
            <w:bookmarkEnd w:id="528"/>
          </w:p>
        </w:tc>
      </w:tr>
      <w:tr w:rsidR="00EC5046" w14:paraId="39581D37" w14:textId="77777777" w:rsidTr="00566D26">
        <w:tc>
          <w:tcPr>
            <w:tcW w:w="3086" w:type="dxa"/>
            <w:shd w:val="clear" w:color="auto" w:fill="F7CAAC"/>
          </w:tcPr>
          <w:p w14:paraId="57911744" w14:textId="77777777" w:rsidR="00EC5046" w:rsidRDefault="00EC5046" w:rsidP="00566D26">
            <w:pPr>
              <w:rPr>
                <w:b/>
              </w:rPr>
            </w:pPr>
            <w:r>
              <w:rPr>
                <w:b/>
              </w:rPr>
              <w:t>Typ předmětu</w:t>
            </w:r>
          </w:p>
        </w:tc>
        <w:tc>
          <w:tcPr>
            <w:tcW w:w="3406" w:type="dxa"/>
            <w:gridSpan w:val="4"/>
          </w:tcPr>
          <w:p w14:paraId="74367619" w14:textId="77777777" w:rsidR="00EC5046" w:rsidRDefault="00EC5046" w:rsidP="00566D26">
            <w:r>
              <w:t>Povinný „PZ“ pro specializace</w:t>
            </w:r>
          </w:p>
          <w:p w14:paraId="685D9A96" w14:textId="77777777" w:rsidR="00EC5046" w:rsidRDefault="00EC5046" w:rsidP="00566D26">
            <w:r>
              <w:t>Bezpečnostní technologie</w:t>
            </w:r>
          </w:p>
          <w:p w14:paraId="6A004FEB" w14:textId="77777777" w:rsidR="00EC5046" w:rsidRDefault="00EC5046" w:rsidP="00566D26">
            <w:r>
              <w:t>Bezpečnostní management</w:t>
            </w:r>
          </w:p>
        </w:tc>
        <w:tc>
          <w:tcPr>
            <w:tcW w:w="2695" w:type="dxa"/>
            <w:gridSpan w:val="2"/>
            <w:shd w:val="clear" w:color="auto" w:fill="F7CAAC"/>
          </w:tcPr>
          <w:p w14:paraId="2906EC00" w14:textId="77777777" w:rsidR="00EC5046" w:rsidRDefault="00EC5046" w:rsidP="00566D26">
            <w:r>
              <w:rPr>
                <w:b/>
              </w:rPr>
              <w:t>doporučený ročník / semestr</w:t>
            </w:r>
          </w:p>
        </w:tc>
        <w:tc>
          <w:tcPr>
            <w:tcW w:w="668" w:type="dxa"/>
          </w:tcPr>
          <w:p w14:paraId="0998789F" w14:textId="77777777" w:rsidR="00EC5046" w:rsidRDefault="00EC5046" w:rsidP="00566D26">
            <w:r>
              <w:t>1/L</w:t>
            </w:r>
          </w:p>
        </w:tc>
      </w:tr>
      <w:tr w:rsidR="00EC5046" w14:paraId="38AA335B" w14:textId="77777777" w:rsidTr="00566D26">
        <w:tc>
          <w:tcPr>
            <w:tcW w:w="3086" w:type="dxa"/>
            <w:shd w:val="clear" w:color="auto" w:fill="F7CAAC"/>
          </w:tcPr>
          <w:p w14:paraId="04659C54" w14:textId="77777777" w:rsidR="00EC5046" w:rsidRDefault="00EC5046" w:rsidP="00566D26">
            <w:pPr>
              <w:rPr>
                <w:b/>
              </w:rPr>
            </w:pPr>
            <w:r>
              <w:rPr>
                <w:b/>
              </w:rPr>
              <w:t>Rozsah studijního předmětu</w:t>
            </w:r>
          </w:p>
        </w:tc>
        <w:tc>
          <w:tcPr>
            <w:tcW w:w="1701" w:type="dxa"/>
            <w:gridSpan w:val="2"/>
          </w:tcPr>
          <w:p w14:paraId="492AF1B8" w14:textId="77777777" w:rsidR="00EC5046" w:rsidRDefault="00EC5046" w:rsidP="00566D26">
            <w:r>
              <w:t>28p + 28c</w:t>
            </w:r>
          </w:p>
        </w:tc>
        <w:tc>
          <w:tcPr>
            <w:tcW w:w="889" w:type="dxa"/>
            <w:shd w:val="clear" w:color="auto" w:fill="F7CAAC"/>
          </w:tcPr>
          <w:p w14:paraId="0F880A52" w14:textId="77777777" w:rsidR="00EC5046" w:rsidRDefault="00EC5046" w:rsidP="00566D26">
            <w:pPr>
              <w:rPr>
                <w:b/>
              </w:rPr>
            </w:pPr>
            <w:r>
              <w:rPr>
                <w:b/>
              </w:rPr>
              <w:t xml:space="preserve">hod. </w:t>
            </w:r>
          </w:p>
        </w:tc>
        <w:tc>
          <w:tcPr>
            <w:tcW w:w="816" w:type="dxa"/>
          </w:tcPr>
          <w:p w14:paraId="7100A388" w14:textId="77777777" w:rsidR="00EC5046" w:rsidRDefault="00EC5046" w:rsidP="00566D26"/>
        </w:tc>
        <w:tc>
          <w:tcPr>
            <w:tcW w:w="2156" w:type="dxa"/>
            <w:shd w:val="clear" w:color="auto" w:fill="F7CAAC"/>
          </w:tcPr>
          <w:p w14:paraId="408E9E01" w14:textId="77777777" w:rsidR="00EC5046" w:rsidRDefault="00EC5046" w:rsidP="00566D26">
            <w:pPr>
              <w:rPr>
                <w:b/>
              </w:rPr>
            </w:pPr>
            <w:r>
              <w:rPr>
                <w:b/>
              </w:rPr>
              <w:t>kreditů</w:t>
            </w:r>
          </w:p>
        </w:tc>
        <w:tc>
          <w:tcPr>
            <w:tcW w:w="1207" w:type="dxa"/>
            <w:gridSpan w:val="2"/>
          </w:tcPr>
          <w:p w14:paraId="3A50611C" w14:textId="77777777" w:rsidR="00EC5046" w:rsidRDefault="00EC5046" w:rsidP="00566D26">
            <w:r>
              <w:t>4</w:t>
            </w:r>
          </w:p>
        </w:tc>
      </w:tr>
      <w:tr w:rsidR="00EC5046" w14:paraId="12DD7610" w14:textId="77777777" w:rsidTr="00566D26">
        <w:tc>
          <w:tcPr>
            <w:tcW w:w="3086" w:type="dxa"/>
            <w:shd w:val="clear" w:color="auto" w:fill="F7CAAC"/>
          </w:tcPr>
          <w:p w14:paraId="74810F22" w14:textId="77777777" w:rsidR="00EC5046" w:rsidRDefault="00EC5046" w:rsidP="00566D26">
            <w:pPr>
              <w:rPr>
                <w:b/>
                <w:sz w:val="22"/>
              </w:rPr>
            </w:pPr>
            <w:r>
              <w:rPr>
                <w:b/>
              </w:rPr>
              <w:t>Prerekvizity, korekvizity, ekvivalence</w:t>
            </w:r>
          </w:p>
        </w:tc>
        <w:tc>
          <w:tcPr>
            <w:tcW w:w="6769" w:type="dxa"/>
            <w:gridSpan w:val="7"/>
          </w:tcPr>
          <w:p w14:paraId="162E8CD5" w14:textId="1B9E53F9" w:rsidR="00EC5046" w:rsidRDefault="007D1A83" w:rsidP="00566D26">
            <w:ins w:id="529" w:author="Milan Navrátil" w:date="2018-11-20T16:35:00Z">
              <w:r>
                <w:t>nejsou</w:t>
              </w:r>
            </w:ins>
          </w:p>
        </w:tc>
      </w:tr>
      <w:tr w:rsidR="00EC5046" w14:paraId="7CE8CBCF" w14:textId="77777777" w:rsidTr="00566D26">
        <w:tc>
          <w:tcPr>
            <w:tcW w:w="3086" w:type="dxa"/>
            <w:shd w:val="clear" w:color="auto" w:fill="F7CAAC"/>
          </w:tcPr>
          <w:p w14:paraId="5506FD82" w14:textId="77777777" w:rsidR="00EC5046" w:rsidRDefault="00EC5046" w:rsidP="00566D26">
            <w:pPr>
              <w:rPr>
                <w:b/>
              </w:rPr>
            </w:pPr>
            <w:r>
              <w:rPr>
                <w:b/>
              </w:rPr>
              <w:t>Způsob ověření studijních výsledků</w:t>
            </w:r>
          </w:p>
        </w:tc>
        <w:tc>
          <w:tcPr>
            <w:tcW w:w="3406" w:type="dxa"/>
            <w:gridSpan w:val="4"/>
          </w:tcPr>
          <w:p w14:paraId="083838D3" w14:textId="77777777" w:rsidR="00EC5046" w:rsidRDefault="00EC5046" w:rsidP="00566D26">
            <w:r>
              <w:t>Zápočet, zkouška</w:t>
            </w:r>
          </w:p>
        </w:tc>
        <w:tc>
          <w:tcPr>
            <w:tcW w:w="2156" w:type="dxa"/>
            <w:shd w:val="clear" w:color="auto" w:fill="F7CAAC"/>
          </w:tcPr>
          <w:p w14:paraId="6FE8ACE6" w14:textId="77777777" w:rsidR="00EC5046" w:rsidRDefault="00EC5046" w:rsidP="00566D26">
            <w:pPr>
              <w:rPr>
                <w:b/>
              </w:rPr>
            </w:pPr>
            <w:r>
              <w:rPr>
                <w:b/>
              </w:rPr>
              <w:t>Forma výuky</w:t>
            </w:r>
          </w:p>
        </w:tc>
        <w:tc>
          <w:tcPr>
            <w:tcW w:w="1207" w:type="dxa"/>
            <w:gridSpan w:val="2"/>
          </w:tcPr>
          <w:p w14:paraId="4C3DE0E0" w14:textId="77777777" w:rsidR="00EC5046" w:rsidRDefault="00EC5046" w:rsidP="00566D26">
            <w:r>
              <w:t>Přednáška, cvičení</w:t>
            </w:r>
          </w:p>
        </w:tc>
      </w:tr>
      <w:tr w:rsidR="00EC5046" w14:paraId="631C3C48" w14:textId="77777777" w:rsidTr="00566D26">
        <w:tc>
          <w:tcPr>
            <w:tcW w:w="3086" w:type="dxa"/>
            <w:shd w:val="clear" w:color="auto" w:fill="F7CAAC"/>
          </w:tcPr>
          <w:p w14:paraId="09DFCD9F"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69E00555" w14:textId="77777777" w:rsidR="00EC5046" w:rsidRDefault="00EC5046" w:rsidP="00566D26">
            <w:r>
              <w:t>Písemná forma</w:t>
            </w:r>
          </w:p>
          <w:p w14:paraId="52396D09" w14:textId="77777777" w:rsidR="00EC5046" w:rsidRDefault="00EC5046" w:rsidP="00566D26">
            <w:r>
              <w:t xml:space="preserve">1. Povinná účast na numerických cvičeních (80% účast) v 1 až 5 týdnu. </w:t>
            </w:r>
          </w:p>
          <w:p w14:paraId="0018E656" w14:textId="77777777" w:rsidR="00EC5046" w:rsidRDefault="00EC5046" w:rsidP="00566D26">
            <w:r>
              <w:t>2. Napsání testu z numerických cvičení, max. za 12 bodů</w:t>
            </w:r>
          </w:p>
          <w:p w14:paraId="56493294" w14:textId="77777777" w:rsidR="00EC5046" w:rsidRDefault="00EC5046" w:rsidP="00566D26">
            <w:r>
              <w:t xml:space="preserve">3. Změření 6 laboratorních úloh a odevzdání protokolů k měřením, celkem za 18 bodů </w:t>
            </w:r>
          </w:p>
          <w:p w14:paraId="51264097" w14:textId="77777777" w:rsidR="00EC5046" w:rsidRDefault="00EC5046" w:rsidP="00566D26">
            <w:r>
              <w:t>4. Písemná zkouška, max. za 70 bodů</w:t>
            </w:r>
          </w:p>
          <w:p w14:paraId="4388CCC1" w14:textId="77777777" w:rsidR="00EC5046" w:rsidRDefault="00EC5046" w:rsidP="00566D26">
            <w:r>
              <w:t>5. Získání minimálně 50 bodů ze 100 bodů.</w:t>
            </w:r>
          </w:p>
          <w:p w14:paraId="7223D12A" w14:textId="77777777" w:rsidR="00EC5046" w:rsidRDefault="00EC5046" w:rsidP="00566D26"/>
        </w:tc>
      </w:tr>
      <w:tr w:rsidR="00EC5046" w14:paraId="62C2D7B0" w14:textId="77777777" w:rsidTr="00566D26">
        <w:trPr>
          <w:trHeight w:val="68"/>
        </w:trPr>
        <w:tc>
          <w:tcPr>
            <w:tcW w:w="9855" w:type="dxa"/>
            <w:gridSpan w:val="8"/>
            <w:tcBorders>
              <w:top w:val="nil"/>
            </w:tcBorders>
          </w:tcPr>
          <w:p w14:paraId="4D417218" w14:textId="77777777" w:rsidR="00EC5046" w:rsidRDefault="00EC5046" w:rsidP="00566D26"/>
        </w:tc>
      </w:tr>
      <w:tr w:rsidR="00EC5046" w14:paraId="27C7E537" w14:textId="77777777" w:rsidTr="00566D26">
        <w:trPr>
          <w:trHeight w:val="197"/>
        </w:trPr>
        <w:tc>
          <w:tcPr>
            <w:tcW w:w="3086" w:type="dxa"/>
            <w:tcBorders>
              <w:top w:val="nil"/>
            </w:tcBorders>
            <w:shd w:val="clear" w:color="auto" w:fill="F7CAAC"/>
          </w:tcPr>
          <w:p w14:paraId="67D95406" w14:textId="77777777" w:rsidR="00EC5046" w:rsidRDefault="00EC5046" w:rsidP="00566D26">
            <w:pPr>
              <w:rPr>
                <w:b/>
              </w:rPr>
            </w:pPr>
            <w:r>
              <w:rPr>
                <w:b/>
              </w:rPr>
              <w:t>Garant předmětu</w:t>
            </w:r>
          </w:p>
        </w:tc>
        <w:tc>
          <w:tcPr>
            <w:tcW w:w="6769" w:type="dxa"/>
            <w:gridSpan w:val="7"/>
            <w:tcBorders>
              <w:top w:val="nil"/>
            </w:tcBorders>
          </w:tcPr>
          <w:p w14:paraId="17796943" w14:textId="77777777" w:rsidR="00EC5046" w:rsidRDefault="00EC5046" w:rsidP="00566D26">
            <w:r>
              <w:t>doc. RNDr. Vojtěch Křesálek, CSc.</w:t>
            </w:r>
          </w:p>
        </w:tc>
      </w:tr>
      <w:tr w:rsidR="00EC5046" w14:paraId="6E14F82B" w14:textId="77777777" w:rsidTr="00566D26">
        <w:trPr>
          <w:trHeight w:val="243"/>
        </w:trPr>
        <w:tc>
          <w:tcPr>
            <w:tcW w:w="3086" w:type="dxa"/>
            <w:tcBorders>
              <w:top w:val="nil"/>
            </w:tcBorders>
            <w:shd w:val="clear" w:color="auto" w:fill="F7CAAC"/>
          </w:tcPr>
          <w:p w14:paraId="3AB13976" w14:textId="77777777" w:rsidR="00EC5046" w:rsidRDefault="00EC5046" w:rsidP="00566D26">
            <w:pPr>
              <w:rPr>
                <w:b/>
              </w:rPr>
            </w:pPr>
            <w:r>
              <w:rPr>
                <w:b/>
              </w:rPr>
              <w:t>Zapojení garanta do výuky předmětu</w:t>
            </w:r>
          </w:p>
        </w:tc>
        <w:tc>
          <w:tcPr>
            <w:tcW w:w="6769" w:type="dxa"/>
            <w:gridSpan w:val="7"/>
            <w:tcBorders>
              <w:top w:val="nil"/>
            </w:tcBorders>
          </w:tcPr>
          <w:p w14:paraId="3BF62C79" w14:textId="77777777" w:rsidR="00EC5046" w:rsidRDefault="00EC5046" w:rsidP="00566D26">
            <w:r>
              <w:t>Metodicky, přednáší</w:t>
            </w:r>
          </w:p>
        </w:tc>
      </w:tr>
      <w:tr w:rsidR="00EC5046" w14:paraId="7E104EFA" w14:textId="77777777" w:rsidTr="00566D26">
        <w:tc>
          <w:tcPr>
            <w:tcW w:w="3086" w:type="dxa"/>
            <w:shd w:val="clear" w:color="auto" w:fill="F7CAAC"/>
          </w:tcPr>
          <w:p w14:paraId="35817E23" w14:textId="77777777" w:rsidR="00EC5046" w:rsidRDefault="00EC5046" w:rsidP="00566D26">
            <w:pPr>
              <w:rPr>
                <w:b/>
              </w:rPr>
            </w:pPr>
            <w:r>
              <w:rPr>
                <w:b/>
              </w:rPr>
              <w:t>Vyučující</w:t>
            </w:r>
          </w:p>
        </w:tc>
        <w:tc>
          <w:tcPr>
            <w:tcW w:w="6769" w:type="dxa"/>
            <w:gridSpan w:val="7"/>
            <w:tcBorders>
              <w:bottom w:val="nil"/>
            </w:tcBorders>
          </w:tcPr>
          <w:p w14:paraId="43D0C993" w14:textId="77777777" w:rsidR="00EC5046" w:rsidRDefault="00EC5046" w:rsidP="00566D26">
            <w:r>
              <w:t>doc. RNDr. Vojtěch Křesálek, CSc., přednášky (100 %)</w:t>
            </w:r>
          </w:p>
          <w:p w14:paraId="3BD1E378" w14:textId="77777777" w:rsidR="00EC5046" w:rsidRDefault="00EC5046" w:rsidP="00566D26">
            <w:r>
              <w:t>Ing. Stanislav Goňa, Ph.D., cvičení (100 %)</w:t>
            </w:r>
          </w:p>
        </w:tc>
      </w:tr>
      <w:tr w:rsidR="00EC5046" w14:paraId="3039934F" w14:textId="77777777" w:rsidTr="00566D26">
        <w:trPr>
          <w:trHeight w:val="58"/>
        </w:trPr>
        <w:tc>
          <w:tcPr>
            <w:tcW w:w="9855" w:type="dxa"/>
            <w:gridSpan w:val="8"/>
            <w:tcBorders>
              <w:top w:val="nil"/>
            </w:tcBorders>
          </w:tcPr>
          <w:p w14:paraId="52B2CB99" w14:textId="77777777" w:rsidR="00EC5046" w:rsidRDefault="00EC5046" w:rsidP="00566D26"/>
        </w:tc>
      </w:tr>
      <w:tr w:rsidR="00EC5046" w14:paraId="4A9B1E96" w14:textId="77777777" w:rsidTr="00566D26">
        <w:tc>
          <w:tcPr>
            <w:tcW w:w="3086" w:type="dxa"/>
            <w:shd w:val="clear" w:color="auto" w:fill="F7CAAC"/>
          </w:tcPr>
          <w:p w14:paraId="2BD518AA" w14:textId="77777777" w:rsidR="00EC5046" w:rsidRDefault="00EC5046" w:rsidP="00566D26">
            <w:pPr>
              <w:rPr>
                <w:b/>
              </w:rPr>
            </w:pPr>
            <w:r>
              <w:rPr>
                <w:b/>
              </w:rPr>
              <w:t>Stručná anotace předmětu</w:t>
            </w:r>
          </w:p>
        </w:tc>
        <w:tc>
          <w:tcPr>
            <w:tcW w:w="6769" w:type="dxa"/>
            <w:gridSpan w:val="7"/>
            <w:tcBorders>
              <w:bottom w:val="nil"/>
            </w:tcBorders>
          </w:tcPr>
          <w:p w14:paraId="291FF8DE" w14:textId="77777777" w:rsidR="00EC5046" w:rsidRDefault="00EC5046" w:rsidP="00566D26"/>
        </w:tc>
      </w:tr>
      <w:tr w:rsidR="00EC5046" w14:paraId="7E201B31" w14:textId="77777777" w:rsidTr="00566D26">
        <w:trPr>
          <w:trHeight w:val="3938"/>
        </w:trPr>
        <w:tc>
          <w:tcPr>
            <w:tcW w:w="9855" w:type="dxa"/>
            <w:gridSpan w:val="8"/>
            <w:tcBorders>
              <w:top w:val="nil"/>
              <w:bottom w:val="single" w:sz="12" w:space="0" w:color="auto"/>
            </w:tcBorders>
          </w:tcPr>
          <w:p w14:paraId="3BF13456" w14:textId="77777777" w:rsidR="00EC5046" w:rsidRPr="0024200B" w:rsidRDefault="00EC5046" w:rsidP="00566D26">
            <w:pPr>
              <w:pStyle w:val="Zkladntext"/>
              <w:rPr>
                <w:sz w:val="20"/>
                <w:szCs w:val="20"/>
              </w:rPr>
            </w:pPr>
            <w:r w:rsidRPr="0024200B">
              <w:rPr>
                <w:sz w:val="20"/>
                <w:szCs w:val="20"/>
              </w:rPr>
              <w:t xml:space="preserve">Cílem tohoto předmětu je poskytnout studentům znalosti týkající se pokročilých bezpečnostních technologií pro zajištění objektové bezpečnosti a zamezení úniku informací </w:t>
            </w:r>
            <w:r>
              <w:rPr>
                <w:sz w:val="20"/>
                <w:szCs w:val="20"/>
              </w:rPr>
              <w:t xml:space="preserve">pomocí odposlechových zařízení </w:t>
            </w:r>
          </w:p>
          <w:p w14:paraId="2F71AAE6" w14:textId="77777777" w:rsidR="00EC5046" w:rsidRPr="0024200B" w:rsidRDefault="00EC5046" w:rsidP="00566D26">
            <w:r>
              <w:t>Témata:</w:t>
            </w:r>
          </w:p>
          <w:p w14:paraId="36B6035C" w14:textId="77777777" w:rsidR="00EC5046" w:rsidRPr="0024200B" w:rsidRDefault="00EC5046" w:rsidP="00EC5046">
            <w:pPr>
              <w:numPr>
                <w:ilvl w:val="0"/>
                <w:numId w:val="23"/>
              </w:numPr>
            </w:pPr>
            <w:r w:rsidRPr="0024200B">
              <w:t>Úvod. Standardní a pokročilé bezpečnostní technologie pro zajištění objektové bezpečnosti a</w:t>
            </w:r>
          </w:p>
          <w:p w14:paraId="7FABB709" w14:textId="77777777" w:rsidR="00EC5046" w:rsidRPr="0024200B" w:rsidRDefault="00EC5046" w:rsidP="00566D26">
            <w:pPr>
              <w:pStyle w:val="Odstavecseseznamem"/>
            </w:pPr>
            <w:r w:rsidRPr="0024200B">
              <w:t>metody pro detekci a zamezení úniku informací pomocí odposlechových zařízení</w:t>
            </w:r>
          </w:p>
          <w:p w14:paraId="7999D392" w14:textId="77777777" w:rsidR="00EC5046" w:rsidRPr="0024200B" w:rsidRDefault="00EC5046" w:rsidP="00EC5046">
            <w:pPr>
              <w:numPr>
                <w:ilvl w:val="0"/>
                <w:numId w:val="23"/>
              </w:numPr>
            </w:pPr>
            <w:r w:rsidRPr="0024200B">
              <w:t>Kmitočtové spektrum (ve vztahu k rádiovému odposlechu)</w:t>
            </w:r>
          </w:p>
          <w:p w14:paraId="1D567942" w14:textId="77777777" w:rsidR="00EC5046" w:rsidRPr="0024200B" w:rsidRDefault="00EC5046" w:rsidP="00EC5046">
            <w:pPr>
              <w:numPr>
                <w:ilvl w:val="0"/>
                <w:numId w:val="23"/>
              </w:numPr>
            </w:pPr>
            <w:r w:rsidRPr="0024200B">
              <w:t>Modulace vysokofrekvenčních a mikrovlnných signálů</w:t>
            </w:r>
          </w:p>
          <w:p w14:paraId="19769E23" w14:textId="77777777" w:rsidR="00EC5046" w:rsidRPr="0024200B" w:rsidRDefault="00EC5046" w:rsidP="00EC5046">
            <w:pPr>
              <w:numPr>
                <w:ilvl w:val="0"/>
                <w:numId w:val="23"/>
              </w:numPr>
            </w:pPr>
            <w:r w:rsidRPr="0024200B">
              <w:t>Vysokofrekvenční vedení, antény a šíření radiových signálů</w:t>
            </w:r>
          </w:p>
          <w:p w14:paraId="769D714A" w14:textId="77777777" w:rsidR="00EC5046" w:rsidRPr="0024200B" w:rsidRDefault="00EC5046" w:rsidP="00EC5046">
            <w:pPr>
              <w:numPr>
                <w:ilvl w:val="0"/>
                <w:numId w:val="23"/>
              </w:numPr>
            </w:pPr>
            <w:r w:rsidRPr="0024200B">
              <w:t>Radiové přijímače, architektura, základní parametry</w:t>
            </w:r>
          </w:p>
          <w:p w14:paraId="11101627" w14:textId="77777777" w:rsidR="00EC5046" w:rsidRPr="0024200B" w:rsidRDefault="00EC5046" w:rsidP="00EC5046">
            <w:pPr>
              <w:numPr>
                <w:ilvl w:val="0"/>
                <w:numId w:val="23"/>
              </w:numPr>
            </w:pPr>
            <w:r w:rsidRPr="0024200B">
              <w:t>Odposlechová zařízení (linkový odposlech, bezdrátové mikrofony, laserový odposlech)</w:t>
            </w:r>
          </w:p>
          <w:p w14:paraId="312E89CB" w14:textId="77777777" w:rsidR="00EC5046" w:rsidRPr="0024200B" w:rsidRDefault="00EC5046" w:rsidP="00EC5046">
            <w:pPr>
              <w:numPr>
                <w:ilvl w:val="0"/>
                <w:numId w:val="23"/>
              </w:numPr>
            </w:pPr>
            <w:r w:rsidRPr="0024200B">
              <w:t xml:space="preserve">Technika proti odposlechu (širokopásmové detektory, přehledové přijímače, spektrální analyzátory, </w:t>
            </w:r>
          </w:p>
          <w:p w14:paraId="6169105A" w14:textId="77777777" w:rsidR="00EC5046" w:rsidRPr="0024200B" w:rsidRDefault="00EC5046" w:rsidP="00566D26">
            <w:pPr>
              <w:pStyle w:val="Odstavecseseznamem"/>
            </w:pPr>
            <w:r w:rsidRPr="0024200B">
              <w:t>detekce nelineárních přechodů)</w:t>
            </w:r>
          </w:p>
          <w:p w14:paraId="16A54435" w14:textId="77777777" w:rsidR="00EC5046" w:rsidRPr="0024200B" w:rsidRDefault="00EC5046" w:rsidP="00EC5046">
            <w:pPr>
              <w:numPr>
                <w:ilvl w:val="0"/>
                <w:numId w:val="23"/>
              </w:numPr>
            </w:pPr>
            <w:r w:rsidRPr="0024200B">
              <w:t>Zaměřování radiových zdrojů rušení, vyhledávání skrytých odposlechových prostředků a kamer</w:t>
            </w:r>
          </w:p>
          <w:p w14:paraId="5D36743A" w14:textId="77777777" w:rsidR="00EC5046" w:rsidRPr="0024200B" w:rsidRDefault="00EC5046" w:rsidP="00EC5046">
            <w:pPr>
              <w:numPr>
                <w:ilvl w:val="0"/>
                <w:numId w:val="23"/>
              </w:numPr>
            </w:pPr>
            <w:r w:rsidRPr="0024200B">
              <w:t>Rušení kmitočtového spektra (záměrné, nechtěné (EMC), přírodní zdroje rušení). Rušení mobilních komunikací.</w:t>
            </w:r>
          </w:p>
          <w:p w14:paraId="0D15C025" w14:textId="77777777" w:rsidR="00EC5046" w:rsidRPr="0024200B" w:rsidRDefault="00EC5046" w:rsidP="00EC5046">
            <w:pPr>
              <w:numPr>
                <w:ilvl w:val="0"/>
                <w:numId w:val="23"/>
              </w:numPr>
            </w:pPr>
            <w:r w:rsidRPr="0024200B">
              <w:t xml:space="preserve">Standardní detektory pohybu a jejich instalace v poplachových systémech </w:t>
            </w:r>
          </w:p>
          <w:p w14:paraId="16791493" w14:textId="77777777" w:rsidR="00EC5046" w:rsidRPr="0024200B" w:rsidRDefault="00EC5046" w:rsidP="00EC5046">
            <w:pPr>
              <w:numPr>
                <w:ilvl w:val="0"/>
                <w:numId w:val="23"/>
              </w:numPr>
            </w:pPr>
            <w:r w:rsidRPr="0024200B">
              <w:t>Nadstandardní a pokročilé detektory pohybu</w:t>
            </w:r>
          </w:p>
          <w:p w14:paraId="3E1709AB" w14:textId="77777777" w:rsidR="00EC5046" w:rsidRPr="0024200B" w:rsidRDefault="00EC5046" w:rsidP="00EC5046">
            <w:pPr>
              <w:numPr>
                <w:ilvl w:val="0"/>
                <w:numId w:val="23"/>
              </w:numPr>
            </w:pPr>
            <w:r w:rsidRPr="0024200B">
              <w:t>Biometrické identifikační metody, základní pojmy a principy, základní biometrické metody (otisk prstu a rozpoznání tváře)</w:t>
            </w:r>
          </w:p>
          <w:p w14:paraId="14DABCCA" w14:textId="77777777" w:rsidR="00EC5046" w:rsidRPr="0024200B" w:rsidRDefault="00EC5046" w:rsidP="00EC5046">
            <w:pPr>
              <w:numPr>
                <w:ilvl w:val="0"/>
                <w:numId w:val="23"/>
              </w:numPr>
            </w:pPr>
            <w:r w:rsidRPr="0024200B">
              <w:t>Další biometrické systémy</w:t>
            </w:r>
          </w:p>
          <w:p w14:paraId="268958CB" w14:textId="77777777" w:rsidR="00EC5046" w:rsidRDefault="00EC5046" w:rsidP="00EC5046">
            <w:pPr>
              <w:numPr>
                <w:ilvl w:val="0"/>
                <w:numId w:val="23"/>
              </w:numPr>
            </w:pPr>
            <w:r w:rsidRPr="0024200B">
              <w:t>Ostatní bezpečnostní technologie používané v poplachových systémech</w:t>
            </w:r>
          </w:p>
        </w:tc>
      </w:tr>
      <w:tr w:rsidR="00EC5046" w14:paraId="5DBCB254" w14:textId="77777777" w:rsidTr="00566D26">
        <w:trPr>
          <w:trHeight w:val="265"/>
        </w:trPr>
        <w:tc>
          <w:tcPr>
            <w:tcW w:w="3653" w:type="dxa"/>
            <w:gridSpan w:val="2"/>
            <w:tcBorders>
              <w:top w:val="nil"/>
            </w:tcBorders>
            <w:shd w:val="clear" w:color="auto" w:fill="F7CAAC"/>
          </w:tcPr>
          <w:p w14:paraId="30C01087" w14:textId="77777777" w:rsidR="00EC5046" w:rsidRDefault="00EC5046" w:rsidP="00566D26">
            <w:r>
              <w:rPr>
                <w:b/>
              </w:rPr>
              <w:t>Studijní literatura a studijní pomůcky</w:t>
            </w:r>
          </w:p>
        </w:tc>
        <w:tc>
          <w:tcPr>
            <w:tcW w:w="6202" w:type="dxa"/>
            <w:gridSpan w:val="6"/>
            <w:tcBorders>
              <w:top w:val="nil"/>
              <w:bottom w:val="nil"/>
            </w:tcBorders>
          </w:tcPr>
          <w:p w14:paraId="5346C9E8" w14:textId="77777777" w:rsidR="00EC5046" w:rsidRDefault="00EC5046" w:rsidP="00566D26"/>
        </w:tc>
      </w:tr>
      <w:tr w:rsidR="00EC5046" w14:paraId="5A61933F" w14:textId="77777777" w:rsidTr="00566D26">
        <w:trPr>
          <w:trHeight w:val="1497"/>
        </w:trPr>
        <w:tc>
          <w:tcPr>
            <w:tcW w:w="9855" w:type="dxa"/>
            <w:gridSpan w:val="8"/>
            <w:tcBorders>
              <w:top w:val="nil"/>
            </w:tcBorders>
          </w:tcPr>
          <w:p w14:paraId="2B1233AF" w14:textId="77777777" w:rsidR="00EC5046" w:rsidRPr="00137727" w:rsidRDefault="00EC5046" w:rsidP="00566D26">
            <w:pPr>
              <w:jc w:val="left"/>
              <w:rPr>
                <w:b/>
              </w:rPr>
            </w:pPr>
            <w:r w:rsidRPr="00137727">
              <w:rPr>
                <w:b/>
              </w:rPr>
              <w:t>Základní literatura</w:t>
            </w:r>
          </w:p>
          <w:p w14:paraId="74557B04" w14:textId="77777777" w:rsidR="00EC5046" w:rsidRPr="00A711D1" w:rsidRDefault="00EC5046" w:rsidP="00566D26">
            <w:pPr>
              <w:jc w:val="left"/>
            </w:pPr>
            <w:r w:rsidRPr="00111E43">
              <w:rPr>
                <w:caps/>
              </w:rPr>
              <w:t>Titterton</w:t>
            </w:r>
            <w:r w:rsidRPr="00A711D1">
              <w:t xml:space="preserve"> </w:t>
            </w:r>
            <w:r w:rsidRPr="00C96684">
              <w:t xml:space="preserve">D. H. </w:t>
            </w:r>
            <w:r w:rsidRPr="00111E43">
              <w:rPr>
                <w:i/>
              </w:rPr>
              <w:t>Military Laser Technology and Systems</w:t>
            </w:r>
            <w:r w:rsidRPr="00A711D1">
              <w:t>, Artech House 2015</w:t>
            </w:r>
          </w:p>
          <w:p w14:paraId="0E5D3C5F" w14:textId="77777777" w:rsidR="00EC5046" w:rsidRPr="00A711D1" w:rsidRDefault="00EC5046" w:rsidP="00566D26">
            <w:pPr>
              <w:jc w:val="left"/>
            </w:pPr>
            <w:r w:rsidRPr="00111E43">
              <w:rPr>
                <w:caps/>
              </w:rPr>
              <w:t>Driggers</w:t>
            </w:r>
            <w:r w:rsidRPr="00A711D1">
              <w:t xml:space="preserve"> </w:t>
            </w:r>
            <w:r w:rsidRPr="00C96684">
              <w:t xml:space="preserve">R. G., </w:t>
            </w:r>
            <w:r w:rsidRPr="00111E43">
              <w:rPr>
                <w:caps/>
              </w:rPr>
              <w:t>Friedman</w:t>
            </w:r>
            <w:r w:rsidRPr="00A711D1">
              <w:t xml:space="preserve"> </w:t>
            </w:r>
            <w:r w:rsidRPr="00C96684">
              <w:t>M. H.</w:t>
            </w:r>
            <w:r>
              <w:t xml:space="preserve"> a J.</w:t>
            </w:r>
            <w:r w:rsidRPr="00C96684">
              <w:t xml:space="preserve"> </w:t>
            </w:r>
            <w:r w:rsidRPr="00111E43">
              <w:rPr>
                <w:caps/>
              </w:rPr>
              <w:t>Nichols</w:t>
            </w:r>
            <w:r>
              <w:t>.</w:t>
            </w:r>
            <w:r w:rsidRPr="00C96684">
              <w:t xml:space="preserve"> </w:t>
            </w:r>
            <w:r w:rsidRPr="00111E43">
              <w:rPr>
                <w:i/>
              </w:rPr>
              <w:t>Introduction to Infrared and Electro-Optical Systems</w:t>
            </w:r>
            <w:r w:rsidRPr="00A711D1">
              <w:t>, Artech House 2012</w:t>
            </w:r>
          </w:p>
          <w:p w14:paraId="29E1BBFD" w14:textId="77777777" w:rsidR="00EC5046" w:rsidRPr="00137727" w:rsidRDefault="00EC5046" w:rsidP="00566D26">
            <w:pPr>
              <w:pStyle w:val="Zkladntext"/>
              <w:jc w:val="left"/>
              <w:rPr>
                <w:b/>
                <w:sz w:val="20"/>
                <w:szCs w:val="20"/>
                <w:lang w:val="en-US"/>
              </w:rPr>
            </w:pPr>
            <w:r w:rsidRPr="00137727">
              <w:rPr>
                <w:b/>
                <w:sz w:val="20"/>
                <w:szCs w:val="20"/>
                <w:lang w:val="en-US"/>
              </w:rPr>
              <w:t>Doporučená literatura</w:t>
            </w:r>
          </w:p>
          <w:p w14:paraId="53F5AA95" w14:textId="77777777" w:rsidR="00EC5046" w:rsidRPr="00A711D1" w:rsidRDefault="00EC5046" w:rsidP="00566D26">
            <w:pPr>
              <w:jc w:val="left"/>
            </w:pPr>
            <w:r w:rsidRPr="00137727">
              <w:rPr>
                <w:caps/>
              </w:rPr>
              <w:t>Rastogi</w:t>
            </w:r>
            <w:r w:rsidRPr="00A711D1">
              <w:t xml:space="preserve"> </w:t>
            </w:r>
            <w:r w:rsidRPr="00C96684">
              <w:t xml:space="preserve">P. ed. </w:t>
            </w:r>
            <w:r w:rsidRPr="00137727">
              <w:rPr>
                <w:i/>
              </w:rPr>
              <w:t>Digital Optical Measurement Techniques and Applications</w:t>
            </w:r>
            <w:r w:rsidRPr="00A711D1">
              <w:t>, Artech House 2015</w:t>
            </w:r>
          </w:p>
          <w:p w14:paraId="129DEF85" w14:textId="77777777" w:rsidR="00EC5046" w:rsidRPr="00A711D1" w:rsidRDefault="00EC5046" w:rsidP="00566D26">
            <w:pPr>
              <w:jc w:val="left"/>
            </w:pPr>
            <w:r w:rsidRPr="00137727">
              <w:rPr>
                <w:caps/>
              </w:rPr>
              <w:t>Kaplan</w:t>
            </w:r>
            <w:r w:rsidRPr="00A711D1">
              <w:t xml:space="preserve"> </w:t>
            </w:r>
            <w:r w:rsidRPr="00C96684">
              <w:t xml:space="preserve">E. D., </w:t>
            </w:r>
            <w:r w:rsidRPr="00137727">
              <w:rPr>
                <w:caps/>
              </w:rPr>
              <w:t>Hegarty</w:t>
            </w:r>
            <w:r w:rsidRPr="00A711D1">
              <w:t xml:space="preserve"> </w:t>
            </w:r>
            <w:r w:rsidRPr="00C96684">
              <w:t xml:space="preserve">Ch. J. eds. </w:t>
            </w:r>
            <w:r w:rsidRPr="00137727">
              <w:rPr>
                <w:i/>
              </w:rPr>
              <w:t>Uderstanding GPS – Principles and Applications</w:t>
            </w:r>
            <w:r w:rsidRPr="00A711D1">
              <w:t>, Artech House 2006</w:t>
            </w:r>
          </w:p>
          <w:p w14:paraId="4FFA8F8A" w14:textId="77777777" w:rsidR="00EC5046" w:rsidRPr="00137727" w:rsidRDefault="00EC5046" w:rsidP="00566D26">
            <w:pPr>
              <w:jc w:val="left"/>
            </w:pPr>
            <w:r w:rsidRPr="00137727">
              <w:rPr>
                <w:caps/>
              </w:rPr>
              <w:t>Pellegrino</w:t>
            </w:r>
            <w:r w:rsidRPr="00A711D1">
              <w:t xml:space="preserve"> P. M., </w:t>
            </w:r>
            <w:r w:rsidRPr="00137727">
              <w:rPr>
                <w:caps/>
              </w:rPr>
              <w:t>Holthoff</w:t>
            </w:r>
            <w:r w:rsidRPr="00A711D1">
              <w:t xml:space="preserve"> E. L.</w:t>
            </w:r>
            <w:r>
              <w:t xml:space="preserve"> a </w:t>
            </w:r>
            <w:r w:rsidRPr="00C96684">
              <w:t>M. E.</w:t>
            </w:r>
            <w:r w:rsidRPr="00A711D1">
              <w:t xml:space="preserve"> </w:t>
            </w:r>
            <w:r w:rsidRPr="00137727">
              <w:rPr>
                <w:caps/>
              </w:rPr>
              <w:t>Farrell</w:t>
            </w:r>
            <w:r>
              <w:rPr>
                <w:caps/>
              </w:rPr>
              <w:t>.</w:t>
            </w:r>
            <w:r w:rsidRPr="00C96684">
              <w:t xml:space="preserve"> </w:t>
            </w:r>
            <w:r w:rsidRPr="00137727">
              <w:rPr>
                <w:i/>
              </w:rPr>
              <w:t>Laser-Based Optical Detection of Explosives</w:t>
            </w:r>
            <w:r w:rsidRPr="00A711D1">
              <w:t>, CRC Press 2015</w:t>
            </w:r>
          </w:p>
        </w:tc>
      </w:tr>
      <w:tr w:rsidR="00EC5046" w14:paraId="720CF3F3"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5ACA3A" w14:textId="77777777" w:rsidR="00EC5046" w:rsidRDefault="00EC5046" w:rsidP="00566D26">
            <w:pPr>
              <w:jc w:val="center"/>
              <w:rPr>
                <w:b/>
              </w:rPr>
            </w:pPr>
            <w:r>
              <w:rPr>
                <w:b/>
              </w:rPr>
              <w:t>Informace ke kombinované nebo distanční formě</w:t>
            </w:r>
          </w:p>
        </w:tc>
      </w:tr>
      <w:tr w:rsidR="00EC5046" w14:paraId="3A782692" w14:textId="77777777" w:rsidTr="00566D26">
        <w:tc>
          <w:tcPr>
            <w:tcW w:w="4787" w:type="dxa"/>
            <w:gridSpan w:val="3"/>
            <w:tcBorders>
              <w:top w:val="single" w:sz="2" w:space="0" w:color="auto"/>
            </w:tcBorders>
            <w:shd w:val="clear" w:color="auto" w:fill="F7CAAC"/>
          </w:tcPr>
          <w:p w14:paraId="75F7AC3B" w14:textId="77777777" w:rsidR="00EC5046" w:rsidRDefault="00EC5046" w:rsidP="00566D26">
            <w:r>
              <w:rPr>
                <w:b/>
              </w:rPr>
              <w:t>Rozsah konzultací (soustředění)</w:t>
            </w:r>
          </w:p>
        </w:tc>
        <w:tc>
          <w:tcPr>
            <w:tcW w:w="889" w:type="dxa"/>
            <w:tcBorders>
              <w:top w:val="single" w:sz="2" w:space="0" w:color="auto"/>
            </w:tcBorders>
          </w:tcPr>
          <w:p w14:paraId="3997567C" w14:textId="77777777" w:rsidR="00EC5046" w:rsidRDefault="00EC5046" w:rsidP="00566D26">
            <w:r>
              <w:t>16</w:t>
            </w:r>
          </w:p>
        </w:tc>
        <w:tc>
          <w:tcPr>
            <w:tcW w:w="4179" w:type="dxa"/>
            <w:gridSpan w:val="4"/>
            <w:tcBorders>
              <w:top w:val="single" w:sz="2" w:space="0" w:color="auto"/>
            </w:tcBorders>
            <w:shd w:val="clear" w:color="auto" w:fill="F7CAAC"/>
          </w:tcPr>
          <w:p w14:paraId="7DDDA10B" w14:textId="77777777" w:rsidR="00EC5046" w:rsidRDefault="00EC5046" w:rsidP="00566D26">
            <w:pPr>
              <w:rPr>
                <w:b/>
              </w:rPr>
            </w:pPr>
            <w:r>
              <w:rPr>
                <w:b/>
              </w:rPr>
              <w:t xml:space="preserve">hodin </w:t>
            </w:r>
          </w:p>
        </w:tc>
      </w:tr>
      <w:tr w:rsidR="00EC5046" w14:paraId="14927400" w14:textId="77777777" w:rsidTr="00566D26">
        <w:tc>
          <w:tcPr>
            <w:tcW w:w="9855" w:type="dxa"/>
            <w:gridSpan w:val="8"/>
            <w:shd w:val="clear" w:color="auto" w:fill="F7CAAC"/>
          </w:tcPr>
          <w:p w14:paraId="2E6C8762" w14:textId="77777777" w:rsidR="00EC5046" w:rsidRDefault="00EC5046" w:rsidP="00566D26">
            <w:pPr>
              <w:rPr>
                <w:b/>
              </w:rPr>
            </w:pPr>
            <w:r>
              <w:rPr>
                <w:b/>
              </w:rPr>
              <w:t>Informace o způsobu kontaktu s vyučujícím</w:t>
            </w:r>
          </w:p>
        </w:tc>
      </w:tr>
      <w:tr w:rsidR="00EC5046" w14:paraId="24B86BF1" w14:textId="77777777" w:rsidTr="00566D26">
        <w:trPr>
          <w:trHeight w:val="561"/>
        </w:trPr>
        <w:tc>
          <w:tcPr>
            <w:tcW w:w="9855" w:type="dxa"/>
            <w:gridSpan w:val="8"/>
          </w:tcPr>
          <w:p w14:paraId="5178DCB8" w14:textId="77777777" w:rsidR="00EC5046" w:rsidRPr="0024200B" w:rsidRDefault="00EC5046" w:rsidP="00566D26">
            <w:r w:rsidRPr="0024200B">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5211C202" w14:textId="77777777" w:rsidR="00EC5046" w:rsidRDefault="00EC5046" w:rsidP="00EC5046"/>
    <w:p w14:paraId="3F2C057B" w14:textId="77777777" w:rsidR="00405ADD" w:rsidRDefault="00405A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2EE93321" w14:textId="77777777" w:rsidTr="00566D26">
        <w:tc>
          <w:tcPr>
            <w:tcW w:w="9855" w:type="dxa"/>
            <w:gridSpan w:val="8"/>
            <w:tcBorders>
              <w:bottom w:val="double" w:sz="4" w:space="0" w:color="auto"/>
            </w:tcBorders>
            <w:shd w:val="clear" w:color="auto" w:fill="BDD6EE"/>
          </w:tcPr>
          <w:p w14:paraId="0E4CAF2E" w14:textId="087F9544" w:rsidR="00EC5046" w:rsidRDefault="00EC5046" w:rsidP="00566D26">
            <w:pPr>
              <w:tabs>
                <w:tab w:val="right" w:pos="9496"/>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30" w:author="Jiří Vojtěšek" w:date="2018-11-26T14:08:00Z">
              <w:r w:rsidR="00926202" w:rsidRPr="00926202">
                <w:rPr>
                  <w:rStyle w:val="Odkazintenzivn"/>
                  <w:rPrChange w:id="531" w:author="Jiří Vojtěšek" w:date="2018-11-26T14:08:00Z">
                    <w:rPr>
                      <w:b/>
                    </w:rPr>
                  </w:rPrChange>
                </w:rPr>
                <w:t>Abecední seznam</w:t>
              </w:r>
            </w:ins>
            <w:del w:id="532"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20A1C908" w14:textId="77777777" w:rsidTr="00566D26">
        <w:tc>
          <w:tcPr>
            <w:tcW w:w="3086" w:type="dxa"/>
            <w:tcBorders>
              <w:top w:val="double" w:sz="4" w:space="0" w:color="auto"/>
            </w:tcBorders>
            <w:shd w:val="clear" w:color="auto" w:fill="F7CAAC"/>
          </w:tcPr>
          <w:p w14:paraId="435B5467"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1C1BDF9" w14:textId="77777777" w:rsidR="00EC5046" w:rsidRDefault="00EC5046" w:rsidP="00566D26">
            <w:bookmarkStart w:id="533" w:name="TechnicalEnglishI"/>
            <w:r>
              <w:t>Technical English I</w:t>
            </w:r>
            <w:bookmarkEnd w:id="533"/>
          </w:p>
        </w:tc>
      </w:tr>
      <w:tr w:rsidR="00EC5046" w14:paraId="1E076C2D" w14:textId="77777777" w:rsidTr="00566D26">
        <w:tc>
          <w:tcPr>
            <w:tcW w:w="3086" w:type="dxa"/>
            <w:shd w:val="clear" w:color="auto" w:fill="F7CAAC"/>
          </w:tcPr>
          <w:p w14:paraId="79AA0DFF" w14:textId="77777777" w:rsidR="00EC5046" w:rsidRDefault="00EC5046" w:rsidP="00566D26">
            <w:pPr>
              <w:rPr>
                <w:b/>
              </w:rPr>
            </w:pPr>
            <w:r>
              <w:rPr>
                <w:b/>
              </w:rPr>
              <w:t>Typ předmětu</w:t>
            </w:r>
          </w:p>
        </w:tc>
        <w:tc>
          <w:tcPr>
            <w:tcW w:w="3406" w:type="dxa"/>
            <w:gridSpan w:val="4"/>
          </w:tcPr>
          <w:p w14:paraId="0BE7E487" w14:textId="77777777" w:rsidR="00EC5046" w:rsidRDefault="00EC5046" w:rsidP="00566D26">
            <w:r>
              <w:t>Povinný pro specializace:</w:t>
            </w:r>
          </w:p>
          <w:p w14:paraId="5A36D04E" w14:textId="77777777" w:rsidR="00EC5046" w:rsidRDefault="00EC5046" w:rsidP="00566D26">
            <w:r>
              <w:t>Bezpečnostní technologie</w:t>
            </w:r>
          </w:p>
          <w:p w14:paraId="03E22232" w14:textId="77777777" w:rsidR="00EC5046" w:rsidRDefault="00EC5046" w:rsidP="00566D26">
            <w:r>
              <w:t>Bezpečnostní management</w:t>
            </w:r>
          </w:p>
        </w:tc>
        <w:tc>
          <w:tcPr>
            <w:tcW w:w="2695" w:type="dxa"/>
            <w:gridSpan w:val="2"/>
            <w:shd w:val="clear" w:color="auto" w:fill="F7CAAC"/>
          </w:tcPr>
          <w:p w14:paraId="1546942F" w14:textId="77777777" w:rsidR="00EC5046" w:rsidRDefault="00EC5046" w:rsidP="00566D26">
            <w:r>
              <w:rPr>
                <w:b/>
              </w:rPr>
              <w:t>doporučený ročník / semestr</w:t>
            </w:r>
          </w:p>
        </w:tc>
        <w:tc>
          <w:tcPr>
            <w:tcW w:w="668" w:type="dxa"/>
          </w:tcPr>
          <w:p w14:paraId="4FAF9582" w14:textId="77777777" w:rsidR="00EC5046" w:rsidRDefault="00EC5046" w:rsidP="00566D26">
            <w:r>
              <w:t>1/Z</w:t>
            </w:r>
          </w:p>
        </w:tc>
      </w:tr>
      <w:tr w:rsidR="00EC5046" w14:paraId="2B66F1F4" w14:textId="77777777" w:rsidTr="00566D26">
        <w:tc>
          <w:tcPr>
            <w:tcW w:w="3086" w:type="dxa"/>
            <w:shd w:val="clear" w:color="auto" w:fill="F7CAAC"/>
          </w:tcPr>
          <w:p w14:paraId="1DCDCCEC" w14:textId="77777777" w:rsidR="00EC5046" w:rsidRDefault="00EC5046" w:rsidP="00566D26">
            <w:pPr>
              <w:rPr>
                <w:b/>
              </w:rPr>
            </w:pPr>
            <w:r>
              <w:rPr>
                <w:b/>
              </w:rPr>
              <w:t>Rozsah studijního předmětu</w:t>
            </w:r>
          </w:p>
        </w:tc>
        <w:tc>
          <w:tcPr>
            <w:tcW w:w="1701" w:type="dxa"/>
            <w:gridSpan w:val="2"/>
          </w:tcPr>
          <w:p w14:paraId="7B3B33A7" w14:textId="77777777" w:rsidR="00EC5046" w:rsidRDefault="00EC5046" w:rsidP="00566D26">
            <w:r>
              <w:t>28s</w:t>
            </w:r>
          </w:p>
        </w:tc>
        <w:tc>
          <w:tcPr>
            <w:tcW w:w="889" w:type="dxa"/>
            <w:shd w:val="clear" w:color="auto" w:fill="F7CAAC"/>
          </w:tcPr>
          <w:p w14:paraId="2939772B" w14:textId="77777777" w:rsidR="00EC5046" w:rsidRDefault="00EC5046" w:rsidP="00566D26">
            <w:pPr>
              <w:rPr>
                <w:b/>
              </w:rPr>
            </w:pPr>
            <w:r>
              <w:rPr>
                <w:b/>
              </w:rPr>
              <w:t xml:space="preserve">hod. </w:t>
            </w:r>
          </w:p>
        </w:tc>
        <w:tc>
          <w:tcPr>
            <w:tcW w:w="816" w:type="dxa"/>
          </w:tcPr>
          <w:p w14:paraId="1C9D7CDF" w14:textId="77777777" w:rsidR="00EC5046" w:rsidRDefault="00EC5046" w:rsidP="00566D26"/>
        </w:tc>
        <w:tc>
          <w:tcPr>
            <w:tcW w:w="2156" w:type="dxa"/>
            <w:shd w:val="clear" w:color="auto" w:fill="F7CAAC"/>
          </w:tcPr>
          <w:p w14:paraId="60CC3F17" w14:textId="77777777" w:rsidR="00EC5046" w:rsidRDefault="00EC5046" w:rsidP="00566D26">
            <w:pPr>
              <w:rPr>
                <w:b/>
              </w:rPr>
            </w:pPr>
            <w:r>
              <w:rPr>
                <w:b/>
              </w:rPr>
              <w:t>kreditů</w:t>
            </w:r>
          </w:p>
        </w:tc>
        <w:tc>
          <w:tcPr>
            <w:tcW w:w="1207" w:type="dxa"/>
            <w:gridSpan w:val="2"/>
          </w:tcPr>
          <w:p w14:paraId="169D4B85" w14:textId="77777777" w:rsidR="00EC5046" w:rsidRDefault="00EC5046" w:rsidP="00566D26">
            <w:r>
              <w:t>3</w:t>
            </w:r>
          </w:p>
        </w:tc>
      </w:tr>
      <w:tr w:rsidR="00EC5046" w14:paraId="4D62F5FF" w14:textId="77777777" w:rsidTr="00566D26">
        <w:tc>
          <w:tcPr>
            <w:tcW w:w="3086" w:type="dxa"/>
            <w:shd w:val="clear" w:color="auto" w:fill="F7CAAC"/>
          </w:tcPr>
          <w:p w14:paraId="275CDFCE" w14:textId="77777777" w:rsidR="00EC5046" w:rsidRDefault="00EC5046" w:rsidP="00566D26">
            <w:pPr>
              <w:rPr>
                <w:b/>
                <w:sz w:val="22"/>
              </w:rPr>
            </w:pPr>
            <w:r>
              <w:rPr>
                <w:b/>
              </w:rPr>
              <w:t>Prerekvizity, korekvizity, ekvivalence</w:t>
            </w:r>
          </w:p>
        </w:tc>
        <w:tc>
          <w:tcPr>
            <w:tcW w:w="6769" w:type="dxa"/>
            <w:gridSpan w:val="7"/>
          </w:tcPr>
          <w:p w14:paraId="3102A439" w14:textId="77777777" w:rsidR="00EC5046" w:rsidRDefault="00EC5046" w:rsidP="00566D26">
            <w:r>
              <w:t>nejsou</w:t>
            </w:r>
          </w:p>
        </w:tc>
      </w:tr>
      <w:tr w:rsidR="00EC5046" w14:paraId="0E15FBCC" w14:textId="77777777" w:rsidTr="00566D26">
        <w:tc>
          <w:tcPr>
            <w:tcW w:w="3086" w:type="dxa"/>
            <w:shd w:val="clear" w:color="auto" w:fill="F7CAAC"/>
          </w:tcPr>
          <w:p w14:paraId="688428ED" w14:textId="77777777" w:rsidR="00EC5046" w:rsidRDefault="00EC5046" w:rsidP="00566D26">
            <w:pPr>
              <w:rPr>
                <w:b/>
              </w:rPr>
            </w:pPr>
            <w:r>
              <w:rPr>
                <w:b/>
              </w:rPr>
              <w:t>Způsob ověření studijních výsledků</w:t>
            </w:r>
          </w:p>
        </w:tc>
        <w:tc>
          <w:tcPr>
            <w:tcW w:w="3406" w:type="dxa"/>
            <w:gridSpan w:val="4"/>
          </w:tcPr>
          <w:p w14:paraId="3122FE84" w14:textId="77777777" w:rsidR="00EC5046" w:rsidRDefault="00EC5046" w:rsidP="00566D26">
            <w:r>
              <w:t>Klasifikovaný zápočet</w:t>
            </w:r>
          </w:p>
        </w:tc>
        <w:tc>
          <w:tcPr>
            <w:tcW w:w="2156" w:type="dxa"/>
            <w:shd w:val="clear" w:color="auto" w:fill="F7CAAC"/>
          </w:tcPr>
          <w:p w14:paraId="268ACF71" w14:textId="77777777" w:rsidR="00EC5046" w:rsidRDefault="00EC5046" w:rsidP="00566D26">
            <w:pPr>
              <w:rPr>
                <w:b/>
              </w:rPr>
            </w:pPr>
            <w:r>
              <w:rPr>
                <w:b/>
              </w:rPr>
              <w:t>Forma výuky</w:t>
            </w:r>
          </w:p>
        </w:tc>
        <w:tc>
          <w:tcPr>
            <w:tcW w:w="1207" w:type="dxa"/>
            <w:gridSpan w:val="2"/>
          </w:tcPr>
          <w:p w14:paraId="3644F273" w14:textId="77777777" w:rsidR="00EC5046" w:rsidRDefault="00EC5046" w:rsidP="00566D26">
            <w:r>
              <w:t>seminář</w:t>
            </w:r>
          </w:p>
        </w:tc>
      </w:tr>
      <w:tr w:rsidR="00EC5046" w14:paraId="050E733C" w14:textId="77777777" w:rsidTr="00566D26">
        <w:tc>
          <w:tcPr>
            <w:tcW w:w="3086" w:type="dxa"/>
            <w:shd w:val="clear" w:color="auto" w:fill="F7CAAC"/>
          </w:tcPr>
          <w:p w14:paraId="7C6988AA"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77ACCD80" w14:textId="77777777" w:rsidR="00EC5046" w:rsidRDefault="00EC5046" w:rsidP="00566D26">
            <w:r>
              <w:t>Písemná forma</w:t>
            </w:r>
          </w:p>
          <w:p w14:paraId="3B54AF7F" w14:textId="77777777" w:rsidR="00EC5046" w:rsidRDefault="00EC5046" w:rsidP="00566D26">
            <w:r>
              <w:t xml:space="preserve">1. Povinná a aktivní účast na jednotlivých cvičeních (80% účast na cvičení). </w:t>
            </w:r>
          </w:p>
          <w:p w14:paraId="3ADD68B0" w14:textId="77777777" w:rsidR="00EC5046" w:rsidRDefault="00EC5046" w:rsidP="00566D26">
            <w:r>
              <w:t xml:space="preserve">2. Teoretické a praktické zvládnutí základní problematiky a jednotlivých témat. </w:t>
            </w:r>
          </w:p>
          <w:p w14:paraId="5B0601B3" w14:textId="77777777" w:rsidR="00EC5046" w:rsidRDefault="00EC5046" w:rsidP="00566D26">
            <w:r>
              <w:t xml:space="preserve">3. Úspěšné a samostatné vypracování všech zadaných úloh v průběhu semestru. </w:t>
            </w:r>
          </w:p>
          <w:p w14:paraId="107C2119" w14:textId="77777777" w:rsidR="00EC5046" w:rsidRDefault="00EC5046" w:rsidP="00566D26">
            <w:r>
              <w:t>4. Prokázání úspěšného zvládnutí probírané tématiky při průběžném a závěrečném testu.</w:t>
            </w:r>
          </w:p>
        </w:tc>
      </w:tr>
      <w:tr w:rsidR="00EC5046" w14:paraId="18B1FBCC" w14:textId="77777777" w:rsidTr="00566D26">
        <w:trPr>
          <w:trHeight w:val="554"/>
        </w:trPr>
        <w:tc>
          <w:tcPr>
            <w:tcW w:w="9855" w:type="dxa"/>
            <w:gridSpan w:val="8"/>
            <w:tcBorders>
              <w:top w:val="nil"/>
            </w:tcBorders>
          </w:tcPr>
          <w:p w14:paraId="16676C49" w14:textId="77777777" w:rsidR="00EC5046" w:rsidRDefault="00EC5046" w:rsidP="00566D26"/>
        </w:tc>
      </w:tr>
      <w:tr w:rsidR="00EC5046" w14:paraId="236B0ECF" w14:textId="77777777" w:rsidTr="00566D26">
        <w:trPr>
          <w:trHeight w:val="197"/>
        </w:trPr>
        <w:tc>
          <w:tcPr>
            <w:tcW w:w="3086" w:type="dxa"/>
            <w:tcBorders>
              <w:top w:val="nil"/>
            </w:tcBorders>
            <w:shd w:val="clear" w:color="auto" w:fill="F7CAAC"/>
          </w:tcPr>
          <w:p w14:paraId="7F157B53" w14:textId="77777777" w:rsidR="00EC5046" w:rsidRDefault="00EC5046" w:rsidP="00566D26">
            <w:pPr>
              <w:rPr>
                <w:b/>
              </w:rPr>
            </w:pPr>
            <w:r>
              <w:rPr>
                <w:b/>
              </w:rPr>
              <w:t>Garant předmětu</w:t>
            </w:r>
          </w:p>
        </w:tc>
        <w:tc>
          <w:tcPr>
            <w:tcW w:w="6769" w:type="dxa"/>
            <w:gridSpan w:val="7"/>
            <w:tcBorders>
              <w:top w:val="nil"/>
            </w:tcBorders>
          </w:tcPr>
          <w:p w14:paraId="76292486" w14:textId="77777777" w:rsidR="00EC5046" w:rsidRDefault="00EC5046" w:rsidP="00566D26">
            <w:r>
              <w:t>Mgr. Tereza Outěřická</w:t>
            </w:r>
          </w:p>
        </w:tc>
      </w:tr>
      <w:tr w:rsidR="00EC5046" w14:paraId="7C04FB57" w14:textId="77777777" w:rsidTr="00566D26">
        <w:trPr>
          <w:trHeight w:val="243"/>
        </w:trPr>
        <w:tc>
          <w:tcPr>
            <w:tcW w:w="3086" w:type="dxa"/>
            <w:tcBorders>
              <w:top w:val="nil"/>
            </w:tcBorders>
            <w:shd w:val="clear" w:color="auto" w:fill="F7CAAC"/>
          </w:tcPr>
          <w:p w14:paraId="5D23E4DA" w14:textId="77777777" w:rsidR="00EC5046" w:rsidRDefault="00EC5046" w:rsidP="00566D26">
            <w:pPr>
              <w:rPr>
                <w:b/>
              </w:rPr>
            </w:pPr>
            <w:r>
              <w:rPr>
                <w:b/>
              </w:rPr>
              <w:t>Zapojení garanta do výuky předmětu</w:t>
            </w:r>
          </w:p>
        </w:tc>
        <w:tc>
          <w:tcPr>
            <w:tcW w:w="6769" w:type="dxa"/>
            <w:gridSpan w:val="7"/>
            <w:tcBorders>
              <w:top w:val="nil"/>
            </w:tcBorders>
          </w:tcPr>
          <w:p w14:paraId="450F6E3D" w14:textId="77777777" w:rsidR="00EC5046" w:rsidRDefault="00EC5046" w:rsidP="00566D26"/>
        </w:tc>
      </w:tr>
      <w:tr w:rsidR="00EC5046" w14:paraId="001CB37A" w14:textId="77777777" w:rsidTr="00566D26">
        <w:tc>
          <w:tcPr>
            <w:tcW w:w="3086" w:type="dxa"/>
            <w:shd w:val="clear" w:color="auto" w:fill="F7CAAC"/>
          </w:tcPr>
          <w:p w14:paraId="662B28FF" w14:textId="77777777" w:rsidR="00EC5046" w:rsidRDefault="00EC5046" w:rsidP="00566D26">
            <w:pPr>
              <w:rPr>
                <w:b/>
              </w:rPr>
            </w:pPr>
            <w:r>
              <w:rPr>
                <w:b/>
              </w:rPr>
              <w:t>Vyučující</w:t>
            </w:r>
          </w:p>
        </w:tc>
        <w:tc>
          <w:tcPr>
            <w:tcW w:w="6769" w:type="dxa"/>
            <w:gridSpan w:val="7"/>
            <w:tcBorders>
              <w:bottom w:val="nil"/>
            </w:tcBorders>
          </w:tcPr>
          <w:p w14:paraId="20D0AA29" w14:textId="77777777" w:rsidR="00EC5046" w:rsidRDefault="00EC5046" w:rsidP="00566D26">
            <w:r>
              <w:t>Mgr. Tereza Outěřická, semináře (100 %)</w:t>
            </w:r>
          </w:p>
        </w:tc>
      </w:tr>
      <w:tr w:rsidR="00EC5046" w14:paraId="604775D6" w14:textId="77777777" w:rsidTr="00566D26">
        <w:trPr>
          <w:trHeight w:val="554"/>
        </w:trPr>
        <w:tc>
          <w:tcPr>
            <w:tcW w:w="9855" w:type="dxa"/>
            <w:gridSpan w:val="8"/>
            <w:tcBorders>
              <w:top w:val="nil"/>
            </w:tcBorders>
          </w:tcPr>
          <w:p w14:paraId="681DF4DB" w14:textId="77777777" w:rsidR="00EC5046" w:rsidRDefault="00EC5046" w:rsidP="00566D26"/>
        </w:tc>
      </w:tr>
      <w:tr w:rsidR="00EC5046" w14:paraId="77679B9E" w14:textId="77777777" w:rsidTr="00566D26">
        <w:tc>
          <w:tcPr>
            <w:tcW w:w="3086" w:type="dxa"/>
            <w:shd w:val="clear" w:color="auto" w:fill="F7CAAC"/>
          </w:tcPr>
          <w:p w14:paraId="308079C5" w14:textId="77777777" w:rsidR="00EC5046" w:rsidRDefault="00EC5046" w:rsidP="00566D26">
            <w:pPr>
              <w:rPr>
                <w:b/>
              </w:rPr>
            </w:pPr>
            <w:r>
              <w:rPr>
                <w:b/>
              </w:rPr>
              <w:t>Stručná anotace předmětu</w:t>
            </w:r>
          </w:p>
        </w:tc>
        <w:tc>
          <w:tcPr>
            <w:tcW w:w="6769" w:type="dxa"/>
            <w:gridSpan w:val="7"/>
            <w:tcBorders>
              <w:bottom w:val="nil"/>
            </w:tcBorders>
          </w:tcPr>
          <w:p w14:paraId="4BCC4B0A" w14:textId="77777777" w:rsidR="00EC5046" w:rsidRDefault="00EC5046" w:rsidP="00566D26"/>
        </w:tc>
      </w:tr>
      <w:tr w:rsidR="00EC5046" w14:paraId="0E7BE48C" w14:textId="77777777" w:rsidTr="00566D26">
        <w:trPr>
          <w:trHeight w:val="3938"/>
        </w:trPr>
        <w:tc>
          <w:tcPr>
            <w:tcW w:w="9855" w:type="dxa"/>
            <w:gridSpan w:val="8"/>
            <w:tcBorders>
              <w:top w:val="nil"/>
              <w:bottom w:val="single" w:sz="12" w:space="0" w:color="auto"/>
            </w:tcBorders>
          </w:tcPr>
          <w:p w14:paraId="5CC9E632" w14:textId="77777777" w:rsidR="00EC5046" w:rsidRPr="009B6F48" w:rsidRDefault="00EC5046" w:rsidP="00566D26">
            <w:r w:rsidRPr="009B6F48">
              <w:rPr>
                <w:color w:val="000000"/>
                <w:shd w:val="clear" w:color="auto" w:fill="FFFFFF"/>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r w:rsidRPr="009B6F48">
              <w:t xml:space="preserve"> </w:t>
            </w:r>
          </w:p>
          <w:p w14:paraId="4890F849" w14:textId="77777777" w:rsidR="00EC5046" w:rsidRPr="009B6F48" w:rsidRDefault="00EC5046" w:rsidP="00566D26"/>
          <w:p w14:paraId="7C91E67A" w14:textId="77777777" w:rsidR="00EC5046" w:rsidRPr="009B6F48" w:rsidRDefault="00EC5046" w:rsidP="00566D26">
            <w:pPr>
              <w:rPr>
                <w:color w:val="000000"/>
                <w:shd w:val="clear" w:color="auto" w:fill="FFFFFF"/>
              </w:rPr>
            </w:pPr>
            <w:r>
              <w:rPr>
                <w:color w:val="000000"/>
                <w:shd w:val="clear" w:color="auto" w:fill="FFFFFF"/>
              </w:rPr>
              <w:t>Témata seminářů:</w:t>
            </w:r>
          </w:p>
          <w:p w14:paraId="0443CDFC"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Popis funkcí</w:t>
            </w:r>
          </w:p>
          <w:p w14:paraId="3841F32C"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Popis použitých technologií</w:t>
            </w:r>
          </w:p>
          <w:p w14:paraId="551AA26B"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Materiálové technologie</w:t>
            </w:r>
          </w:p>
          <w:p w14:paraId="79D5CEFD"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Vlastnosti produktů</w:t>
            </w:r>
          </w:p>
          <w:p w14:paraId="1A72C43C"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Kvalita</w:t>
            </w:r>
          </w:p>
          <w:p w14:paraId="3FDF033F"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Komponenty</w:t>
            </w:r>
          </w:p>
          <w:p w14:paraId="698C4C5E"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Kompletace</w:t>
            </w:r>
          </w:p>
          <w:p w14:paraId="465AB31A"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Design, průběžný test</w:t>
            </w:r>
          </w:p>
          <w:p w14:paraId="2095B713"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Slovesa a fráze pro popis designu</w:t>
            </w:r>
          </w:p>
          <w:p w14:paraId="2A9D2A72"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Popis vad</w:t>
            </w:r>
          </w:p>
          <w:p w14:paraId="6A722962"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Fráze pro popis jistoty a nejistoty</w:t>
            </w:r>
          </w:p>
          <w:p w14:paraId="38AA89DD" w14:textId="77777777" w:rsidR="00EC5046" w:rsidRPr="00E6107D" w:rsidRDefault="00EC5046" w:rsidP="00EC5046">
            <w:pPr>
              <w:pStyle w:val="Odstavecseseznamem"/>
              <w:numPr>
                <w:ilvl w:val="0"/>
                <w:numId w:val="39"/>
              </w:numPr>
              <w:rPr>
                <w:color w:val="000000"/>
                <w:shd w:val="clear" w:color="auto" w:fill="FFFFFF"/>
              </w:rPr>
            </w:pPr>
            <w:r w:rsidRPr="00E6107D">
              <w:rPr>
                <w:color w:val="000000"/>
                <w:shd w:val="clear" w:color="auto" w:fill="FFFFFF"/>
              </w:rPr>
              <w:t>Popis grafů</w:t>
            </w:r>
          </w:p>
          <w:p w14:paraId="0177C765" w14:textId="77777777" w:rsidR="00EC5046" w:rsidRDefault="00EC5046" w:rsidP="00EC5046">
            <w:pPr>
              <w:pStyle w:val="Odstavecseseznamem"/>
              <w:numPr>
                <w:ilvl w:val="0"/>
                <w:numId w:val="39"/>
              </w:numPr>
              <w:rPr>
                <w:color w:val="000000"/>
                <w:shd w:val="clear" w:color="auto" w:fill="FFFFFF"/>
              </w:rPr>
            </w:pPr>
            <w:r w:rsidRPr="00E6107D">
              <w:rPr>
                <w:color w:val="000000"/>
                <w:shd w:val="clear" w:color="auto" w:fill="FFFFFF"/>
              </w:rPr>
              <w:t>Kariéra, CV</w:t>
            </w:r>
          </w:p>
          <w:p w14:paraId="6B291494" w14:textId="77777777" w:rsidR="00EC5046" w:rsidRPr="00E6107D" w:rsidRDefault="00EC5046" w:rsidP="00EC5046">
            <w:pPr>
              <w:pStyle w:val="Odstavecseseznamem"/>
              <w:numPr>
                <w:ilvl w:val="0"/>
                <w:numId w:val="39"/>
              </w:numPr>
              <w:rPr>
                <w:color w:val="000000"/>
                <w:shd w:val="clear" w:color="auto" w:fill="FFFFFF"/>
              </w:rPr>
            </w:pPr>
            <w:r>
              <w:rPr>
                <w:color w:val="000000"/>
                <w:shd w:val="clear" w:color="auto" w:fill="FFFFFF"/>
              </w:rPr>
              <w:t>P</w:t>
            </w:r>
            <w:r w:rsidRPr="00E6107D">
              <w:rPr>
                <w:color w:val="000000"/>
                <w:shd w:val="clear" w:color="auto" w:fill="FFFFFF"/>
              </w:rPr>
              <w:t>racovní pohovor</w:t>
            </w:r>
          </w:p>
          <w:p w14:paraId="22075606" w14:textId="77777777" w:rsidR="00EC5046" w:rsidRPr="00137727" w:rsidRDefault="00EC5046" w:rsidP="00566D26">
            <w:pPr>
              <w:ind w:left="360"/>
              <w:rPr>
                <w:color w:val="000000"/>
                <w:shd w:val="clear" w:color="auto" w:fill="FFFFFF"/>
              </w:rPr>
            </w:pPr>
          </w:p>
        </w:tc>
      </w:tr>
      <w:tr w:rsidR="00EC5046" w14:paraId="35D194C2" w14:textId="77777777" w:rsidTr="00566D26">
        <w:trPr>
          <w:trHeight w:val="265"/>
        </w:trPr>
        <w:tc>
          <w:tcPr>
            <w:tcW w:w="3653" w:type="dxa"/>
            <w:gridSpan w:val="2"/>
            <w:tcBorders>
              <w:top w:val="nil"/>
            </w:tcBorders>
            <w:shd w:val="clear" w:color="auto" w:fill="F7CAAC"/>
          </w:tcPr>
          <w:p w14:paraId="41FB8376" w14:textId="77777777" w:rsidR="00EC5046" w:rsidRDefault="00EC5046" w:rsidP="00566D26">
            <w:r>
              <w:rPr>
                <w:b/>
              </w:rPr>
              <w:t>Studijní literatura a studijní pomůcky</w:t>
            </w:r>
          </w:p>
        </w:tc>
        <w:tc>
          <w:tcPr>
            <w:tcW w:w="6202" w:type="dxa"/>
            <w:gridSpan w:val="6"/>
            <w:tcBorders>
              <w:top w:val="nil"/>
              <w:bottom w:val="nil"/>
            </w:tcBorders>
          </w:tcPr>
          <w:p w14:paraId="68EF0CF9" w14:textId="77777777" w:rsidR="00EC5046" w:rsidRDefault="00EC5046" w:rsidP="00566D26"/>
        </w:tc>
      </w:tr>
      <w:tr w:rsidR="00EC5046" w14:paraId="40DC0318" w14:textId="77777777" w:rsidTr="00566D26">
        <w:trPr>
          <w:trHeight w:val="1497"/>
        </w:trPr>
        <w:tc>
          <w:tcPr>
            <w:tcW w:w="9855" w:type="dxa"/>
            <w:gridSpan w:val="8"/>
            <w:tcBorders>
              <w:top w:val="nil"/>
            </w:tcBorders>
          </w:tcPr>
          <w:p w14:paraId="4444AA52" w14:textId="77777777" w:rsidR="00EC5046" w:rsidRPr="00A711D1" w:rsidRDefault="00EC5046" w:rsidP="00566D26">
            <w:pPr>
              <w:rPr>
                <w:b/>
                <w:bCs/>
              </w:rPr>
            </w:pPr>
            <w:r w:rsidRPr="00A711D1">
              <w:rPr>
                <w:b/>
                <w:bCs/>
              </w:rPr>
              <w:t>Povinná literatura:</w:t>
            </w:r>
          </w:p>
          <w:p w14:paraId="1946EF72" w14:textId="77777777" w:rsidR="00EC5046" w:rsidRPr="002152D0" w:rsidRDefault="00EC5046" w:rsidP="00566D26">
            <w:pPr>
              <w:rPr>
                <w:bCs/>
              </w:rPr>
            </w:pPr>
            <w:r w:rsidRPr="002152D0">
              <w:rPr>
                <w:bCs/>
              </w:rPr>
              <w:t xml:space="preserve">IBBOTSON, M. </w:t>
            </w:r>
            <w:r w:rsidRPr="002152D0">
              <w:rPr>
                <w:bCs/>
                <w:i/>
              </w:rPr>
              <w:t>Cambridge English for Engineering</w:t>
            </w:r>
            <w:r w:rsidRPr="002152D0">
              <w:rPr>
                <w:bCs/>
              </w:rPr>
              <w:t>. Cambridge, 2008.</w:t>
            </w:r>
          </w:p>
          <w:p w14:paraId="515CB238" w14:textId="77777777" w:rsidR="00EC5046" w:rsidRPr="002152D0" w:rsidRDefault="00EC5046" w:rsidP="00566D26">
            <w:pPr>
              <w:rPr>
                <w:color w:val="000000"/>
                <w:shd w:val="clear" w:color="auto" w:fill="FFFFFF"/>
              </w:rPr>
            </w:pPr>
            <w:r w:rsidRPr="002152D0">
              <w:rPr>
                <w:iCs/>
                <w:color w:val="000000"/>
                <w:shd w:val="clear" w:color="auto" w:fill="FFFFFF"/>
              </w:rPr>
              <w:t>English Grammar in Use (4th edition)</w:t>
            </w:r>
            <w:r w:rsidRPr="002152D0">
              <w:rPr>
                <w:color w:val="000000"/>
                <w:shd w:val="clear" w:color="auto" w:fill="FFFFFF"/>
              </w:rPr>
              <w:t>.</w:t>
            </w:r>
          </w:p>
          <w:p w14:paraId="6C2DE4F5" w14:textId="77777777" w:rsidR="00EC5046" w:rsidRPr="002152D0" w:rsidRDefault="00EC5046" w:rsidP="00566D26">
            <w:pPr>
              <w:rPr>
                <w:b/>
              </w:rPr>
            </w:pPr>
            <w:r w:rsidRPr="002152D0">
              <w:rPr>
                <w:b/>
              </w:rPr>
              <w:t>Doporučená literatura:</w:t>
            </w:r>
          </w:p>
          <w:p w14:paraId="37B58A4F" w14:textId="77777777" w:rsidR="00EC5046" w:rsidRPr="002152D0" w:rsidRDefault="00EC5046" w:rsidP="00566D26">
            <w:pPr>
              <w:rPr>
                <w:bCs/>
                <w:shd w:val="clear" w:color="auto" w:fill="FFFFFF"/>
              </w:rPr>
            </w:pPr>
            <w:r w:rsidRPr="002152D0">
              <w:rPr>
                <w:bCs/>
                <w:shd w:val="clear" w:color="auto" w:fill="FFFFFF"/>
              </w:rPr>
              <w:t>BRIEGER, N. </w:t>
            </w:r>
            <w:r w:rsidRPr="002152D0">
              <w:rPr>
                <w:bCs/>
                <w:i/>
                <w:iCs/>
                <w:shd w:val="clear" w:color="auto" w:fill="FFFFFF"/>
              </w:rPr>
              <w:t>Technical English : vocabulary and gram</w:t>
            </w:r>
            <w:r w:rsidRPr="002152D0">
              <w:rPr>
                <w:bCs/>
                <w:iCs/>
                <w:shd w:val="clear" w:color="auto" w:fill="FFFFFF"/>
              </w:rPr>
              <w:t>mar</w:t>
            </w:r>
            <w:r w:rsidRPr="002152D0">
              <w:rPr>
                <w:bCs/>
                <w:shd w:val="clear" w:color="auto" w:fill="FFFFFF"/>
              </w:rPr>
              <w:t>. 1st pub. Oxford : Summertown Publishing, 2002.</w:t>
            </w:r>
          </w:p>
          <w:p w14:paraId="4A87C38D" w14:textId="77777777" w:rsidR="00EC5046" w:rsidRPr="002152D0" w:rsidRDefault="00EC5046" w:rsidP="00566D26">
            <w:pPr>
              <w:rPr>
                <w:color w:val="000000"/>
                <w:shd w:val="clear" w:color="auto" w:fill="FFFFFF"/>
              </w:rPr>
            </w:pPr>
            <w:r w:rsidRPr="002152D0">
              <w:rPr>
                <w:color w:val="000000"/>
                <w:shd w:val="clear" w:color="auto" w:fill="FFFFFF"/>
              </w:rPr>
              <w:t>GLENDINNING, E. H., L. LANSFORD, a A. POHL, </w:t>
            </w:r>
            <w:r w:rsidRPr="002152D0">
              <w:rPr>
                <w:i/>
                <w:iCs/>
                <w:color w:val="000000"/>
                <w:shd w:val="clear" w:color="auto" w:fill="FFFFFF"/>
              </w:rPr>
              <w:t>Technology for engineering and applied sciences</w:t>
            </w:r>
            <w:r w:rsidRPr="002152D0">
              <w:rPr>
                <w:color w:val="000000"/>
                <w:shd w:val="clear" w:color="auto" w:fill="FFFFFF"/>
              </w:rPr>
              <w:t>. 2013.</w:t>
            </w:r>
          </w:p>
          <w:p w14:paraId="5565E3AB" w14:textId="77777777" w:rsidR="00EC5046" w:rsidRPr="002152D0" w:rsidRDefault="00EC5046" w:rsidP="00566D26">
            <w:r w:rsidRPr="002152D0">
              <w:rPr>
                <w:color w:val="000000"/>
              </w:rPr>
              <w:t xml:space="preserve">SOPRANZI, S.R. </w:t>
            </w:r>
            <w:r w:rsidRPr="002152D0">
              <w:rPr>
                <w:i/>
                <w:iCs/>
                <w:color w:val="000000"/>
              </w:rPr>
              <w:t>Flash on English for Mechanics, Electronics and Technical Assistance - 2nd edition</w:t>
            </w:r>
            <w:r w:rsidRPr="002152D0">
              <w:rPr>
                <w:color w:val="000000"/>
              </w:rPr>
              <w:t>. ELI Publishing, 2012.</w:t>
            </w:r>
          </w:p>
        </w:tc>
      </w:tr>
      <w:tr w:rsidR="00EC5046" w14:paraId="7784758F"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6F7FBE" w14:textId="77777777" w:rsidR="00EC5046" w:rsidRDefault="00EC5046" w:rsidP="00566D26">
            <w:pPr>
              <w:jc w:val="center"/>
              <w:rPr>
                <w:b/>
              </w:rPr>
            </w:pPr>
            <w:r>
              <w:rPr>
                <w:b/>
              </w:rPr>
              <w:t>Informace ke kombinované nebo distanční formě</w:t>
            </w:r>
          </w:p>
        </w:tc>
      </w:tr>
      <w:tr w:rsidR="00EC5046" w14:paraId="230DE995" w14:textId="77777777" w:rsidTr="00566D26">
        <w:tc>
          <w:tcPr>
            <w:tcW w:w="4787" w:type="dxa"/>
            <w:gridSpan w:val="3"/>
            <w:tcBorders>
              <w:top w:val="single" w:sz="2" w:space="0" w:color="auto"/>
            </w:tcBorders>
            <w:shd w:val="clear" w:color="auto" w:fill="F7CAAC"/>
          </w:tcPr>
          <w:p w14:paraId="2F9EF17A" w14:textId="77777777" w:rsidR="00EC5046" w:rsidRDefault="00EC5046" w:rsidP="00566D26">
            <w:r>
              <w:rPr>
                <w:b/>
              </w:rPr>
              <w:t>Rozsah konzultací (soustředění)</w:t>
            </w:r>
          </w:p>
        </w:tc>
        <w:tc>
          <w:tcPr>
            <w:tcW w:w="889" w:type="dxa"/>
            <w:tcBorders>
              <w:top w:val="single" w:sz="2" w:space="0" w:color="auto"/>
            </w:tcBorders>
          </w:tcPr>
          <w:p w14:paraId="7FA298FA" w14:textId="77777777" w:rsidR="00EC5046" w:rsidRDefault="00EC5046" w:rsidP="00566D26">
            <w:r>
              <w:t>6</w:t>
            </w:r>
          </w:p>
        </w:tc>
        <w:tc>
          <w:tcPr>
            <w:tcW w:w="4179" w:type="dxa"/>
            <w:gridSpan w:val="4"/>
            <w:tcBorders>
              <w:top w:val="single" w:sz="2" w:space="0" w:color="auto"/>
            </w:tcBorders>
            <w:shd w:val="clear" w:color="auto" w:fill="F7CAAC"/>
          </w:tcPr>
          <w:p w14:paraId="1BD3AFD9" w14:textId="77777777" w:rsidR="00EC5046" w:rsidRDefault="00EC5046" w:rsidP="00566D26">
            <w:pPr>
              <w:rPr>
                <w:b/>
              </w:rPr>
            </w:pPr>
            <w:r>
              <w:rPr>
                <w:b/>
              </w:rPr>
              <w:t xml:space="preserve">hodin </w:t>
            </w:r>
          </w:p>
        </w:tc>
      </w:tr>
      <w:tr w:rsidR="00EC5046" w14:paraId="4CD29CBB" w14:textId="77777777" w:rsidTr="00566D26">
        <w:tc>
          <w:tcPr>
            <w:tcW w:w="9855" w:type="dxa"/>
            <w:gridSpan w:val="8"/>
            <w:shd w:val="clear" w:color="auto" w:fill="F7CAAC"/>
          </w:tcPr>
          <w:p w14:paraId="67C6B31F" w14:textId="77777777" w:rsidR="00EC5046" w:rsidRDefault="00EC5046" w:rsidP="00566D26">
            <w:pPr>
              <w:rPr>
                <w:b/>
              </w:rPr>
            </w:pPr>
            <w:r>
              <w:rPr>
                <w:b/>
              </w:rPr>
              <w:t>Informace o způsobu kontaktu s vyučujícím</w:t>
            </w:r>
          </w:p>
        </w:tc>
      </w:tr>
      <w:tr w:rsidR="00EC5046" w14:paraId="3F0C20E5" w14:textId="77777777" w:rsidTr="00566D26">
        <w:trPr>
          <w:trHeight w:val="930"/>
        </w:trPr>
        <w:tc>
          <w:tcPr>
            <w:tcW w:w="9855" w:type="dxa"/>
            <w:gridSpan w:val="8"/>
          </w:tcPr>
          <w:p w14:paraId="46D37E10" w14:textId="77777777" w:rsidR="00EC5046" w:rsidRDefault="00EC5046" w:rsidP="00566D26">
            <w:pPr>
              <w:rPr>
                <w:szCs w:val="22"/>
              </w:rPr>
            </w:pPr>
            <w:r w:rsidRPr="00BE003B">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p w14:paraId="3A97F445" w14:textId="77777777" w:rsidR="00EC5046" w:rsidRDefault="00EC5046" w:rsidP="00566D26">
            <w:pPr>
              <w:rPr>
                <w:szCs w:val="22"/>
              </w:rPr>
            </w:pPr>
          </w:p>
          <w:p w14:paraId="7282C757" w14:textId="77777777" w:rsidR="00EC5046" w:rsidRDefault="00EC5046" w:rsidP="00566D26">
            <w:pPr>
              <w:rPr>
                <w:szCs w:val="22"/>
              </w:rPr>
            </w:pPr>
          </w:p>
          <w:p w14:paraId="1E26515D" w14:textId="77777777" w:rsidR="00EC5046" w:rsidRPr="00512DA4" w:rsidRDefault="00EC5046" w:rsidP="00566D26">
            <w:pPr>
              <w:rPr>
                <w:szCs w:val="22"/>
              </w:rPr>
            </w:pPr>
          </w:p>
        </w:tc>
      </w:tr>
    </w:tbl>
    <w:p w14:paraId="4F56CF4D"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658471EC" w14:textId="77777777" w:rsidTr="00566D26">
        <w:tc>
          <w:tcPr>
            <w:tcW w:w="9855" w:type="dxa"/>
            <w:gridSpan w:val="8"/>
            <w:tcBorders>
              <w:bottom w:val="double" w:sz="4" w:space="0" w:color="auto"/>
            </w:tcBorders>
            <w:shd w:val="clear" w:color="auto" w:fill="BDD6EE"/>
          </w:tcPr>
          <w:p w14:paraId="505B9C35" w14:textId="0FC1C0A3" w:rsidR="00EC5046" w:rsidRDefault="00EC5046" w:rsidP="00566D26">
            <w:pPr>
              <w:tabs>
                <w:tab w:val="right" w:pos="9445"/>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34" w:author="Jiří Vojtěšek" w:date="2018-11-26T14:08:00Z">
              <w:r w:rsidR="00926202" w:rsidRPr="00926202">
                <w:rPr>
                  <w:rStyle w:val="Odkazintenzivn"/>
                  <w:rPrChange w:id="535" w:author="Jiří Vojtěšek" w:date="2018-11-26T14:08:00Z">
                    <w:rPr>
                      <w:b/>
                    </w:rPr>
                  </w:rPrChange>
                </w:rPr>
                <w:t>Abecední seznam</w:t>
              </w:r>
            </w:ins>
            <w:del w:id="536"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3404B114" w14:textId="77777777" w:rsidTr="00566D26">
        <w:tc>
          <w:tcPr>
            <w:tcW w:w="3086" w:type="dxa"/>
            <w:tcBorders>
              <w:top w:val="double" w:sz="4" w:space="0" w:color="auto"/>
            </w:tcBorders>
            <w:shd w:val="clear" w:color="auto" w:fill="F7CAAC"/>
          </w:tcPr>
          <w:p w14:paraId="25134E51"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70B03C42" w14:textId="77777777" w:rsidR="00EC5046" w:rsidRDefault="00EC5046" w:rsidP="00566D26">
            <w:bookmarkStart w:id="537" w:name="TechnicalEnglishII"/>
            <w:r>
              <w:t>Technical English II</w:t>
            </w:r>
            <w:bookmarkEnd w:id="537"/>
          </w:p>
        </w:tc>
      </w:tr>
      <w:tr w:rsidR="00EC5046" w14:paraId="0581AE6A" w14:textId="77777777" w:rsidTr="00566D26">
        <w:tc>
          <w:tcPr>
            <w:tcW w:w="3086" w:type="dxa"/>
            <w:shd w:val="clear" w:color="auto" w:fill="F7CAAC"/>
          </w:tcPr>
          <w:p w14:paraId="330A24E8" w14:textId="77777777" w:rsidR="00EC5046" w:rsidRDefault="00EC5046" w:rsidP="00566D26">
            <w:pPr>
              <w:rPr>
                <w:b/>
              </w:rPr>
            </w:pPr>
            <w:r>
              <w:rPr>
                <w:b/>
              </w:rPr>
              <w:t>Typ předmětu</w:t>
            </w:r>
          </w:p>
        </w:tc>
        <w:tc>
          <w:tcPr>
            <w:tcW w:w="3406" w:type="dxa"/>
            <w:gridSpan w:val="4"/>
          </w:tcPr>
          <w:p w14:paraId="2736AD8D" w14:textId="77777777" w:rsidR="00EC5046" w:rsidRDefault="00EC5046" w:rsidP="00566D26">
            <w:r>
              <w:t>Povinný pro specializace:</w:t>
            </w:r>
          </w:p>
          <w:p w14:paraId="77ACC8D2" w14:textId="77777777" w:rsidR="00EC5046" w:rsidRDefault="00EC5046" w:rsidP="00566D26">
            <w:r>
              <w:t>Bezpečnostní technologie</w:t>
            </w:r>
          </w:p>
          <w:p w14:paraId="3AA10EE2" w14:textId="77777777" w:rsidR="00EC5046" w:rsidRDefault="00EC5046" w:rsidP="00566D26">
            <w:r>
              <w:t>Bezpečnostní management</w:t>
            </w:r>
          </w:p>
        </w:tc>
        <w:tc>
          <w:tcPr>
            <w:tcW w:w="2695" w:type="dxa"/>
            <w:gridSpan w:val="2"/>
            <w:shd w:val="clear" w:color="auto" w:fill="F7CAAC"/>
          </w:tcPr>
          <w:p w14:paraId="4FC4D1D6" w14:textId="77777777" w:rsidR="00EC5046" w:rsidRDefault="00EC5046" w:rsidP="00566D26">
            <w:r>
              <w:rPr>
                <w:b/>
              </w:rPr>
              <w:t>doporučený ročník / semestr</w:t>
            </w:r>
          </w:p>
        </w:tc>
        <w:tc>
          <w:tcPr>
            <w:tcW w:w="668" w:type="dxa"/>
          </w:tcPr>
          <w:p w14:paraId="4CB2E17F" w14:textId="77777777" w:rsidR="00EC5046" w:rsidRDefault="00EC5046" w:rsidP="00566D26">
            <w:r>
              <w:t>1/L</w:t>
            </w:r>
          </w:p>
        </w:tc>
      </w:tr>
      <w:tr w:rsidR="00EC5046" w14:paraId="3B3E8426" w14:textId="77777777" w:rsidTr="00566D26">
        <w:tc>
          <w:tcPr>
            <w:tcW w:w="3086" w:type="dxa"/>
            <w:shd w:val="clear" w:color="auto" w:fill="F7CAAC"/>
          </w:tcPr>
          <w:p w14:paraId="5B0CD3DA" w14:textId="77777777" w:rsidR="00EC5046" w:rsidRDefault="00EC5046" w:rsidP="00566D26">
            <w:pPr>
              <w:rPr>
                <w:b/>
              </w:rPr>
            </w:pPr>
            <w:r>
              <w:rPr>
                <w:b/>
              </w:rPr>
              <w:t>Rozsah studijního předmětu</w:t>
            </w:r>
          </w:p>
        </w:tc>
        <w:tc>
          <w:tcPr>
            <w:tcW w:w="1701" w:type="dxa"/>
            <w:gridSpan w:val="2"/>
          </w:tcPr>
          <w:p w14:paraId="162826A4" w14:textId="77777777" w:rsidR="00EC5046" w:rsidRDefault="00EC5046" w:rsidP="00566D26">
            <w:r>
              <w:t>28s</w:t>
            </w:r>
          </w:p>
        </w:tc>
        <w:tc>
          <w:tcPr>
            <w:tcW w:w="889" w:type="dxa"/>
            <w:shd w:val="clear" w:color="auto" w:fill="F7CAAC"/>
          </w:tcPr>
          <w:p w14:paraId="1D5F3041" w14:textId="77777777" w:rsidR="00EC5046" w:rsidRDefault="00EC5046" w:rsidP="00566D26">
            <w:pPr>
              <w:rPr>
                <w:b/>
              </w:rPr>
            </w:pPr>
            <w:r>
              <w:rPr>
                <w:b/>
              </w:rPr>
              <w:t xml:space="preserve">hod. </w:t>
            </w:r>
          </w:p>
        </w:tc>
        <w:tc>
          <w:tcPr>
            <w:tcW w:w="816" w:type="dxa"/>
          </w:tcPr>
          <w:p w14:paraId="67CAFCCF" w14:textId="77777777" w:rsidR="00EC5046" w:rsidRDefault="00EC5046" w:rsidP="00566D26"/>
        </w:tc>
        <w:tc>
          <w:tcPr>
            <w:tcW w:w="2156" w:type="dxa"/>
            <w:shd w:val="clear" w:color="auto" w:fill="F7CAAC"/>
          </w:tcPr>
          <w:p w14:paraId="7151912D" w14:textId="77777777" w:rsidR="00EC5046" w:rsidRDefault="00EC5046" w:rsidP="00566D26">
            <w:pPr>
              <w:rPr>
                <w:b/>
              </w:rPr>
            </w:pPr>
            <w:r>
              <w:rPr>
                <w:b/>
              </w:rPr>
              <w:t>kreditů</w:t>
            </w:r>
          </w:p>
        </w:tc>
        <w:tc>
          <w:tcPr>
            <w:tcW w:w="1207" w:type="dxa"/>
            <w:gridSpan w:val="2"/>
          </w:tcPr>
          <w:p w14:paraId="613B4E7A" w14:textId="77777777" w:rsidR="00EC5046" w:rsidRDefault="00EC5046" w:rsidP="00566D26">
            <w:r>
              <w:t>4</w:t>
            </w:r>
          </w:p>
        </w:tc>
      </w:tr>
      <w:tr w:rsidR="00EC5046" w14:paraId="51C2BCD8" w14:textId="77777777" w:rsidTr="00566D26">
        <w:tc>
          <w:tcPr>
            <w:tcW w:w="3086" w:type="dxa"/>
            <w:shd w:val="clear" w:color="auto" w:fill="F7CAAC"/>
          </w:tcPr>
          <w:p w14:paraId="686079DF" w14:textId="77777777" w:rsidR="00EC5046" w:rsidRDefault="00EC5046" w:rsidP="00566D26">
            <w:pPr>
              <w:rPr>
                <w:b/>
                <w:sz w:val="22"/>
              </w:rPr>
            </w:pPr>
            <w:r>
              <w:rPr>
                <w:b/>
              </w:rPr>
              <w:t>Prerekvizity, korekvizity, ekvivalence</w:t>
            </w:r>
          </w:p>
        </w:tc>
        <w:tc>
          <w:tcPr>
            <w:tcW w:w="6769" w:type="dxa"/>
            <w:gridSpan w:val="7"/>
          </w:tcPr>
          <w:p w14:paraId="58305892" w14:textId="77777777" w:rsidR="00EC5046" w:rsidRDefault="00EC5046" w:rsidP="00566D26">
            <w:r>
              <w:t>nejsou</w:t>
            </w:r>
          </w:p>
        </w:tc>
      </w:tr>
      <w:tr w:rsidR="00EC5046" w14:paraId="5D0A6DBB" w14:textId="77777777" w:rsidTr="00566D26">
        <w:tc>
          <w:tcPr>
            <w:tcW w:w="3086" w:type="dxa"/>
            <w:shd w:val="clear" w:color="auto" w:fill="F7CAAC"/>
          </w:tcPr>
          <w:p w14:paraId="36D38236" w14:textId="77777777" w:rsidR="00EC5046" w:rsidRDefault="00EC5046" w:rsidP="00566D26">
            <w:pPr>
              <w:rPr>
                <w:b/>
              </w:rPr>
            </w:pPr>
            <w:r>
              <w:rPr>
                <w:b/>
              </w:rPr>
              <w:t>Způsob ověření studijních výsledků</w:t>
            </w:r>
          </w:p>
        </w:tc>
        <w:tc>
          <w:tcPr>
            <w:tcW w:w="3406" w:type="dxa"/>
            <w:gridSpan w:val="4"/>
          </w:tcPr>
          <w:p w14:paraId="6B371FFD" w14:textId="77777777" w:rsidR="00EC5046" w:rsidRDefault="00EC5046" w:rsidP="00566D26">
            <w:r>
              <w:t>Zápočet, zkouška</w:t>
            </w:r>
          </w:p>
        </w:tc>
        <w:tc>
          <w:tcPr>
            <w:tcW w:w="2156" w:type="dxa"/>
            <w:shd w:val="clear" w:color="auto" w:fill="F7CAAC"/>
          </w:tcPr>
          <w:p w14:paraId="3CD32CF7" w14:textId="77777777" w:rsidR="00EC5046" w:rsidRDefault="00EC5046" w:rsidP="00566D26">
            <w:pPr>
              <w:rPr>
                <w:b/>
              </w:rPr>
            </w:pPr>
            <w:r>
              <w:rPr>
                <w:b/>
              </w:rPr>
              <w:t>Forma výuky</w:t>
            </w:r>
          </w:p>
        </w:tc>
        <w:tc>
          <w:tcPr>
            <w:tcW w:w="1207" w:type="dxa"/>
            <w:gridSpan w:val="2"/>
          </w:tcPr>
          <w:p w14:paraId="0C70C38B" w14:textId="77777777" w:rsidR="00EC5046" w:rsidRDefault="00EC5046" w:rsidP="00566D26">
            <w:r>
              <w:t>seminář</w:t>
            </w:r>
          </w:p>
        </w:tc>
      </w:tr>
      <w:tr w:rsidR="00EC5046" w14:paraId="5CEA8F6B" w14:textId="77777777" w:rsidTr="00566D26">
        <w:tc>
          <w:tcPr>
            <w:tcW w:w="3086" w:type="dxa"/>
            <w:shd w:val="clear" w:color="auto" w:fill="F7CAAC"/>
          </w:tcPr>
          <w:p w14:paraId="74208EA6"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200D6FD7" w14:textId="77777777" w:rsidR="00EC5046" w:rsidRDefault="00EC5046" w:rsidP="00566D26">
            <w:r>
              <w:t>Písemná a ústní forma</w:t>
            </w:r>
          </w:p>
          <w:p w14:paraId="3E88568F" w14:textId="77777777" w:rsidR="00EC5046" w:rsidRDefault="00EC5046" w:rsidP="00566D26">
            <w:r>
              <w:t xml:space="preserve">1. Povinná a aktivní účast na jednotlivých cvičeních (80% účast na cvičení). </w:t>
            </w:r>
          </w:p>
          <w:p w14:paraId="0F6D826B" w14:textId="77777777" w:rsidR="00EC5046" w:rsidRDefault="00EC5046" w:rsidP="00566D26">
            <w:r>
              <w:t xml:space="preserve">2. Teoretické a praktické zvládnutí základní problematiky a jednotlivých témat. </w:t>
            </w:r>
          </w:p>
          <w:p w14:paraId="77310DDF" w14:textId="77777777" w:rsidR="00EC5046" w:rsidRDefault="00EC5046" w:rsidP="00566D26">
            <w:r>
              <w:t xml:space="preserve">3. Úspěšné a samostatné vypracování všech zadaných úloh v průběhu semestru. </w:t>
            </w:r>
          </w:p>
          <w:p w14:paraId="2FEE1D66" w14:textId="77777777" w:rsidR="00EC5046" w:rsidRDefault="00EC5046" w:rsidP="00566D26">
            <w:r>
              <w:t>4. Prokázání úspěšného zvládnutí probírané tématiky při průběžném a závěrečném testu, ústní zkouška.</w:t>
            </w:r>
          </w:p>
        </w:tc>
      </w:tr>
      <w:tr w:rsidR="00EC5046" w14:paraId="1353663A" w14:textId="77777777" w:rsidTr="00566D26">
        <w:trPr>
          <w:trHeight w:val="554"/>
        </w:trPr>
        <w:tc>
          <w:tcPr>
            <w:tcW w:w="9855" w:type="dxa"/>
            <w:gridSpan w:val="8"/>
            <w:tcBorders>
              <w:top w:val="nil"/>
            </w:tcBorders>
          </w:tcPr>
          <w:p w14:paraId="2D8CF302" w14:textId="77777777" w:rsidR="00EC5046" w:rsidRDefault="00EC5046" w:rsidP="00566D26"/>
        </w:tc>
      </w:tr>
      <w:tr w:rsidR="00EC5046" w14:paraId="3BB3F390" w14:textId="77777777" w:rsidTr="00566D26">
        <w:trPr>
          <w:trHeight w:val="197"/>
        </w:trPr>
        <w:tc>
          <w:tcPr>
            <w:tcW w:w="3086" w:type="dxa"/>
            <w:tcBorders>
              <w:top w:val="nil"/>
            </w:tcBorders>
            <w:shd w:val="clear" w:color="auto" w:fill="F7CAAC"/>
          </w:tcPr>
          <w:p w14:paraId="01857207" w14:textId="77777777" w:rsidR="00EC5046" w:rsidRDefault="00EC5046" w:rsidP="00566D26">
            <w:pPr>
              <w:rPr>
                <w:b/>
              </w:rPr>
            </w:pPr>
            <w:r>
              <w:rPr>
                <w:b/>
              </w:rPr>
              <w:t>Garant předmětu</w:t>
            </w:r>
          </w:p>
        </w:tc>
        <w:tc>
          <w:tcPr>
            <w:tcW w:w="6769" w:type="dxa"/>
            <w:gridSpan w:val="7"/>
            <w:tcBorders>
              <w:top w:val="nil"/>
            </w:tcBorders>
          </w:tcPr>
          <w:p w14:paraId="7774176F" w14:textId="77777777" w:rsidR="00EC5046" w:rsidRDefault="00EC5046" w:rsidP="00566D26">
            <w:r>
              <w:t>Mgr. Tereza Outěřická</w:t>
            </w:r>
          </w:p>
        </w:tc>
      </w:tr>
      <w:tr w:rsidR="00EC5046" w14:paraId="08BDAF70" w14:textId="77777777" w:rsidTr="00566D26">
        <w:trPr>
          <w:trHeight w:val="243"/>
        </w:trPr>
        <w:tc>
          <w:tcPr>
            <w:tcW w:w="3086" w:type="dxa"/>
            <w:tcBorders>
              <w:top w:val="nil"/>
            </w:tcBorders>
            <w:shd w:val="clear" w:color="auto" w:fill="F7CAAC"/>
          </w:tcPr>
          <w:p w14:paraId="0193B275" w14:textId="77777777" w:rsidR="00EC5046" w:rsidRDefault="00EC5046" w:rsidP="00566D26">
            <w:pPr>
              <w:rPr>
                <w:b/>
              </w:rPr>
            </w:pPr>
            <w:r>
              <w:rPr>
                <w:b/>
              </w:rPr>
              <w:t>Zapojení garanta do výuky předmětu</w:t>
            </w:r>
          </w:p>
        </w:tc>
        <w:tc>
          <w:tcPr>
            <w:tcW w:w="6769" w:type="dxa"/>
            <w:gridSpan w:val="7"/>
            <w:tcBorders>
              <w:top w:val="nil"/>
            </w:tcBorders>
          </w:tcPr>
          <w:p w14:paraId="1A31EF80" w14:textId="77777777" w:rsidR="00EC5046" w:rsidRDefault="00EC5046" w:rsidP="00566D26"/>
        </w:tc>
      </w:tr>
      <w:tr w:rsidR="00EC5046" w14:paraId="447C63CF" w14:textId="77777777" w:rsidTr="00566D26">
        <w:tc>
          <w:tcPr>
            <w:tcW w:w="3086" w:type="dxa"/>
            <w:shd w:val="clear" w:color="auto" w:fill="F7CAAC"/>
          </w:tcPr>
          <w:p w14:paraId="70000190" w14:textId="77777777" w:rsidR="00EC5046" w:rsidRDefault="00EC5046" w:rsidP="00566D26">
            <w:pPr>
              <w:rPr>
                <w:b/>
              </w:rPr>
            </w:pPr>
            <w:r>
              <w:rPr>
                <w:b/>
              </w:rPr>
              <w:t>Vyučující</w:t>
            </w:r>
          </w:p>
        </w:tc>
        <w:tc>
          <w:tcPr>
            <w:tcW w:w="6769" w:type="dxa"/>
            <w:gridSpan w:val="7"/>
            <w:tcBorders>
              <w:bottom w:val="nil"/>
            </w:tcBorders>
          </w:tcPr>
          <w:p w14:paraId="4B48D767" w14:textId="77777777" w:rsidR="00EC5046" w:rsidRDefault="00EC5046" w:rsidP="00566D26">
            <w:r>
              <w:t>Mgr. Tereza Outěřická, semináře (100 %)</w:t>
            </w:r>
          </w:p>
        </w:tc>
      </w:tr>
      <w:tr w:rsidR="00EC5046" w14:paraId="731B8359" w14:textId="77777777" w:rsidTr="00566D26">
        <w:trPr>
          <w:trHeight w:val="554"/>
        </w:trPr>
        <w:tc>
          <w:tcPr>
            <w:tcW w:w="9855" w:type="dxa"/>
            <w:gridSpan w:val="8"/>
            <w:tcBorders>
              <w:top w:val="nil"/>
            </w:tcBorders>
          </w:tcPr>
          <w:p w14:paraId="730DCA6C" w14:textId="77777777" w:rsidR="00EC5046" w:rsidRDefault="00EC5046" w:rsidP="00566D26"/>
        </w:tc>
      </w:tr>
      <w:tr w:rsidR="00EC5046" w14:paraId="40E4F66E" w14:textId="77777777" w:rsidTr="00566D26">
        <w:tc>
          <w:tcPr>
            <w:tcW w:w="3086" w:type="dxa"/>
            <w:shd w:val="clear" w:color="auto" w:fill="F7CAAC"/>
          </w:tcPr>
          <w:p w14:paraId="018ADFC0" w14:textId="77777777" w:rsidR="00EC5046" w:rsidRDefault="00EC5046" w:rsidP="00566D26">
            <w:pPr>
              <w:rPr>
                <w:b/>
              </w:rPr>
            </w:pPr>
            <w:r>
              <w:rPr>
                <w:b/>
              </w:rPr>
              <w:t>Stručná anotace předmětu</w:t>
            </w:r>
          </w:p>
        </w:tc>
        <w:tc>
          <w:tcPr>
            <w:tcW w:w="6769" w:type="dxa"/>
            <w:gridSpan w:val="7"/>
            <w:tcBorders>
              <w:bottom w:val="nil"/>
            </w:tcBorders>
          </w:tcPr>
          <w:p w14:paraId="47B68A50" w14:textId="77777777" w:rsidR="00EC5046" w:rsidRDefault="00EC5046" w:rsidP="00566D26"/>
        </w:tc>
      </w:tr>
      <w:tr w:rsidR="00EC5046" w14:paraId="7B4810AF" w14:textId="77777777" w:rsidTr="00566D26">
        <w:trPr>
          <w:trHeight w:val="3938"/>
        </w:trPr>
        <w:tc>
          <w:tcPr>
            <w:tcW w:w="9855" w:type="dxa"/>
            <w:gridSpan w:val="8"/>
            <w:tcBorders>
              <w:top w:val="nil"/>
              <w:bottom w:val="single" w:sz="12" w:space="0" w:color="auto"/>
            </w:tcBorders>
          </w:tcPr>
          <w:p w14:paraId="2ACEB753" w14:textId="77777777" w:rsidR="00EC5046" w:rsidRPr="00512DA4" w:rsidRDefault="00EC5046" w:rsidP="00566D26">
            <w:pPr>
              <w:rPr>
                <w:color w:val="000000"/>
                <w:shd w:val="clear" w:color="auto" w:fill="FFFFFF"/>
              </w:rPr>
            </w:pPr>
            <w:r w:rsidRPr="00D01265">
              <w:rPr>
                <w:color w:val="000000"/>
                <w:shd w:val="clear" w:color="auto" w:fill="FFFFFF"/>
              </w:rPr>
              <w:t>Cílem předmětu PAAO2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w:t>
            </w:r>
            <w:r>
              <w:rPr>
                <w:color w:val="000000"/>
                <w:shd w:val="clear" w:color="auto" w:fill="FFFFFF"/>
              </w:rPr>
              <w:t>ické informace v angličtině.</w:t>
            </w:r>
          </w:p>
          <w:p w14:paraId="575BAB11" w14:textId="77777777" w:rsidR="00EC5046" w:rsidRPr="00D01265" w:rsidRDefault="00EC5046" w:rsidP="00566D26">
            <w:pPr>
              <w:rPr>
                <w:color w:val="000000"/>
                <w:shd w:val="clear" w:color="auto" w:fill="FFFFFF"/>
              </w:rPr>
            </w:pPr>
            <w:r w:rsidRPr="00D01265">
              <w:rPr>
                <w:color w:val="000000"/>
                <w:shd w:val="clear" w:color="auto" w:fill="FFFFFF"/>
              </w:rPr>
              <w:t>Předmět se zaměřuje na to, aby student získal poznatky a praktické znalosti z následujících okruhů: </w:t>
            </w:r>
          </w:p>
          <w:p w14:paraId="72BE82B0" w14:textId="77777777" w:rsidR="00EC5046" w:rsidRPr="00E6107D" w:rsidRDefault="00EC5046" w:rsidP="00EC5046">
            <w:pPr>
              <w:pStyle w:val="Odstavecseseznamem"/>
              <w:numPr>
                <w:ilvl w:val="0"/>
                <w:numId w:val="40"/>
              </w:numPr>
              <w:rPr>
                <w:color w:val="000000"/>
                <w:shd w:val="clear" w:color="auto" w:fill="FFFFFF"/>
              </w:rPr>
            </w:pPr>
            <w:r w:rsidRPr="00E6107D">
              <w:rPr>
                <w:color w:val="000000"/>
                <w:shd w:val="clear" w:color="auto" w:fill="FFFFFF"/>
              </w:rPr>
              <w:t>Technické požadavky, návrh řešení</w:t>
            </w:r>
          </w:p>
          <w:p w14:paraId="11A8A023" w14:textId="77777777" w:rsidR="00EC5046" w:rsidRPr="00E6107D" w:rsidRDefault="00EC5046" w:rsidP="00EC5046">
            <w:pPr>
              <w:pStyle w:val="Odstavecseseznamem"/>
              <w:numPr>
                <w:ilvl w:val="0"/>
                <w:numId w:val="40"/>
              </w:numPr>
              <w:rPr>
                <w:color w:val="000000"/>
                <w:shd w:val="clear" w:color="auto" w:fill="FFFFFF"/>
              </w:rPr>
            </w:pPr>
            <w:r w:rsidRPr="00E6107D">
              <w:rPr>
                <w:color w:val="000000"/>
                <w:shd w:val="clear" w:color="auto" w:fill="FFFFFF"/>
              </w:rPr>
              <w:t>Bezpečnostní prvky</w:t>
            </w:r>
          </w:p>
          <w:p w14:paraId="0D141E7B"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Popis automatizovaných systémů</w:t>
            </w:r>
          </w:p>
          <w:p w14:paraId="57E21E43"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Čtení jako aktivní proces, využití znalostí problému, předvídání obsahu z nadpisu, struktury textu, extenzivní a intenzivní čtení, čtení pro získání informací.</w:t>
            </w:r>
          </w:p>
          <w:p w14:paraId="18AFD86B"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Strategie skimming (zběžné čtení). </w:t>
            </w:r>
          </w:p>
          <w:p w14:paraId="2D0E3FD0"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Scanning (vyhledání konkrétní informace v textu).</w:t>
            </w:r>
          </w:p>
          <w:p w14:paraId="16B2D838"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Intenzivní čtení, práce s jazykem (slovní zásoba, gramatika, struktura věty). Průběžný test</w:t>
            </w:r>
          </w:p>
          <w:p w14:paraId="661DA506"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Přenos informací (doplnění a popis diagramu, tabulky, grafu). </w:t>
            </w:r>
          </w:p>
          <w:p w14:paraId="1A50B85D"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Shrnutí informací, jejich reprodukce. </w:t>
            </w:r>
          </w:p>
          <w:p w14:paraId="25BD91D1"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Dovednosti potřebné pro semináře a přednášky v angličtině (poslech, vedení poznámek atd.). </w:t>
            </w:r>
          </w:p>
          <w:p w14:paraId="748FC415"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Hraní rolí, scénáře, simulace z oblasti technologie.</w:t>
            </w:r>
          </w:p>
          <w:p w14:paraId="4A624C92" w14:textId="77777777" w:rsidR="00EC5046" w:rsidRDefault="00EC5046" w:rsidP="00EC5046">
            <w:pPr>
              <w:pStyle w:val="Odstavecseseznamem"/>
              <w:numPr>
                <w:ilvl w:val="0"/>
                <w:numId w:val="40"/>
              </w:numPr>
              <w:rPr>
                <w:color w:val="000000"/>
                <w:shd w:val="clear" w:color="auto" w:fill="FFFFFF"/>
              </w:rPr>
            </w:pPr>
            <w:r w:rsidRPr="00E6107D">
              <w:rPr>
                <w:color w:val="000000"/>
                <w:shd w:val="clear" w:color="auto" w:fill="FFFFFF"/>
              </w:rPr>
              <w:t>Ústní prezentace v technologii - analýza obecenstva, obsah, struktura, jazykové prostředky</w:t>
            </w:r>
            <w:r>
              <w:rPr>
                <w:color w:val="000000"/>
                <w:shd w:val="clear" w:color="auto" w:fill="FFFFFF"/>
              </w:rPr>
              <w:t>.</w:t>
            </w:r>
          </w:p>
          <w:p w14:paraId="38204918" w14:textId="77777777" w:rsidR="00EC5046" w:rsidRPr="00E6107D" w:rsidRDefault="00EC5046" w:rsidP="00EC5046">
            <w:pPr>
              <w:pStyle w:val="Odstavecseseznamem"/>
              <w:numPr>
                <w:ilvl w:val="0"/>
                <w:numId w:val="40"/>
              </w:numPr>
              <w:rPr>
                <w:color w:val="000000"/>
                <w:shd w:val="clear" w:color="auto" w:fill="FFFFFF"/>
              </w:rPr>
            </w:pPr>
            <w:r w:rsidRPr="00E6107D">
              <w:rPr>
                <w:color w:val="000000"/>
                <w:shd w:val="clear" w:color="auto" w:fill="FFFFFF"/>
              </w:rPr>
              <w:t>Ústní prezentace v technologii - neverbální komunikace, visuální pomůcky.</w:t>
            </w:r>
          </w:p>
          <w:p w14:paraId="49A0DF35" w14:textId="77777777" w:rsidR="00EC5046" w:rsidRPr="00E6107D" w:rsidRDefault="00EC5046" w:rsidP="00EC5046">
            <w:pPr>
              <w:pStyle w:val="Odstavecseseznamem"/>
              <w:numPr>
                <w:ilvl w:val="0"/>
                <w:numId w:val="40"/>
              </w:numPr>
              <w:rPr>
                <w:color w:val="000000"/>
                <w:shd w:val="clear" w:color="auto" w:fill="FFFFFF"/>
              </w:rPr>
            </w:pPr>
            <w:r w:rsidRPr="00E6107D">
              <w:rPr>
                <w:color w:val="000000"/>
                <w:shd w:val="clear" w:color="auto" w:fill="FFFFFF"/>
              </w:rPr>
              <w:t>Popis výkonu a vhodnosti řešení</w:t>
            </w:r>
            <w:r>
              <w:rPr>
                <w:color w:val="000000"/>
                <w:shd w:val="clear" w:color="auto" w:fill="FFFFFF"/>
              </w:rPr>
              <w:t>.</w:t>
            </w:r>
          </w:p>
          <w:p w14:paraId="3B9FC4A7" w14:textId="77777777" w:rsidR="00EC5046" w:rsidRPr="00E6107D" w:rsidRDefault="00EC5046" w:rsidP="00566D26">
            <w:pPr>
              <w:pStyle w:val="Odstavecseseznamem"/>
              <w:rPr>
                <w:color w:val="000000"/>
                <w:shd w:val="clear" w:color="auto" w:fill="FFFFFF"/>
              </w:rPr>
            </w:pPr>
          </w:p>
        </w:tc>
      </w:tr>
      <w:tr w:rsidR="00EC5046" w14:paraId="659017AB" w14:textId="77777777" w:rsidTr="00566D26">
        <w:trPr>
          <w:trHeight w:val="265"/>
        </w:trPr>
        <w:tc>
          <w:tcPr>
            <w:tcW w:w="3653" w:type="dxa"/>
            <w:gridSpan w:val="2"/>
            <w:tcBorders>
              <w:top w:val="nil"/>
            </w:tcBorders>
            <w:shd w:val="clear" w:color="auto" w:fill="F7CAAC"/>
          </w:tcPr>
          <w:p w14:paraId="16B4F77F" w14:textId="77777777" w:rsidR="00EC5046" w:rsidRDefault="00EC5046" w:rsidP="00566D26">
            <w:r>
              <w:rPr>
                <w:b/>
              </w:rPr>
              <w:t>Studijní literatura a studijní pomůcky</w:t>
            </w:r>
          </w:p>
        </w:tc>
        <w:tc>
          <w:tcPr>
            <w:tcW w:w="6202" w:type="dxa"/>
            <w:gridSpan w:val="6"/>
            <w:tcBorders>
              <w:top w:val="nil"/>
              <w:bottom w:val="nil"/>
            </w:tcBorders>
          </w:tcPr>
          <w:p w14:paraId="37878899" w14:textId="77777777" w:rsidR="00EC5046" w:rsidRDefault="00EC5046" w:rsidP="00566D26"/>
        </w:tc>
      </w:tr>
      <w:tr w:rsidR="00EC5046" w14:paraId="61E000CD" w14:textId="77777777" w:rsidTr="00566D26">
        <w:trPr>
          <w:trHeight w:val="1497"/>
        </w:trPr>
        <w:tc>
          <w:tcPr>
            <w:tcW w:w="9855" w:type="dxa"/>
            <w:gridSpan w:val="8"/>
            <w:tcBorders>
              <w:top w:val="nil"/>
            </w:tcBorders>
          </w:tcPr>
          <w:p w14:paraId="63E8DCE7" w14:textId="77777777" w:rsidR="00EC5046" w:rsidRPr="00A711D1" w:rsidRDefault="00EC5046" w:rsidP="00566D26">
            <w:pPr>
              <w:rPr>
                <w:b/>
                <w:bCs/>
              </w:rPr>
            </w:pPr>
            <w:r w:rsidRPr="00A711D1">
              <w:rPr>
                <w:b/>
                <w:bCs/>
              </w:rPr>
              <w:t>Povinná literatura:</w:t>
            </w:r>
          </w:p>
          <w:p w14:paraId="776F6554" w14:textId="77777777" w:rsidR="00EC5046" w:rsidRPr="00C96684" w:rsidRDefault="00EC5046" w:rsidP="00566D26">
            <w:pPr>
              <w:rPr>
                <w:bCs/>
              </w:rPr>
            </w:pPr>
            <w:r w:rsidRPr="00C96684">
              <w:rPr>
                <w:bCs/>
              </w:rPr>
              <w:t xml:space="preserve">IBBOTSON, M. </w:t>
            </w:r>
            <w:r w:rsidRPr="00C96684">
              <w:rPr>
                <w:bCs/>
                <w:i/>
              </w:rPr>
              <w:t>Cambridge English for Engineering</w:t>
            </w:r>
            <w:r w:rsidRPr="00C96684">
              <w:rPr>
                <w:bCs/>
              </w:rPr>
              <w:t>. Cambridge, 2008.</w:t>
            </w:r>
          </w:p>
          <w:p w14:paraId="078F3870" w14:textId="77777777" w:rsidR="00EC5046" w:rsidRPr="00C96684" w:rsidRDefault="00EC5046" w:rsidP="00566D26">
            <w:pPr>
              <w:rPr>
                <w:color w:val="000000"/>
                <w:shd w:val="clear" w:color="auto" w:fill="FFFFFF"/>
              </w:rPr>
            </w:pPr>
            <w:r w:rsidRPr="00C96684">
              <w:rPr>
                <w:iCs/>
                <w:color w:val="000000"/>
                <w:shd w:val="clear" w:color="auto" w:fill="FFFFFF"/>
              </w:rPr>
              <w:t>English Grammar in Use (4th edition)</w:t>
            </w:r>
            <w:r w:rsidRPr="00C96684">
              <w:rPr>
                <w:color w:val="000000"/>
                <w:shd w:val="clear" w:color="auto" w:fill="FFFFFF"/>
              </w:rPr>
              <w:t>.</w:t>
            </w:r>
          </w:p>
          <w:p w14:paraId="1C74C9FA" w14:textId="77777777" w:rsidR="00EC5046" w:rsidRPr="00C96684" w:rsidRDefault="00EC5046" w:rsidP="00566D26">
            <w:pPr>
              <w:rPr>
                <w:b/>
              </w:rPr>
            </w:pPr>
            <w:r w:rsidRPr="00C96684">
              <w:rPr>
                <w:b/>
              </w:rPr>
              <w:t>Doporučená literatura:</w:t>
            </w:r>
          </w:p>
          <w:p w14:paraId="47753285" w14:textId="77777777" w:rsidR="00EC5046" w:rsidRPr="00C96684" w:rsidRDefault="00EC5046" w:rsidP="00566D26">
            <w:pPr>
              <w:rPr>
                <w:bCs/>
                <w:shd w:val="clear" w:color="auto" w:fill="FFFFFF"/>
              </w:rPr>
            </w:pPr>
            <w:r w:rsidRPr="00C96684">
              <w:rPr>
                <w:bCs/>
                <w:shd w:val="clear" w:color="auto" w:fill="FFFFFF"/>
              </w:rPr>
              <w:t>BRIEGER, N. </w:t>
            </w:r>
            <w:r w:rsidRPr="00C96684">
              <w:rPr>
                <w:bCs/>
                <w:i/>
                <w:iCs/>
                <w:shd w:val="clear" w:color="auto" w:fill="FFFFFF"/>
              </w:rPr>
              <w:t>Technical English : vocabulary and gram</w:t>
            </w:r>
            <w:r w:rsidRPr="00C96684">
              <w:rPr>
                <w:bCs/>
                <w:iCs/>
                <w:shd w:val="clear" w:color="auto" w:fill="FFFFFF"/>
              </w:rPr>
              <w:t>mar</w:t>
            </w:r>
            <w:r w:rsidRPr="00C96684">
              <w:rPr>
                <w:bCs/>
                <w:shd w:val="clear" w:color="auto" w:fill="FFFFFF"/>
              </w:rPr>
              <w:t>. 1st pub. Oxford : Summertown Publishing, 2002.</w:t>
            </w:r>
          </w:p>
          <w:p w14:paraId="761FE2B8" w14:textId="77777777" w:rsidR="00EC5046" w:rsidRPr="00C96684" w:rsidRDefault="00EC5046" w:rsidP="00566D26">
            <w:pPr>
              <w:rPr>
                <w:color w:val="000000"/>
                <w:shd w:val="clear" w:color="auto" w:fill="FFFFFF"/>
              </w:rPr>
            </w:pPr>
            <w:r w:rsidRPr="00C96684">
              <w:rPr>
                <w:color w:val="000000"/>
                <w:shd w:val="clear" w:color="auto" w:fill="FFFFFF"/>
              </w:rPr>
              <w:t>GLENDINNING, E. H., L. LANSFORD, a A. POHL, </w:t>
            </w:r>
            <w:r w:rsidRPr="00C96684">
              <w:rPr>
                <w:i/>
                <w:iCs/>
                <w:color w:val="000000"/>
                <w:shd w:val="clear" w:color="auto" w:fill="FFFFFF"/>
              </w:rPr>
              <w:t>Technology for engineering and applied sciences</w:t>
            </w:r>
            <w:r w:rsidRPr="00C96684">
              <w:rPr>
                <w:color w:val="000000"/>
                <w:shd w:val="clear" w:color="auto" w:fill="FFFFFF"/>
              </w:rPr>
              <w:t>. 2013.</w:t>
            </w:r>
          </w:p>
          <w:p w14:paraId="404994D8" w14:textId="77777777" w:rsidR="00EC5046" w:rsidRPr="009B6F48" w:rsidRDefault="00EC5046" w:rsidP="00566D26">
            <w:r w:rsidRPr="00C96684">
              <w:rPr>
                <w:color w:val="000000"/>
              </w:rPr>
              <w:t xml:space="preserve">SOPRANZI, S.R. </w:t>
            </w:r>
            <w:r w:rsidRPr="00C96684">
              <w:rPr>
                <w:i/>
                <w:iCs/>
                <w:color w:val="000000"/>
              </w:rPr>
              <w:t>Flash on English for Mechanics, Electronics and Technical Assistance - 2nd edition</w:t>
            </w:r>
            <w:r w:rsidRPr="00C96684">
              <w:rPr>
                <w:color w:val="000000"/>
              </w:rPr>
              <w:t>. ELI Publishing, 2012.</w:t>
            </w:r>
          </w:p>
        </w:tc>
      </w:tr>
      <w:tr w:rsidR="00EC5046" w14:paraId="2E69CB58"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8BAC9C" w14:textId="77777777" w:rsidR="00EC5046" w:rsidRDefault="00EC5046" w:rsidP="00566D26">
            <w:pPr>
              <w:jc w:val="center"/>
              <w:rPr>
                <w:b/>
              </w:rPr>
            </w:pPr>
            <w:r>
              <w:rPr>
                <w:b/>
              </w:rPr>
              <w:t>Informace ke kombinované nebo distanční formě</w:t>
            </w:r>
          </w:p>
        </w:tc>
      </w:tr>
      <w:tr w:rsidR="00EC5046" w14:paraId="199AE53B" w14:textId="77777777" w:rsidTr="00566D26">
        <w:tc>
          <w:tcPr>
            <w:tcW w:w="4787" w:type="dxa"/>
            <w:gridSpan w:val="3"/>
            <w:tcBorders>
              <w:top w:val="single" w:sz="2" w:space="0" w:color="auto"/>
            </w:tcBorders>
            <w:shd w:val="clear" w:color="auto" w:fill="F7CAAC"/>
          </w:tcPr>
          <w:p w14:paraId="2BAAAD50" w14:textId="77777777" w:rsidR="00EC5046" w:rsidRDefault="00EC5046" w:rsidP="00566D26">
            <w:r>
              <w:rPr>
                <w:b/>
              </w:rPr>
              <w:t>Rozsah konzultací (soustředění)</w:t>
            </w:r>
          </w:p>
        </w:tc>
        <w:tc>
          <w:tcPr>
            <w:tcW w:w="889" w:type="dxa"/>
            <w:tcBorders>
              <w:top w:val="single" w:sz="2" w:space="0" w:color="auto"/>
            </w:tcBorders>
          </w:tcPr>
          <w:p w14:paraId="4DC78E55" w14:textId="77777777" w:rsidR="00EC5046" w:rsidRDefault="00EC5046" w:rsidP="00566D26">
            <w:r>
              <w:t>6</w:t>
            </w:r>
          </w:p>
        </w:tc>
        <w:tc>
          <w:tcPr>
            <w:tcW w:w="4179" w:type="dxa"/>
            <w:gridSpan w:val="4"/>
            <w:tcBorders>
              <w:top w:val="single" w:sz="2" w:space="0" w:color="auto"/>
            </w:tcBorders>
            <w:shd w:val="clear" w:color="auto" w:fill="F7CAAC"/>
          </w:tcPr>
          <w:p w14:paraId="7BAC3C86" w14:textId="77777777" w:rsidR="00EC5046" w:rsidRDefault="00EC5046" w:rsidP="00566D26">
            <w:pPr>
              <w:rPr>
                <w:b/>
              </w:rPr>
            </w:pPr>
            <w:r>
              <w:rPr>
                <w:b/>
              </w:rPr>
              <w:t xml:space="preserve">hodin </w:t>
            </w:r>
          </w:p>
        </w:tc>
      </w:tr>
      <w:tr w:rsidR="00EC5046" w14:paraId="770AD5D8" w14:textId="77777777" w:rsidTr="00566D26">
        <w:tc>
          <w:tcPr>
            <w:tcW w:w="9855" w:type="dxa"/>
            <w:gridSpan w:val="8"/>
            <w:shd w:val="clear" w:color="auto" w:fill="F7CAAC"/>
          </w:tcPr>
          <w:p w14:paraId="6658C858" w14:textId="77777777" w:rsidR="00EC5046" w:rsidRDefault="00EC5046" w:rsidP="00566D26">
            <w:pPr>
              <w:rPr>
                <w:b/>
              </w:rPr>
            </w:pPr>
            <w:r>
              <w:rPr>
                <w:b/>
              </w:rPr>
              <w:t>Informace o způsobu kontaktu s vyučujícím</w:t>
            </w:r>
          </w:p>
        </w:tc>
      </w:tr>
      <w:tr w:rsidR="00EC5046" w14:paraId="193DF0E3" w14:textId="77777777" w:rsidTr="00566D26">
        <w:trPr>
          <w:trHeight w:val="843"/>
        </w:trPr>
        <w:tc>
          <w:tcPr>
            <w:tcW w:w="9855" w:type="dxa"/>
            <w:gridSpan w:val="8"/>
          </w:tcPr>
          <w:p w14:paraId="75BAC5AA" w14:textId="77777777" w:rsidR="00EC5046" w:rsidRPr="00A804ED" w:rsidRDefault="00EC5046" w:rsidP="00566D26">
            <w:pPr>
              <w:rPr>
                <w:sz w:val="22"/>
                <w:szCs w:val="22"/>
              </w:rPr>
            </w:pPr>
            <w:r w:rsidRPr="00BE003B">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784EFE1E" w14:textId="77777777" w:rsidR="00EC5046" w:rsidRDefault="00EC5046" w:rsidP="00EC5046">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503F05E2" w14:textId="77777777" w:rsidTr="00566D26">
        <w:tc>
          <w:tcPr>
            <w:tcW w:w="9855" w:type="dxa"/>
            <w:gridSpan w:val="8"/>
            <w:tcBorders>
              <w:bottom w:val="double" w:sz="4" w:space="0" w:color="auto"/>
            </w:tcBorders>
            <w:shd w:val="clear" w:color="auto" w:fill="BDD6EE"/>
          </w:tcPr>
          <w:p w14:paraId="0977B3F2" w14:textId="59B79606" w:rsidR="00EC5046" w:rsidRDefault="00EC5046" w:rsidP="00566D26">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38" w:author="Jiří Vojtěšek" w:date="2018-11-26T14:08:00Z">
              <w:r w:rsidR="00926202" w:rsidRPr="00926202">
                <w:rPr>
                  <w:rStyle w:val="Odkazintenzivn"/>
                  <w:rPrChange w:id="539" w:author="Jiří Vojtěšek" w:date="2018-11-26T14:08:00Z">
                    <w:rPr>
                      <w:b/>
                    </w:rPr>
                  </w:rPrChange>
                </w:rPr>
                <w:t>Abecední seznam</w:t>
              </w:r>
            </w:ins>
            <w:del w:id="540"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4461A7D4" w14:textId="77777777" w:rsidTr="00566D26">
        <w:tc>
          <w:tcPr>
            <w:tcW w:w="3086" w:type="dxa"/>
            <w:tcBorders>
              <w:top w:val="double" w:sz="4" w:space="0" w:color="auto"/>
            </w:tcBorders>
            <w:shd w:val="clear" w:color="auto" w:fill="F7CAAC"/>
          </w:tcPr>
          <w:p w14:paraId="1CD18712"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2D377A75" w14:textId="77777777" w:rsidR="00EC5046" w:rsidRDefault="00EC5046" w:rsidP="00566D26">
            <w:bookmarkStart w:id="541" w:name="TechnologyofIndustrialInformationSys"/>
            <w:r w:rsidRPr="00E27C4D">
              <w:t>Technolog</w:t>
            </w:r>
            <w:r>
              <w:t>y of Industrial Information Systems</w:t>
            </w:r>
            <w:bookmarkEnd w:id="541"/>
          </w:p>
        </w:tc>
      </w:tr>
      <w:tr w:rsidR="00EC5046" w14:paraId="79EF517B" w14:textId="77777777" w:rsidTr="00566D26">
        <w:tc>
          <w:tcPr>
            <w:tcW w:w="3086" w:type="dxa"/>
            <w:shd w:val="clear" w:color="auto" w:fill="F7CAAC"/>
          </w:tcPr>
          <w:p w14:paraId="71705B3C" w14:textId="77777777" w:rsidR="00EC5046" w:rsidRDefault="00EC5046" w:rsidP="00566D26">
            <w:pPr>
              <w:rPr>
                <w:b/>
              </w:rPr>
            </w:pPr>
            <w:r>
              <w:rPr>
                <w:b/>
              </w:rPr>
              <w:t>Typ předmětu</w:t>
            </w:r>
          </w:p>
        </w:tc>
        <w:tc>
          <w:tcPr>
            <w:tcW w:w="3406" w:type="dxa"/>
            <w:gridSpan w:val="4"/>
          </w:tcPr>
          <w:p w14:paraId="7E690A39" w14:textId="77777777" w:rsidR="00EC5046" w:rsidRDefault="00EC5046" w:rsidP="00566D26">
            <w:r>
              <w:t>Povinný pro specializace:</w:t>
            </w:r>
          </w:p>
          <w:p w14:paraId="1EBA2F9C" w14:textId="77777777" w:rsidR="00EC5046" w:rsidRDefault="00EC5046" w:rsidP="00566D26">
            <w:r>
              <w:t>Bezpečnostní technologie</w:t>
            </w:r>
          </w:p>
          <w:p w14:paraId="67C133BC" w14:textId="77777777" w:rsidR="00EC5046" w:rsidRDefault="00EC5046" w:rsidP="00566D26">
            <w:r>
              <w:t>Bezpečnostní management</w:t>
            </w:r>
          </w:p>
        </w:tc>
        <w:tc>
          <w:tcPr>
            <w:tcW w:w="2695" w:type="dxa"/>
            <w:gridSpan w:val="2"/>
            <w:shd w:val="clear" w:color="auto" w:fill="F7CAAC"/>
          </w:tcPr>
          <w:p w14:paraId="79EA98BF" w14:textId="77777777" w:rsidR="00EC5046" w:rsidRDefault="00EC5046" w:rsidP="00566D26">
            <w:r>
              <w:rPr>
                <w:b/>
              </w:rPr>
              <w:t>doporučený ročník / semestr</w:t>
            </w:r>
          </w:p>
        </w:tc>
        <w:tc>
          <w:tcPr>
            <w:tcW w:w="668" w:type="dxa"/>
          </w:tcPr>
          <w:p w14:paraId="37F2D558" w14:textId="77777777" w:rsidR="00EC5046" w:rsidRDefault="00EC5046" w:rsidP="00566D26">
            <w:r>
              <w:t>1/L</w:t>
            </w:r>
          </w:p>
        </w:tc>
      </w:tr>
      <w:tr w:rsidR="00EC5046" w14:paraId="3A44A8F3" w14:textId="77777777" w:rsidTr="00566D26">
        <w:tc>
          <w:tcPr>
            <w:tcW w:w="3086" w:type="dxa"/>
            <w:shd w:val="clear" w:color="auto" w:fill="F7CAAC"/>
          </w:tcPr>
          <w:p w14:paraId="6D15C495" w14:textId="77777777" w:rsidR="00EC5046" w:rsidRDefault="00EC5046" w:rsidP="00566D26">
            <w:pPr>
              <w:rPr>
                <w:b/>
              </w:rPr>
            </w:pPr>
            <w:r>
              <w:rPr>
                <w:b/>
              </w:rPr>
              <w:t>Rozsah studijního předmětu</w:t>
            </w:r>
          </w:p>
        </w:tc>
        <w:tc>
          <w:tcPr>
            <w:tcW w:w="1701" w:type="dxa"/>
            <w:gridSpan w:val="2"/>
          </w:tcPr>
          <w:p w14:paraId="77236D5B" w14:textId="77777777" w:rsidR="00EC5046" w:rsidRDefault="00EC5046" w:rsidP="00566D26">
            <w:r>
              <w:t>28p + 28c</w:t>
            </w:r>
          </w:p>
        </w:tc>
        <w:tc>
          <w:tcPr>
            <w:tcW w:w="889" w:type="dxa"/>
            <w:shd w:val="clear" w:color="auto" w:fill="F7CAAC"/>
          </w:tcPr>
          <w:p w14:paraId="2527252F" w14:textId="77777777" w:rsidR="00EC5046" w:rsidRDefault="00EC5046" w:rsidP="00566D26">
            <w:pPr>
              <w:rPr>
                <w:b/>
              </w:rPr>
            </w:pPr>
            <w:r>
              <w:rPr>
                <w:b/>
              </w:rPr>
              <w:t xml:space="preserve">hod. </w:t>
            </w:r>
          </w:p>
        </w:tc>
        <w:tc>
          <w:tcPr>
            <w:tcW w:w="816" w:type="dxa"/>
          </w:tcPr>
          <w:p w14:paraId="69CA4FEB" w14:textId="77777777" w:rsidR="00EC5046" w:rsidRDefault="00EC5046" w:rsidP="00566D26"/>
        </w:tc>
        <w:tc>
          <w:tcPr>
            <w:tcW w:w="2156" w:type="dxa"/>
            <w:shd w:val="clear" w:color="auto" w:fill="F7CAAC"/>
          </w:tcPr>
          <w:p w14:paraId="1168CE07" w14:textId="77777777" w:rsidR="00EC5046" w:rsidRDefault="00EC5046" w:rsidP="00566D26">
            <w:pPr>
              <w:rPr>
                <w:b/>
              </w:rPr>
            </w:pPr>
            <w:r>
              <w:rPr>
                <w:b/>
              </w:rPr>
              <w:t>kreditů</w:t>
            </w:r>
          </w:p>
        </w:tc>
        <w:tc>
          <w:tcPr>
            <w:tcW w:w="1207" w:type="dxa"/>
            <w:gridSpan w:val="2"/>
          </w:tcPr>
          <w:p w14:paraId="7CB4AC58" w14:textId="77777777" w:rsidR="00EC5046" w:rsidRDefault="00EC5046" w:rsidP="00566D26">
            <w:r>
              <w:t>4</w:t>
            </w:r>
          </w:p>
        </w:tc>
      </w:tr>
      <w:tr w:rsidR="00EC5046" w14:paraId="0A797FE5" w14:textId="77777777" w:rsidTr="00566D26">
        <w:tc>
          <w:tcPr>
            <w:tcW w:w="3086" w:type="dxa"/>
            <w:shd w:val="clear" w:color="auto" w:fill="F7CAAC"/>
          </w:tcPr>
          <w:p w14:paraId="77124B37" w14:textId="77777777" w:rsidR="00EC5046" w:rsidRDefault="00EC5046" w:rsidP="00566D26">
            <w:pPr>
              <w:rPr>
                <w:b/>
                <w:sz w:val="22"/>
              </w:rPr>
            </w:pPr>
            <w:r>
              <w:rPr>
                <w:b/>
              </w:rPr>
              <w:t>Prerekvizity, korekvizity, ekvivalence</w:t>
            </w:r>
          </w:p>
        </w:tc>
        <w:tc>
          <w:tcPr>
            <w:tcW w:w="6769" w:type="dxa"/>
            <w:gridSpan w:val="7"/>
          </w:tcPr>
          <w:p w14:paraId="13DC6E20" w14:textId="33AAF3DA" w:rsidR="00EC5046" w:rsidRDefault="007D1A83" w:rsidP="00566D26">
            <w:ins w:id="542" w:author="Milan Navrátil" w:date="2018-11-20T16:35:00Z">
              <w:r>
                <w:t>nejsou</w:t>
              </w:r>
            </w:ins>
          </w:p>
        </w:tc>
      </w:tr>
      <w:tr w:rsidR="00EC5046" w14:paraId="1B44827F" w14:textId="77777777" w:rsidTr="00566D26">
        <w:tc>
          <w:tcPr>
            <w:tcW w:w="3086" w:type="dxa"/>
            <w:shd w:val="clear" w:color="auto" w:fill="F7CAAC"/>
          </w:tcPr>
          <w:p w14:paraId="722C257E" w14:textId="77777777" w:rsidR="00EC5046" w:rsidRDefault="00EC5046" w:rsidP="00566D26">
            <w:pPr>
              <w:rPr>
                <w:b/>
              </w:rPr>
            </w:pPr>
            <w:r>
              <w:rPr>
                <w:b/>
              </w:rPr>
              <w:t>Způsob ověření studijních výsledků</w:t>
            </w:r>
          </w:p>
        </w:tc>
        <w:tc>
          <w:tcPr>
            <w:tcW w:w="3406" w:type="dxa"/>
            <w:gridSpan w:val="4"/>
          </w:tcPr>
          <w:p w14:paraId="22A7408C" w14:textId="77777777" w:rsidR="00EC5046" w:rsidRDefault="00EC5046" w:rsidP="00566D26">
            <w:r>
              <w:t>Zápočet, zkouška</w:t>
            </w:r>
          </w:p>
        </w:tc>
        <w:tc>
          <w:tcPr>
            <w:tcW w:w="2156" w:type="dxa"/>
            <w:shd w:val="clear" w:color="auto" w:fill="F7CAAC"/>
          </w:tcPr>
          <w:p w14:paraId="0563F263" w14:textId="77777777" w:rsidR="00EC5046" w:rsidRDefault="00EC5046" w:rsidP="00566D26">
            <w:pPr>
              <w:rPr>
                <w:b/>
              </w:rPr>
            </w:pPr>
            <w:r>
              <w:rPr>
                <w:b/>
              </w:rPr>
              <w:t>Forma výuky</w:t>
            </w:r>
          </w:p>
        </w:tc>
        <w:tc>
          <w:tcPr>
            <w:tcW w:w="1207" w:type="dxa"/>
            <w:gridSpan w:val="2"/>
          </w:tcPr>
          <w:p w14:paraId="665663EE" w14:textId="77777777" w:rsidR="00EC5046" w:rsidRDefault="00EC5046" w:rsidP="00566D26">
            <w:r>
              <w:t>Přednášky, cvičení</w:t>
            </w:r>
          </w:p>
        </w:tc>
      </w:tr>
      <w:tr w:rsidR="00EC5046" w14:paraId="59FBE657" w14:textId="77777777" w:rsidTr="00566D26">
        <w:tc>
          <w:tcPr>
            <w:tcW w:w="3086" w:type="dxa"/>
            <w:shd w:val="clear" w:color="auto" w:fill="F7CAAC"/>
          </w:tcPr>
          <w:p w14:paraId="2E4EFE3B"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277BEAD6" w14:textId="77777777" w:rsidR="00EC5046" w:rsidRDefault="00EC5046" w:rsidP="00566D26">
            <w:r>
              <w:t>Písemná i ústní forma</w:t>
            </w:r>
          </w:p>
          <w:p w14:paraId="57ECDF92" w14:textId="77777777" w:rsidR="00EC5046" w:rsidRDefault="00EC5046" w:rsidP="00566D26">
            <w:r>
              <w:t xml:space="preserve">1. Povinná a aktivní účast na jednotlivých cvičeních (80% účast na cvičení). </w:t>
            </w:r>
          </w:p>
          <w:p w14:paraId="3549B6FC" w14:textId="77777777" w:rsidR="00EC5046" w:rsidRDefault="00EC5046" w:rsidP="00566D26">
            <w:r>
              <w:t xml:space="preserve">2. Teoretické a praktické zvládnutí základní problematiky a jednotlivých témat. </w:t>
            </w:r>
          </w:p>
          <w:p w14:paraId="67FDBE4E" w14:textId="77777777" w:rsidR="00EC5046" w:rsidRDefault="00EC5046" w:rsidP="00566D26">
            <w:r>
              <w:t xml:space="preserve">3. Samostatné experimenty na reálných soupravách pro zpracování a přenos signálů, testování přenosových médií. Vypracování technických zpráv o experimentech. </w:t>
            </w:r>
          </w:p>
          <w:p w14:paraId="0C7AB199" w14:textId="77777777" w:rsidR="00EC5046" w:rsidRDefault="00EC5046" w:rsidP="00566D26">
            <w:r>
              <w:t>4. Prokázání úspěšného zvládnutí probírané tématiky při diskuzi hodnocení technické zprávy s vyučujícím. Ústní zkouška na základě písemné přípravy v rámci zkoušky</w:t>
            </w:r>
          </w:p>
        </w:tc>
      </w:tr>
      <w:tr w:rsidR="00EC5046" w14:paraId="053FEEEB" w14:textId="77777777" w:rsidTr="00566D26">
        <w:trPr>
          <w:trHeight w:val="103"/>
        </w:trPr>
        <w:tc>
          <w:tcPr>
            <w:tcW w:w="9855" w:type="dxa"/>
            <w:gridSpan w:val="8"/>
            <w:tcBorders>
              <w:top w:val="nil"/>
            </w:tcBorders>
          </w:tcPr>
          <w:p w14:paraId="2FC07471" w14:textId="77777777" w:rsidR="00EC5046" w:rsidRDefault="00EC5046" w:rsidP="00566D26"/>
        </w:tc>
      </w:tr>
      <w:tr w:rsidR="00EC5046" w14:paraId="2A777188" w14:textId="77777777" w:rsidTr="00566D26">
        <w:trPr>
          <w:trHeight w:val="197"/>
        </w:trPr>
        <w:tc>
          <w:tcPr>
            <w:tcW w:w="3086" w:type="dxa"/>
            <w:tcBorders>
              <w:top w:val="nil"/>
            </w:tcBorders>
            <w:shd w:val="clear" w:color="auto" w:fill="F7CAAC"/>
          </w:tcPr>
          <w:p w14:paraId="00BD5503" w14:textId="77777777" w:rsidR="00EC5046" w:rsidRDefault="00EC5046" w:rsidP="00566D26">
            <w:pPr>
              <w:rPr>
                <w:b/>
              </w:rPr>
            </w:pPr>
            <w:r>
              <w:rPr>
                <w:b/>
              </w:rPr>
              <w:t>Garant předmětu</w:t>
            </w:r>
          </w:p>
        </w:tc>
        <w:tc>
          <w:tcPr>
            <w:tcW w:w="6769" w:type="dxa"/>
            <w:gridSpan w:val="7"/>
            <w:tcBorders>
              <w:top w:val="nil"/>
            </w:tcBorders>
          </w:tcPr>
          <w:p w14:paraId="7A730AEF" w14:textId="77777777" w:rsidR="00EC5046" w:rsidRDefault="00EC5046" w:rsidP="00566D26">
            <w:r>
              <w:t>Ing. Petr Neumann, Ph.D.</w:t>
            </w:r>
          </w:p>
        </w:tc>
      </w:tr>
      <w:tr w:rsidR="00EC5046" w14:paraId="21D0CBBD" w14:textId="77777777" w:rsidTr="00566D26">
        <w:trPr>
          <w:trHeight w:val="243"/>
        </w:trPr>
        <w:tc>
          <w:tcPr>
            <w:tcW w:w="3086" w:type="dxa"/>
            <w:tcBorders>
              <w:top w:val="nil"/>
            </w:tcBorders>
            <w:shd w:val="clear" w:color="auto" w:fill="F7CAAC"/>
          </w:tcPr>
          <w:p w14:paraId="434B336A" w14:textId="77777777" w:rsidR="00EC5046" w:rsidRDefault="00EC5046" w:rsidP="00566D26">
            <w:pPr>
              <w:rPr>
                <w:b/>
              </w:rPr>
            </w:pPr>
            <w:r>
              <w:rPr>
                <w:b/>
              </w:rPr>
              <w:t>Zapojení garanta do výuky předmětu</w:t>
            </w:r>
          </w:p>
        </w:tc>
        <w:tc>
          <w:tcPr>
            <w:tcW w:w="6769" w:type="dxa"/>
            <w:gridSpan w:val="7"/>
            <w:tcBorders>
              <w:top w:val="nil"/>
            </w:tcBorders>
          </w:tcPr>
          <w:p w14:paraId="37004E83" w14:textId="77777777" w:rsidR="00EC5046" w:rsidRDefault="00EC5046" w:rsidP="00566D26">
            <w:r>
              <w:t xml:space="preserve">Metodicky, přednáší, vede cvičení </w:t>
            </w:r>
          </w:p>
        </w:tc>
      </w:tr>
      <w:tr w:rsidR="00EC5046" w14:paraId="6DE17356" w14:textId="77777777" w:rsidTr="00566D26">
        <w:tc>
          <w:tcPr>
            <w:tcW w:w="3086" w:type="dxa"/>
            <w:shd w:val="clear" w:color="auto" w:fill="F7CAAC"/>
          </w:tcPr>
          <w:p w14:paraId="6224C476" w14:textId="77777777" w:rsidR="00EC5046" w:rsidRDefault="00EC5046" w:rsidP="00566D26">
            <w:pPr>
              <w:rPr>
                <w:b/>
              </w:rPr>
            </w:pPr>
            <w:r>
              <w:rPr>
                <w:b/>
              </w:rPr>
              <w:t>Vyučující</w:t>
            </w:r>
          </w:p>
        </w:tc>
        <w:tc>
          <w:tcPr>
            <w:tcW w:w="6769" w:type="dxa"/>
            <w:gridSpan w:val="7"/>
            <w:tcBorders>
              <w:bottom w:val="nil"/>
            </w:tcBorders>
          </w:tcPr>
          <w:p w14:paraId="3791C28D" w14:textId="77777777" w:rsidR="00EC5046" w:rsidRDefault="00EC5046" w:rsidP="00566D26">
            <w:r>
              <w:t>Ing. Petr Neumann, Ph.D., přednášky, cvičení (100 %)</w:t>
            </w:r>
          </w:p>
        </w:tc>
      </w:tr>
      <w:tr w:rsidR="00EC5046" w14:paraId="4DE2C307" w14:textId="77777777" w:rsidTr="00566D26">
        <w:trPr>
          <w:trHeight w:val="166"/>
        </w:trPr>
        <w:tc>
          <w:tcPr>
            <w:tcW w:w="9855" w:type="dxa"/>
            <w:gridSpan w:val="8"/>
            <w:tcBorders>
              <w:top w:val="nil"/>
            </w:tcBorders>
          </w:tcPr>
          <w:p w14:paraId="7D129B75" w14:textId="77777777" w:rsidR="00EC5046" w:rsidRDefault="00EC5046" w:rsidP="00566D26"/>
        </w:tc>
      </w:tr>
      <w:tr w:rsidR="00EC5046" w14:paraId="3A4FCC10" w14:textId="77777777" w:rsidTr="00566D26">
        <w:tc>
          <w:tcPr>
            <w:tcW w:w="3086" w:type="dxa"/>
            <w:shd w:val="clear" w:color="auto" w:fill="F7CAAC"/>
          </w:tcPr>
          <w:p w14:paraId="0F60B033" w14:textId="77777777" w:rsidR="00EC5046" w:rsidRDefault="00EC5046" w:rsidP="00566D26">
            <w:pPr>
              <w:rPr>
                <w:b/>
              </w:rPr>
            </w:pPr>
            <w:r>
              <w:rPr>
                <w:b/>
              </w:rPr>
              <w:t>Stručná anotace předmětu</w:t>
            </w:r>
          </w:p>
        </w:tc>
        <w:tc>
          <w:tcPr>
            <w:tcW w:w="6769" w:type="dxa"/>
            <w:gridSpan w:val="7"/>
            <w:tcBorders>
              <w:bottom w:val="nil"/>
            </w:tcBorders>
          </w:tcPr>
          <w:p w14:paraId="0B54410A" w14:textId="77777777" w:rsidR="00EC5046" w:rsidRDefault="00EC5046" w:rsidP="00566D26"/>
        </w:tc>
      </w:tr>
      <w:tr w:rsidR="00EC5046" w14:paraId="1B626661" w14:textId="77777777" w:rsidTr="00566D26">
        <w:trPr>
          <w:trHeight w:val="3938"/>
        </w:trPr>
        <w:tc>
          <w:tcPr>
            <w:tcW w:w="9855" w:type="dxa"/>
            <w:gridSpan w:val="8"/>
            <w:tcBorders>
              <w:top w:val="nil"/>
              <w:bottom w:val="single" w:sz="12" w:space="0" w:color="auto"/>
            </w:tcBorders>
          </w:tcPr>
          <w:p w14:paraId="22545AD4" w14:textId="77777777" w:rsidR="00EC5046" w:rsidRDefault="00EC5046" w:rsidP="00566D26">
            <w:r w:rsidRPr="000A6A9F">
              <w:t xml:space="preserve">Cílem předmětu je poskytnout studentům přehled </w:t>
            </w:r>
            <w:r>
              <w:t>principů, základních charakteristik a aplikačních oblastí technologických objektů v rámci průmyslových</w:t>
            </w:r>
            <w:r w:rsidRPr="000A6A9F">
              <w:t xml:space="preserve"> informačních systémů. Studenti získají mimo jiné znalosti o principech zpracování signálů signálovými procesory, o principech navigačních systémů, telemet</w:t>
            </w:r>
            <w:r>
              <w:t>rických systémů, přenosech dat v prostředí průmyslových informačních systémů a o smyslu i realizaci archivace klíčových dat průmyslového procesu (traceability).</w:t>
            </w:r>
          </w:p>
          <w:p w14:paraId="192D48C4" w14:textId="77777777" w:rsidR="00EC5046" w:rsidRDefault="00EC5046" w:rsidP="00566D26">
            <w:r>
              <w:t>V nezbytné míře jsou zopakovány a zdůrazněny příslušné základní metody zpracování reálných signálů pro sběr dat a  jejich přenos reálnými šumovými kanály.</w:t>
            </w:r>
          </w:p>
          <w:p w14:paraId="794D4132" w14:textId="77777777" w:rsidR="00EC5046" w:rsidRDefault="00EC5046" w:rsidP="00566D26">
            <w:r>
              <w:t>Tematické okruhy:</w:t>
            </w:r>
          </w:p>
          <w:p w14:paraId="23CB0BA2" w14:textId="77777777" w:rsidR="00EC5046" w:rsidRPr="0046709B" w:rsidRDefault="00EC5046" w:rsidP="00EC5046">
            <w:pPr>
              <w:pStyle w:val="Odstavecseseznamem"/>
              <w:numPr>
                <w:ilvl w:val="0"/>
                <w:numId w:val="46"/>
              </w:numPr>
              <w:spacing w:line="259" w:lineRule="auto"/>
            </w:pPr>
            <w:r w:rsidRPr="00A711D1">
              <w:rPr>
                <w:rFonts w:eastAsiaTheme="minorEastAsia"/>
                <w:bCs/>
              </w:rPr>
              <w:t>Úvod, základní pojmy</w:t>
            </w:r>
          </w:p>
          <w:p w14:paraId="3F8A120E" w14:textId="77777777" w:rsidR="00EC5046" w:rsidRPr="0046709B" w:rsidRDefault="00EC5046" w:rsidP="00EC5046">
            <w:pPr>
              <w:pStyle w:val="Odstavecseseznamem"/>
              <w:numPr>
                <w:ilvl w:val="0"/>
                <w:numId w:val="46"/>
              </w:numPr>
              <w:spacing w:line="259" w:lineRule="auto"/>
            </w:pPr>
            <w:r w:rsidRPr="00A711D1">
              <w:rPr>
                <w:rFonts w:eastAsiaTheme="minorEastAsia"/>
                <w:bCs/>
              </w:rPr>
              <w:t>Přenosové cesty, kanály, entropie, informace</w:t>
            </w:r>
          </w:p>
          <w:p w14:paraId="2EE37283" w14:textId="77777777" w:rsidR="00EC5046" w:rsidRPr="0046709B" w:rsidRDefault="00EC5046" w:rsidP="00EC5046">
            <w:pPr>
              <w:pStyle w:val="Odstavecseseznamem"/>
              <w:numPr>
                <w:ilvl w:val="0"/>
                <w:numId w:val="46"/>
              </w:numPr>
              <w:spacing w:line="259" w:lineRule="auto"/>
            </w:pPr>
            <w:r w:rsidRPr="00A711D1">
              <w:rPr>
                <w:rFonts w:eastAsiaTheme="minorEastAsia"/>
                <w:bCs/>
              </w:rPr>
              <w:t>Signály, rozdělení, časový a kmitočtový průběh, nástroje</w:t>
            </w:r>
          </w:p>
          <w:p w14:paraId="66ACD3BE" w14:textId="77777777" w:rsidR="00EC5046" w:rsidRPr="0046709B" w:rsidRDefault="00EC5046" w:rsidP="00EC5046">
            <w:pPr>
              <w:pStyle w:val="Odstavecseseznamem"/>
              <w:numPr>
                <w:ilvl w:val="0"/>
                <w:numId w:val="46"/>
              </w:numPr>
              <w:spacing w:line="259" w:lineRule="auto"/>
            </w:pPr>
            <w:r w:rsidRPr="00A711D1">
              <w:rPr>
                <w:rFonts w:eastAsiaTheme="minorEastAsia"/>
                <w:bCs/>
              </w:rPr>
              <w:t>Úpravy a zpracování signálů – vzorkování, kvantování, modulace</w:t>
            </w:r>
          </w:p>
          <w:p w14:paraId="0F441D28" w14:textId="77777777" w:rsidR="00EC5046" w:rsidRPr="0046709B" w:rsidRDefault="00EC5046" w:rsidP="00EC5046">
            <w:pPr>
              <w:pStyle w:val="Odstavecseseznamem"/>
              <w:numPr>
                <w:ilvl w:val="0"/>
                <w:numId w:val="46"/>
              </w:numPr>
              <w:spacing w:line="259" w:lineRule="auto"/>
            </w:pPr>
            <w:r w:rsidRPr="00A711D1">
              <w:rPr>
                <w:rFonts w:eastAsiaTheme="minorEastAsia"/>
                <w:bCs/>
              </w:rPr>
              <w:t>Druhy a vlastnosti jednotlivých typů modulací signálu</w:t>
            </w:r>
          </w:p>
          <w:p w14:paraId="431F480B" w14:textId="77777777" w:rsidR="00EC5046" w:rsidRPr="0046709B" w:rsidRDefault="00EC5046" w:rsidP="00EC5046">
            <w:pPr>
              <w:pStyle w:val="Odstavecseseznamem"/>
              <w:numPr>
                <w:ilvl w:val="0"/>
                <w:numId w:val="46"/>
              </w:numPr>
              <w:spacing w:line="259" w:lineRule="auto"/>
            </w:pPr>
            <w:r w:rsidRPr="00A711D1">
              <w:rPr>
                <w:rFonts w:eastAsiaTheme="minorEastAsia"/>
                <w:bCs/>
              </w:rPr>
              <w:t>Kódování kanálu, Shannonova věta</w:t>
            </w:r>
          </w:p>
          <w:p w14:paraId="221BB6E6" w14:textId="77777777" w:rsidR="00EC5046" w:rsidRPr="0046709B" w:rsidRDefault="00EC5046" w:rsidP="00EC5046">
            <w:pPr>
              <w:pStyle w:val="Odstavecseseznamem"/>
              <w:numPr>
                <w:ilvl w:val="0"/>
                <w:numId w:val="46"/>
              </w:numPr>
              <w:spacing w:line="259" w:lineRule="auto"/>
            </w:pPr>
            <w:r w:rsidRPr="00A711D1">
              <w:rPr>
                <w:rFonts w:eastAsiaTheme="minorEastAsia"/>
                <w:bCs/>
              </w:rPr>
              <w:t>Prob</w:t>
            </w:r>
            <w:r w:rsidRPr="004E38EA">
              <w:rPr>
                <w:rFonts w:eastAsiaTheme="minorEastAsia"/>
                <w:bCs/>
              </w:rPr>
              <w:t>lematika dálkového měření</w:t>
            </w:r>
            <w:r w:rsidRPr="00602E1A">
              <w:rPr>
                <w:rFonts w:eastAsiaTheme="minorEastAsia"/>
                <w:lang w:val="en-US"/>
              </w:rPr>
              <w:t xml:space="preserve"> </w:t>
            </w:r>
          </w:p>
          <w:p w14:paraId="1C44546C" w14:textId="77777777" w:rsidR="00EC5046" w:rsidRPr="0046709B" w:rsidRDefault="00EC5046" w:rsidP="00EC5046">
            <w:pPr>
              <w:pStyle w:val="Odstavecseseznamem"/>
              <w:numPr>
                <w:ilvl w:val="0"/>
                <w:numId w:val="46"/>
              </w:numPr>
              <w:spacing w:line="259" w:lineRule="auto"/>
            </w:pPr>
            <w:r w:rsidRPr="00A711D1">
              <w:rPr>
                <w:rFonts w:eastAsiaTheme="minorEastAsia"/>
                <w:bCs/>
              </w:rPr>
              <w:t>Průmyslové sběrnice, typické vlastnosti, příklady</w:t>
            </w:r>
          </w:p>
          <w:p w14:paraId="046775ED" w14:textId="77777777" w:rsidR="00EC5046" w:rsidRPr="0046709B" w:rsidRDefault="00EC5046" w:rsidP="00EC5046">
            <w:pPr>
              <w:pStyle w:val="Odstavecseseznamem"/>
              <w:numPr>
                <w:ilvl w:val="0"/>
                <w:numId w:val="46"/>
              </w:numPr>
              <w:spacing w:line="259" w:lineRule="auto"/>
            </w:pPr>
            <w:r w:rsidRPr="00A711D1">
              <w:rPr>
                <w:rFonts w:eastAsiaTheme="minorEastAsia"/>
                <w:bCs/>
              </w:rPr>
              <w:t>Optický přenos signálů</w:t>
            </w:r>
          </w:p>
          <w:p w14:paraId="1023AB8A" w14:textId="77777777" w:rsidR="00EC5046" w:rsidRPr="0046709B" w:rsidRDefault="00EC5046" w:rsidP="00EC5046">
            <w:pPr>
              <w:pStyle w:val="Odstavecseseznamem"/>
              <w:numPr>
                <w:ilvl w:val="0"/>
                <w:numId w:val="46"/>
              </w:numPr>
              <w:spacing w:line="259" w:lineRule="auto"/>
            </w:pPr>
            <w:r w:rsidRPr="00A711D1">
              <w:rPr>
                <w:rFonts w:eastAsiaTheme="minorEastAsia"/>
                <w:bCs/>
              </w:rPr>
              <w:t>Satelitní přenos signálů</w:t>
            </w:r>
          </w:p>
          <w:p w14:paraId="43788794" w14:textId="77777777" w:rsidR="00EC5046" w:rsidRPr="0046709B" w:rsidRDefault="00EC5046" w:rsidP="00EC5046">
            <w:pPr>
              <w:pStyle w:val="Odstavecseseznamem"/>
              <w:numPr>
                <w:ilvl w:val="0"/>
                <w:numId w:val="46"/>
              </w:numPr>
              <w:spacing w:line="259" w:lineRule="auto"/>
            </w:pPr>
            <w:r w:rsidRPr="00A711D1">
              <w:rPr>
                <w:rFonts w:eastAsiaTheme="minorEastAsia"/>
                <w:bCs/>
              </w:rPr>
              <w:t>GPS, principy, aplikace</w:t>
            </w:r>
          </w:p>
          <w:p w14:paraId="01F60652" w14:textId="77777777" w:rsidR="00EC5046" w:rsidRPr="0046709B" w:rsidRDefault="00EC5046" w:rsidP="00EC5046">
            <w:pPr>
              <w:pStyle w:val="Odstavecseseznamem"/>
              <w:numPr>
                <w:ilvl w:val="0"/>
                <w:numId w:val="46"/>
              </w:numPr>
              <w:spacing w:line="259" w:lineRule="auto"/>
            </w:pPr>
            <w:r w:rsidRPr="00A711D1">
              <w:rPr>
                <w:rFonts w:eastAsiaTheme="minorEastAsia"/>
                <w:bCs/>
              </w:rPr>
              <w:t>Signálové procesory, typické vlastnosti, aplikace</w:t>
            </w:r>
          </w:p>
          <w:p w14:paraId="565D2B30" w14:textId="77777777" w:rsidR="00EC5046" w:rsidRDefault="00EC5046" w:rsidP="00EC5046">
            <w:pPr>
              <w:pStyle w:val="Odstavecseseznamem"/>
              <w:numPr>
                <w:ilvl w:val="0"/>
                <w:numId w:val="46"/>
              </w:numPr>
              <w:spacing w:line="259" w:lineRule="auto"/>
            </w:pPr>
            <w:r w:rsidRPr="00A711D1">
              <w:rPr>
                <w:rFonts w:eastAsiaTheme="minorEastAsia"/>
                <w:bCs/>
              </w:rPr>
              <w:t>Aplikačně specifické informační systémy v technologické o</w:t>
            </w:r>
            <w:r w:rsidRPr="004E38EA">
              <w:rPr>
                <w:rFonts w:eastAsiaTheme="minorEastAsia"/>
                <w:bCs/>
              </w:rPr>
              <w:t>blasti</w:t>
            </w:r>
          </w:p>
          <w:p w14:paraId="4F4EC182" w14:textId="77777777" w:rsidR="00EC5046" w:rsidRDefault="00EC5046" w:rsidP="00EC5046">
            <w:pPr>
              <w:pStyle w:val="Odstavecseseznamem"/>
              <w:numPr>
                <w:ilvl w:val="0"/>
                <w:numId w:val="46"/>
              </w:numPr>
              <w:spacing w:line="259" w:lineRule="auto"/>
            </w:pPr>
            <w:r w:rsidRPr="00A711D1">
              <w:rPr>
                <w:rFonts w:eastAsiaTheme="minorEastAsia"/>
                <w:bCs/>
              </w:rPr>
              <w:t>Využití 1D a 2D kódů ve výrobě, konzistentní archivace – traceability</w:t>
            </w:r>
          </w:p>
        </w:tc>
      </w:tr>
      <w:tr w:rsidR="00EC5046" w14:paraId="15B8DE4E" w14:textId="77777777" w:rsidTr="00566D26">
        <w:trPr>
          <w:trHeight w:val="265"/>
        </w:trPr>
        <w:tc>
          <w:tcPr>
            <w:tcW w:w="3653" w:type="dxa"/>
            <w:gridSpan w:val="2"/>
            <w:tcBorders>
              <w:top w:val="nil"/>
            </w:tcBorders>
            <w:shd w:val="clear" w:color="auto" w:fill="F7CAAC"/>
          </w:tcPr>
          <w:p w14:paraId="28FE5C06" w14:textId="77777777" w:rsidR="00EC5046" w:rsidRDefault="00EC5046" w:rsidP="00566D26">
            <w:r>
              <w:rPr>
                <w:b/>
              </w:rPr>
              <w:t>Studijní literatura a studijní pomůcky</w:t>
            </w:r>
          </w:p>
        </w:tc>
        <w:tc>
          <w:tcPr>
            <w:tcW w:w="6202" w:type="dxa"/>
            <w:gridSpan w:val="6"/>
            <w:tcBorders>
              <w:top w:val="nil"/>
              <w:bottom w:val="nil"/>
            </w:tcBorders>
          </w:tcPr>
          <w:p w14:paraId="411D2247" w14:textId="77777777" w:rsidR="00EC5046" w:rsidRDefault="00EC5046" w:rsidP="00566D26"/>
        </w:tc>
      </w:tr>
      <w:tr w:rsidR="00EC5046" w14:paraId="78041F7D" w14:textId="77777777" w:rsidTr="00566D26">
        <w:trPr>
          <w:trHeight w:val="1497"/>
        </w:trPr>
        <w:tc>
          <w:tcPr>
            <w:tcW w:w="9855" w:type="dxa"/>
            <w:gridSpan w:val="8"/>
            <w:tcBorders>
              <w:top w:val="nil"/>
            </w:tcBorders>
          </w:tcPr>
          <w:p w14:paraId="70350803" w14:textId="77777777" w:rsidR="00EC5046" w:rsidRPr="00077C14" w:rsidRDefault="00EC5046" w:rsidP="00566D26">
            <w:pPr>
              <w:rPr>
                <w:b/>
                <w:bCs/>
              </w:rPr>
            </w:pPr>
            <w:r w:rsidRPr="00077C14">
              <w:rPr>
                <w:b/>
                <w:bCs/>
              </w:rPr>
              <w:t>Povinná literatura:</w:t>
            </w:r>
          </w:p>
          <w:p w14:paraId="3D814557" w14:textId="77777777" w:rsidR="00EC5046" w:rsidRDefault="00EC5046" w:rsidP="00566D26">
            <w:r w:rsidRPr="00111E43">
              <w:rPr>
                <w:caps/>
              </w:rPr>
              <w:t>Proakis</w:t>
            </w:r>
            <w:r w:rsidRPr="00EF1001">
              <w:t>, J.G. </w:t>
            </w:r>
            <w:r w:rsidRPr="00EF1001">
              <w:rPr>
                <w:i/>
                <w:iCs/>
              </w:rPr>
              <w:t>Digital Communications</w:t>
            </w:r>
            <w:r w:rsidRPr="00EF1001">
              <w:t>. McGraw-Hill, 1995.</w:t>
            </w:r>
          </w:p>
          <w:p w14:paraId="234DE3F6" w14:textId="77777777" w:rsidR="00EC5046" w:rsidRDefault="00EC5046" w:rsidP="00566D26">
            <w:r w:rsidRPr="00EF1001">
              <w:t>LYNN,P.A.,FUERST,W. </w:t>
            </w:r>
            <w:r w:rsidRPr="00EF1001">
              <w:rPr>
                <w:i/>
                <w:iCs/>
              </w:rPr>
              <w:t>Introductory digital signal processing</w:t>
            </w:r>
            <w:r w:rsidRPr="00EF1001">
              <w:t>. John Wiley and Sons, 1989.</w:t>
            </w:r>
          </w:p>
          <w:p w14:paraId="7E2F2789" w14:textId="77777777" w:rsidR="00EC5046" w:rsidRPr="00077C14" w:rsidRDefault="00EC5046" w:rsidP="00566D26">
            <w:pPr>
              <w:rPr>
                <w:b/>
              </w:rPr>
            </w:pPr>
            <w:r w:rsidRPr="00077C14">
              <w:rPr>
                <w:b/>
              </w:rPr>
              <w:t>Doporučená literatura:</w:t>
            </w:r>
          </w:p>
          <w:p w14:paraId="720CA46F" w14:textId="77777777" w:rsidR="00EC5046" w:rsidRDefault="00EC5046" w:rsidP="00566D26">
            <w:pPr>
              <w:rPr>
                <w:bCs/>
              </w:rPr>
            </w:pPr>
            <w:r>
              <w:rPr>
                <w:bCs/>
              </w:rPr>
              <w:t>S</w:t>
            </w:r>
            <w:r w:rsidRPr="00234C06">
              <w:rPr>
                <w:bCs/>
              </w:rPr>
              <w:t>MITH</w:t>
            </w:r>
            <w:r>
              <w:rPr>
                <w:bCs/>
              </w:rPr>
              <w:t xml:space="preserve">, </w:t>
            </w:r>
            <w:r w:rsidRPr="00234C06">
              <w:rPr>
                <w:bCs/>
              </w:rPr>
              <w:t>S</w:t>
            </w:r>
            <w:r>
              <w:rPr>
                <w:bCs/>
              </w:rPr>
              <w:t>.</w:t>
            </w:r>
            <w:r w:rsidRPr="00234C06">
              <w:rPr>
                <w:bCs/>
              </w:rPr>
              <w:t xml:space="preserve">W. </w:t>
            </w:r>
            <w:r>
              <w:rPr>
                <w:bCs/>
              </w:rPr>
              <w:t xml:space="preserve"> </w:t>
            </w:r>
            <w:r w:rsidRPr="00234C06">
              <w:rPr>
                <w:bCs/>
                <w:i/>
              </w:rPr>
              <w:t>The Scientist and Engineer's Guide to Digital Signal Processing.</w:t>
            </w:r>
            <w:r>
              <w:rPr>
                <w:bCs/>
              </w:rPr>
              <w:t xml:space="preserve"> 2nd Edition. </w:t>
            </w:r>
            <w:r w:rsidRPr="00234C06">
              <w:rPr>
                <w:bCs/>
              </w:rPr>
              <w:t>California</w:t>
            </w:r>
            <w:r>
              <w:rPr>
                <w:bCs/>
              </w:rPr>
              <w:t xml:space="preserve"> </w:t>
            </w:r>
            <w:r w:rsidRPr="00234C06">
              <w:rPr>
                <w:bCs/>
              </w:rPr>
              <w:t>Techni</w:t>
            </w:r>
            <w:r>
              <w:rPr>
                <w:bCs/>
              </w:rPr>
              <w:t xml:space="preserve">cal </w:t>
            </w:r>
            <w:r w:rsidRPr="00234C06">
              <w:rPr>
                <w:bCs/>
              </w:rPr>
              <w:t>Publishing</w:t>
            </w:r>
            <w:r>
              <w:rPr>
                <w:bCs/>
              </w:rPr>
              <w:t xml:space="preserve"> </w:t>
            </w:r>
            <w:r w:rsidRPr="00234C06">
              <w:rPr>
                <w:bCs/>
              </w:rPr>
              <w:t>San Diego, California</w:t>
            </w:r>
            <w:r>
              <w:rPr>
                <w:bCs/>
              </w:rPr>
              <w:t xml:space="preserve">, 1999. </w:t>
            </w:r>
            <w:r w:rsidRPr="00234C06">
              <w:rPr>
                <w:bCs/>
              </w:rPr>
              <w:t>ISBN 0-9660176-6-8 electronic</w:t>
            </w:r>
          </w:p>
          <w:p w14:paraId="6A0D254A" w14:textId="77777777" w:rsidR="00EC5046" w:rsidRDefault="00EC5046" w:rsidP="00566D26">
            <w:pPr>
              <w:rPr>
                <w:bCs/>
                <w:iCs/>
              </w:rPr>
            </w:pPr>
            <w:r w:rsidRPr="00693A30">
              <w:rPr>
                <w:bCs/>
                <w:iCs/>
              </w:rPr>
              <w:t xml:space="preserve">RODDY D. </w:t>
            </w:r>
            <w:r w:rsidRPr="00693A30">
              <w:rPr>
                <w:bCs/>
                <w:i/>
                <w:iCs/>
              </w:rPr>
              <w:t>Satellite Communications.</w:t>
            </w:r>
            <w:r w:rsidRPr="00693A30">
              <w:rPr>
                <w:bCs/>
                <w:iCs/>
              </w:rPr>
              <w:t xml:space="preserve"> 4th Edition. The McGraw-Hill Companies, Inc. 2006. ISBN 0-07-146298-8.</w:t>
            </w:r>
          </w:p>
          <w:p w14:paraId="155C888A" w14:textId="77777777" w:rsidR="00EC5046" w:rsidRDefault="00EC5046" w:rsidP="00566D26">
            <w:pPr>
              <w:ind w:left="1244" w:hanging="1244"/>
            </w:pPr>
            <w:r>
              <w:rPr>
                <w:bCs/>
              </w:rPr>
              <w:t>Z</w:t>
            </w:r>
            <w:r w:rsidRPr="007E029F">
              <w:rPr>
                <w:bCs/>
              </w:rPr>
              <w:t>URAWSKI</w:t>
            </w:r>
            <w:r>
              <w:rPr>
                <w:bCs/>
              </w:rPr>
              <w:t xml:space="preserve">, R. </w:t>
            </w:r>
            <w:r w:rsidRPr="00E522B9">
              <w:rPr>
                <w:bCs/>
                <w:i/>
              </w:rPr>
              <w:t>Industrial Communication Technology Handbook</w:t>
            </w:r>
            <w:r>
              <w:rPr>
                <w:bCs/>
                <w:i/>
              </w:rPr>
              <w:t xml:space="preserve">. </w:t>
            </w:r>
            <w:r>
              <w:rPr>
                <w:bCs/>
              </w:rPr>
              <w:t xml:space="preserve">2nd Edition. </w:t>
            </w:r>
            <w:r w:rsidRPr="007E029F">
              <w:rPr>
                <w:bCs/>
              </w:rPr>
              <w:t>CRC Press</w:t>
            </w:r>
            <w:r>
              <w:rPr>
                <w:bCs/>
              </w:rPr>
              <w:t xml:space="preserve">. 2017. ISBN </w:t>
            </w:r>
            <w:r w:rsidRPr="00E522B9">
              <w:rPr>
                <w:bCs/>
              </w:rPr>
              <w:t>9781351831376</w:t>
            </w:r>
            <w:r>
              <w:rPr>
                <w:bCs/>
              </w:rPr>
              <w:t>.</w:t>
            </w:r>
          </w:p>
          <w:p w14:paraId="19EEC4E4" w14:textId="77777777" w:rsidR="00EC5046" w:rsidRPr="00316799" w:rsidRDefault="00EC5046" w:rsidP="00566D26">
            <w:pPr>
              <w:jc w:val="left"/>
            </w:pPr>
          </w:p>
        </w:tc>
      </w:tr>
      <w:tr w:rsidR="00EC5046" w14:paraId="11254F07"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38F53F" w14:textId="77777777" w:rsidR="00EC5046" w:rsidRDefault="00EC5046" w:rsidP="00566D26">
            <w:pPr>
              <w:jc w:val="center"/>
              <w:rPr>
                <w:b/>
              </w:rPr>
            </w:pPr>
            <w:r>
              <w:rPr>
                <w:b/>
              </w:rPr>
              <w:t>Informace ke kombinované nebo distanční formě</w:t>
            </w:r>
          </w:p>
        </w:tc>
      </w:tr>
      <w:tr w:rsidR="00EC5046" w14:paraId="0923FBCA" w14:textId="77777777" w:rsidTr="00566D26">
        <w:tc>
          <w:tcPr>
            <w:tcW w:w="4787" w:type="dxa"/>
            <w:gridSpan w:val="3"/>
            <w:tcBorders>
              <w:top w:val="single" w:sz="2" w:space="0" w:color="auto"/>
            </w:tcBorders>
            <w:shd w:val="clear" w:color="auto" w:fill="F7CAAC"/>
          </w:tcPr>
          <w:p w14:paraId="5F556A8D" w14:textId="77777777" w:rsidR="00EC5046" w:rsidRDefault="00EC5046" w:rsidP="00566D26">
            <w:r>
              <w:rPr>
                <w:b/>
              </w:rPr>
              <w:t>Rozsah konzultací (soustředění)</w:t>
            </w:r>
          </w:p>
        </w:tc>
        <w:tc>
          <w:tcPr>
            <w:tcW w:w="889" w:type="dxa"/>
            <w:tcBorders>
              <w:top w:val="single" w:sz="2" w:space="0" w:color="auto"/>
            </w:tcBorders>
          </w:tcPr>
          <w:p w14:paraId="6AE5871A" w14:textId="77777777" w:rsidR="00EC5046" w:rsidRDefault="00EC5046" w:rsidP="00566D26">
            <w:r>
              <w:t>15</w:t>
            </w:r>
          </w:p>
        </w:tc>
        <w:tc>
          <w:tcPr>
            <w:tcW w:w="4179" w:type="dxa"/>
            <w:gridSpan w:val="4"/>
            <w:tcBorders>
              <w:top w:val="single" w:sz="2" w:space="0" w:color="auto"/>
            </w:tcBorders>
            <w:shd w:val="clear" w:color="auto" w:fill="F7CAAC"/>
          </w:tcPr>
          <w:p w14:paraId="027CCF29" w14:textId="77777777" w:rsidR="00EC5046" w:rsidRDefault="00EC5046" w:rsidP="00566D26">
            <w:pPr>
              <w:rPr>
                <w:b/>
              </w:rPr>
            </w:pPr>
            <w:r>
              <w:rPr>
                <w:b/>
              </w:rPr>
              <w:t xml:space="preserve">hodin </w:t>
            </w:r>
          </w:p>
        </w:tc>
      </w:tr>
      <w:tr w:rsidR="00EC5046" w14:paraId="5D31AB33" w14:textId="77777777" w:rsidTr="00566D26">
        <w:tc>
          <w:tcPr>
            <w:tcW w:w="9855" w:type="dxa"/>
            <w:gridSpan w:val="8"/>
            <w:shd w:val="clear" w:color="auto" w:fill="F7CAAC"/>
          </w:tcPr>
          <w:p w14:paraId="447F2816" w14:textId="77777777" w:rsidR="00EC5046" w:rsidRDefault="00EC5046" w:rsidP="00566D26">
            <w:pPr>
              <w:rPr>
                <w:b/>
              </w:rPr>
            </w:pPr>
            <w:r>
              <w:rPr>
                <w:b/>
              </w:rPr>
              <w:t>Informace o způsobu kontaktu s vyučujícím</w:t>
            </w:r>
          </w:p>
        </w:tc>
      </w:tr>
      <w:tr w:rsidR="00EC5046" w14:paraId="68ACEEC0" w14:textId="77777777" w:rsidTr="00566D26">
        <w:trPr>
          <w:trHeight w:val="775"/>
        </w:trPr>
        <w:tc>
          <w:tcPr>
            <w:tcW w:w="9855" w:type="dxa"/>
            <w:gridSpan w:val="8"/>
          </w:tcPr>
          <w:p w14:paraId="55819E90" w14:textId="77777777" w:rsidR="00EC5046" w:rsidRPr="00077914" w:rsidRDefault="00EC5046" w:rsidP="00566D26">
            <w:r w:rsidRPr="00E6107D">
              <w:t>Vyučující pravidelně vypisuje a zveřejňuje pro studenty konzultace v trvání minimálně 2h/týden. V rámci těchto konzultací mají studenti možnost se podrobněji seznámit s probíranou látkou, případně prodiskutovat nejasnosti. Dále mohou studenti komunikovat s vyučujícím pomocí e-mailu a LMS Moodle.</w:t>
            </w:r>
          </w:p>
        </w:tc>
      </w:tr>
    </w:tbl>
    <w:p w14:paraId="4D501FEE"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46" w14:paraId="2A441058" w14:textId="77777777" w:rsidTr="00566D26">
        <w:tc>
          <w:tcPr>
            <w:tcW w:w="9855" w:type="dxa"/>
            <w:gridSpan w:val="8"/>
            <w:tcBorders>
              <w:bottom w:val="double" w:sz="4" w:space="0" w:color="auto"/>
            </w:tcBorders>
            <w:shd w:val="clear" w:color="auto" w:fill="BDD6EE"/>
          </w:tcPr>
          <w:p w14:paraId="15E5C1AF" w14:textId="3C4D3D20" w:rsidR="00EC5046" w:rsidRDefault="00EC5046" w:rsidP="00566D26">
            <w:pPr>
              <w:tabs>
                <w:tab w:val="right" w:pos="9496"/>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43" w:author="Jiří Vojtěšek" w:date="2018-11-26T14:08:00Z">
              <w:r w:rsidR="00926202" w:rsidRPr="00926202">
                <w:rPr>
                  <w:rStyle w:val="Odkazintenzivn"/>
                  <w:rPrChange w:id="544" w:author="Jiří Vojtěšek" w:date="2018-11-26T14:08:00Z">
                    <w:rPr>
                      <w:b/>
                    </w:rPr>
                  </w:rPrChange>
                </w:rPr>
                <w:t>Abecední seznam</w:t>
              </w:r>
            </w:ins>
            <w:del w:id="545"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4B1CE6E3" w14:textId="77777777" w:rsidTr="00566D26">
        <w:tc>
          <w:tcPr>
            <w:tcW w:w="3086" w:type="dxa"/>
            <w:tcBorders>
              <w:top w:val="double" w:sz="4" w:space="0" w:color="auto"/>
            </w:tcBorders>
            <w:shd w:val="clear" w:color="auto" w:fill="F7CAAC"/>
          </w:tcPr>
          <w:p w14:paraId="1033DB89"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3079C8E6" w14:textId="77777777" w:rsidR="00EC5046" w:rsidRDefault="00EC5046" w:rsidP="00566D26">
            <w:bookmarkStart w:id="546" w:name="TheErgonomics"/>
            <w:r w:rsidRPr="00B506BE">
              <w:t>The Ergonomics and Psychology of Security</w:t>
            </w:r>
            <w:bookmarkEnd w:id="546"/>
          </w:p>
        </w:tc>
      </w:tr>
      <w:tr w:rsidR="00EC5046" w14:paraId="58BD0CF5" w14:textId="77777777" w:rsidTr="00566D26">
        <w:tc>
          <w:tcPr>
            <w:tcW w:w="3086" w:type="dxa"/>
            <w:shd w:val="clear" w:color="auto" w:fill="F7CAAC"/>
          </w:tcPr>
          <w:p w14:paraId="2ED2694F" w14:textId="77777777" w:rsidR="00EC5046" w:rsidRDefault="00EC5046" w:rsidP="00566D26">
            <w:pPr>
              <w:rPr>
                <w:b/>
              </w:rPr>
            </w:pPr>
            <w:r>
              <w:rPr>
                <w:b/>
              </w:rPr>
              <w:t>Typ předmětu</w:t>
            </w:r>
          </w:p>
        </w:tc>
        <w:tc>
          <w:tcPr>
            <w:tcW w:w="3406" w:type="dxa"/>
            <w:gridSpan w:val="4"/>
          </w:tcPr>
          <w:p w14:paraId="591EC32E" w14:textId="77777777" w:rsidR="00EC5046" w:rsidRDefault="00EC5046" w:rsidP="00566D26">
            <w:r>
              <w:t>Povinný pro specializaci:</w:t>
            </w:r>
          </w:p>
          <w:p w14:paraId="0C32A07E" w14:textId="77777777" w:rsidR="00EC5046" w:rsidRDefault="00EC5046" w:rsidP="00566D26">
            <w:r>
              <w:t>Bezpečnostní management</w:t>
            </w:r>
          </w:p>
        </w:tc>
        <w:tc>
          <w:tcPr>
            <w:tcW w:w="2695" w:type="dxa"/>
            <w:gridSpan w:val="2"/>
            <w:shd w:val="clear" w:color="auto" w:fill="F7CAAC"/>
          </w:tcPr>
          <w:p w14:paraId="0D43C104" w14:textId="77777777" w:rsidR="00EC5046" w:rsidRDefault="00EC5046" w:rsidP="00566D26">
            <w:r>
              <w:rPr>
                <w:b/>
              </w:rPr>
              <w:t>doporučený ročník / semestr</w:t>
            </w:r>
          </w:p>
        </w:tc>
        <w:tc>
          <w:tcPr>
            <w:tcW w:w="668" w:type="dxa"/>
          </w:tcPr>
          <w:p w14:paraId="7B50759D" w14:textId="77777777" w:rsidR="00EC5046" w:rsidRDefault="00EC5046" w:rsidP="00566D26">
            <w:r>
              <w:t>1/L</w:t>
            </w:r>
          </w:p>
        </w:tc>
      </w:tr>
      <w:tr w:rsidR="00EC5046" w14:paraId="4981BBE0" w14:textId="77777777" w:rsidTr="00566D26">
        <w:tc>
          <w:tcPr>
            <w:tcW w:w="3086" w:type="dxa"/>
            <w:shd w:val="clear" w:color="auto" w:fill="F7CAAC"/>
          </w:tcPr>
          <w:p w14:paraId="67A6F5D5" w14:textId="77777777" w:rsidR="00EC5046" w:rsidRDefault="00EC5046" w:rsidP="00566D26">
            <w:pPr>
              <w:rPr>
                <w:b/>
              </w:rPr>
            </w:pPr>
            <w:r>
              <w:rPr>
                <w:b/>
              </w:rPr>
              <w:t>Rozsah studijního předmětu</w:t>
            </w:r>
          </w:p>
        </w:tc>
        <w:tc>
          <w:tcPr>
            <w:tcW w:w="1701" w:type="dxa"/>
            <w:gridSpan w:val="2"/>
          </w:tcPr>
          <w:p w14:paraId="0B31DCA0" w14:textId="77777777" w:rsidR="00EC5046" w:rsidRDefault="00EC5046" w:rsidP="00566D26">
            <w:r>
              <w:t>14p + 14c</w:t>
            </w:r>
          </w:p>
        </w:tc>
        <w:tc>
          <w:tcPr>
            <w:tcW w:w="889" w:type="dxa"/>
            <w:shd w:val="clear" w:color="auto" w:fill="F7CAAC"/>
          </w:tcPr>
          <w:p w14:paraId="12E99D5A" w14:textId="77777777" w:rsidR="00EC5046" w:rsidRDefault="00EC5046" w:rsidP="00566D26">
            <w:pPr>
              <w:rPr>
                <w:b/>
              </w:rPr>
            </w:pPr>
            <w:r>
              <w:rPr>
                <w:b/>
              </w:rPr>
              <w:t xml:space="preserve">hod. </w:t>
            </w:r>
          </w:p>
        </w:tc>
        <w:tc>
          <w:tcPr>
            <w:tcW w:w="816" w:type="dxa"/>
          </w:tcPr>
          <w:p w14:paraId="27463427" w14:textId="77777777" w:rsidR="00EC5046" w:rsidRDefault="00EC5046" w:rsidP="00566D26"/>
        </w:tc>
        <w:tc>
          <w:tcPr>
            <w:tcW w:w="2156" w:type="dxa"/>
            <w:shd w:val="clear" w:color="auto" w:fill="F7CAAC"/>
          </w:tcPr>
          <w:p w14:paraId="4B4B8752" w14:textId="77777777" w:rsidR="00EC5046" w:rsidRDefault="00EC5046" w:rsidP="00566D26">
            <w:pPr>
              <w:rPr>
                <w:b/>
              </w:rPr>
            </w:pPr>
            <w:r>
              <w:rPr>
                <w:b/>
              </w:rPr>
              <w:t>kreditů</w:t>
            </w:r>
          </w:p>
        </w:tc>
        <w:tc>
          <w:tcPr>
            <w:tcW w:w="1207" w:type="dxa"/>
            <w:gridSpan w:val="2"/>
          </w:tcPr>
          <w:p w14:paraId="2B9335BF" w14:textId="77777777" w:rsidR="00EC5046" w:rsidRDefault="00EC5046" w:rsidP="00566D26">
            <w:r>
              <w:t>2</w:t>
            </w:r>
          </w:p>
        </w:tc>
      </w:tr>
      <w:tr w:rsidR="00EC5046" w14:paraId="1D901332" w14:textId="77777777" w:rsidTr="00566D26">
        <w:tc>
          <w:tcPr>
            <w:tcW w:w="3086" w:type="dxa"/>
            <w:shd w:val="clear" w:color="auto" w:fill="F7CAAC"/>
          </w:tcPr>
          <w:p w14:paraId="111151E6" w14:textId="77777777" w:rsidR="00EC5046" w:rsidRDefault="00EC5046" w:rsidP="00566D26">
            <w:pPr>
              <w:rPr>
                <w:b/>
                <w:sz w:val="22"/>
              </w:rPr>
            </w:pPr>
            <w:r>
              <w:rPr>
                <w:b/>
              </w:rPr>
              <w:t>Prerekvizity, korekvizity, ekvivalence</w:t>
            </w:r>
          </w:p>
        </w:tc>
        <w:tc>
          <w:tcPr>
            <w:tcW w:w="6769" w:type="dxa"/>
            <w:gridSpan w:val="7"/>
          </w:tcPr>
          <w:p w14:paraId="607FB001" w14:textId="64F9BDD9" w:rsidR="00EC5046" w:rsidRDefault="007D1A83" w:rsidP="00566D26">
            <w:ins w:id="547" w:author="Milan Navrátil" w:date="2018-11-20T16:35:00Z">
              <w:r>
                <w:t>nejsou</w:t>
              </w:r>
            </w:ins>
          </w:p>
        </w:tc>
      </w:tr>
      <w:tr w:rsidR="00EC5046" w14:paraId="79E79273" w14:textId="77777777" w:rsidTr="00566D26">
        <w:tc>
          <w:tcPr>
            <w:tcW w:w="3086" w:type="dxa"/>
            <w:shd w:val="clear" w:color="auto" w:fill="F7CAAC"/>
          </w:tcPr>
          <w:p w14:paraId="3B3D302B" w14:textId="77777777" w:rsidR="00EC5046" w:rsidRDefault="00EC5046" w:rsidP="00566D26">
            <w:pPr>
              <w:rPr>
                <w:b/>
              </w:rPr>
            </w:pPr>
            <w:r>
              <w:rPr>
                <w:b/>
              </w:rPr>
              <w:t>Způsob ověření studijních výsledků</w:t>
            </w:r>
          </w:p>
        </w:tc>
        <w:tc>
          <w:tcPr>
            <w:tcW w:w="3406" w:type="dxa"/>
            <w:gridSpan w:val="4"/>
          </w:tcPr>
          <w:p w14:paraId="356DB4A5" w14:textId="77777777" w:rsidR="00EC5046" w:rsidRDefault="00EC5046" w:rsidP="00566D26">
            <w:r>
              <w:t>Klasifikovaný zápočet</w:t>
            </w:r>
          </w:p>
        </w:tc>
        <w:tc>
          <w:tcPr>
            <w:tcW w:w="2156" w:type="dxa"/>
            <w:shd w:val="clear" w:color="auto" w:fill="F7CAAC"/>
          </w:tcPr>
          <w:p w14:paraId="4CB7DB4F" w14:textId="77777777" w:rsidR="00EC5046" w:rsidRDefault="00EC5046" w:rsidP="00566D26">
            <w:pPr>
              <w:rPr>
                <w:b/>
              </w:rPr>
            </w:pPr>
            <w:r>
              <w:rPr>
                <w:b/>
              </w:rPr>
              <w:t>Forma výuky</w:t>
            </w:r>
          </w:p>
        </w:tc>
        <w:tc>
          <w:tcPr>
            <w:tcW w:w="1207" w:type="dxa"/>
            <w:gridSpan w:val="2"/>
          </w:tcPr>
          <w:p w14:paraId="44653679" w14:textId="77777777" w:rsidR="00EC5046" w:rsidRDefault="00EC5046" w:rsidP="00566D26">
            <w:r>
              <w:t>Přednášky, semináře</w:t>
            </w:r>
          </w:p>
        </w:tc>
      </w:tr>
      <w:tr w:rsidR="00EC5046" w14:paraId="28658CC1" w14:textId="77777777" w:rsidTr="00566D26">
        <w:tc>
          <w:tcPr>
            <w:tcW w:w="3086" w:type="dxa"/>
            <w:shd w:val="clear" w:color="auto" w:fill="F7CAAC"/>
          </w:tcPr>
          <w:p w14:paraId="43EA4575"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0D7760C4" w14:textId="77777777" w:rsidR="00EC5046" w:rsidRDefault="00EC5046" w:rsidP="00566D26">
            <w:r>
              <w:t>Písemná i ústní forma</w:t>
            </w:r>
          </w:p>
          <w:p w14:paraId="37C7E8B7" w14:textId="77777777" w:rsidR="00EC5046" w:rsidRDefault="00EC5046" w:rsidP="00566D26">
            <w:r>
              <w:t xml:space="preserve">1. Povinná a aktivní účast na jednotlivých cvičeních (80% účast na cvičení). </w:t>
            </w:r>
          </w:p>
          <w:p w14:paraId="0B378016" w14:textId="77777777" w:rsidR="00EC5046" w:rsidRDefault="00EC5046" w:rsidP="00566D26">
            <w:r>
              <w:t xml:space="preserve">2. Teoretické a praktické zvládnutí základní problematiky a jednotlivých témat. </w:t>
            </w:r>
          </w:p>
          <w:p w14:paraId="6B398A08" w14:textId="77777777" w:rsidR="00EC5046" w:rsidRDefault="00EC5046" w:rsidP="00566D26">
            <w:r>
              <w:t xml:space="preserve">3. Úspěšné a samostatné vypracování všech zadaných úloh v průběhu semestru. </w:t>
            </w:r>
          </w:p>
          <w:p w14:paraId="19713E09" w14:textId="77777777" w:rsidR="00EC5046" w:rsidRDefault="00EC5046" w:rsidP="00566D26">
            <w:r>
              <w:t>4. Prokázání úspěšného zvládnutí probírané tématiky při ústním pohovoru s vyučujícím.</w:t>
            </w:r>
          </w:p>
        </w:tc>
      </w:tr>
      <w:tr w:rsidR="00EC5046" w14:paraId="4C6BB096" w14:textId="77777777" w:rsidTr="00566D26">
        <w:trPr>
          <w:trHeight w:val="554"/>
        </w:trPr>
        <w:tc>
          <w:tcPr>
            <w:tcW w:w="9855" w:type="dxa"/>
            <w:gridSpan w:val="8"/>
            <w:tcBorders>
              <w:top w:val="nil"/>
            </w:tcBorders>
          </w:tcPr>
          <w:p w14:paraId="5AD58567" w14:textId="77777777" w:rsidR="00EC5046" w:rsidRDefault="00EC5046" w:rsidP="00566D26"/>
        </w:tc>
      </w:tr>
      <w:tr w:rsidR="00EC5046" w14:paraId="78062B4F" w14:textId="77777777" w:rsidTr="00566D26">
        <w:trPr>
          <w:trHeight w:val="197"/>
        </w:trPr>
        <w:tc>
          <w:tcPr>
            <w:tcW w:w="3086" w:type="dxa"/>
            <w:tcBorders>
              <w:top w:val="nil"/>
            </w:tcBorders>
            <w:shd w:val="clear" w:color="auto" w:fill="F7CAAC"/>
          </w:tcPr>
          <w:p w14:paraId="5A62411C" w14:textId="77777777" w:rsidR="00EC5046" w:rsidRDefault="00EC5046" w:rsidP="00566D26">
            <w:pPr>
              <w:rPr>
                <w:b/>
              </w:rPr>
            </w:pPr>
            <w:r>
              <w:rPr>
                <w:b/>
              </w:rPr>
              <w:t>Garant předmětu</w:t>
            </w:r>
          </w:p>
        </w:tc>
        <w:tc>
          <w:tcPr>
            <w:tcW w:w="6769" w:type="dxa"/>
            <w:gridSpan w:val="7"/>
            <w:tcBorders>
              <w:top w:val="nil"/>
            </w:tcBorders>
          </w:tcPr>
          <w:p w14:paraId="0668A81E" w14:textId="77777777" w:rsidR="00EC5046" w:rsidRDefault="00EC5046" w:rsidP="00566D26">
            <w:r>
              <w:t>PhDr., Mgr. Stanislav Zelinka</w:t>
            </w:r>
          </w:p>
        </w:tc>
      </w:tr>
      <w:tr w:rsidR="00EC5046" w14:paraId="121F4698" w14:textId="77777777" w:rsidTr="00566D26">
        <w:trPr>
          <w:trHeight w:val="243"/>
        </w:trPr>
        <w:tc>
          <w:tcPr>
            <w:tcW w:w="3086" w:type="dxa"/>
            <w:tcBorders>
              <w:top w:val="nil"/>
            </w:tcBorders>
            <w:shd w:val="clear" w:color="auto" w:fill="F7CAAC"/>
          </w:tcPr>
          <w:p w14:paraId="1FB8808B" w14:textId="77777777" w:rsidR="00EC5046" w:rsidRDefault="00EC5046" w:rsidP="00566D26">
            <w:pPr>
              <w:rPr>
                <w:b/>
              </w:rPr>
            </w:pPr>
            <w:r>
              <w:rPr>
                <w:b/>
              </w:rPr>
              <w:t>Zapojení garanta do výuky předmětu</w:t>
            </w:r>
          </w:p>
        </w:tc>
        <w:tc>
          <w:tcPr>
            <w:tcW w:w="6769" w:type="dxa"/>
            <w:gridSpan w:val="7"/>
            <w:tcBorders>
              <w:top w:val="nil"/>
            </w:tcBorders>
          </w:tcPr>
          <w:p w14:paraId="04281E4E" w14:textId="77777777" w:rsidR="00EC5046" w:rsidRDefault="00EC5046" w:rsidP="00566D26">
            <w:r>
              <w:t>Metodicky, vede přednášky a cvičení</w:t>
            </w:r>
          </w:p>
        </w:tc>
      </w:tr>
      <w:tr w:rsidR="00EC5046" w14:paraId="2B12B3F2" w14:textId="77777777" w:rsidTr="00566D26">
        <w:tc>
          <w:tcPr>
            <w:tcW w:w="3086" w:type="dxa"/>
            <w:shd w:val="clear" w:color="auto" w:fill="F7CAAC"/>
          </w:tcPr>
          <w:p w14:paraId="54E3E7CB" w14:textId="77777777" w:rsidR="00EC5046" w:rsidRDefault="00EC5046" w:rsidP="00566D26">
            <w:pPr>
              <w:rPr>
                <w:b/>
              </w:rPr>
            </w:pPr>
            <w:r>
              <w:rPr>
                <w:b/>
              </w:rPr>
              <w:t>Vyučující</w:t>
            </w:r>
          </w:p>
        </w:tc>
        <w:tc>
          <w:tcPr>
            <w:tcW w:w="6769" w:type="dxa"/>
            <w:gridSpan w:val="7"/>
            <w:tcBorders>
              <w:bottom w:val="nil"/>
            </w:tcBorders>
          </w:tcPr>
          <w:p w14:paraId="464047E3" w14:textId="77777777" w:rsidR="00EC5046" w:rsidRDefault="00EC5046" w:rsidP="00566D26">
            <w:r>
              <w:t>PhDr., Mgr. Stanislav Zelinka, přednášky (100 %)</w:t>
            </w:r>
          </w:p>
        </w:tc>
      </w:tr>
      <w:tr w:rsidR="00EC5046" w14:paraId="70BACD96" w14:textId="77777777" w:rsidTr="00566D26">
        <w:trPr>
          <w:trHeight w:val="235"/>
        </w:trPr>
        <w:tc>
          <w:tcPr>
            <w:tcW w:w="9855" w:type="dxa"/>
            <w:gridSpan w:val="8"/>
            <w:tcBorders>
              <w:top w:val="nil"/>
            </w:tcBorders>
          </w:tcPr>
          <w:p w14:paraId="078E14A6" w14:textId="77777777" w:rsidR="00EC5046" w:rsidRDefault="00EC5046" w:rsidP="00566D26"/>
        </w:tc>
      </w:tr>
      <w:tr w:rsidR="00EC5046" w14:paraId="7BBAD6AB" w14:textId="77777777" w:rsidTr="00566D26">
        <w:tc>
          <w:tcPr>
            <w:tcW w:w="3086" w:type="dxa"/>
            <w:shd w:val="clear" w:color="auto" w:fill="F7CAAC"/>
          </w:tcPr>
          <w:p w14:paraId="496DF6EB" w14:textId="77777777" w:rsidR="00EC5046" w:rsidRDefault="00EC5046" w:rsidP="00566D26">
            <w:pPr>
              <w:rPr>
                <w:b/>
              </w:rPr>
            </w:pPr>
            <w:r>
              <w:rPr>
                <w:b/>
              </w:rPr>
              <w:t>Stručná anotace předmětu</w:t>
            </w:r>
          </w:p>
        </w:tc>
        <w:tc>
          <w:tcPr>
            <w:tcW w:w="6769" w:type="dxa"/>
            <w:gridSpan w:val="7"/>
            <w:tcBorders>
              <w:bottom w:val="nil"/>
            </w:tcBorders>
          </w:tcPr>
          <w:p w14:paraId="1AA65FED" w14:textId="77777777" w:rsidR="00EC5046" w:rsidRDefault="00EC5046" w:rsidP="00566D26"/>
        </w:tc>
      </w:tr>
      <w:tr w:rsidR="00EC5046" w14:paraId="5B52C08D" w14:textId="77777777" w:rsidTr="00566D26">
        <w:trPr>
          <w:trHeight w:val="3938"/>
        </w:trPr>
        <w:tc>
          <w:tcPr>
            <w:tcW w:w="9855" w:type="dxa"/>
            <w:gridSpan w:val="8"/>
            <w:tcBorders>
              <w:top w:val="nil"/>
              <w:bottom w:val="single" w:sz="12" w:space="0" w:color="auto"/>
            </w:tcBorders>
          </w:tcPr>
          <w:p w14:paraId="49CA5A94" w14:textId="77777777" w:rsidR="00EC5046" w:rsidRDefault="00EC5046" w:rsidP="00566D26">
            <w:pPr>
              <w:rPr>
                <w:color w:val="000000"/>
                <w:shd w:val="clear" w:color="auto" w:fill="FFFFFF"/>
              </w:rPr>
            </w:pPr>
            <w:r w:rsidRPr="006808BD">
              <w:rPr>
                <w:color w:val="000000"/>
                <w:shd w:val="clear" w:color="auto" w:fill="FFFFFF"/>
              </w:rPr>
              <w:t>Cílem předmětu je seznámit studenty se základními tématy ergonomie, která tvoří základní materii poznatků v oblasti  optimalizace lidské činnosti; zabývá studiem interakcí převážně v pracovních systémech a vymezení jejich vzájemných vazeb a účinků. V oblasti psychologie práce a její bezpečnosti budou vysvětleny otázky zátežových a traumatických situací, způsoby jejich řešení a zásady komunikace v zátěžových situacích</w:t>
            </w:r>
            <w:r>
              <w:rPr>
                <w:color w:val="000000"/>
                <w:shd w:val="clear" w:color="auto" w:fill="FFFFFF"/>
              </w:rPr>
              <w:t>.</w:t>
            </w:r>
          </w:p>
          <w:p w14:paraId="7301AE5D" w14:textId="77777777" w:rsidR="00EC5046" w:rsidRPr="006808BD" w:rsidRDefault="00EC5046" w:rsidP="00566D26">
            <w:r w:rsidRPr="006808BD">
              <w:t>Témata:</w:t>
            </w:r>
          </w:p>
          <w:p w14:paraId="228B1462" w14:textId="77777777" w:rsidR="00EC5046" w:rsidRPr="006808BD" w:rsidRDefault="00EC5046" w:rsidP="00EC5046">
            <w:pPr>
              <w:pStyle w:val="Odstavecseseznamem"/>
              <w:numPr>
                <w:ilvl w:val="0"/>
                <w:numId w:val="11"/>
              </w:numPr>
            </w:pPr>
            <w:r w:rsidRPr="006808BD">
              <w:rPr>
                <w:color w:val="000000"/>
                <w:shd w:val="clear" w:color="auto" w:fill="FFFFFF"/>
              </w:rPr>
              <w:t>Vymezení ergonomie včetně rozdělení základních a speciálních oblastí.</w:t>
            </w:r>
          </w:p>
          <w:p w14:paraId="4C99AAF9" w14:textId="77777777" w:rsidR="00EC5046" w:rsidRPr="006808BD" w:rsidRDefault="00EC5046" w:rsidP="00EC5046">
            <w:pPr>
              <w:numPr>
                <w:ilvl w:val="0"/>
                <w:numId w:val="11"/>
              </w:numPr>
            </w:pPr>
            <w:r w:rsidRPr="006808BD">
              <w:t>Kriteria a parametry ergonomického hodnocení pracovních systémů.</w:t>
            </w:r>
          </w:p>
          <w:p w14:paraId="3E40F537" w14:textId="77777777" w:rsidR="00EC5046" w:rsidRPr="006808BD" w:rsidRDefault="00EC5046" w:rsidP="00EC5046">
            <w:pPr>
              <w:numPr>
                <w:ilvl w:val="0"/>
                <w:numId w:val="11"/>
              </w:numPr>
            </w:pPr>
            <w:r w:rsidRPr="006808BD">
              <w:t>Výkonová kapacita člověka.</w:t>
            </w:r>
          </w:p>
          <w:p w14:paraId="5D0C01E4" w14:textId="77777777" w:rsidR="00EC5046" w:rsidRPr="006808BD" w:rsidRDefault="00EC5046" w:rsidP="00EC5046">
            <w:pPr>
              <w:numPr>
                <w:ilvl w:val="0"/>
                <w:numId w:val="11"/>
              </w:numPr>
            </w:pPr>
            <w:r w:rsidRPr="006808BD">
              <w:t>Psychická a senzorická kapacita člověka..</w:t>
            </w:r>
          </w:p>
          <w:p w14:paraId="30B16989" w14:textId="77777777" w:rsidR="00EC5046" w:rsidRPr="006808BD" w:rsidRDefault="00EC5046" w:rsidP="00EC5046">
            <w:pPr>
              <w:numPr>
                <w:ilvl w:val="0"/>
                <w:numId w:val="11"/>
              </w:numPr>
            </w:pPr>
            <w:r w:rsidRPr="006808BD">
              <w:t>Stres, stresory, nadměrná pracovní zátěž.</w:t>
            </w:r>
          </w:p>
          <w:p w14:paraId="212A8137" w14:textId="77777777" w:rsidR="00EC5046" w:rsidRPr="006808BD" w:rsidRDefault="00EC5046" w:rsidP="00EC5046">
            <w:pPr>
              <w:numPr>
                <w:ilvl w:val="0"/>
                <w:numId w:val="11"/>
              </w:numPr>
            </w:pPr>
            <w:r w:rsidRPr="006808BD">
              <w:t>Směnová a noční ráce.</w:t>
            </w:r>
          </w:p>
          <w:p w14:paraId="76ABE9A7" w14:textId="77777777" w:rsidR="00EC5046" w:rsidRPr="006808BD" w:rsidRDefault="00EC5046" w:rsidP="00EC5046">
            <w:pPr>
              <w:numPr>
                <w:ilvl w:val="0"/>
                <w:numId w:val="11"/>
              </w:numPr>
            </w:pPr>
            <w:r w:rsidRPr="006808BD">
              <w:rPr>
                <w:color w:val="000000"/>
                <w:shd w:val="clear" w:color="auto" w:fill="FFFFFF"/>
              </w:rPr>
              <w:t>Prevence nadměrné pracovní zátěže.</w:t>
            </w:r>
          </w:p>
          <w:p w14:paraId="3C2FA13B" w14:textId="77777777" w:rsidR="00EC5046" w:rsidRPr="006808BD" w:rsidRDefault="00EC5046" w:rsidP="00EC5046">
            <w:pPr>
              <w:numPr>
                <w:ilvl w:val="0"/>
                <w:numId w:val="11"/>
              </w:numPr>
            </w:pPr>
            <w:r w:rsidRPr="006808BD">
              <w:t>Profesionálně podmíněná onemocnění.</w:t>
            </w:r>
          </w:p>
          <w:p w14:paraId="0A492E20" w14:textId="77777777" w:rsidR="00EC5046" w:rsidRPr="006808BD" w:rsidRDefault="00EC5046" w:rsidP="00EC5046">
            <w:pPr>
              <w:numPr>
                <w:ilvl w:val="0"/>
                <w:numId w:val="11"/>
              </w:numPr>
            </w:pPr>
            <w:r w:rsidRPr="006808BD">
              <w:t>Pracovní polohy – práce v sedě, ve stoje, práce s počítačem.</w:t>
            </w:r>
          </w:p>
          <w:p w14:paraId="347B455C" w14:textId="77777777" w:rsidR="00EC5046" w:rsidRPr="006808BD" w:rsidRDefault="00EC5046" w:rsidP="00EC5046">
            <w:pPr>
              <w:numPr>
                <w:ilvl w:val="0"/>
                <w:numId w:val="11"/>
              </w:numPr>
            </w:pPr>
            <w:r w:rsidRPr="006808BD">
              <w:t>Rehabilitační ergonomie.</w:t>
            </w:r>
          </w:p>
          <w:p w14:paraId="7820BC0D" w14:textId="77777777" w:rsidR="00EC5046" w:rsidRPr="006808BD" w:rsidRDefault="00EC5046" w:rsidP="00EC5046">
            <w:pPr>
              <w:numPr>
                <w:ilvl w:val="0"/>
                <w:numId w:val="11"/>
              </w:numPr>
            </w:pPr>
            <w:r w:rsidRPr="006808BD">
              <w:t>Psychologie práce a bezpečnosti.</w:t>
            </w:r>
          </w:p>
          <w:p w14:paraId="1ADB3290" w14:textId="77777777" w:rsidR="00EC5046" w:rsidRPr="006808BD" w:rsidRDefault="00EC5046" w:rsidP="00EC5046">
            <w:pPr>
              <w:numPr>
                <w:ilvl w:val="0"/>
                <w:numId w:val="11"/>
              </w:numPr>
            </w:pPr>
            <w:r w:rsidRPr="006808BD">
              <w:t>Zátěžové a traumatické situace</w:t>
            </w:r>
            <w:r>
              <w:t>.</w:t>
            </w:r>
          </w:p>
          <w:p w14:paraId="662F9142" w14:textId="77777777" w:rsidR="00EC5046" w:rsidRDefault="00EC5046" w:rsidP="00EC5046">
            <w:pPr>
              <w:numPr>
                <w:ilvl w:val="0"/>
                <w:numId w:val="11"/>
              </w:numPr>
            </w:pPr>
            <w:r>
              <w:t>S</w:t>
            </w:r>
            <w:r w:rsidRPr="006808BD">
              <w:t>ociální komunikace; zadání témat seminární práce.</w:t>
            </w:r>
          </w:p>
          <w:p w14:paraId="49E46DBD" w14:textId="77777777" w:rsidR="00EC5046" w:rsidRDefault="00EC5046" w:rsidP="00EC5046">
            <w:pPr>
              <w:numPr>
                <w:ilvl w:val="0"/>
                <w:numId w:val="11"/>
              </w:numPr>
            </w:pPr>
            <w:r w:rsidRPr="006808BD">
              <w:t>Prezentace zadaných seminárních prací.</w:t>
            </w:r>
          </w:p>
        </w:tc>
      </w:tr>
      <w:tr w:rsidR="00EC5046" w14:paraId="37EA69B8" w14:textId="77777777" w:rsidTr="00566D26">
        <w:trPr>
          <w:trHeight w:val="265"/>
        </w:trPr>
        <w:tc>
          <w:tcPr>
            <w:tcW w:w="3653" w:type="dxa"/>
            <w:gridSpan w:val="2"/>
            <w:tcBorders>
              <w:top w:val="nil"/>
            </w:tcBorders>
            <w:shd w:val="clear" w:color="auto" w:fill="F7CAAC"/>
          </w:tcPr>
          <w:p w14:paraId="10B1D9B6" w14:textId="77777777" w:rsidR="00EC5046" w:rsidRDefault="00EC5046" w:rsidP="00566D26">
            <w:r>
              <w:rPr>
                <w:b/>
              </w:rPr>
              <w:t>Studijní literatura a studijní pomůcky</w:t>
            </w:r>
          </w:p>
        </w:tc>
        <w:tc>
          <w:tcPr>
            <w:tcW w:w="6202" w:type="dxa"/>
            <w:gridSpan w:val="6"/>
            <w:tcBorders>
              <w:top w:val="nil"/>
              <w:bottom w:val="nil"/>
            </w:tcBorders>
          </w:tcPr>
          <w:p w14:paraId="11F9D198" w14:textId="77777777" w:rsidR="00EC5046" w:rsidRDefault="00EC5046" w:rsidP="00566D26"/>
        </w:tc>
      </w:tr>
      <w:tr w:rsidR="00EC5046" w14:paraId="0CA267EA" w14:textId="77777777" w:rsidTr="00566D26">
        <w:trPr>
          <w:trHeight w:val="1497"/>
        </w:trPr>
        <w:tc>
          <w:tcPr>
            <w:tcW w:w="9855" w:type="dxa"/>
            <w:gridSpan w:val="8"/>
            <w:tcBorders>
              <w:top w:val="nil"/>
            </w:tcBorders>
          </w:tcPr>
          <w:p w14:paraId="36E685D8" w14:textId="77777777" w:rsidR="00EC5046" w:rsidRPr="00A711D1" w:rsidRDefault="00EC5046" w:rsidP="00566D26">
            <w:pPr>
              <w:rPr>
                <w:b/>
                <w:bCs/>
                <w:szCs w:val="18"/>
              </w:rPr>
            </w:pPr>
            <w:r w:rsidRPr="00A711D1">
              <w:rPr>
                <w:b/>
                <w:bCs/>
                <w:szCs w:val="18"/>
              </w:rPr>
              <w:t>Povinná literatura:</w:t>
            </w:r>
          </w:p>
          <w:p w14:paraId="44A98CAE" w14:textId="77777777" w:rsidR="00EC5046" w:rsidRPr="00111E43" w:rsidRDefault="00EC5046" w:rsidP="00566D26">
            <w:pPr>
              <w:rPr>
                <w:szCs w:val="18"/>
              </w:rPr>
            </w:pPr>
            <w:r w:rsidRPr="00111E43">
              <w:rPr>
                <w:szCs w:val="18"/>
              </w:rPr>
              <w:t xml:space="preserve">STANTON, N., A.: </w:t>
            </w:r>
            <w:r w:rsidRPr="00111E43">
              <w:rPr>
                <w:i/>
                <w:szCs w:val="18"/>
              </w:rPr>
              <w:t>Handbook Of Human Factors And Ergonomics Methods</w:t>
            </w:r>
            <w:r w:rsidRPr="00111E43">
              <w:rPr>
                <w:szCs w:val="18"/>
              </w:rPr>
              <w:t>. Boca Raton: CRC Press, c2005. ISBN isbn0415287006.</w:t>
            </w:r>
          </w:p>
          <w:p w14:paraId="3786C78D" w14:textId="77777777" w:rsidR="00EC5046" w:rsidRDefault="00EC5046" w:rsidP="00566D26">
            <w:pPr>
              <w:rPr>
                <w:szCs w:val="18"/>
              </w:rPr>
            </w:pPr>
            <w:r w:rsidRPr="00111E43">
              <w:rPr>
                <w:caps/>
                <w:szCs w:val="18"/>
              </w:rPr>
              <w:t>Amick III BC, Robertson MM, DeRango K, Bazzani L, Moore A, Rooney T</w:t>
            </w:r>
            <w:r w:rsidRPr="00111E43">
              <w:rPr>
                <w:szCs w:val="18"/>
              </w:rPr>
              <w:t xml:space="preserve">. et al. </w:t>
            </w:r>
            <w:r w:rsidRPr="00111E43">
              <w:rPr>
                <w:i/>
                <w:szCs w:val="18"/>
              </w:rPr>
              <w:t>Effect Of Office Ergonomics Intervention On Reducing Musculoskeletal Symptoms</w:t>
            </w:r>
            <w:r w:rsidRPr="00111E43">
              <w:rPr>
                <w:szCs w:val="18"/>
              </w:rPr>
              <w:t>. Spine. 2003;28(24):2706–11</w:t>
            </w:r>
          </w:p>
          <w:p w14:paraId="48A24BFB" w14:textId="77777777" w:rsidR="00EC5046" w:rsidRPr="00E33FD7" w:rsidRDefault="00EC5046" w:rsidP="00566D26">
            <w:pPr>
              <w:rPr>
                <w:szCs w:val="18"/>
              </w:rPr>
            </w:pPr>
            <w:r w:rsidRPr="00E33FD7">
              <w:rPr>
                <w:b/>
                <w:bCs/>
                <w:szCs w:val="18"/>
              </w:rPr>
              <w:t>Doporučená literatura:</w:t>
            </w:r>
          </w:p>
          <w:p w14:paraId="1549BB45" w14:textId="77777777" w:rsidR="00EC5046" w:rsidRPr="00137727" w:rsidRDefault="00EC5046" w:rsidP="00566D26">
            <w:pPr>
              <w:rPr>
                <w:szCs w:val="18"/>
                <w:shd w:val="clear" w:color="auto" w:fill="FFFFFF"/>
              </w:rPr>
            </w:pPr>
            <w:r w:rsidRPr="00137727">
              <w:rPr>
                <w:szCs w:val="18"/>
                <w:shd w:val="clear" w:color="auto" w:fill="FFFFFF"/>
              </w:rPr>
              <w:t>REALYVASQUEZ, Arturo, Aidé Aracely MALDONADO-MACÍAS a Karina Cecilia ARREDONDO. </w:t>
            </w:r>
            <w:r w:rsidRPr="00137727">
              <w:rPr>
                <w:i/>
                <w:iCs/>
                <w:szCs w:val="18"/>
                <w:shd w:val="clear" w:color="auto" w:fill="FFFFFF"/>
              </w:rPr>
              <w:t xml:space="preserve">Advanced </w:t>
            </w:r>
            <w:r w:rsidRPr="00E33FD7">
              <w:rPr>
                <w:i/>
                <w:iCs/>
                <w:szCs w:val="18"/>
                <w:shd w:val="clear" w:color="auto" w:fill="FFFFFF"/>
              </w:rPr>
              <w:t>Macroergonomics And Sociotechnical Approaches For Optimal Organizational Performance</w:t>
            </w:r>
            <w:r w:rsidRPr="00E33FD7">
              <w:rPr>
                <w:szCs w:val="18"/>
                <w:shd w:val="clear" w:color="auto" w:fill="FFFFFF"/>
              </w:rPr>
              <w:t>.</w:t>
            </w:r>
            <w:r w:rsidRPr="00137727">
              <w:rPr>
                <w:szCs w:val="18"/>
                <w:shd w:val="clear" w:color="auto" w:fill="FFFFFF"/>
              </w:rPr>
              <w:t xml:space="preserve"> Hershey, PA: Business Science Reference, [2018].</w:t>
            </w:r>
          </w:p>
          <w:p w14:paraId="48A20CCC" w14:textId="77777777" w:rsidR="00EC5046" w:rsidRPr="00137727" w:rsidRDefault="00EC5046" w:rsidP="00566D26">
            <w:pPr>
              <w:rPr>
                <w:szCs w:val="18"/>
              </w:rPr>
            </w:pPr>
            <w:r w:rsidRPr="00137727">
              <w:rPr>
                <w:caps/>
                <w:szCs w:val="18"/>
              </w:rPr>
              <w:t>Brenda K. Wiederhold</w:t>
            </w:r>
            <w:r w:rsidRPr="00137727">
              <w:rPr>
                <w:szCs w:val="18"/>
              </w:rPr>
              <w:t xml:space="preserve">. The Role of Psychology in Enhancing Cybersecurity. </w:t>
            </w:r>
            <w:r w:rsidRPr="00137727">
              <w:rPr>
                <w:i/>
                <w:szCs w:val="18"/>
              </w:rPr>
              <w:t>Cyberpsychology, Behavior, and Social Networking</w:t>
            </w:r>
            <w:r w:rsidRPr="00137727">
              <w:rPr>
                <w:szCs w:val="18"/>
              </w:rPr>
              <w:t>, 17(3), pp. 131–132. 2014</w:t>
            </w:r>
          </w:p>
          <w:p w14:paraId="0BD1D9EF" w14:textId="77777777" w:rsidR="00EC5046" w:rsidRPr="00137727" w:rsidRDefault="00EC5046" w:rsidP="00566D26">
            <w:pPr>
              <w:jc w:val="left"/>
              <w:rPr>
                <w:sz w:val="18"/>
                <w:szCs w:val="18"/>
              </w:rPr>
            </w:pPr>
            <w:r w:rsidRPr="00137727">
              <w:rPr>
                <w:caps/>
                <w:szCs w:val="18"/>
              </w:rPr>
              <w:t>Eli J. Finkel. Jeffry A. Simpson. Paul W. Eastwick</w:t>
            </w:r>
            <w:r w:rsidRPr="00137727">
              <w:rPr>
                <w:szCs w:val="18"/>
              </w:rPr>
              <w:t xml:space="preserve">. The Psychology of Close Relationships: Fourteen Core Principles. 2017. </w:t>
            </w:r>
            <w:r w:rsidRPr="00137727">
              <w:rPr>
                <w:i/>
                <w:szCs w:val="18"/>
              </w:rPr>
              <w:t>Annual Review of Psychology</w:t>
            </w:r>
            <w:r w:rsidRPr="00137727">
              <w:rPr>
                <w:szCs w:val="18"/>
              </w:rPr>
              <w:t xml:space="preserve">. P 383-411. avaliable: </w:t>
            </w:r>
            <w:hyperlink r:id="rId29" w:history="1">
              <w:r w:rsidRPr="00137727">
                <w:rPr>
                  <w:rStyle w:val="Hypertextovodkaz"/>
                  <w:szCs w:val="18"/>
                </w:rPr>
                <w:t>https://www.annualreviews.org/doi/abs/10.1146/annurev-psych-010416-044038</w:t>
              </w:r>
            </w:hyperlink>
          </w:p>
        </w:tc>
      </w:tr>
      <w:tr w:rsidR="00EC5046" w14:paraId="3E502C03"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79376D" w14:textId="77777777" w:rsidR="00EC5046" w:rsidRDefault="00EC5046" w:rsidP="00566D26">
            <w:pPr>
              <w:jc w:val="center"/>
              <w:rPr>
                <w:b/>
              </w:rPr>
            </w:pPr>
            <w:r>
              <w:rPr>
                <w:b/>
              </w:rPr>
              <w:t>Informace ke kombinované nebo distanční formě</w:t>
            </w:r>
          </w:p>
        </w:tc>
      </w:tr>
      <w:tr w:rsidR="00EC5046" w14:paraId="520BAEE2" w14:textId="77777777" w:rsidTr="00566D26">
        <w:tc>
          <w:tcPr>
            <w:tcW w:w="4787" w:type="dxa"/>
            <w:gridSpan w:val="3"/>
            <w:tcBorders>
              <w:top w:val="single" w:sz="2" w:space="0" w:color="auto"/>
            </w:tcBorders>
            <w:shd w:val="clear" w:color="auto" w:fill="F7CAAC"/>
          </w:tcPr>
          <w:p w14:paraId="24B539A5" w14:textId="77777777" w:rsidR="00EC5046" w:rsidRDefault="00EC5046" w:rsidP="00566D26">
            <w:r>
              <w:rPr>
                <w:b/>
              </w:rPr>
              <w:t>Rozsah konzultací (soustředění)</w:t>
            </w:r>
          </w:p>
        </w:tc>
        <w:tc>
          <w:tcPr>
            <w:tcW w:w="889" w:type="dxa"/>
            <w:tcBorders>
              <w:top w:val="single" w:sz="2" w:space="0" w:color="auto"/>
            </w:tcBorders>
          </w:tcPr>
          <w:p w14:paraId="57713E84" w14:textId="77777777" w:rsidR="00EC5046" w:rsidRDefault="00EC5046" w:rsidP="00566D26">
            <w:r>
              <w:t>14</w:t>
            </w:r>
          </w:p>
        </w:tc>
        <w:tc>
          <w:tcPr>
            <w:tcW w:w="4179" w:type="dxa"/>
            <w:gridSpan w:val="4"/>
            <w:tcBorders>
              <w:top w:val="single" w:sz="2" w:space="0" w:color="auto"/>
            </w:tcBorders>
            <w:shd w:val="clear" w:color="auto" w:fill="F7CAAC"/>
          </w:tcPr>
          <w:p w14:paraId="2E78240C" w14:textId="77777777" w:rsidR="00EC5046" w:rsidRDefault="00EC5046" w:rsidP="00566D26">
            <w:pPr>
              <w:rPr>
                <w:b/>
              </w:rPr>
            </w:pPr>
            <w:r>
              <w:rPr>
                <w:b/>
              </w:rPr>
              <w:t xml:space="preserve">hodin </w:t>
            </w:r>
          </w:p>
        </w:tc>
      </w:tr>
      <w:tr w:rsidR="00EC5046" w14:paraId="4905F06D" w14:textId="77777777" w:rsidTr="00566D26">
        <w:tc>
          <w:tcPr>
            <w:tcW w:w="9855" w:type="dxa"/>
            <w:gridSpan w:val="8"/>
            <w:shd w:val="clear" w:color="auto" w:fill="F7CAAC"/>
          </w:tcPr>
          <w:p w14:paraId="2540FBBB" w14:textId="77777777" w:rsidR="00EC5046" w:rsidRDefault="00EC5046" w:rsidP="00566D26">
            <w:pPr>
              <w:rPr>
                <w:b/>
              </w:rPr>
            </w:pPr>
            <w:r>
              <w:rPr>
                <w:b/>
              </w:rPr>
              <w:t>Informace o způsobu kontaktu s vyučujícím</w:t>
            </w:r>
          </w:p>
        </w:tc>
      </w:tr>
      <w:tr w:rsidR="00EC5046" w14:paraId="12D2CE9F" w14:textId="77777777" w:rsidTr="00566D26">
        <w:trPr>
          <w:trHeight w:val="560"/>
        </w:trPr>
        <w:tc>
          <w:tcPr>
            <w:tcW w:w="9855" w:type="dxa"/>
            <w:gridSpan w:val="8"/>
          </w:tcPr>
          <w:p w14:paraId="03E567FC" w14:textId="77777777" w:rsidR="00EC5046" w:rsidRPr="006808BD" w:rsidRDefault="00EC5046" w:rsidP="00566D26">
            <w:r w:rsidRPr="006808BD">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C4D5359" w14:textId="77777777" w:rsidR="00EC5046" w:rsidRDefault="00EC5046" w:rsidP="00EC504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EC5046" w14:paraId="319D3134" w14:textId="77777777" w:rsidTr="00566D26">
        <w:tc>
          <w:tcPr>
            <w:tcW w:w="9855" w:type="dxa"/>
            <w:gridSpan w:val="8"/>
            <w:tcBorders>
              <w:bottom w:val="double" w:sz="4" w:space="0" w:color="auto"/>
            </w:tcBorders>
            <w:shd w:val="clear" w:color="auto" w:fill="BDD6EE"/>
          </w:tcPr>
          <w:p w14:paraId="7D834FE6" w14:textId="446B372C" w:rsidR="00EC5046" w:rsidRDefault="00EC5046" w:rsidP="00566D26">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ins w:id="548" w:author="Jiří Vojtěšek" w:date="2018-11-26T14:08:00Z">
              <w:r w:rsidR="00926202" w:rsidRPr="00926202">
                <w:rPr>
                  <w:rStyle w:val="Odkazintenzivn"/>
                  <w:rPrChange w:id="549" w:author="Jiří Vojtěšek" w:date="2018-11-26T14:08:00Z">
                    <w:rPr>
                      <w:b/>
                    </w:rPr>
                  </w:rPrChange>
                </w:rPr>
                <w:t>Abecední seznam</w:t>
              </w:r>
            </w:ins>
            <w:del w:id="550" w:author="Jiří Vojtěšek" w:date="2018-11-26T14:08:00Z">
              <w:r w:rsidRPr="00137727" w:rsidDel="00926202">
                <w:rPr>
                  <w:rStyle w:val="Odkazintenzivn"/>
                </w:rPr>
                <w:delText>Abecední seznam</w:delText>
              </w:r>
            </w:del>
            <w:r w:rsidRPr="00192247">
              <w:rPr>
                <w:rStyle w:val="Odkazintenzivn"/>
              </w:rPr>
              <w:fldChar w:fldCharType="end"/>
            </w:r>
          </w:p>
        </w:tc>
      </w:tr>
      <w:tr w:rsidR="00EC5046" w14:paraId="7775FCB7" w14:textId="77777777" w:rsidTr="00566D26">
        <w:tc>
          <w:tcPr>
            <w:tcW w:w="3086" w:type="dxa"/>
            <w:tcBorders>
              <w:top w:val="double" w:sz="4" w:space="0" w:color="auto"/>
            </w:tcBorders>
            <w:shd w:val="clear" w:color="auto" w:fill="F7CAAC"/>
          </w:tcPr>
          <w:p w14:paraId="76755B19" w14:textId="77777777" w:rsidR="00EC5046" w:rsidRDefault="00EC5046" w:rsidP="00566D26">
            <w:pPr>
              <w:rPr>
                <w:b/>
              </w:rPr>
            </w:pPr>
            <w:r>
              <w:rPr>
                <w:b/>
              </w:rPr>
              <w:t>Název studijního předmětu</w:t>
            </w:r>
          </w:p>
        </w:tc>
        <w:tc>
          <w:tcPr>
            <w:tcW w:w="6769" w:type="dxa"/>
            <w:gridSpan w:val="7"/>
            <w:tcBorders>
              <w:top w:val="double" w:sz="4" w:space="0" w:color="auto"/>
            </w:tcBorders>
          </w:tcPr>
          <w:p w14:paraId="0F34CBAA" w14:textId="77777777" w:rsidR="00EC5046" w:rsidRDefault="00EC5046" w:rsidP="00566D26">
            <w:bookmarkStart w:id="551" w:name="TheoryofSecurity"/>
            <w:r>
              <w:t>Theory of Security</w:t>
            </w:r>
            <w:bookmarkEnd w:id="551"/>
          </w:p>
        </w:tc>
      </w:tr>
      <w:tr w:rsidR="00EC5046" w14:paraId="56C83339" w14:textId="77777777" w:rsidTr="00566D26">
        <w:tc>
          <w:tcPr>
            <w:tcW w:w="3086" w:type="dxa"/>
            <w:shd w:val="clear" w:color="auto" w:fill="F7CAAC"/>
          </w:tcPr>
          <w:p w14:paraId="046CEF05" w14:textId="77777777" w:rsidR="00EC5046" w:rsidRDefault="00EC5046" w:rsidP="00566D26">
            <w:pPr>
              <w:rPr>
                <w:b/>
              </w:rPr>
            </w:pPr>
            <w:r>
              <w:rPr>
                <w:b/>
              </w:rPr>
              <w:t>Typ předmětu</w:t>
            </w:r>
          </w:p>
        </w:tc>
        <w:tc>
          <w:tcPr>
            <w:tcW w:w="3406" w:type="dxa"/>
            <w:gridSpan w:val="4"/>
          </w:tcPr>
          <w:p w14:paraId="621A5414" w14:textId="77777777" w:rsidR="00EC5046" w:rsidRDefault="00EC5046" w:rsidP="00566D26">
            <w:r>
              <w:t>Povinný „ZT“ pro specializace:</w:t>
            </w:r>
          </w:p>
          <w:p w14:paraId="27186520" w14:textId="77777777" w:rsidR="00EC5046" w:rsidRDefault="00EC5046" w:rsidP="00566D26">
            <w:r>
              <w:t>Bezpečnostní technologie</w:t>
            </w:r>
          </w:p>
          <w:p w14:paraId="6DEC38A4" w14:textId="77777777" w:rsidR="00EC5046" w:rsidRDefault="00EC5046" w:rsidP="00566D26">
            <w:r>
              <w:t>Bezpečnostní management</w:t>
            </w:r>
          </w:p>
        </w:tc>
        <w:tc>
          <w:tcPr>
            <w:tcW w:w="2755" w:type="dxa"/>
            <w:gridSpan w:val="2"/>
            <w:shd w:val="clear" w:color="auto" w:fill="F7CAAC"/>
          </w:tcPr>
          <w:p w14:paraId="1A45D860" w14:textId="77777777" w:rsidR="00EC5046" w:rsidRDefault="00EC5046" w:rsidP="00566D26">
            <w:r>
              <w:rPr>
                <w:b/>
              </w:rPr>
              <w:t>doporučený ročník / semestr</w:t>
            </w:r>
          </w:p>
        </w:tc>
        <w:tc>
          <w:tcPr>
            <w:tcW w:w="608" w:type="dxa"/>
          </w:tcPr>
          <w:p w14:paraId="048AAAD4" w14:textId="77777777" w:rsidR="00EC5046" w:rsidRDefault="00EC5046" w:rsidP="00566D26">
            <w:r>
              <w:t>1/Z</w:t>
            </w:r>
          </w:p>
        </w:tc>
      </w:tr>
      <w:tr w:rsidR="00EC5046" w14:paraId="3E795634" w14:textId="77777777" w:rsidTr="00566D26">
        <w:tc>
          <w:tcPr>
            <w:tcW w:w="3086" w:type="dxa"/>
            <w:shd w:val="clear" w:color="auto" w:fill="F7CAAC"/>
          </w:tcPr>
          <w:p w14:paraId="5961F1FD" w14:textId="77777777" w:rsidR="00EC5046" w:rsidRDefault="00EC5046" w:rsidP="00566D26">
            <w:pPr>
              <w:rPr>
                <w:b/>
              </w:rPr>
            </w:pPr>
            <w:r>
              <w:rPr>
                <w:b/>
              </w:rPr>
              <w:t>Rozsah studijního předmětu</w:t>
            </w:r>
          </w:p>
        </w:tc>
        <w:tc>
          <w:tcPr>
            <w:tcW w:w="1701" w:type="dxa"/>
            <w:gridSpan w:val="2"/>
          </w:tcPr>
          <w:p w14:paraId="1D8D6069" w14:textId="77777777" w:rsidR="00EC5046" w:rsidRDefault="00EC5046" w:rsidP="00566D26">
            <w:r>
              <w:t>28p + 14s</w:t>
            </w:r>
          </w:p>
        </w:tc>
        <w:tc>
          <w:tcPr>
            <w:tcW w:w="889" w:type="dxa"/>
            <w:shd w:val="clear" w:color="auto" w:fill="F7CAAC"/>
          </w:tcPr>
          <w:p w14:paraId="53B86C64" w14:textId="77777777" w:rsidR="00EC5046" w:rsidRDefault="00EC5046" w:rsidP="00566D26">
            <w:pPr>
              <w:rPr>
                <w:b/>
              </w:rPr>
            </w:pPr>
            <w:r>
              <w:rPr>
                <w:b/>
              </w:rPr>
              <w:t xml:space="preserve">hod. </w:t>
            </w:r>
          </w:p>
        </w:tc>
        <w:tc>
          <w:tcPr>
            <w:tcW w:w="816" w:type="dxa"/>
          </w:tcPr>
          <w:p w14:paraId="652326C5" w14:textId="77777777" w:rsidR="00EC5046" w:rsidRDefault="00EC5046" w:rsidP="00566D26"/>
        </w:tc>
        <w:tc>
          <w:tcPr>
            <w:tcW w:w="2156" w:type="dxa"/>
            <w:shd w:val="clear" w:color="auto" w:fill="F7CAAC"/>
          </w:tcPr>
          <w:p w14:paraId="109349BB" w14:textId="77777777" w:rsidR="00EC5046" w:rsidRDefault="00EC5046" w:rsidP="00566D26">
            <w:pPr>
              <w:rPr>
                <w:b/>
              </w:rPr>
            </w:pPr>
            <w:r>
              <w:rPr>
                <w:b/>
              </w:rPr>
              <w:t>kreditů</w:t>
            </w:r>
          </w:p>
        </w:tc>
        <w:tc>
          <w:tcPr>
            <w:tcW w:w="1207" w:type="dxa"/>
            <w:gridSpan w:val="2"/>
          </w:tcPr>
          <w:p w14:paraId="7D804F91" w14:textId="77777777" w:rsidR="00EC5046" w:rsidRDefault="00EC5046" w:rsidP="00566D26">
            <w:r>
              <w:t>4</w:t>
            </w:r>
          </w:p>
        </w:tc>
      </w:tr>
      <w:tr w:rsidR="00EC5046" w14:paraId="64EA92CF" w14:textId="77777777" w:rsidTr="00566D26">
        <w:tc>
          <w:tcPr>
            <w:tcW w:w="3086" w:type="dxa"/>
            <w:shd w:val="clear" w:color="auto" w:fill="F7CAAC"/>
          </w:tcPr>
          <w:p w14:paraId="4FECCB5A" w14:textId="77777777" w:rsidR="00EC5046" w:rsidRDefault="00EC5046" w:rsidP="00566D26">
            <w:pPr>
              <w:rPr>
                <w:b/>
                <w:sz w:val="22"/>
              </w:rPr>
            </w:pPr>
            <w:r>
              <w:rPr>
                <w:b/>
              </w:rPr>
              <w:t>Prerekvizity, korekvizity, ekvivalence</w:t>
            </w:r>
          </w:p>
        </w:tc>
        <w:tc>
          <w:tcPr>
            <w:tcW w:w="6769" w:type="dxa"/>
            <w:gridSpan w:val="7"/>
          </w:tcPr>
          <w:p w14:paraId="4A4219F4" w14:textId="77777777" w:rsidR="00EC5046" w:rsidRDefault="00EC5046" w:rsidP="00566D26">
            <w:r>
              <w:t>nejsou</w:t>
            </w:r>
          </w:p>
        </w:tc>
      </w:tr>
      <w:tr w:rsidR="00EC5046" w14:paraId="57BBBBBC" w14:textId="77777777" w:rsidTr="00566D26">
        <w:tc>
          <w:tcPr>
            <w:tcW w:w="3086" w:type="dxa"/>
            <w:shd w:val="clear" w:color="auto" w:fill="F7CAAC"/>
          </w:tcPr>
          <w:p w14:paraId="160F01FE" w14:textId="77777777" w:rsidR="00EC5046" w:rsidRDefault="00EC5046" w:rsidP="00566D26">
            <w:pPr>
              <w:rPr>
                <w:b/>
              </w:rPr>
            </w:pPr>
            <w:r>
              <w:rPr>
                <w:b/>
              </w:rPr>
              <w:t>Způsob ověření studijních výsledků</w:t>
            </w:r>
          </w:p>
        </w:tc>
        <w:tc>
          <w:tcPr>
            <w:tcW w:w="3406" w:type="dxa"/>
            <w:gridSpan w:val="4"/>
          </w:tcPr>
          <w:p w14:paraId="58CC2B3D" w14:textId="77777777" w:rsidR="00EC5046" w:rsidRDefault="00EC5046" w:rsidP="00566D26">
            <w:r>
              <w:t>Zápočet, zkouška</w:t>
            </w:r>
          </w:p>
        </w:tc>
        <w:tc>
          <w:tcPr>
            <w:tcW w:w="2156" w:type="dxa"/>
            <w:shd w:val="clear" w:color="auto" w:fill="F7CAAC"/>
          </w:tcPr>
          <w:p w14:paraId="2BA3A551" w14:textId="77777777" w:rsidR="00EC5046" w:rsidRDefault="00EC5046" w:rsidP="00566D26">
            <w:pPr>
              <w:rPr>
                <w:b/>
              </w:rPr>
            </w:pPr>
            <w:r>
              <w:rPr>
                <w:b/>
              </w:rPr>
              <w:t>Forma výuky</w:t>
            </w:r>
          </w:p>
        </w:tc>
        <w:tc>
          <w:tcPr>
            <w:tcW w:w="1207" w:type="dxa"/>
            <w:gridSpan w:val="2"/>
          </w:tcPr>
          <w:p w14:paraId="4009EC51" w14:textId="77777777" w:rsidR="00EC5046" w:rsidRDefault="00EC5046" w:rsidP="00566D26">
            <w:r>
              <w:t>přednáška cvičení</w:t>
            </w:r>
          </w:p>
        </w:tc>
      </w:tr>
      <w:tr w:rsidR="00EC5046" w14:paraId="3A14ED56" w14:textId="77777777" w:rsidTr="00566D26">
        <w:trPr>
          <w:trHeight w:val="1110"/>
        </w:trPr>
        <w:tc>
          <w:tcPr>
            <w:tcW w:w="3086" w:type="dxa"/>
            <w:shd w:val="clear" w:color="auto" w:fill="F7CAAC"/>
          </w:tcPr>
          <w:p w14:paraId="581E131B" w14:textId="77777777" w:rsidR="00EC5046" w:rsidRDefault="00EC5046" w:rsidP="00566D26">
            <w:pPr>
              <w:rPr>
                <w:b/>
              </w:rPr>
            </w:pPr>
            <w:r>
              <w:rPr>
                <w:b/>
              </w:rPr>
              <w:t>Forma způsobu ověření studijních výsledků a další požadavky na studenta</w:t>
            </w:r>
          </w:p>
        </w:tc>
        <w:tc>
          <w:tcPr>
            <w:tcW w:w="6769" w:type="dxa"/>
            <w:gridSpan w:val="7"/>
            <w:tcBorders>
              <w:bottom w:val="nil"/>
            </w:tcBorders>
          </w:tcPr>
          <w:p w14:paraId="14CFDDA9" w14:textId="77777777" w:rsidR="00EC5046" w:rsidRDefault="00EC5046" w:rsidP="00566D26">
            <w:r>
              <w:t>Pro udělení</w:t>
            </w:r>
            <w:r w:rsidRPr="00EC44EC">
              <w:t xml:space="preserve"> zápočtu </w:t>
            </w:r>
            <w:r>
              <w:t xml:space="preserve">je požadováno: </w:t>
            </w:r>
          </w:p>
          <w:p w14:paraId="057750A0" w14:textId="77777777" w:rsidR="00EC5046" w:rsidRDefault="00EC5046" w:rsidP="00EC5046">
            <w:pPr>
              <w:pStyle w:val="Odstavecseseznamem"/>
              <w:numPr>
                <w:ilvl w:val="0"/>
                <w:numId w:val="7"/>
              </w:numPr>
            </w:pPr>
            <w:r>
              <w:t>a</w:t>
            </w:r>
            <w:r w:rsidRPr="006F72C0">
              <w:t>ktivní účast ve výuce</w:t>
            </w:r>
            <w:r>
              <w:t xml:space="preserve"> (přednášky/cvičení)</w:t>
            </w:r>
            <w:r w:rsidRPr="006F72C0">
              <w:t xml:space="preserve"> v rozsahu min. 80%</w:t>
            </w:r>
          </w:p>
          <w:p w14:paraId="4D5CAE64" w14:textId="77777777" w:rsidR="00EC5046" w:rsidRDefault="00EC5046" w:rsidP="00EC5046">
            <w:pPr>
              <w:pStyle w:val="Odstavecseseznamem"/>
              <w:numPr>
                <w:ilvl w:val="0"/>
                <w:numId w:val="7"/>
              </w:numPr>
            </w:pPr>
            <w:r>
              <w:t>zpracování prezentace na zvolené téma</w:t>
            </w:r>
          </w:p>
          <w:p w14:paraId="779B08DE" w14:textId="77777777" w:rsidR="00EC5046" w:rsidRDefault="00EC5046" w:rsidP="00EC5046">
            <w:pPr>
              <w:pStyle w:val="Odstavecseseznamem"/>
              <w:numPr>
                <w:ilvl w:val="0"/>
                <w:numId w:val="7"/>
              </w:numPr>
            </w:pPr>
            <w:r>
              <w:t>v</w:t>
            </w:r>
            <w:r w:rsidRPr="006F72C0">
              <w:t>ypracování semestrální práce a její úspěšné obhájení formou kolokvia</w:t>
            </w:r>
          </w:p>
          <w:p w14:paraId="11B024FD" w14:textId="77777777" w:rsidR="00EC5046" w:rsidRDefault="00EC5046" w:rsidP="00566D26">
            <w:pPr>
              <w:ind w:left="60"/>
            </w:pPr>
            <w:r>
              <w:t>Pro úspěšné absolvování zkoušky je požadováno:</w:t>
            </w:r>
          </w:p>
          <w:p w14:paraId="2D87A699" w14:textId="77777777" w:rsidR="00EC5046" w:rsidRDefault="00EC5046" w:rsidP="00EC5046">
            <w:pPr>
              <w:pStyle w:val="Odstavecseseznamem"/>
              <w:numPr>
                <w:ilvl w:val="0"/>
                <w:numId w:val="7"/>
              </w:numPr>
            </w:pPr>
            <w:r>
              <w:t>splnění požadavků zápočtu</w:t>
            </w:r>
          </w:p>
          <w:p w14:paraId="480F0742" w14:textId="77777777" w:rsidR="00EC5046" w:rsidRDefault="00EC5046" w:rsidP="00EC5046">
            <w:pPr>
              <w:pStyle w:val="Odstavecseseznamem"/>
              <w:numPr>
                <w:ilvl w:val="0"/>
                <w:numId w:val="7"/>
              </w:numPr>
            </w:pPr>
            <w:r>
              <w:t>prokázání praktických odborných znalostí před ústní zkouškou</w:t>
            </w:r>
          </w:p>
          <w:p w14:paraId="03965A5A" w14:textId="77777777" w:rsidR="00EC5046" w:rsidRDefault="00EC5046" w:rsidP="00EC5046">
            <w:pPr>
              <w:pStyle w:val="Odstavecseseznamem"/>
              <w:numPr>
                <w:ilvl w:val="0"/>
                <w:numId w:val="7"/>
              </w:numPr>
            </w:pPr>
            <w:r>
              <w:t>o</w:t>
            </w:r>
            <w:r w:rsidRPr="006F72C0">
              <w:t>bhájení znalostí formou ústní</w:t>
            </w:r>
            <w:r>
              <w:t xml:space="preserve"> zkoušky</w:t>
            </w:r>
          </w:p>
        </w:tc>
      </w:tr>
      <w:tr w:rsidR="00EC5046" w14:paraId="25043F22" w14:textId="77777777" w:rsidTr="00405ADD">
        <w:trPr>
          <w:trHeight w:val="257"/>
        </w:trPr>
        <w:tc>
          <w:tcPr>
            <w:tcW w:w="9855" w:type="dxa"/>
            <w:gridSpan w:val="8"/>
            <w:tcBorders>
              <w:top w:val="nil"/>
            </w:tcBorders>
          </w:tcPr>
          <w:p w14:paraId="4FE1D063" w14:textId="77777777" w:rsidR="00EC5046" w:rsidRDefault="00EC5046" w:rsidP="00566D26"/>
        </w:tc>
      </w:tr>
      <w:tr w:rsidR="00EC5046" w14:paraId="023698CE" w14:textId="77777777" w:rsidTr="00566D26">
        <w:trPr>
          <w:trHeight w:val="197"/>
        </w:trPr>
        <w:tc>
          <w:tcPr>
            <w:tcW w:w="3086" w:type="dxa"/>
            <w:tcBorders>
              <w:top w:val="nil"/>
            </w:tcBorders>
            <w:shd w:val="clear" w:color="auto" w:fill="F7CAAC"/>
          </w:tcPr>
          <w:p w14:paraId="2EF6B4AC" w14:textId="77777777" w:rsidR="00EC5046" w:rsidRDefault="00EC5046" w:rsidP="00566D26">
            <w:pPr>
              <w:rPr>
                <w:b/>
              </w:rPr>
            </w:pPr>
            <w:r>
              <w:rPr>
                <w:b/>
              </w:rPr>
              <w:t>Garant předmětu</w:t>
            </w:r>
          </w:p>
        </w:tc>
        <w:tc>
          <w:tcPr>
            <w:tcW w:w="6769" w:type="dxa"/>
            <w:gridSpan w:val="7"/>
            <w:tcBorders>
              <w:top w:val="nil"/>
            </w:tcBorders>
          </w:tcPr>
          <w:p w14:paraId="497E029A" w14:textId="77777777" w:rsidR="00EC5046" w:rsidRDefault="00EC5046" w:rsidP="00566D26">
            <w:r>
              <w:t>doc. Ing. Luděk Lukáš, CSc.</w:t>
            </w:r>
          </w:p>
        </w:tc>
      </w:tr>
      <w:tr w:rsidR="00EC5046" w14:paraId="375FF8F8" w14:textId="77777777" w:rsidTr="00566D26">
        <w:trPr>
          <w:trHeight w:val="243"/>
        </w:trPr>
        <w:tc>
          <w:tcPr>
            <w:tcW w:w="3086" w:type="dxa"/>
            <w:tcBorders>
              <w:top w:val="nil"/>
            </w:tcBorders>
            <w:shd w:val="clear" w:color="auto" w:fill="F7CAAC"/>
          </w:tcPr>
          <w:p w14:paraId="0390B590" w14:textId="77777777" w:rsidR="00EC5046" w:rsidRDefault="00EC5046" w:rsidP="00566D26">
            <w:pPr>
              <w:rPr>
                <w:b/>
              </w:rPr>
            </w:pPr>
            <w:r>
              <w:rPr>
                <w:b/>
              </w:rPr>
              <w:t>Zapojení garanta do výuky předmětu</w:t>
            </w:r>
          </w:p>
        </w:tc>
        <w:tc>
          <w:tcPr>
            <w:tcW w:w="6769" w:type="dxa"/>
            <w:gridSpan w:val="7"/>
            <w:tcBorders>
              <w:top w:val="nil"/>
            </w:tcBorders>
          </w:tcPr>
          <w:p w14:paraId="6191F48F" w14:textId="77777777" w:rsidR="00EC5046" w:rsidRDefault="00EC5046" w:rsidP="00566D26">
            <w:r>
              <w:t>Vedení přednášek, kontrola úrovně zpracovaných semestrálních prací a ověření znalostí formou ústní zkoušky.</w:t>
            </w:r>
          </w:p>
        </w:tc>
      </w:tr>
      <w:tr w:rsidR="00EC5046" w14:paraId="78484C6D" w14:textId="77777777" w:rsidTr="00566D26">
        <w:tc>
          <w:tcPr>
            <w:tcW w:w="3086" w:type="dxa"/>
            <w:shd w:val="clear" w:color="auto" w:fill="F7CAAC"/>
          </w:tcPr>
          <w:p w14:paraId="77DF0347" w14:textId="77777777" w:rsidR="00EC5046" w:rsidRDefault="00EC5046" w:rsidP="00566D26">
            <w:pPr>
              <w:rPr>
                <w:b/>
              </w:rPr>
            </w:pPr>
            <w:r>
              <w:rPr>
                <w:b/>
              </w:rPr>
              <w:t>Vyučující</w:t>
            </w:r>
          </w:p>
        </w:tc>
        <w:tc>
          <w:tcPr>
            <w:tcW w:w="6769" w:type="dxa"/>
            <w:gridSpan w:val="7"/>
            <w:tcBorders>
              <w:bottom w:val="nil"/>
            </w:tcBorders>
          </w:tcPr>
          <w:p w14:paraId="418DBC0B" w14:textId="77777777" w:rsidR="00EC5046" w:rsidRDefault="00EC5046" w:rsidP="00566D26">
            <w:r>
              <w:t>doc. Ing. Luděk Lukáš, CSc., přednášky (100 %)</w:t>
            </w:r>
          </w:p>
          <w:p w14:paraId="7573D892" w14:textId="77777777" w:rsidR="00EC5046" w:rsidRDefault="00EC5046" w:rsidP="00566D26">
            <w:r>
              <w:t>Ing. David Šaur, Ph.D., semináře (100%)</w:t>
            </w:r>
          </w:p>
        </w:tc>
      </w:tr>
      <w:tr w:rsidR="00EC5046" w14:paraId="52BEA953" w14:textId="77777777" w:rsidTr="00405ADD">
        <w:trPr>
          <w:trHeight w:val="69"/>
        </w:trPr>
        <w:tc>
          <w:tcPr>
            <w:tcW w:w="9855" w:type="dxa"/>
            <w:gridSpan w:val="8"/>
            <w:tcBorders>
              <w:top w:val="nil"/>
            </w:tcBorders>
          </w:tcPr>
          <w:p w14:paraId="08A8E750" w14:textId="77777777" w:rsidR="00EC5046" w:rsidRDefault="00EC5046" w:rsidP="00566D26"/>
        </w:tc>
      </w:tr>
      <w:tr w:rsidR="00EC5046" w14:paraId="6701BAAD" w14:textId="77777777" w:rsidTr="00566D26">
        <w:tc>
          <w:tcPr>
            <w:tcW w:w="3086" w:type="dxa"/>
            <w:shd w:val="clear" w:color="auto" w:fill="F7CAAC"/>
          </w:tcPr>
          <w:p w14:paraId="7772B701" w14:textId="77777777" w:rsidR="00EC5046" w:rsidRDefault="00EC5046" w:rsidP="00566D26">
            <w:pPr>
              <w:rPr>
                <w:b/>
              </w:rPr>
            </w:pPr>
            <w:r>
              <w:rPr>
                <w:b/>
              </w:rPr>
              <w:t>Stručná anotace předmětu</w:t>
            </w:r>
          </w:p>
        </w:tc>
        <w:tc>
          <w:tcPr>
            <w:tcW w:w="6769" w:type="dxa"/>
            <w:gridSpan w:val="7"/>
            <w:tcBorders>
              <w:bottom w:val="nil"/>
            </w:tcBorders>
          </w:tcPr>
          <w:p w14:paraId="06E3AA1C" w14:textId="77777777" w:rsidR="00EC5046" w:rsidRDefault="00EC5046" w:rsidP="00566D26"/>
        </w:tc>
      </w:tr>
      <w:tr w:rsidR="00EC5046" w14:paraId="0DDCA190" w14:textId="77777777" w:rsidTr="00566D26">
        <w:trPr>
          <w:trHeight w:val="3938"/>
        </w:trPr>
        <w:tc>
          <w:tcPr>
            <w:tcW w:w="9855" w:type="dxa"/>
            <w:gridSpan w:val="8"/>
            <w:tcBorders>
              <w:top w:val="nil"/>
              <w:bottom w:val="single" w:sz="12" w:space="0" w:color="auto"/>
            </w:tcBorders>
          </w:tcPr>
          <w:p w14:paraId="2B9DCC71" w14:textId="1079A8D5" w:rsidR="00EC5046" w:rsidRDefault="00EC5046" w:rsidP="00566D26">
            <w:r>
              <w:t xml:space="preserve">Cílem studijního předmětu je studentům objasnit základní poznatky z oblasti teorie bezpečnosti. Na základě objektivní existence hrozeb budou objasněny postuláty teorie bezpečnosti, základní typy narušení bezpečnosti i způsoby jejího zajištění. Zdůrazněn bude jak politologický přístup shora dolů, tak pragmatický zdola nahoru. Studentům bude objasněn širší teoretický základ pro pochopení podstaty </w:t>
            </w:r>
            <w:r w:rsidR="00405ADD">
              <w:t>bezpečnosti a jejího zajištění.</w:t>
            </w:r>
          </w:p>
          <w:p w14:paraId="5FB8C558" w14:textId="77777777" w:rsidR="00EC5046" w:rsidRDefault="00EC5046" w:rsidP="00566D26">
            <w:r>
              <w:t>Témata:</w:t>
            </w:r>
          </w:p>
          <w:p w14:paraId="4E77A6F2" w14:textId="77777777" w:rsidR="00EC5046" w:rsidRDefault="00EC5046" w:rsidP="00EC5046">
            <w:pPr>
              <w:pStyle w:val="Odstavecseseznamem"/>
              <w:numPr>
                <w:ilvl w:val="0"/>
                <w:numId w:val="8"/>
              </w:numPr>
            </w:pPr>
            <w:r>
              <w:t>Úvod do studia předmětu (současný stav, základní pojmy, co je teorie bezpečnosti)</w:t>
            </w:r>
          </w:p>
          <w:p w14:paraId="5F4C73EB" w14:textId="77777777" w:rsidR="00EC5046" w:rsidRDefault="00EC5046" w:rsidP="00EC5046">
            <w:pPr>
              <w:pStyle w:val="Odstavecseseznamem"/>
              <w:numPr>
                <w:ilvl w:val="0"/>
                <w:numId w:val="8"/>
              </w:numPr>
            </w:pPr>
            <w:r>
              <w:t>Historie bezpečnosti</w:t>
            </w:r>
          </w:p>
          <w:p w14:paraId="1307EEB1" w14:textId="77777777" w:rsidR="00EC5046" w:rsidRDefault="00EC5046" w:rsidP="00EC5046">
            <w:pPr>
              <w:pStyle w:val="Odstavecseseznamem"/>
              <w:numPr>
                <w:ilvl w:val="0"/>
                <w:numId w:val="8"/>
              </w:numPr>
            </w:pPr>
            <w:r>
              <w:t>Zdroje teorie bezpečnosti</w:t>
            </w:r>
          </w:p>
          <w:p w14:paraId="325CBA7E" w14:textId="77777777" w:rsidR="00EC5046" w:rsidRDefault="00EC5046" w:rsidP="00EC5046">
            <w:pPr>
              <w:pStyle w:val="Odstavecseseznamem"/>
              <w:numPr>
                <w:ilvl w:val="0"/>
                <w:numId w:val="8"/>
              </w:numPr>
            </w:pPr>
            <w:r>
              <w:t>Postuláty teorie bezpečnosti</w:t>
            </w:r>
          </w:p>
          <w:p w14:paraId="2A6B4479" w14:textId="77777777" w:rsidR="00EC5046" w:rsidRDefault="00EC5046" w:rsidP="00EC5046">
            <w:pPr>
              <w:pStyle w:val="Odstavecseseznamem"/>
              <w:numPr>
                <w:ilvl w:val="0"/>
                <w:numId w:val="8"/>
              </w:numPr>
            </w:pPr>
            <w:r>
              <w:t>Bezpečnostní prostředí (sektory, analytické roviny, dimenze)</w:t>
            </w:r>
          </w:p>
          <w:p w14:paraId="702EA17B" w14:textId="77777777" w:rsidR="00EC5046" w:rsidRDefault="00EC5046" w:rsidP="00EC5046">
            <w:pPr>
              <w:pStyle w:val="Odstavecseseznamem"/>
              <w:numPr>
                <w:ilvl w:val="0"/>
                <w:numId w:val="8"/>
              </w:numPr>
            </w:pPr>
            <w:r>
              <w:t>Bezpečnostní situace, způsoby popisu</w:t>
            </w:r>
          </w:p>
          <w:p w14:paraId="47F5EF7B" w14:textId="77777777" w:rsidR="00EC5046" w:rsidRDefault="00EC5046" w:rsidP="00EC5046">
            <w:pPr>
              <w:pStyle w:val="Odstavecseseznamem"/>
              <w:numPr>
                <w:ilvl w:val="0"/>
                <w:numId w:val="8"/>
              </w:numPr>
            </w:pPr>
            <w:r>
              <w:t>Hrozby, vývoj hrozeb, podstata hrozeb (formy, členění, jak hrozby vznikají)</w:t>
            </w:r>
          </w:p>
          <w:p w14:paraId="40F12F01" w14:textId="77777777" w:rsidR="00EC5046" w:rsidRDefault="00EC5046" w:rsidP="00EC5046">
            <w:pPr>
              <w:pStyle w:val="Odstavecseseznamem"/>
              <w:numPr>
                <w:ilvl w:val="0"/>
                <w:numId w:val="8"/>
              </w:numPr>
            </w:pPr>
            <w:r>
              <w:t>Teorie chaosu, evoluce, bezpečnost</w:t>
            </w:r>
          </w:p>
          <w:p w14:paraId="7FA513B9" w14:textId="77777777" w:rsidR="00EC5046" w:rsidRDefault="00EC5046" w:rsidP="00EC5046">
            <w:pPr>
              <w:pStyle w:val="Odstavecseseznamem"/>
              <w:numPr>
                <w:ilvl w:val="0"/>
                <w:numId w:val="8"/>
              </w:numPr>
            </w:pPr>
            <w:r>
              <w:t>Narušení bezpečnosti, újma, negativní dopad</w:t>
            </w:r>
          </w:p>
          <w:p w14:paraId="7AF2A2A7" w14:textId="77777777" w:rsidR="00EC5046" w:rsidRDefault="00EC5046" w:rsidP="00EC5046">
            <w:pPr>
              <w:pStyle w:val="Odstavecseseznamem"/>
              <w:numPr>
                <w:ilvl w:val="0"/>
                <w:numId w:val="8"/>
              </w:numPr>
            </w:pPr>
            <w:r>
              <w:t>Prevence a represe (modely zajištění bezpečnosti)</w:t>
            </w:r>
          </w:p>
          <w:p w14:paraId="4956EA03" w14:textId="77777777" w:rsidR="00EC5046" w:rsidRDefault="00EC5046" w:rsidP="00EC5046">
            <w:pPr>
              <w:pStyle w:val="Odstavecseseznamem"/>
              <w:numPr>
                <w:ilvl w:val="0"/>
                <w:numId w:val="8"/>
              </w:numPr>
            </w:pPr>
            <w:r>
              <w:t>Jazykové konsekvence bezpečnosti (sekuritizace, safety, security)</w:t>
            </w:r>
          </w:p>
          <w:p w14:paraId="265C4CFC" w14:textId="77777777" w:rsidR="00EC5046" w:rsidRDefault="00EC5046" w:rsidP="00EC5046">
            <w:pPr>
              <w:pStyle w:val="Odstavecseseznamem"/>
              <w:numPr>
                <w:ilvl w:val="0"/>
                <w:numId w:val="8"/>
              </w:numPr>
            </w:pPr>
            <w:r>
              <w:t>Druhy bezpečnosti (ochrana, vládnutí, strategie)</w:t>
            </w:r>
          </w:p>
          <w:p w14:paraId="3E02157F" w14:textId="77777777" w:rsidR="00EC5046" w:rsidRDefault="00EC5046" w:rsidP="00EC5046">
            <w:pPr>
              <w:pStyle w:val="Odstavecseseznamem"/>
              <w:numPr>
                <w:ilvl w:val="0"/>
                <w:numId w:val="8"/>
              </w:numPr>
            </w:pPr>
            <w:r>
              <w:t>Bezpečnost a právo</w:t>
            </w:r>
          </w:p>
          <w:p w14:paraId="140E90FB" w14:textId="2BD6C7C9" w:rsidR="00EC5046" w:rsidRDefault="00EC5046" w:rsidP="00405ADD">
            <w:pPr>
              <w:pStyle w:val="Odstavecseseznamem"/>
              <w:numPr>
                <w:ilvl w:val="0"/>
                <w:numId w:val="8"/>
              </w:numPr>
            </w:pPr>
            <w:r>
              <w:t>Bezpečnostní politika, bezpečnostní strategie, bezpečnostní systém</w:t>
            </w:r>
          </w:p>
        </w:tc>
      </w:tr>
      <w:tr w:rsidR="00EC5046" w14:paraId="77DF2955" w14:textId="77777777" w:rsidTr="00566D26">
        <w:trPr>
          <w:trHeight w:val="265"/>
        </w:trPr>
        <w:tc>
          <w:tcPr>
            <w:tcW w:w="3653" w:type="dxa"/>
            <w:gridSpan w:val="2"/>
            <w:tcBorders>
              <w:top w:val="nil"/>
            </w:tcBorders>
            <w:shd w:val="clear" w:color="auto" w:fill="F7CAAC"/>
          </w:tcPr>
          <w:p w14:paraId="642EC383" w14:textId="77777777" w:rsidR="00EC5046" w:rsidRDefault="00EC5046" w:rsidP="00566D26">
            <w:r>
              <w:rPr>
                <w:b/>
              </w:rPr>
              <w:t>Studijní literatura a studijní pomůcky</w:t>
            </w:r>
          </w:p>
        </w:tc>
        <w:tc>
          <w:tcPr>
            <w:tcW w:w="6202" w:type="dxa"/>
            <w:gridSpan w:val="6"/>
            <w:tcBorders>
              <w:top w:val="nil"/>
              <w:bottom w:val="nil"/>
            </w:tcBorders>
          </w:tcPr>
          <w:p w14:paraId="710F6D40" w14:textId="77777777" w:rsidR="00EC5046" w:rsidRDefault="00EC5046" w:rsidP="00566D26"/>
        </w:tc>
      </w:tr>
      <w:tr w:rsidR="00EC5046" w14:paraId="773996BC" w14:textId="77777777" w:rsidTr="00566D26">
        <w:trPr>
          <w:trHeight w:val="1078"/>
        </w:trPr>
        <w:tc>
          <w:tcPr>
            <w:tcW w:w="9855" w:type="dxa"/>
            <w:gridSpan w:val="8"/>
            <w:tcBorders>
              <w:top w:val="nil"/>
            </w:tcBorders>
          </w:tcPr>
          <w:p w14:paraId="47419019" w14:textId="77777777" w:rsidR="00EC5046" w:rsidRDefault="00EC5046" w:rsidP="00566D26">
            <w:pPr>
              <w:rPr>
                <w:b/>
              </w:rPr>
            </w:pPr>
            <w:r w:rsidRPr="00A726D4">
              <w:rPr>
                <w:b/>
              </w:rPr>
              <w:t>Povinná literatura</w:t>
            </w:r>
            <w:r>
              <w:rPr>
                <w:b/>
              </w:rPr>
              <w:t>:</w:t>
            </w:r>
          </w:p>
          <w:p w14:paraId="3941F06A" w14:textId="77777777" w:rsidR="00EC5046" w:rsidRDefault="00EC5046" w:rsidP="00566D26">
            <w:r>
              <w:t xml:space="preserve">SMITH, C. L. a D. J. BROOKS. </w:t>
            </w:r>
            <w:r w:rsidRPr="00137727">
              <w:rPr>
                <w:i/>
              </w:rPr>
              <w:t xml:space="preserve">Security </w:t>
            </w:r>
            <w:r w:rsidRPr="00E33FD7">
              <w:rPr>
                <w:i/>
              </w:rPr>
              <w:t>Science: The Theory And Practice Of Security</w:t>
            </w:r>
            <w:r>
              <w:t>. Waltham, MA: Butterworth-Heinemann, 2013. ISBN 978-0-12-394436-8.</w:t>
            </w:r>
          </w:p>
          <w:p w14:paraId="31B0EA7A" w14:textId="77777777" w:rsidR="00EC5046" w:rsidRDefault="00EC5046" w:rsidP="00566D26">
            <w:r>
              <w:t xml:space="preserve">HOUGH P., S. MALIK, A. MORAN a B. PILBEAM. </w:t>
            </w:r>
            <w:r w:rsidRPr="00137727">
              <w:rPr>
                <w:i/>
              </w:rPr>
              <w:t>International Security Studies: Theory and Practice</w:t>
            </w:r>
            <w:r>
              <w:t>. Routledge, 2015. ISBN 9780415734370.</w:t>
            </w:r>
          </w:p>
          <w:p w14:paraId="6B20073C" w14:textId="77777777" w:rsidR="00EC5046" w:rsidRDefault="00EC5046" w:rsidP="00566D26">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46C27C7C" w14:textId="77777777" w:rsidR="00EC5046" w:rsidRDefault="00EC5046" w:rsidP="00566D26">
            <w:r>
              <w:t xml:space="preserve">PURPURA, P. P. </w:t>
            </w:r>
            <w:r w:rsidRPr="00137727">
              <w:rPr>
                <w:i/>
              </w:rPr>
              <w:t>Security</w:t>
            </w:r>
            <w:r w:rsidRPr="00E33FD7">
              <w:rPr>
                <w:i/>
              </w:rPr>
              <w:t>: An Introduction</w:t>
            </w:r>
            <w:r>
              <w:t>. Boca Raton: CRC Press, c2011. ISBN 978-1-4200-9283-7.</w:t>
            </w:r>
          </w:p>
          <w:p w14:paraId="2E2E8C45" w14:textId="77777777" w:rsidR="00EC5046" w:rsidRDefault="00EC5046" w:rsidP="00566D26">
            <w:r>
              <w:t xml:space="preserve">PURPURA, P. P. </w:t>
            </w:r>
            <w:r w:rsidRPr="00137727">
              <w:rPr>
                <w:i/>
              </w:rPr>
              <w:t>Security and Loss Prevention: An Introduction</w:t>
            </w:r>
            <w:r>
              <w:t xml:space="preserve">. 7nd Edition. Butterworth-Heinemann, 2018. ISBN </w:t>
            </w:r>
            <w:r w:rsidRPr="00DC0290">
              <w:t>978-0128117958</w:t>
            </w:r>
            <w:r>
              <w:t>.</w:t>
            </w:r>
          </w:p>
          <w:p w14:paraId="4AC80A22" w14:textId="77777777" w:rsidR="00EC5046" w:rsidRDefault="00EC5046" w:rsidP="00566D26">
            <w:r w:rsidRPr="00FD799D">
              <w:t>G</w:t>
            </w:r>
            <w:r>
              <w:t xml:space="preserve">ILBERT, </w:t>
            </w:r>
            <w:r w:rsidRPr="00FD799D">
              <w:t>C</w:t>
            </w:r>
            <w:r>
              <w:t>.</w:t>
            </w:r>
            <w:r w:rsidRPr="00FD799D">
              <w:t xml:space="preserve"> </w:t>
            </w:r>
            <w:r>
              <w:t>a</w:t>
            </w:r>
            <w:r w:rsidRPr="00FD799D">
              <w:t xml:space="preserve"> B</w:t>
            </w:r>
            <w:r>
              <w:t>.</w:t>
            </w:r>
            <w:r w:rsidRPr="00FD799D">
              <w:t xml:space="preserve"> J</w:t>
            </w:r>
            <w:r>
              <w:t xml:space="preserve">OURNÉ. </w:t>
            </w:r>
            <w:r w:rsidRPr="00137727">
              <w:rPr>
                <w:i/>
              </w:rPr>
              <w:t>Safety Cultures, Safety Models: Taking Stock and Moving Forward</w:t>
            </w:r>
            <w:r>
              <w:t xml:space="preserve">. </w:t>
            </w:r>
            <w:r w:rsidRPr="009B3432">
              <w:t>1</w:t>
            </w:r>
            <w:r>
              <w:t>nd</w:t>
            </w:r>
            <w:r w:rsidRPr="009B3432">
              <w:t xml:space="preserve"> edition</w:t>
            </w:r>
            <w:r>
              <w:t xml:space="preserve">. Cham: </w:t>
            </w:r>
            <w:r w:rsidRPr="009B3432">
              <w:t>Springer</w:t>
            </w:r>
            <w:r>
              <w:t>, 2018. ISBN 978-3-319-95129-4.</w:t>
            </w:r>
          </w:p>
        </w:tc>
      </w:tr>
      <w:tr w:rsidR="00EC5046" w14:paraId="1F5B24A2" w14:textId="77777777" w:rsidTr="00566D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58A913" w14:textId="77777777" w:rsidR="00EC5046" w:rsidRDefault="00EC5046" w:rsidP="00566D26">
            <w:pPr>
              <w:jc w:val="center"/>
              <w:rPr>
                <w:b/>
              </w:rPr>
            </w:pPr>
            <w:r>
              <w:rPr>
                <w:b/>
              </w:rPr>
              <w:t>Informace ke kombinované nebo distanční formě</w:t>
            </w:r>
          </w:p>
        </w:tc>
      </w:tr>
      <w:tr w:rsidR="00EC5046" w14:paraId="7E5D267B" w14:textId="77777777" w:rsidTr="00566D26">
        <w:tc>
          <w:tcPr>
            <w:tcW w:w="4787" w:type="dxa"/>
            <w:gridSpan w:val="3"/>
            <w:tcBorders>
              <w:top w:val="single" w:sz="2" w:space="0" w:color="auto"/>
            </w:tcBorders>
            <w:shd w:val="clear" w:color="auto" w:fill="F7CAAC"/>
          </w:tcPr>
          <w:p w14:paraId="06990F88" w14:textId="77777777" w:rsidR="00EC5046" w:rsidRDefault="00EC5046" w:rsidP="00566D26">
            <w:r>
              <w:rPr>
                <w:b/>
              </w:rPr>
              <w:t>Rozsah konzultací (soustředění)</w:t>
            </w:r>
          </w:p>
        </w:tc>
        <w:tc>
          <w:tcPr>
            <w:tcW w:w="889" w:type="dxa"/>
            <w:tcBorders>
              <w:top w:val="single" w:sz="2" w:space="0" w:color="auto"/>
            </w:tcBorders>
          </w:tcPr>
          <w:p w14:paraId="38F57C1E" w14:textId="77777777" w:rsidR="00EC5046" w:rsidRDefault="00EC5046" w:rsidP="00566D26">
            <w:r>
              <w:t>14</w:t>
            </w:r>
          </w:p>
        </w:tc>
        <w:tc>
          <w:tcPr>
            <w:tcW w:w="4179" w:type="dxa"/>
            <w:gridSpan w:val="4"/>
            <w:tcBorders>
              <w:top w:val="single" w:sz="2" w:space="0" w:color="auto"/>
            </w:tcBorders>
            <w:shd w:val="clear" w:color="auto" w:fill="F7CAAC"/>
          </w:tcPr>
          <w:p w14:paraId="3CA76F14" w14:textId="77777777" w:rsidR="00EC5046" w:rsidRDefault="00EC5046" w:rsidP="00566D26">
            <w:pPr>
              <w:rPr>
                <w:b/>
              </w:rPr>
            </w:pPr>
            <w:r>
              <w:rPr>
                <w:b/>
              </w:rPr>
              <w:t xml:space="preserve">hodin </w:t>
            </w:r>
          </w:p>
        </w:tc>
      </w:tr>
      <w:tr w:rsidR="00EC5046" w14:paraId="77101758" w14:textId="77777777" w:rsidTr="00566D26">
        <w:tc>
          <w:tcPr>
            <w:tcW w:w="9855" w:type="dxa"/>
            <w:gridSpan w:val="8"/>
            <w:shd w:val="clear" w:color="auto" w:fill="F7CAAC"/>
          </w:tcPr>
          <w:p w14:paraId="569A432E" w14:textId="77777777" w:rsidR="00EC5046" w:rsidRDefault="00EC5046" w:rsidP="00566D26">
            <w:pPr>
              <w:rPr>
                <w:b/>
              </w:rPr>
            </w:pPr>
            <w:r>
              <w:rPr>
                <w:b/>
              </w:rPr>
              <w:t>Informace o způsobu kontaktu s vyučujícím</w:t>
            </w:r>
          </w:p>
        </w:tc>
      </w:tr>
      <w:tr w:rsidR="00EC5046" w14:paraId="5D2B7F1B" w14:textId="77777777" w:rsidTr="00405ADD">
        <w:trPr>
          <w:trHeight w:val="278"/>
        </w:trPr>
        <w:tc>
          <w:tcPr>
            <w:tcW w:w="9855" w:type="dxa"/>
            <w:gridSpan w:val="8"/>
          </w:tcPr>
          <w:p w14:paraId="3F5C90CB" w14:textId="77777777" w:rsidR="00EC5046" w:rsidRDefault="00EC5046" w:rsidP="00566D26">
            <w:r>
              <w:lastRenderedPageBreak/>
              <w:t>Vyučující má pevně stanoveny své konzultační hodiny. Pro další komunikaci je možno využít mail, v případě specifické potřeby je možné dohodnout individuální mimořádné konzultace i v jiných termínech.</w:t>
            </w:r>
          </w:p>
        </w:tc>
      </w:tr>
    </w:tbl>
    <w:p w14:paraId="68B813F6" w14:textId="77777777" w:rsidR="00EC5046" w:rsidRDefault="00EC5046" w:rsidP="00EC5046"/>
    <w:p w14:paraId="7D231390" w14:textId="05B0BEC1" w:rsidR="00AC729B" w:rsidRDefault="00AC729B">
      <w:pPr>
        <w:jc w:val="left"/>
        <w:rPr>
          <w:b/>
          <w:sz w:val="28"/>
        </w:rPr>
      </w:pPr>
      <w:r>
        <w:rPr>
          <w:b/>
          <w:sz w:val="28"/>
        </w:rPr>
        <w:br w:type="page"/>
      </w:r>
    </w:p>
    <w:p w14:paraId="71D31422" w14:textId="77777777" w:rsidR="00F66266" w:rsidRDefault="00F66266">
      <w:pPr>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E68CC" w14:paraId="036A5E98" w14:textId="77777777" w:rsidTr="005B0900">
        <w:tc>
          <w:tcPr>
            <w:tcW w:w="9285" w:type="dxa"/>
            <w:tcBorders>
              <w:bottom w:val="double" w:sz="4" w:space="0" w:color="auto"/>
            </w:tcBorders>
            <w:shd w:val="clear" w:color="auto" w:fill="BDD6EE"/>
          </w:tcPr>
          <w:p w14:paraId="4C0553BD" w14:textId="6CD3313B" w:rsidR="00CE68CC" w:rsidRDefault="00CE68CC" w:rsidP="00531F2D">
            <w:pPr>
              <w:tabs>
                <w:tab w:val="right" w:pos="8827"/>
              </w:tabs>
              <w:rPr>
                <w:b/>
                <w:sz w:val="28"/>
              </w:rPr>
            </w:pPr>
            <w:bookmarkStart w:id="552" w:name="DI"/>
            <w:r>
              <w:rPr>
                <w:b/>
                <w:sz w:val="28"/>
              </w:rPr>
              <w:t xml:space="preserve">D-I – </w:t>
            </w:r>
            <w:r>
              <w:rPr>
                <w:b/>
                <w:sz w:val="26"/>
                <w:szCs w:val="26"/>
              </w:rPr>
              <w:t>Záměr rozvoje a další údaje ke studijnímu programu</w:t>
            </w:r>
            <w:bookmarkEnd w:id="552"/>
            <w:r w:rsidR="00531F2D">
              <w:rPr>
                <w:b/>
                <w:sz w:val="26"/>
                <w:szCs w:val="26"/>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ins w:id="553" w:author="Jiří Vojtěšek" w:date="2018-11-26T14:08:00Z">
              <w:r w:rsidR="00926202" w:rsidRPr="00926202">
                <w:rPr>
                  <w:rStyle w:val="Odkazintenzivn"/>
                  <w:sz w:val="22"/>
                  <w:rPrChange w:id="554" w:author="Jiří Vojtěšek" w:date="2018-11-26T14:08:00Z">
                    <w:rPr>
                      <w:sz w:val="36"/>
                    </w:rPr>
                  </w:rPrChange>
                </w:rPr>
                <w:t>Obsah žádosti</w:t>
              </w:r>
            </w:ins>
            <w:del w:id="555" w:author="Jiří Vojtěšek" w:date="2018-11-26T14:08:00Z">
              <w:r w:rsidR="00235817" w:rsidRPr="000313EF" w:rsidDel="00926202">
                <w:rPr>
                  <w:rStyle w:val="Odkazintenzivn"/>
                  <w:sz w:val="22"/>
                </w:rPr>
                <w:delText>Obsah žádosti</w:delText>
              </w:r>
            </w:del>
            <w:r w:rsidR="00531F2D" w:rsidRPr="00531F2D">
              <w:rPr>
                <w:rStyle w:val="Odkazintenzivn"/>
                <w:sz w:val="22"/>
              </w:rPr>
              <w:fldChar w:fldCharType="end"/>
            </w:r>
          </w:p>
        </w:tc>
      </w:tr>
      <w:tr w:rsidR="00CE68CC" w14:paraId="112AD432" w14:textId="77777777" w:rsidTr="005B0900">
        <w:trPr>
          <w:trHeight w:val="185"/>
        </w:trPr>
        <w:tc>
          <w:tcPr>
            <w:tcW w:w="9285" w:type="dxa"/>
            <w:shd w:val="clear" w:color="auto" w:fill="F7CAAC"/>
          </w:tcPr>
          <w:p w14:paraId="22BB9409" w14:textId="77777777" w:rsidR="00CE68CC" w:rsidRDefault="00CE68CC" w:rsidP="005B0900">
            <w:pPr>
              <w:rPr>
                <w:b/>
              </w:rPr>
            </w:pPr>
            <w:r>
              <w:rPr>
                <w:b/>
              </w:rPr>
              <w:t>Záměr rozvoje studijního programu a jeho odůvodnění</w:t>
            </w:r>
          </w:p>
        </w:tc>
      </w:tr>
      <w:tr w:rsidR="00CE68CC" w14:paraId="67922200" w14:textId="77777777" w:rsidTr="005B0900">
        <w:trPr>
          <w:trHeight w:val="2835"/>
        </w:trPr>
        <w:tc>
          <w:tcPr>
            <w:tcW w:w="9285" w:type="dxa"/>
            <w:shd w:val="clear" w:color="auto" w:fill="FFFFFF"/>
          </w:tcPr>
          <w:p w14:paraId="331B3B1C" w14:textId="77777777" w:rsidR="00CE68CC" w:rsidRDefault="00CE68CC" w:rsidP="005B0900">
            <w:pPr>
              <w:pStyle w:val="Default"/>
              <w:jc w:val="both"/>
              <w:rPr>
                <w:sz w:val="20"/>
                <w:szCs w:val="20"/>
              </w:rPr>
            </w:pPr>
            <w:r>
              <w:rPr>
                <w:sz w:val="20"/>
                <w:szCs w:val="20"/>
              </w:rPr>
              <w:t>Magisterský studijní program Bezpečnostní technologie, systémy a management je akreditován od roku 2005, první studenti byli přijímáni do tohoto studijního programu v akademickém roce 2005/2006. Za více jak desetiletou existenci studijní plány studijního programu prošly řadou úprav, byla výrazně posílena personální struktura a došlo k vybudování výukových laboratoří.</w:t>
            </w:r>
          </w:p>
          <w:p w14:paraId="36B77CCF" w14:textId="77777777" w:rsidR="00CE68CC" w:rsidRDefault="00CE68CC" w:rsidP="005B0900">
            <w:pPr>
              <w:pStyle w:val="Default"/>
              <w:jc w:val="both"/>
              <w:rPr>
                <w:sz w:val="20"/>
                <w:szCs w:val="20"/>
              </w:rPr>
            </w:pPr>
            <w:r>
              <w:rPr>
                <w:sz w:val="20"/>
                <w:szCs w:val="20"/>
              </w:rPr>
              <w:t>Předkládaná nová verze SP byla upravena vzhledem k novým technologiím a moderním metodám tak, aby náplně předmětů odrážely požadavky praxe s přiměřeným podílem cvičení a laboratoří. Program vhodně doplňuje skladbu studijních programů Fakulty aplikované informatiky a zároveň plně reaguje na současné a budoucí požadavky aplikační sféry v oblastech bezpečnostních technologií, krizového řízení a bezpečnostního managementu.</w:t>
            </w:r>
          </w:p>
          <w:p w14:paraId="383BF0A9" w14:textId="77777777" w:rsidR="00CE68CC" w:rsidRDefault="00CE68CC" w:rsidP="005B0900">
            <w:pPr>
              <w:pStyle w:val="Default"/>
              <w:jc w:val="both"/>
              <w:rPr>
                <w:sz w:val="20"/>
                <w:szCs w:val="20"/>
              </w:rPr>
            </w:pPr>
            <w:r>
              <w:rPr>
                <w:sz w:val="20"/>
                <w:szCs w:val="20"/>
              </w:rPr>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VaV činností. </w:t>
            </w:r>
          </w:p>
          <w:p w14:paraId="6E8C469A" w14:textId="77777777" w:rsidR="00CE68CC" w:rsidRDefault="00CE68CC" w:rsidP="005B0900">
            <w:pPr>
              <w:pStyle w:val="Default"/>
              <w:jc w:val="both"/>
              <w:rPr>
                <w:sz w:val="20"/>
                <w:szCs w:val="20"/>
              </w:rPr>
            </w:pPr>
            <w:r>
              <w:rPr>
                <w:sz w:val="20"/>
                <w:szCs w:val="20"/>
              </w:rPr>
              <w:t xml:space="preserve">Personální rozvoj fakulty pro zabezpečení všech činností, souvisejících s realizací výuky v novém i dalších SP fakulty probíhá kontinuálně jak z hlediska fluktuace pracovníků, tak i nástupu nových akademických pracovníků anebo jejich odchodů. </w:t>
            </w:r>
          </w:p>
          <w:p w14:paraId="167D7F87" w14:textId="77777777" w:rsidR="00CE68CC" w:rsidRDefault="00CE68CC" w:rsidP="005B0900">
            <w:r>
              <w:t xml:space="preserve">Fakulta aplikované informatiky bude dále rozvíjet propojení mezi vzdělávacími a tvůrčími činnostmi a praxí prostřednictvím projektů zaměřených na vývoj a VaV. </w:t>
            </w:r>
          </w:p>
        </w:tc>
      </w:tr>
      <w:tr w:rsidR="00CE68CC" w14:paraId="6E317F3E" w14:textId="77777777" w:rsidTr="005B0900">
        <w:trPr>
          <w:trHeight w:val="188"/>
        </w:trPr>
        <w:tc>
          <w:tcPr>
            <w:tcW w:w="9285" w:type="dxa"/>
            <w:shd w:val="clear" w:color="auto" w:fill="F7CAAC"/>
          </w:tcPr>
          <w:p w14:paraId="6C2F5089" w14:textId="77777777" w:rsidR="00CE68CC" w:rsidRDefault="00CE68CC" w:rsidP="005B0900">
            <w:pPr>
              <w:rPr>
                <w:b/>
              </w:rPr>
            </w:pPr>
            <w:r>
              <w:rPr>
                <w:b/>
              </w:rPr>
              <w:t xml:space="preserve">Počet přijímaných uchazečů ke studiu </w:t>
            </w:r>
            <w:r w:rsidRPr="00622F16">
              <w:rPr>
                <w:b/>
              </w:rPr>
              <w:t>ve studijním programu</w:t>
            </w:r>
          </w:p>
        </w:tc>
      </w:tr>
      <w:tr w:rsidR="00CE68CC" w14:paraId="10FD1468" w14:textId="77777777" w:rsidTr="005B0900">
        <w:trPr>
          <w:trHeight w:val="2835"/>
        </w:trPr>
        <w:tc>
          <w:tcPr>
            <w:tcW w:w="9285" w:type="dxa"/>
            <w:shd w:val="clear" w:color="auto" w:fill="FFFFFF"/>
          </w:tcPr>
          <w:p w14:paraId="009FB154" w14:textId="30772D4C" w:rsidR="00CE68CC" w:rsidDel="00926202" w:rsidRDefault="00926202" w:rsidP="00926202">
            <w:pPr>
              <w:rPr>
                <w:del w:id="556" w:author="Jiří Vojtěšek" w:date="2018-11-26T14:12:00Z"/>
              </w:rPr>
            </w:pPr>
            <w:bookmarkStart w:id="557" w:name="_GoBack"/>
            <w:ins w:id="558" w:author="Jiří Vojtěšek" w:date="2018-11-26T14:11:00Z">
              <w:r>
                <w:t>U studijního oboru Bezpečnostní technologie, systémy a management uskutečňovaném v anglickém jazyce jsou přijímány jednotky studentů ročně. Cílem je navýšit tento počet tak, aby v</w:t>
              </w:r>
            </w:ins>
            <w:ins w:id="559" w:author="Jiří Vojtěšek" w:date="2018-11-26T14:12:00Z">
              <w:r>
                <w:t> </w:t>
              </w:r>
            </w:ins>
            <w:ins w:id="560" w:author="Jiří Vojtěšek" w:date="2018-11-26T14:11:00Z">
              <w:r>
                <w:t xml:space="preserve">jednom </w:t>
              </w:r>
            </w:ins>
            <w:ins w:id="561" w:author="Jiří Vojtěšek" w:date="2018-11-26T14:12:00Z">
              <w:r>
                <w:t xml:space="preserve">ročníku studovalo maximálně 24 studentů, tj. 1 studijní skupina. </w:t>
              </w:r>
            </w:ins>
            <w:bookmarkEnd w:id="557"/>
            <w:del w:id="562" w:author="Jiří Vojtěšek" w:date="2018-11-26T14:12:00Z">
              <w:r w:rsidR="00CE68CC" w:rsidDel="00926202">
                <w:delText xml:space="preserve">V posledních osmi letech byl zaznamenán zvýšený zájem o </w:delText>
              </w:r>
              <w:r w:rsidR="00657133" w:rsidDel="00926202">
                <w:delText>studijní obor Bezpečnostní technologie, systémy a management. V</w:delText>
              </w:r>
              <w:r w:rsidR="00CE68CC" w:rsidDel="00926202">
                <w:delText xml:space="preserve"> době přípravy akreditační žádosti tento </w:delText>
              </w:r>
              <w:r w:rsidR="00657133" w:rsidDel="00926202">
                <w:delText>studijní obor</w:delText>
              </w:r>
              <w:r w:rsidR="00CE68CC" w:rsidDel="00926202">
                <w:delText xml:space="preserve"> studovalo </w:delText>
              </w:r>
              <w:r w:rsidR="00174C1E" w:rsidDel="00926202">
                <w:delText xml:space="preserve">v jednom ročníku </w:delText>
              </w:r>
              <w:r w:rsidR="00CE68CC" w:rsidDel="00926202">
                <w:delText xml:space="preserve">cca 120 studentů v prezenční i kombinované formě studia. </w:delText>
              </w:r>
            </w:del>
          </w:p>
          <w:p w14:paraId="012C9BED" w14:textId="2DA72837" w:rsidR="001F76C0" w:rsidDel="00926202" w:rsidRDefault="001F76C0" w:rsidP="00926202">
            <w:pPr>
              <w:rPr>
                <w:del w:id="563" w:author="Jiří Vojtěšek" w:date="2018-11-26T14:12:00Z"/>
              </w:rPr>
              <w:pPrChange w:id="564" w:author="Jiří Vojtěšek" w:date="2018-11-26T14:12:00Z">
                <w:pPr/>
              </w:pPrChange>
            </w:pPr>
            <w:del w:id="565" w:author="Jiří Vojtěšek" w:date="2018-11-26T14:12:00Z">
              <w:r w:rsidRPr="00F47537" w:rsidDel="00926202">
                <w:delText xml:space="preserve">Počty přijatých a zapsaných </w:delText>
              </w:r>
              <w:r w:rsidDel="00926202">
                <w:delText xml:space="preserve">studentů, včetně poměru mezi přijatými a zapsanými studenty za posledních 5 let uvádí následující tabulka. </w:delText>
              </w:r>
            </w:del>
          </w:p>
          <w:p w14:paraId="27668048" w14:textId="00BE9AF4" w:rsidR="001F76C0" w:rsidDel="00926202" w:rsidRDefault="001F76C0" w:rsidP="00926202">
            <w:pPr>
              <w:rPr>
                <w:del w:id="566" w:author="Jiří Vojtěšek" w:date="2018-11-26T14:12:00Z"/>
                <w:b/>
              </w:rPr>
              <w:pPrChange w:id="567" w:author="Jiří Vojtěšek" w:date="2018-11-26T14:12:00Z">
                <w:pPr/>
              </w:pPrChange>
            </w:pPr>
          </w:p>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657133" w:rsidDel="00926202" w14:paraId="49DC0060" w14:textId="4ADCEDC8" w:rsidTr="002C7E9F">
              <w:trPr>
                <w:jc w:val="center"/>
                <w:del w:id="568" w:author="Jiří Vojtěšek" w:date="2018-11-26T14:12:00Z"/>
              </w:trPr>
              <w:tc>
                <w:tcPr>
                  <w:tcW w:w="1525" w:type="dxa"/>
                </w:tcPr>
                <w:p w14:paraId="695238FA" w14:textId="7F4B2FDC" w:rsidR="00657133" w:rsidRPr="00246E59" w:rsidDel="00926202" w:rsidRDefault="00657133" w:rsidP="00926202">
                  <w:pPr>
                    <w:rPr>
                      <w:del w:id="569" w:author="Jiří Vojtěšek" w:date="2018-11-26T14:12:00Z"/>
                      <w:b/>
                    </w:rPr>
                    <w:pPrChange w:id="570" w:author="Jiří Vojtěšek" w:date="2018-11-26T14:12:00Z">
                      <w:pPr>
                        <w:jc w:val="center"/>
                      </w:pPr>
                    </w:pPrChange>
                  </w:pPr>
                  <w:del w:id="571" w:author="Jiří Vojtěšek" w:date="2018-11-26T14:12:00Z">
                    <w:r w:rsidRPr="00246E59" w:rsidDel="00926202">
                      <w:rPr>
                        <w:b/>
                      </w:rPr>
                      <w:delText>Rok</w:delText>
                    </w:r>
                  </w:del>
                </w:p>
              </w:tc>
              <w:tc>
                <w:tcPr>
                  <w:tcW w:w="1559" w:type="dxa"/>
                </w:tcPr>
                <w:p w14:paraId="1260BAF2" w14:textId="5464D46B" w:rsidR="00657133" w:rsidRPr="00246E59" w:rsidDel="00926202" w:rsidRDefault="00657133" w:rsidP="00926202">
                  <w:pPr>
                    <w:rPr>
                      <w:del w:id="572" w:author="Jiří Vojtěšek" w:date="2018-11-26T14:12:00Z"/>
                      <w:b/>
                    </w:rPr>
                    <w:pPrChange w:id="573" w:author="Jiří Vojtěšek" w:date="2018-11-26T14:12:00Z">
                      <w:pPr>
                        <w:jc w:val="center"/>
                      </w:pPr>
                    </w:pPrChange>
                  </w:pPr>
                  <w:del w:id="574" w:author="Jiří Vojtěšek" w:date="2018-11-26T14:12:00Z">
                    <w:r w:rsidRPr="00246E59" w:rsidDel="00926202">
                      <w:rPr>
                        <w:b/>
                      </w:rPr>
                      <w:delText>Počet přijatých studentů</w:delText>
                    </w:r>
                  </w:del>
                </w:p>
              </w:tc>
              <w:tc>
                <w:tcPr>
                  <w:tcW w:w="1717" w:type="dxa"/>
                </w:tcPr>
                <w:p w14:paraId="23F08D83" w14:textId="1FCC46AE" w:rsidR="00657133" w:rsidRPr="00246E59" w:rsidDel="00926202" w:rsidRDefault="00657133" w:rsidP="00926202">
                  <w:pPr>
                    <w:rPr>
                      <w:del w:id="575" w:author="Jiří Vojtěšek" w:date="2018-11-26T14:12:00Z"/>
                      <w:b/>
                    </w:rPr>
                    <w:pPrChange w:id="576" w:author="Jiří Vojtěšek" w:date="2018-11-26T14:12:00Z">
                      <w:pPr>
                        <w:jc w:val="center"/>
                      </w:pPr>
                    </w:pPrChange>
                  </w:pPr>
                  <w:del w:id="577" w:author="Jiří Vojtěšek" w:date="2018-11-26T14:12:00Z">
                    <w:r w:rsidRPr="00246E59" w:rsidDel="00926202">
                      <w:rPr>
                        <w:b/>
                      </w:rPr>
                      <w:delText>Počet zapsaných studentů</w:delText>
                    </w:r>
                  </w:del>
                </w:p>
              </w:tc>
              <w:tc>
                <w:tcPr>
                  <w:tcW w:w="2126" w:type="dxa"/>
                </w:tcPr>
                <w:p w14:paraId="5E71ABE3" w14:textId="3CE57C43" w:rsidR="00657133" w:rsidRPr="00246E59" w:rsidDel="00926202" w:rsidRDefault="00657133" w:rsidP="00926202">
                  <w:pPr>
                    <w:rPr>
                      <w:del w:id="578" w:author="Jiří Vojtěšek" w:date="2018-11-26T14:12:00Z"/>
                      <w:b/>
                    </w:rPr>
                    <w:pPrChange w:id="579" w:author="Jiří Vojtěšek" w:date="2018-11-26T14:12:00Z">
                      <w:pPr>
                        <w:jc w:val="center"/>
                      </w:pPr>
                    </w:pPrChange>
                  </w:pPr>
                  <w:del w:id="580" w:author="Jiří Vojtěšek" w:date="2018-11-26T14:12:00Z">
                    <w:r w:rsidRPr="00246E59" w:rsidDel="00926202">
                      <w:rPr>
                        <w:b/>
                      </w:rPr>
                      <w:delText>Poměr mezi přijatými a zapsanými studenty</w:delText>
                    </w:r>
                  </w:del>
                </w:p>
              </w:tc>
            </w:tr>
            <w:tr w:rsidR="00657133" w:rsidDel="00926202" w14:paraId="5D6F7561" w14:textId="219B5BED" w:rsidTr="002C7E9F">
              <w:trPr>
                <w:jc w:val="center"/>
                <w:del w:id="581" w:author="Jiří Vojtěšek" w:date="2018-11-26T14:12:00Z"/>
              </w:trPr>
              <w:tc>
                <w:tcPr>
                  <w:tcW w:w="1525" w:type="dxa"/>
                </w:tcPr>
                <w:p w14:paraId="180745B5" w14:textId="0A23DA7E" w:rsidR="00657133" w:rsidDel="00926202" w:rsidRDefault="00657133" w:rsidP="00926202">
                  <w:pPr>
                    <w:rPr>
                      <w:del w:id="582" w:author="Jiří Vojtěšek" w:date="2018-11-26T14:12:00Z"/>
                    </w:rPr>
                    <w:pPrChange w:id="583" w:author="Jiří Vojtěšek" w:date="2018-11-26T14:12:00Z">
                      <w:pPr>
                        <w:jc w:val="center"/>
                      </w:pPr>
                    </w:pPrChange>
                  </w:pPr>
                  <w:del w:id="584" w:author="Jiří Vojtěšek" w:date="2018-11-26T14:12:00Z">
                    <w:r w:rsidDel="00926202">
                      <w:delText>2013/14</w:delText>
                    </w:r>
                  </w:del>
                </w:p>
              </w:tc>
              <w:tc>
                <w:tcPr>
                  <w:tcW w:w="1559" w:type="dxa"/>
                  <w:vAlign w:val="bottom"/>
                </w:tcPr>
                <w:p w14:paraId="6A09FAA2" w14:textId="3BFBFA72" w:rsidR="00657133" w:rsidRPr="006F4706" w:rsidDel="00926202" w:rsidRDefault="00657133" w:rsidP="00926202">
                  <w:pPr>
                    <w:rPr>
                      <w:del w:id="585" w:author="Jiří Vojtěšek" w:date="2018-11-26T14:12:00Z"/>
                      <w:color w:val="FF0000"/>
                    </w:rPr>
                    <w:pPrChange w:id="586" w:author="Jiří Vojtěšek" w:date="2018-11-26T14:12:00Z">
                      <w:pPr>
                        <w:jc w:val="center"/>
                      </w:pPr>
                    </w:pPrChange>
                  </w:pPr>
                  <w:del w:id="587" w:author="Jiří Vojtěšek" w:date="2018-11-26T14:12:00Z">
                    <w:r w:rsidDel="00926202">
                      <w:rPr>
                        <w:rFonts w:cs="Calibri"/>
                        <w:color w:val="000000"/>
                      </w:rPr>
                      <w:delText>143</w:delText>
                    </w:r>
                  </w:del>
                </w:p>
              </w:tc>
              <w:tc>
                <w:tcPr>
                  <w:tcW w:w="1717" w:type="dxa"/>
                  <w:vAlign w:val="bottom"/>
                </w:tcPr>
                <w:p w14:paraId="1BE0F671" w14:textId="0BD9D7CC" w:rsidR="00657133" w:rsidRPr="006F4706" w:rsidDel="00926202" w:rsidRDefault="00657133" w:rsidP="00926202">
                  <w:pPr>
                    <w:rPr>
                      <w:del w:id="588" w:author="Jiří Vojtěšek" w:date="2018-11-26T14:12:00Z"/>
                      <w:color w:val="FF0000"/>
                    </w:rPr>
                    <w:pPrChange w:id="589" w:author="Jiří Vojtěšek" w:date="2018-11-26T14:12:00Z">
                      <w:pPr>
                        <w:jc w:val="center"/>
                      </w:pPr>
                    </w:pPrChange>
                  </w:pPr>
                  <w:del w:id="590" w:author="Jiří Vojtěšek" w:date="2018-11-26T14:12:00Z">
                    <w:r w:rsidDel="00926202">
                      <w:rPr>
                        <w:rFonts w:cs="Calibri"/>
                        <w:color w:val="000000"/>
                      </w:rPr>
                      <w:delText>128</w:delText>
                    </w:r>
                  </w:del>
                </w:p>
              </w:tc>
              <w:tc>
                <w:tcPr>
                  <w:tcW w:w="2126" w:type="dxa"/>
                  <w:vAlign w:val="bottom"/>
                </w:tcPr>
                <w:p w14:paraId="205AFB82" w14:textId="7405E7D2" w:rsidR="00657133" w:rsidRPr="006F4706" w:rsidDel="00926202" w:rsidRDefault="00657133" w:rsidP="00926202">
                  <w:pPr>
                    <w:rPr>
                      <w:del w:id="591" w:author="Jiří Vojtěšek" w:date="2018-11-26T14:12:00Z"/>
                      <w:color w:val="FF0000"/>
                    </w:rPr>
                    <w:pPrChange w:id="592" w:author="Jiří Vojtěšek" w:date="2018-11-26T14:12:00Z">
                      <w:pPr>
                        <w:jc w:val="center"/>
                      </w:pPr>
                    </w:pPrChange>
                  </w:pPr>
                  <w:del w:id="593" w:author="Jiří Vojtěšek" w:date="2018-11-26T14:12:00Z">
                    <w:r w:rsidDel="00926202">
                      <w:rPr>
                        <w:rFonts w:cs="Calibri"/>
                        <w:color w:val="000000"/>
                      </w:rPr>
                      <w:delText>0,9</w:delText>
                    </w:r>
                  </w:del>
                </w:p>
              </w:tc>
            </w:tr>
            <w:tr w:rsidR="00657133" w:rsidDel="00926202" w14:paraId="68D87B14" w14:textId="5B4928FB" w:rsidTr="002C7E9F">
              <w:trPr>
                <w:jc w:val="center"/>
                <w:del w:id="594" w:author="Jiří Vojtěšek" w:date="2018-11-26T14:12:00Z"/>
              </w:trPr>
              <w:tc>
                <w:tcPr>
                  <w:tcW w:w="1525" w:type="dxa"/>
                </w:tcPr>
                <w:p w14:paraId="17F6EB33" w14:textId="2089A997" w:rsidR="00657133" w:rsidDel="00926202" w:rsidRDefault="00657133" w:rsidP="00926202">
                  <w:pPr>
                    <w:rPr>
                      <w:del w:id="595" w:author="Jiří Vojtěšek" w:date="2018-11-26T14:12:00Z"/>
                    </w:rPr>
                    <w:pPrChange w:id="596" w:author="Jiří Vojtěšek" w:date="2018-11-26T14:12:00Z">
                      <w:pPr>
                        <w:jc w:val="center"/>
                      </w:pPr>
                    </w:pPrChange>
                  </w:pPr>
                  <w:del w:id="597" w:author="Jiří Vojtěšek" w:date="2018-11-26T14:12:00Z">
                    <w:r w:rsidDel="00926202">
                      <w:delText>2014/15</w:delText>
                    </w:r>
                  </w:del>
                </w:p>
              </w:tc>
              <w:tc>
                <w:tcPr>
                  <w:tcW w:w="1559" w:type="dxa"/>
                  <w:vAlign w:val="bottom"/>
                </w:tcPr>
                <w:p w14:paraId="76A9B8A6" w14:textId="7D1BE2B3" w:rsidR="00657133" w:rsidRPr="006F4706" w:rsidDel="00926202" w:rsidRDefault="00657133" w:rsidP="00926202">
                  <w:pPr>
                    <w:rPr>
                      <w:del w:id="598" w:author="Jiří Vojtěšek" w:date="2018-11-26T14:12:00Z"/>
                      <w:color w:val="FF0000"/>
                    </w:rPr>
                    <w:pPrChange w:id="599" w:author="Jiří Vojtěšek" w:date="2018-11-26T14:12:00Z">
                      <w:pPr>
                        <w:jc w:val="center"/>
                      </w:pPr>
                    </w:pPrChange>
                  </w:pPr>
                  <w:del w:id="600" w:author="Jiří Vojtěšek" w:date="2018-11-26T14:12:00Z">
                    <w:r w:rsidDel="00926202">
                      <w:rPr>
                        <w:rFonts w:cs="Calibri"/>
                        <w:color w:val="000000"/>
                      </w:rPr>
                      <w:delText>146</w:delText>
                    </w:r>
                  </w:del>
                </w:p>
              </w:tc>
              <w:tc>
                <w:tcPr>
                  <w:tcW w:w="1717" w:type="dxa"/>
                  <w:vAlign w:val="bottom"/>
                </w:tcPr>
                <w:p w14:paraId="681DB030" w14:textId="4EE8D5D6" w:rsidR="00657133" w:rsidRPr="006F4706" w:rsidDel="00926202" w:rsidRDefault="00657133" w:rsidP="00926202">
                  <w:pPr>
                    <w:rPr>
                      <w:del w:id="601" w:author="Jiří Vojtěšek" w:date="2018-11-26T14:12:00Z"/>
                      <w:color w:val="FF0000"/>
                    </w:rPr>
                    <w:pPrChange w:id="602" w:author="Jiří Vojtěšek" w:date="2018-11-26T14:12:00Z">
                      <w:pPr>
                        <w:jc w:val="center"/>
                      </w:pPr>
                    </w:pPrChange>
                  </w:pPr>
                  <w:del w:id="603" w:author="Jiří Vojtěšek" w:date="2018-11-26T14:12:00Z">
                    <w:r w:rsidDel="00926202">
                      <w:rPr>
                        <w:rFonts w:cs="Calibri"/>
                        <w:color w:val="000000"/>
                      </w:rPr>
                      <w:delText>131</w:delText>
                    </w:r>
                  </w:del>
                </w:p>
              </w:tc>
              <w:tc>
                <w:tcPr>
                  <w:tcW w:w="2126" w:type="dxa"/>
                  <w:vAlign w:val="bottom"/>
                </w:tcPr>
                <w:p w14:paraId="55FD1341" w14:textId="6D43C0D2" w:rsidR="00657133" w:rsidRPr="006F4706" w:rsidDel="00926202" w:rsidRDefault="00657133" w:rsidP="00926202">
                  <w:pPr>
                    <w:rPr>
                      <w:del w:id="604" w:author="Jiří Vojtěšek" w:date="2018-11-26T14:12:00Z"/>
                      <w:color w:val="FF0000"/>
                    </w:rPr>
                    <w:pPrChange w:id="605" w:author="Jiří Vojtěšek" w:date="2018-11-26T14:12:00Z">
                      <w:pPr>
                        <w:jc w:val="center"/>
                      </w:pPr>
                    </w:pPrChange>
                  </w:pPr>
                  <w:del w:id="606" w:author="Jiří Vojtěšek" w:date="2018-11-26T14:12:00Z">
                    <w:r w:rsidDel="00926202">
                      <w:rPr>
                        <w:rFonts w:cs="Calibri"/>
                        <w:color w:val="000000"/>
                      </w:rPr>
                      <w:delText>0,9</w:delText>
                    </w:r>
                  </w:del>
                </w:p>
              </w:tc>
            </w:tr>
            <w:tr w:rsidR="00657133" w:rsidDel="00926202" w14:paraId="1784739C" w14:textId="76C213F5" w:rsidTr="002C7E9F">
              <w:trPr>
                <w:jc w:val="center"/>
                <w:del w:id="607" w:author="Jiří Vojtěšek" w:date="2018-11-26T14:12:00Z"/>
              </w:trPr>
              <w:tc>
                <w:tcPr>
                  <w:tcW w:w="1525" w:type="dxa"/>
                </w:tcPr>
                <w:p w14:paraId="53F69FA2" w14:textId="02194E71" w:rsidR="00657133" w:rsidDel="00926202" w:rsidRDefault="00657133" w:rsidP="00926202">
                  <w:pPr>
                    <w:rPr>
                      <w:del w:id="608" w:author="Jiří Vojtěšek" w:date="2018-11-26T14:12:00Z"/>
                    </w:rPr>
                    <w:pPrChange w:id="609" w:author="Jiří Vojtěšek" w:date="2018-11-26T14:12:00Z">
                      <w:pPr>
                        <w:jc w:val="center"/>
                      </w:pPr>
                    </w:pPrChange>
                  </w:pPr>
                  <w:del w:id="610" w:author="Jiří Vojtěšek" w:date="2018-11-26T14:12:00Z">
                    <w:r w:rsidDel="00926202">
                      <w:delText>2015/16</w:delText>
                    </w:r>
                  </w:del>
                </w:p>
              </w:tc>
              <w:tc>
                <w:tcPr>
                  <w:tcW w:w="1559" w:type="dxa"/>
                  <w:vAlign w:val="bottom"/>
                </w:tcPr>
                <w:p w14:paraId="3756DCDF" w14:textId="5F87FA2F" w:rsidR="00657133" w:rsidRPr="006F4706" w:rsidDel="00926202" w:rsidRDefault="00657133" w:rsidP="00926202">
                  <w:pPr>
                    <w:rPr>
                      <w:del w:id="611" w:author="Jiří Vojtěšek" w:date="2018-11-26T14:12:00Z"/>
                      <w:color w:val="FF0000"/>
                    </w:rPr>
                    <w:pPrChange w:id="612" w:author="Jiří Vojtěšek" w:date="2018-11-26T14:12:00Z">
                      <w:pPr>
                        <w:jc w:val="center"/>
                      </w:pPr>
                    </w:pPrChange>
                  </w:pPr>
                  <w:del w:id="613" w:author="Jiří Vojtěšek" w:date="2018-11-26T14:12:00Z">
                    <w:r w:rsidDel="00926202">
                      <w:rPr>
                        <w:rFonts w:cs="Calibri"/>
                        <w:color w:val="000000"/>
                      </w:rPr>
                      <w:delText>149</w:delText>
                    </w:r>
                  </w:del>
                </w:p>
              </w:tc>
              <w:tc>
                <w:tcPr>
                  <w:tcW w:w="1717" w:type="dxa"/>
                  <w:vAlign w:val="bottom"/>
                </w:tcPr>
                <w:p w14:paraId="1A643ABE" w14:textId="530104E0" w:rsidR="00657133" w:rsidRPr="006F4706" w:rsidDel="00926202" w:rsidRDefault="00657133" w:rsidP="00926202">
                  <w:pPr>
                    <w:rPr>
                      <w:del w:id="614" w:author="Jiří Vojtěšek" w:date="2018-11-26T14:12:00Z"/>
                      <w:color w:val="FF0000"/>
                    </w:rPr>
                    <w:pPrChange w:id="615" w:author="Jiří Vojtěšek" w:date="2018-11-26T14:12:00Z">
                      <w:pPr>
                        <w:jc w:val="center"/>
                      </w:pPr>
                    </w:pPrChange>
                  </w:pPr>
                  <w:del w:id="616" w:author="Jiří Vojtěšek" w:date="2018-11-26T14:12:00Z">
                    <w:r w:rsidDel="00926202">
                      <w:rPr>
                        <w:rFonts w:cs="Calibri"/>
                        <w:color w:val="000000"/>
                      </w:rPr>
                      <w:delText>138</w:delText>
                    </w:r>
                  </w:del>
                </w:p>
              </w:tc>
              <w:tc>
                <w:tcPr>
                  <w:tcW w:w="2126" w:type="dxa"/>
                  <w:vAlign w:val="bottom"/>
                </w:tcPr>
                <w:p w14:paraId="122E5BCD" w14:textId="45F8D9A3" w:rsidR="00657133" w:rsidRPr="006F4706" w:rsidDel="00926202" w:rsidRDefault="00657133" w:rsidP="00926202">
                  <w:pPr>
                    <w:rPr>
                      <w:del w:id="617" w:author="Jiří Vojtěšek" w:date="2018-11-26T14:12:00Z"/>
                      <w:color w:val="FF0000"/>
                    </w:rPr>
                    <w:pPrChange w:id="618" w:author="Jiří Vojtěšek" w:date="2018-11-26T14:12:00Z">
                      <w:pPr>
                        <w:jc w:val="center"/>
                      </w:pPr>
                    </w:pPrChange>
                  </w:pPr>
                  <w:del w:id="619" w:author="Jiří Vojtěšek" w:date="2018-11-26T14:12:00Z">
                    <w:r w:rsidDel="00926202">
                      <w:rPr>
                        <w:rFonts w:cs="Calibri"/>
                        <w:color w:val="000000"/>
                      </w:rPr>
                      <w:delText>0,93</w:delText>
                    </w:r>
                  </w:del>
                </w:p>
              </w:tc>
            </w:tr>
            <w:tr w:rsidR="00657133" w:rsidDel="00926202" w14:paraId="7A509F23" w14:textId="2C53D7E8" w:rsidTr="002C7E9F">
              <w:trPr>
                <w:jc w:val="center"/>
                <w:del w:id="620" w:author="Jiří Vojtěšek" w:date="2018-11-26T14:12:00Z"/>
              </w:trPr>
              <w:tc>
                <w:tcPr>
                  <w:tcW w:w="1525" w:type="dxa"/>
                </w:tcPr>
                <w:p w14:paraId="4F53DA9F" w14:textId="11B03DD4" w:rsidR="00657133" w:rsidDel="00926202" w:rsidRDefault="00657133" w:rsidP="00926202">
                  <w:pPr>
                    <w:rPr>
                      <w:del w:id="621" w:author="Jiří Vojtěšek" w:date="2018-11-26T14:12:00Z"/>
                    </w:rPr>
                    <w:pPrChange w:id="622" w:author="Jiří Vojtěšek" w:date="2018-11-26T14:12:00Z">
                      <w:pPr>
                        <w:jc w:val="center"/>
                      </w:pPr>
                    </w:pPrChange>
                  </w:pPr>
                  <w:del w:id="623" w:author="Jiří Vojtěšek" w:date="2018-11-26T14:12:00Z">
                    <w:r w:rsidDel="00926202">
                      <w:delText>2016/17</w:delText>
                    </w:r>
                  </w:del>
                </w:p>
              </w:tc>
              <w:tc>
                <w:tcPr>
                  <w:tcW w:w="1559" w:type="dxa"/>
                  <w:vAlign w:val="bottom"/>
                </w:tcPr>
                <w:p w14:paraId="5EF6F361" w14:textId="1788D00F" w:rsidR="00657133" w:rsidRPr="006F4706" w:rsidDel="00926202" w:rsidRDefault="00657133" w:rsidP="00926202">
                  <w:pPr>
                    <w:rPr>
                      <w:del w:id="624" w:author="Jiří Vojtěšek" w:date="2018-11-26T14:12:00Z"/>
                      <w:color w:val="FF0000"/>
                    </w:rPr>
                    <w:pPrChange w:id="625" w:author="Jiří Vojtěšek" w:date="2018-11-26T14:12:00Z">
                      <w:pPr>
                        <w:jc w:val="center"/>
                      </w:pPr>
                    </w:pPrChange>
                  </w:pPr>
                  <w:del w:id="626" w:author="Jiří Vojtěšek" w:date="2018-11-26T14:12:00Z">
                    <w:r w:rsidDel="00926202">
                      <w:rPr>
                        <w:rFonts w:cs="Calibri"/>
                        <w:color w:val="000000"/>
                      </w:rPr>
                      <w:delText>190</w:delText>
                    </w:r>
                  </w:del>
                </w:p>
              </w:tc>
              <w:tc>
                <w:tcPr>
                  <w:tcW w:w="1717" w:type="dxa"/>
                  <w:vAlign w:val="bottom"/>
                </w:tcPr>
                <w:p w14:paraId="42E3C67A" w14:textId="5759C3AB" w:rsidR="00657133" w:rsidRPr="006F4706" w:rsidDel="00926202" w:rsidRDefault="00657133" w:rsidP="00926202">
                  <w:pPr>
                    <w:rPr>
                      <w:del w:id="627" w:author="Jiří Vojtěšek" w:date="2018-11-26T14:12:00Z"/>
                      <w:color w:val="FF0000"/>
                    </w:rPr>
                    <w:pPrChange w:id="628" w:author="Jiří Vojtěšek" w:date="2018-11-26T14:12:00Z">
                      <w:pPr>
                        <w:jc w:val="center"/>
                      </w:pPr>
                    </w:pPrChange>
                  </w:pPr>
                  <w:del w:id="629" w:author="Jiří Vojtěšek" w:date="2018-11-26T14:12:00Z">
                    <w:r w:rsidDel="00926202">
                      <w:rPr>
                        <w:rFonts w:cs="Calibri"/>
                        <w:color w:val="000000"/>
                      </w:rPr>
                      <w:delText>174</w:delText>
                    </w:r>
                  </w:del>
                </w:p>
              </w:tc>
              <w:tc>
                <w:tcPr>
                  <w:tcW w:w="2126" w:type="dxa"/>
                  <w:vAlign w:val="bottom"/>
                </w:tcPr>
                <w:p w14:paraId="374201EC" w14:textId="07A3A73F" w:rsidR="00657133" w:rsidRPr="006F4706" w:rsidDel="00926202" w:rsidRDefault="00657133" w:rsidP="00926202">
                  <w:pPr>
                    <w:rPr>
                      <w:del w:id="630" w:author="Jiří Vojtěšek" w:date="2018-11-26T14:12:00Z"/>
                      <w:color w:val="FF0000"/>
                    </w:rPr>
                    <w:pPrChange w:id="631" w:author="Jiří Vojtěšek" w:date="2018-11-26T14:12:00Z">
                      <w:pPr>
                        <w:jc w:val="center"/>
                      </w:pPr>
                    </w:pPrChange>
                  </w:pPr>
                  <w:del w:id="632" w:author="Jiří Vojtěšek" w:date="2018-11-26T14:12:00Z">
                    <w:r w:rsidDel="00926202">
                      <w:rPr>
                        <w:rFonts w:cs="Calibri"/>
                        <w:color w:val="000000"/>
                      </w:rPr>
                      <w:delText>0,92</w:delText>
                    </w:r>
                  </w:del>
                </w:p>
              </w:tc>
            </w:tr>
            <w:tr w:rsidR="00657133" w:rsidDel="00926202" w14:paraId="7D0D1766" w14:textId="386AB2A7" w:rsidTr="002C7E9F">
              <w:trPr>
                <w:jc w:val="center"/>
                <w:del w:id="633" w:author="Jiří Vojtěšek" w:date="2018-11-26T14:12:00Z"/>
              </w:trPr>
              <w:tc>
                <w:tcPr>
                  <w:tcW w:w="1525" w:type="dxa"/>
                </w:tcPr>
                <w:p w14:paraId="01F5EAD8" w14:textId="26782D6E" w:rsidR="00657133" w:rsidDel="00926202" w:rsidRDefault="00657133" w:rsidP="00926202">
                  <w:pPr>
                    <w:rPr>
                      <w:del w:id="634" w:author="Jiří Vojtěšek" w:date="2018-11-26T14:12:00Z"/>
                    </w:rPr>
                    <w:pPrChange w:id="635" w:author="Jiří Vojtěšek" w:date="2018-11-26T14:12:00Z">
                      <w:pPr>
                        <w:jc w:val="center"/>
                      </w:pPr>
                    </w:pPrChange>
                  </w:pPr>
                  <w:del w:id="636" w:author="Jiří Vojtěšek" w:date="2018-11-26T14:12:00Z">
                    <w:r w:rsidDel="00926202">
                      <w:delText>2017/18</w:delText>
                    </w:r>
                  </w:del>
                </w:p>
              </w:tc>
              <w:tc>
                <w:tcPr>
                  <w:tcW w:w="1559" w:type="dxa"/>
                  <w:vAlign w:val="bottom"/>
                </w:tcPr>
                <w:p w14:paraId="523F0DF3" w14:textId="4EEEECB0" w:rsidR="00657133" w:rsidRPr="006F4706" w:rsidDel="00926202" w:rsidRDefault="00657133" w:rsidP="00926202">
                  <w:pPr>
                    <w:rPr>
                      <w:del w:id="637" w:author="Jiří Vojtěšek" w:date="2018-11-26T14:12:00Z"/>
                      <w:color w:val="FF0000"/>
                    </w:rPr>
                    <w:pPrChange w:id="638" w:author="Jiří Vojtěšek" w:date="2018-11-26T14:12:00Z">
                      <w:pPr>
                        <w:jc w:val="center"/>
                      </w:pPr>
                    </w:pPrChange>
                  </w:pPr>
                  <w:del w:id="639" w:author="Jiří Vojtěšek" w:date="2018-11-26T14:12:00Z">
                    <w:r w:rsidDel="00926202">
                      <w:rPr>
                        <w:rFonts w:cs="Calibri"/>
                        <w:color w:val="000000"/>
                      </w:rPr>
                      <w:delText>120</w:delText>
                    </w:r>
                  </w:del>
                </w:p>
              </w:tc>
              <w:tc>
                <w:tcPr>
                  <w:tcW w:w="1717" w:type="dxa"/>
                  <w:vAlign w:val="bottom"/>
                </w:tcPr>
                <w:p w14:paraId="580706EF" w14:textId="3F0F49CF" w:rsidR="00657133" w:rsidRPr="006F4706" w:rsidDel="00926202" w:rsidRDefault="00657133" w:rsidP="00926202">
                  <w:pPr>
                    <w:rPr>
                      <w:del w:id="640" w:author="Jiří Vojtěšek" w:date="2018-11-26T14:12:00Z"/>
                      <w:color w:val="FF0000"/>
                    </w:rPr>
                    <w:pPrChange w:id="641" w:author="Jiří Vojtěšek" w:date="2018-11-26T14:12:00Z">
                      <w:pPr>
                        <w:jc w:val="center"/>
                      </w:pPr>
                    </w:pPrChange>
                  </w:pPr>
                  <w:del w:id="642" w:author="Jiří Vojtěšek" w:date="2018-11-26T14:12:00Z">
                    <w:r w:rsidDel="00926202">
                      <w:rPr>
                        <w:rFonts w:cs="Calibri"/>
                        <w:color w:val="000000"/>
                      </w:rPr>
                      <w:delText>114</w:delText>
                    </w:r>
                  </w:del>
                </w:p>
              </w:tc>
              <w:tc>
                <w:tcPr>
                  <w:tcW w:w="2126" w:type="dxa"/>
                  <w:vAlign w:val="bottom"/>
                </w:tcPr>
                <w:p w14:paraId="20A1DFA2" w14:textId="3CB64B11" w:rsidR="00657133" w:rsidRPr="006F4706" w:rsidDel="00926202" w:rsidRDefault="00657133" w:rsidP="00926202">
                  <w:pPr>
                    <w:rPr>
                      <w:del w:id="643" w:author="Jiří Vojtěšek" w:date="2018-11-26T14:12:00Z"/>
                      <w:color w:val="FF0000"/>
                    </w:rPr>
                    <w:pPrChange w:id="644" w:author="Jiří Vojtěšek" w:date="2018-11-26T14:12:00Z">
                      <w:pPr>
                        <w:jc w:val="center"/>
                      </w:pPr>
                    </w:pPrChange>
                  </w:pPr>
                  <w:del w:id="645" w:author="Jiří Vojtěšek" w:date="2018-11-26T14:12:00Z">
                    <w:r w:rsidDel="00926202">
                      <w:rPr>
                        <w:rFonts w:cs="Calibri"/>
                        <w:color w:val="000000"/>
                      </w:rPr>
                      <w:delText>0,95</w:delText>
                    </w:r>
                  </w:del>
                </w:p>
              </w:tc>
            </w:tr>
          </w:tbl>
          <w:p w14:paraId="661AB1C1" w14:textId="70548496" w:rsidR="000477AC" w:rsidRDefault="000477AC" w:rsidP="000477AC">
            <w:pPr>
              <w:rPr>
                <w:ins w:id="646" w:author="Jiří Vojtěšek" w:date="2018-11-26T13:33:00Z"/>
                <w:b/>
              </w:rPr>
            </w:pPr>
          </w:p>
          <w:p w14:paraId="4CC35E92" w14:textId="331274E1" w:rsidR="00657133" w:rsidDel="000477AC" w:rsidRDefault="00DC12F7" w:rsidP="001F76C0">
            <w:pPr>
              <w:rPr>
                <w:del w:id="647" w:author="Jiří Vojtěšek" w:date="2018-11-26T13:33:00Z"/>
                <w:b/>
              </w:rPr>
            </w:pPr>
            <w:del w:id="648" w:author="Jiří Vojtěšek" w:date="2018-11-26T13:33:00Z">
              <w:r w:rsidDel="000477AC">
                <w:delText>Materiálně-technické vybavení pracovišť FAI umožňuje realizovat výuku daného SP v rozsahu maximálně 8 studijních skupin prezenční i kombinované formy studia. Předpokládá se přijetí cca 140 studentů do jednoho akademického ročníku, z toho 100 studentů v prezenční formě a 40 v kombinované formě.</w:delText>
              </w:r>
            </w:del>
          </w:p>
          <w:p w14:paraId="1140F837" w14:textId="77777777" w:rsidR="00657133" w:rsidRDefault="00657133" w:rsidP="001F76C0">
            <w:pPr>
              <w:rPr>
                <w:b/>
              </w:rPr>
            </w:pPr>
          </w:p>
          <w:p w14:paraId="7BEB67E1" w14:textId="4C58FC62" w:rsidR="001F76C0" w:rsidRDefault="001F76C0" w:rsidP="005B0900"/>
        </w:tc>
      </w:tr>
      <w:tr w:rsidR="00CE68CC" w14:paraId="44D68A2E" w14:textId="77777777" w:rsidTr="005B0900">
        <w:trPr>
          <w:trHeight w:val="200"/>
        </w:trPr>
        <w:tc>
          <w:tcPr>
            <w:tcW w:w="9285" w:type="dxa"/>
            <w:shd w:val="clear" w:color="auto" w:fill="F7CAAC"/>
          </w:tcPr>
          <w:p w14:paraId="5804A263" w14:textId="77777777" w:rsidR="00CE68CC" w:rsidRDefault="00CE68CC" w:rsidP="005B0900">
            <w:pPr>
              <w:rPr>
                <w:b/>
              </w:rPr>
            </w:pPr>
            <w:r>
              <w:rPr>
                <w:b/>
              </w:rPr>
              <w:t>Předpokládaná uplatnitelnost absolventů na trhu práce</w:t>
            </w:r>
          </w:p>
        </w:tc>
      </w:tr>
      <w:tr w:rsidR="00CE68CC" w14:paraId="174E6DCA" w14:textId="77777777" w:rsidTr="005B0900">
        <w:trPr>
          <w:trHeight w:val="2835"/>
        </w:trPr>
        <w:tc>
          <w:tcPr>
            <w:tcW w:w="9285" w:type="dxa"/>
            <w:shd w:val="clear" w:color="auto" w:fill="FFFFFF"/>
          </w:tcPr>
          <w:p w14:paraId="757FD4DC" w14:textId="77777777" w:rsidR="00CE68CC" w:rsidRPr="00BC09C7" w:rsidRDefault="00CE68CC" w:rsidP="005B0900">
            <w:pPr>
              <w:pStyle w:val="Default"/>
              <w:jc w:val="both"/>
              <w:rPr>
                <w:sz w:val="20"/>
                <w:szCs w:val="20"/>
              </w:rPr>
            </w:pPr>
            <w:r w:rsidRPr="00FD0A80">
              <w:rPr>
                <w:sz w:val="20"/>
                <w:szCs w:val="20"/>
              </w:rPr>
              <w:t xml:space="preserve">V rámci tohoto studijního programu jsou vychováváni odborníci pro technické, manažerské, projekční a jiné funkce v soukromých bezpečnostních službách zabývajících se ochranou majetku a osob s důrazem na aplikace moderních </w:t>
            </w:r>
            <w:r>
              <w:rPr>
                <w:sz w:val="20"/>
                <w:szCs w:val="20"/>
              </w:rPr>
              <w:t xml:space="preserve">bezpečnostních a </w:t>
            </w:r>
            <w:r w:rsidRPr="00FD0A80">
              <w:rPr>
                <w:sz w:val="20"/>
                <w:szCs w:val="20"/>
              </w:rPr>
              <w:t>informačních technologií. Mezioborové studium s převahou technických předmětů dává absolventům možnost uplatnit se v oblastech mechanického a elektronického zabezpečení objektů, dále v oblastech informačně-technologických a právně-bezpečnostních. Vzhledem k zahrnutí problematiky krizového řízení je uplatnění absolventů možné i ve státní správě.</w:t>
            </w:r>
            <w:r>
              <w:rPr>
                <w:sz w:val="20"/>
                <w:szCs w:val="20"/>
              </w:rPr>
              <w:t xml:space="preserve"> </w:t>
            </w:r>
            <w:r w:rsidRPr="00BC09C7">
              <w:rPr>
                <w:sz w:val="20"/>
                <w:szCs w:val="20"/>
              </w:rPr>
              <w:t>Je</w:t>
            </w:r>
            <w:r>
              <w:rPr>
                <w:sz w:val="20"/>
                <w:szCs w:val="20"/>
              </w:rPr>
              <w:t xml:space="preserve">jich </w:t>
            </w:r>
            <w:r w:rsidRPr="00BC09C7">
              <w:rPr>
                <w:sz w:val="20"/>
                <w:szCs w:val="20"/>
              </w:rPr>
              <w:t xml:space="preserve">uplatnitelnost na trhu práce bude podpořena také dalšími znalostmi a dovednostmi jako je např. zpracování signálů a dobrou znalostí anglického jazyka. </w:t>
            </w:r>
          </w:p>
          <w:p w14:paraId="4415E712" w14:textId="77777777" w:rsidR="00CE68CC" w:rsidRDefault="00CE68CC" w:rsidP="005B0900"/>
        </w:tc>
      </w:tr>
    </w:tbl>
    <w:p w14:paraId="2AAA0C7A" w14:textId="29DB912E" w:rsidR="00001E3D" w:rsidRDefault="00001E3D" w:rsidP="00F81D1B">
      <w:pPr>
        <w:spacing w:after="240"/>
        <w:rPr>
          <w:b/>
          <w:sz w:val="28"/>
        </w:rPr>
      </w:pPr>
    </w:p>
    <w:p w14:paraId="5A75AE9D" w14:textId="2627E8B7" w:rsidR="00CE68CC" w:rsidRDefault="00CE68CC" w:rsidP="00562B79">
      <w:pPr>
        <w:rPr>
          <w:b/>
          <w:sz w:val="28"/>
        </w:rPr>
      </w:pPr>
    </w:p>
    <w:sectPr w:rsidR="00CE68CC" w:rsidSect="005B0900">
      <w:footerReference w:type="even" r:id="rId30"/>
      <w:footerReference w:type="default" r:id="rId31"/>
      <w:footerReference w:type="first" r:id="rId3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B0A0A" w14:textId="77777777" w:rsidR="00316A01" w:rsidRDefault="00316A01">
      <w:r>
        <w:separator/>
      </w:r>
    </w:p>
  </w:endnote>
  <w:endnote w:type="continuationSeparator" w:id="0">
    <w:p w14:paraId="0C30E35A" w14:textId="77777777" w:rsidR="00316A01" w:rsidRDefault="0031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ystem Font Regular">
    <w:altName w:val="Times New Roman"/>
    <w:charset w:val="00"/>
    <w:family w:val="roman"/>
    <w:pitch w:val="default"/>
  </w:font>
  <w:font w:name="ヒラギノ角ゴ Pro W3">
    <w:charset w:val="00"/>
    <w:family w:val="roman"/>
    <w:pitch w:val="default"/>
  </w:font>
  <w:font w:name="inherit">
    <w:altName w:val="Times New Roman"/>
    <w:panose1 w:val="00000000000000000000"/>
    <w:charset w:val="00"/>
    <w:family w:val="roman"/>
    <w:notTrueType/>
    <w:pitch w:val="default"/>
  </w:font>
  <w:font w:name="TimesNewRomanPSMT,Calibri">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BC3F7" w14:textId="5C75DC44" w:rsidR="00566D26" w:rsidRDefault="00566D26" w:rsidP="00C40F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26202">
      <w:rPr>
        <w:rStyle w:val="slostrnky"/>
        <w:noProof/>
      </w:rPr>
      <w:t>2</w:t>
    </w:r>
    <w:r>
      <w:rPr>
        <w:rStyle w:val="slostrnky"/>
      </w:rPr>
      <w:fldChar w:fldCharType="end"/>
    </w:r>
  </w:p>
  <w:p w14:paraId="0FDDCD65" w14:textId="77777777" w:rsidR="00566D26" w:rsidRDefault="00566D2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4D03E" w14:textId="77777777" w:rsidR="00566D26" w:rsidRDefault="00566D26" w:rsidP="005B090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C5B184" w14:textId="77777777" w:rsidR="00566D26" w:rsidRDefault="00566D26">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1B0D" w14:textId="63AD47FE" w:rsidR="00566D26" w:rsidRDefault="00566D26" w:rsidP="005B090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26202">
      <w:rPr>
        <w:rStyle w:val="slostrnky"/>
        <w:noProof/>
      </w:rPr>
      <w:t>50</w:t>
    </w:r>
    <w:r>
      <w:rPr>
        <w:rStyle w:val="slostrnky"/>
      </w:rPr>
      <w:fldChar w:fldCharType="end"/>
    </w:r>
  </w:p>
  <w:p w14:paraId="164581CA" w14:textId="77777777" w:rsidR="00566D26" w:rsidRDefault="00566D26">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B68C" w14:textId="77777777" w:rsidR="00566D26" w:rsidRPr="00F356C7" w:rsidRDefault="00566D26" w:rsidP="005B0900">
    <w:pPr>
      <w:pStyle w:val="Zpat"/>
      <w:rPr>
        <w:sz w:val="16"/>
        <w:szCs w:val="16"/>
      </w:rPr>
    </w:pPr>
  </w:p>
  <w:p w14:paraId="3035FFAA" w14:textId="77777777" w:rsidR="00566D26" w:rsidRDefault="00566D2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6B019" w14:textId="77777777" w:rsidR="00316A01" w:rsidRDefault="00316A01">
      <w:r>
        <w:separator/>
      </w:r>
    </w:p>
  </w:footnote>
  <w:footnote w:type="continuationSeparator" w:id="0">
    <w:p w14:paraId="7D67D7B8" w14:textId="77777777" w:rsidR="00316A01" w:rsidRDefault="00316A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2511"/>
    <w:multiLevelType w:val="hybridMultilevel"/>
    <w:tmpl w:val="5B0EA48E"/>
    <w:lvl w:ilvl="0" w:tplc="0405000F">
      <w:start w:val="1"/>
      <w:numFmt w:val="decimal"/>
      <w:lvlText w:val="%1."/>
      <w:lvlJc w:val="left"/>
      <w:pPr>
        <w:ind w:left="1118" w:hanging="360"/>
      </w:pPr>
    </w:lvl>
    <w:lvl w:ilvl="1" w:tplc="04050019" w:tentative="1">
      <w:start w:val="1"/>
      <w:numFmt w:val="lowerLetter"/>
      <w:lvlText w:val="%2."/>
      <w:lvlJc w:val="left"/>
      <w:pPr>
        <w:ind w:left="1838" w:hanging="360"/>
      </w:pPr>
    </w:lvl>
    <w:lvl w:ilvl="2" w:tplc="0405001B" w:tentative="1">
      <w:start w:val="1"/>
      <w:numFmt w:val="lowerRoman"/>
      <w:lvlText w:val="%3."/>
      <w:lvlJc w:val="right"/>
      <w:pPr>
        <w:ind w:left="2558" w:hanging="180"/>
      </w:pPr>
    </w:lvl>
    <w:lvl w:ilvl="3" w:tplc="0405000F" w:tentative="1">
      <w:start w:val="1"/>
      <w:numFmt w:val="decimal"/>
      <w:lvlText w:val="%4."/>
      <w:lvlJc w:val="left"/>
      <w:pPr>
        <w:ind w:left="3278" w:hanging="360"/>
      </w:pPr>
    </w:lvl>
    <w:lvl w:ilvl="4" w:tplc="04050019" w:tentative="1">
      <w:start w:val="1"/>
      <w:numFmt w:val="lowerLetter"/>
      <w:lvlText w:val="%5."/>
      <w:lvlJc w:val="left"/>
      <w:pPr>
        <w:ind w:left="3998" w:hanging="360"/>
      </w:pPr>
    </w:lvl>
    <w:lvl w:ilvl="5" w:tplc="0405001B" w:tentative="1">
      <w:start w:val="1"/>
      <w:numFmt w:val="lowerRoman"/>
      <w:lvlText w:val="%6."/>
      <w:lvlJc w:val="right"/>
      <w:pPr>
        <w:ind w:left="4718" w:hanging="180"/>
      </w:pPr>
    </w:lvl>
    <w:lvl w:ilvl="6" w:tplc="0405000F" w:tentative="1">
      <w:start w:val="1"/>
      <w:numFmt w:val="decimal"/>
      <w:lvlText w:val="%7."/>
      <w:lvlJc w:val="left"/>
      <w:pPr>
        <w:ind w:left="5438" w:hanging="360"/>
      </w:pPr>
    </w:lvl>
    <w:lvl w:ilvl="7" w:tplc="04050019" w:tentative="1">
      <w:start w:val="1"/>
      <w:numFmt w:val="lowerLetter"/>
      <w:lvlText w:val="%8."/>
      <w:lvlJc w:val="left"/>
      <w:pPr>
        <w:ind w:left="6158" w:hanging="360"/>
      </w:pPr>
    </w:lvl>
    <w:lvl w:ilvl="8" w:tplc="0405001B" w:tentative="1">
      <w:start w:val="1"/>
      <w:numFmt w:val="lowerRoman"/>
      <w:lvlText w:val="%9."/>
      <w:lvlJc w:val="right"/>
      <w:pPr>
        <w:ind w:left="6878" w:hanging="180"/>
      </w:pPr>
    </w:lvl>
  </w:abstractNum>
  <w:abstractNum w:abstractNumId="1"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64C4F3A"/>
    <w:multiLevelType w:val="hybridMultilevel"/>
    <w:tmpl w:val="41F84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B074E7"/>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4001F2"/>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B50A32"/>
    <w:multiLevelType w:val="hybridMultilevel"/>
    <w:tmpl w:val="4AB4637E"/>
    <w:lvl w:ilvl="0" w:tplc="FB72CC3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026B09"/>
    <w:multiLevelType w:val="hybridMultilevel"/>
    <w:tmpl w:val="0B54F1CA"/>
    <w:lvl w:ilvl="0" w:tplc="0405000F">
      <w:start w:val="1"/>
      <w:numFmt w:val="decimal"/>
      <w:lvlText w:val="%1."/>
      <w:lvlJc w:val="left"/>
      <w:pPr>
        <w:ind w:left="1118" w:hanging="360"/>
      </w:pPr>
    </w:lvl>
    <w:lvl w:ilvl="1" w:tplc="04050019" w:tentative="1">
      <w:start w:val="1"/>
      <w:numFmt w:val="lowerLetter"/>
      <w:lvlText w:val="%2."/>
      <w:lvlJc w:val="left"/>
      <w:pPr>
        <w:ind w:left="1838" w:hanging="360"/>
      </w:pPr>
    </w:lvl>
    <w:lvl w:ilvl="2" w:tplc="0405001B" w:tentative="1">
      <w:start w:val="1"/>
      <w:numFmt w:val="lowerRoman"/>
      <w:lvlText w:val="%3."/>
      <w:lvlJc w:val="right"/>
      <w:pPr>
        <w:ind w:left="2558" w:hanging="180"/>
      </w:pPr>
    </w:lvl>
    <w:lvl w:ilvl="3" w:tplc="0405000F" w:tentative="1">
      <w:start w:val="1"/>
      <w:numFmt w:val="decimal"/>
      <w:lvlText w:val="%4."/>
      <w:lvlJc w:val="left"/>
      <w:pPr>
        <w:ind w:left="3278" w:hanging="360"/>
      </w:pPr>
    </w:lvl>
    <w:lvl w:ilvl="4" w:tplc="04050019" w:tentative="1">
      <w:start w:val="1"/>
      <w:numFmt w:val="lowerLetter"/>
      <w:lvlText w:val="%5."/>
      <w:lvlJc w:val="left"/>
      <w:pPr>
        <w:ind w:left="3998" w:hanging="360"/>
      </w:pPr>
    </w:lvl>
    <w:lvl w:ilvl="5" w:tplc="0405001B" w:tentative="1">
      <w:start w:val="1"/>
      <w:numFmt w:val="lowerRoman"/>
      <w:lvlText w:val="%6."/>
      <w:lvlJc w:val="right"/>
      <w:pPr>
        <w:ind w:left="4718" w:hanging="180"/>
      </w:pPr>
    </w:lvl>
    <w:lvl w:ilvl="6" w:tplc="0405000F" w:tentative="1">
      <w:start w:val="1"/>
      <w:numFmt w:val="decimal"/>
      <w:lvlText w:val="%7."/>
      <w:lvlJc w:val="left"/>
      <w:pPr>
        <w:ind w:left="5438" w:hanging="360"/>
      </w:pPr>
    </w:lvl>
    <w:lvl w:ilvl="7" w:tplc="04050019" w:tentative="1">
      <w:start w:val="1"/>
      <w:numFmt w:val="lowerLetter"/>
      <w:lvlText w:val="%8."/>
      <w:lvlJc w:val="left"/>
      <w:pPr>
        <w:ind w:left="6158" w:hanging="360"/>
      </w:pPr>
    </w:lvl>
    <w:lvl w:ilvl="8" w:tplc="0405001B" w:tentative="1">
      <w:start w:val="1"/>
      <w:numFmt w:val="lowerRoman"/>
      <w:lvlText w:val="%9."/>
      <w:lvlJc w:val="right"/>
      <w:pPr>
        <w:ind w:left="6878" w:hanging="180"/>
      </w:pPr>
    </w:lvl>
  </w:abstractNum>
  <w:abstractNum w:abstractNumId="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12C4B"/>
    <w:multiLevelType w:val="hybridMultilevel"/>
    <w:tmpl w:val="839694D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EC289A"/>
    <w:multiLevelType w:val="hybridMultilevel"/>
    <w:tmpl w:val="0D40A7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8348B5"/>
    <w:multiLevelType w:val="hybridMultilevel"/>
    <w:tmpl w:val="0D40A7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C535C9"/>
    <w:multiLevelType w:val="hybridMultilevel"/>
    <w:tmpl w:val="839694D2"/>
    <w:lvl w:ilvl="0" w:tplc="3B3E3610">
      <w:start w:val="1"/>
      <w:numFmt w:val="decimal"/>
      <w:lvlText w:val="%1."/>
      <w:lvlJc w:val="left"/>
      <w:pPr>
        <w:ind w:left="360" w:hanging="360"/>
      </w:pPr>
      <w:rPr>
        <w:rFonts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585E77"/>
    <w:multiLevelType w:val="hybridMultilevel"/>
    <w:tmpl w:val="79F87F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141C96"/>
    <w:multiLevelType w:val="hybridMultilevel"/>
    <w:tmpl w:val="328A5E42"/>
    <w:lvl w:ilvl="0" w:tplc="0405000F">
      <w:start w:val="1"/>
      <w:numFmt w:val="decimal"/>
      <w:lvlText w:val="%1."/>
      <w:lvlJc w:val="left"/>
      <w:pPr>
        <w:tabs>
          <w:tab w:val="num" w:pos="720"/>
        </w:tabs>
        <w:ind w:left="720" w:hanging="360"/>
      </w:pPr>
      <w:rPr>
        <w:rFonts w:hint="default"/>
      </w:rPr>
    </w:lvl>
    <w:lvl w:ilvl="1" w:tplc="9BD84B44" w:tentative="1">
      <w:start w:val="1"/>
      <w:numFmt w:val="bullet"/>
      <w:lvlText w:val=""/>
      <w:lvlJc w:val="left"/>
      <w:pPr>
        <w:tabs>
          <w:tab w:val="num" w:pos="1440"/>
        </w:tabs>
        <w:ind w:left="1440" w:hanging="360"/>
      </w:pPr>
      <w:rPr>
        <w:rFonts w:ascii="Wingdings" w:hAnsi="Wingdings" w:hint="default"/>
      </w:rPr>
    </w:lvl>
    <w:lvl w:ilvl="2" w:tplc="C51C348E" w:tentative="1">
      <w:start w:val="1"/>
      <w:numFmt w:val="bullet"/>
      <w:lvlText w:val=""/>
      <w:lvlJc w:val="left"/>
      <w:pPr>
        <w:tabs>
          <w:tab w:val="num" w:pos="2160"/>
        </w:tabs>
        <w:ind w:left="2160" w:hanging="360"/>
      </w:pPr>
      <w:rPr>
        <w:rFonts w:ascii="Wingdings" w:hAnsi="Wingdings" w:hint="default"/>
      </w:rPr>
    </w:lvl>
    <w:lvl w:ilvl="3" w:tplc="A2342C3C" w:tentative="1">
      <w:start w:val="1"/>
      <w:numFmt w:val="bullet"/>
      <w:lvlText w:val=""/>
      <w:lvlJc w:val="left"/>
      <w:pPr>
        <w:tabs>
          <w:tab w:val="num" w:pos="2880"/>
        </w:tabs>
        <w:ind w:left="2880" w:hanging="360"/>
      </w:pPr>
      <w:rPr>
        <w:rFonts w:ascii="Wingdings" w:hAnsi="Wingdings" w:hint="default"/>
      </w:rPr>
    </w:lvl>
    <w:lvl w:ilvl="4" w:tplc="743EED82" w:tentative="1">
      <w:start w:val="1"/>
      <w:numFmt w:val="bullet"/>
      <w:lvlText w:val=""/>
      <w:lvlJc w:val="left"/>
      <w:pPr>
        <w:tabs>
          <w:tab w:val="num" w:pos="3600"/>
        </w:tabs>
        <w:ind w:left="3600" w:hanging="360"/>
      </w:pPr>
      <w:rPr>
        <w:rFonts w:ascii="Wingdings" w:hAnsi="Wingdings" w:hint="default"/>
      </w:rPr>
    </w:lvl>
    <w:lvl w:ilvl="5" w:tplc="1E0CF570" w:tentative="1">
      <w:start w:val="1"/>
      <w:numFmt w:val="bullet"/>
      <w:lvlText w:val=""/>
      <w:lvlJc w:val="left"/>
      <w:pPr>
        <w:tabs>
          <w:tab w:val="num" w:pos="4320"/>
        </w:tabs>
        <w:ind w:left="4320" w:hanging="360"/>
      </w:pPr>
      <w:rPr>
        <w:rFonts w:ascii="Wingdings" w:hAnsi="Wingdings" w:hint="default"/>
      </w:rPr>
    </w:lvl>
    <w:lvl w:ilvl="6" w:tplc="6D7E120E" w:tentative="1">
      <w:start w:val="1"/>
      <w:numFmt w:val="bullet"/>
      <w:lvlText w:val=""/>
      <w:lvlJc w:val="left"/>
      <w:pPr>
        <w:tabs>
          <w:tab w:val="num" w:pos="5040"/>
        </w:tabs>
        <w:ind w:left="5040" w:hanging="360"/>
      </w:pPr>
      <w:rPr>
        <w:rFonts w:ascii="Wingdings" w:hAnsi="Wingdings" w:hint="default"/>
      </w:rPr>
    </w:lvl>
    <w:lvl w:ilvl="7" w:tplc="0938FC54" w:tentative="1">
      <w:start w:val="1"/>
      <w:numFmt w:val="bullet"/>
      <w:lvlText w:val=""/>
      <w:lvlJc w:val="left"/>
      <w:pPr>
        <w:tabs>
          <w:tab w:val="num" w:pos="5760"/>
        </w:tabs>
        <w:ind w:left="5760" w:hanging="360"/>
      </w:pPr>
      <w:rPr>
        <w:rFonts w:ascii="Wingdings" w:hAnsi="Wingdings" w:hint="default"/>
      </w:rPr>
    </w:lvl>
    <w:lvl w:ilvl="8" w:tplc="D8A48CB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916AE2"/>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AA5F16"/>
    <w:multiLevelType w:val="hybridMultilevel"/>
    <w:tmpl w:val="D63E8A34"/>
    <w:lvl w:ilvl="0" w:tplc="681A4F56">
      <w:start w:val="1"/>
      <w:numFmt w:val="decimal"/>
      <w:lvlText w:val="%1."/>
      <w:lvlJc w:val="left"/>
      <w:pPr>
        <w:ind w:left="720" w:hanging="360"/>
      </w:pPr>
      <w:rPr>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CD658E"/>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907E4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B121172"/>
    <w:multiLevelType w:val="hybridMultilevel"/>
    <w:tmpl w:val="839694D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C880DA3"/>
    <w:multiLevelType w:val="hybridMultilevel"/>
    <w:tmpl w:val="C17AD89C"/>
    <w:lvl w:ilvl="0" w:tplc="8C844684">
      <w:start w:val="1"/>
      <w:numFmt w:val="decimal"/>
      <w:lvlText w:val="%1."/>
      <w:lvlJc w:val="left"/>
      <w:pPr>
        <w:tabs>
          <w:tab w:val="num" w:pos="720"/>
        </w:tabs>
        <w:ind w:left="720" w:hanging="360"/>
      </w:pPr>
      <w:rPr>
        <w:rFonts w:cs="Times New Roman" w:hint="default"/>
        <w:sz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C927F5"/>
    <w:multiLevelType w:val="hybridMultilevel"/>
    <w:tmpl w:val="694855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8640B0A"/>
    <w:multiLevelType w:val="hybridMultilevel"/>
    <w:tmpl w:val="535A26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A20724"/>
    <w:multiLevelType w:val="hybridMultilevel"/>
    <w:tmpl w:val="A0D6E2AE"/>
    <w:lvl w:ilvl="0" w:tplc="B3486658">
      <w:start w:val="1"/>
      <w:numFmt w:val="decimal"/>
      <w:lvlText w:val="%1."/>
      <w:lvlJc w:val="left"/>
      <w:pPr>
        <w:ind w:left="1440" w:hanging="360"/>
      </w:pPr>
      <w:rPr>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721C42"/>
    <w:multiLevelType w:val="hybridMultilevel"/>
    <w:tmpl w:val="6F349A14"/>
    <w:lvl w:ilvl="0" w:tplc="ED8CB292">
      <w:start w:val="1"/>
      <w:numFmt w:val="decimal"/>
      <w:lvlText w:val="%1."/>
      <w:lvlJc w:val="left"/>
      <w:pPr>
        <w:ind w:left="141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034159"/>
    <w:multiLevelType w:val="hybridMultilevel"/>
    <w:tmpl w:val="671CF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E07F0F"/>
    <w:multiLevelType w:val="hybridMultilevel"/>
    <w:tmpl w:val="93665752"/>
    <w:lvl w:ilvl="0" w:tplc="14B82966">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C96D26"/>
    <w:multiLevelType w:val="hybridMultilevel"/>
    <w:tmpl w:val="528421C2"/>
    <w:lvl w:ilvl="0" w:tplc="ED8CB292">
      <w:start w:val="1"/>
      <w:numFmt w:val="decimal"/>
      <w:lvlText w:val="%1."/>
      <w:lvlJc w:val="left"/>
      <w:pPr>
        <w:ind w:left="141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B34E70"/>
    <w:multiLevelType w:val="hybridMultilevel"/>
    <w:tmpl w:val="C24C96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BA51DE"/>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0242F1F"/>
    <w:multiLevelType w:val="multilevel"/>
    <w:tmpl w:val="FF04E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347ED7"/>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0B57B3"/>
    <w:multiLevelType w:val="hybridMultilevel"/>
    <w:tmpl w:val="7D0E0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5421D2"/>
    <w:multiLevelType w:val="hybridMultilevel"/>
    <w:tmpl w:val="4462F1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6E12FD"/>
    <w:multiLevelType w:val="hybridMultilevel"/>
    <w:tmpl w:val="63008A5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E96DA1"/>
    <w:multiLevelType w:val="multilevel"/>
    <w:tmpl w:val="2B0C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BCD6C17"/>
    <w:multiLevelType w:val="hybridMultilevel"/>
    <w:tmpl w:val="DCB221E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BE576CA"/>
    <w:multiLevelType w:val="hybridMultilevel"/>
    <w:tmpl w:val="0A9697F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442594E"/>
    <w:multiLevelType w:val="hybridMultilevel"/>
    <w:tmpl w:val="AC606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941EAC"/>
    <w:multiLevelType w:val="hybridMultilevel"/>
    <w:tmpl w:val="B082097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78D1B1C"/>
    <w:multiLevelType w:val="hybridMultilevel"/>
    <w:tmpl w:val="FB7678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5" w15:restartNumberingAfterBreak="0">
    <w:nsid w:val="7D434F2A"/>
    <w:multiLevelType w:val="hybridMultilevel"/>
    <w:tmpl w:val="73DC1B6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E65372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F386736"/>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32"/>
  </w:num>
  <w:num w:numId="3">
    <w:abstractNumId w:val="26"/>
  </w:num>
  <w:num w:numId="4">
    <w:abstractNumId w:val="46"/>
  </w:num>
  <w:num w:numId="5">
    <w:abstractNumId w:val="25"/>
  </w:num>
  <w:num w:numId="6">
    <w:abstractNumId w:val="31"/>
  </w:num>
  <w:num w:numId="7">
    <w:abstractNumId w:val="1"/>
  </w:num>
  <w:num w:numId="8">
    <w:abstractNumId w:val="39"/>
  </w:num>
  <w:num w:numId="9">
    <w:abstractNumId w:val="19"/>
  </w:num>
  <w:num w:numId="10">
    <w:abstractNumId w:val="34"/>
  </w:num>
  <w:num w:numId="11">
    <w:abstractNumId w:val="16"/>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18"/>
  </w:num>
  <w:num w:numId="15">
    <w:abstractNumId w:val="22"/>
  </w:num>
  <w:num w:numId="16">
    <w:abstractNumId w:val="5"/>
  </w:num>
  <w:num w:numId="17">
    <w:abstractNumId w:val="4"/>
  </w:num>
  <w:num w:numId="18">
    <w:abstractNumId w:val="45"/>
  </w:num>
  <w:num w:numId="19">
    <w:abstractNumId w:val="47"/>
  </w:num>
  <w:num w:numId="20">
    <w:abstractNumId w:val="24"/>
  </w:num>
  <w:num w:numId="21">
    <w:abstractNumId w:val="7"/>
  </w:num>
  <w:num w:numId="22">
    <w:abstractNumId w:val="23"/>
  </w:num>
  <w:num w:numId="23">
    <w:abstractNumId w:val="41"/>
  </w:num>
  <w:num w:numId="24">
    <w:abstractNumId w:val="0"/>
  </w:num>
  <w:num w:numId="25">
    <w:abstractNumId w:val="11"/>
  </w:num>
  <w:num w:numId="26">
    <w:abstractNumId w:val="42"/>
  </w:num>
  <w:num w:numId="27">
    <w:abstractNumId w:val="9"/>
  </w:num>
  <w:num w:numId="28">
    <w:abstractNumId w:val="30"/>
  </w:num>
  <w:num w:numId="29">
    <w:abstractNumId w:val="27"/>
  </w:num>
  <w:num w:numId="30">
    <w:abstractNumId w:val="29"/>
  </w:num>
  <w:num w:numId="31">
    <w:abstractNumId w:val="20"/>
  </w:num>
  <w:num w:numId="32">
    <w:abstractNumId w:val="3"/>
  </w:num>
  <w:num w:numId="33">
    <w:abstractNumId w:val="12"/>
  </w:num>
  <w:num w:numId="34">
    <w:abstractNumId w:val="37"/>
  </w:num>
  <w:num w:numId="35">
    <w:abstractNumId w:val="17"/>
  </w:num>
  <w:num w:numId="36">
    <w:abstractNumId w:val="8"/>
  </w:num>
  <w:num w:numId="37">
    <w:abstractNumId w:val="15"/>
  </w:num>
  <w:num w:numId="38">
    <w:abstractNumId w:val="28"/>
  </w:num>
  <w:num w:numId="39">
    <w:abstractNumId w:val="13"/>
  </w:num>
  <w:num w:numId="40">
    <w:abstractNumId w:val="2"/>
  </w:num>
  <w:num w:numId="41">
    <w:abstractNumId w:val="38"/>
  </w:num>
  <w:num w:numId="42">
    <w:abstractNumId w:val="33"/>
  </w:num>
  <w:num w:numId="43">
    <w:abstractNumId w:val="35"/>
  </w:num>
  <w:num w:numId="44">
    <w:abstractNumId w:val="36"/>
  </w:num>
  <w:num w:numId="45">
    <w:abstractNumId w:val="14"/>
  </w:num>
  <w:num w:numId="46">
    <w:abstractNumId w:val="40"/>
  </w:num>
  <w:num w:numId="47">
    <w:abstractNumId w:val="6"/>
  </w:num>
  <w:num w:numId="48">
    <w:abstractNumId w:val="10"/>
  </w:num>
  <w:numIdMacAtCleanup w:val="3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Milan Navrátil">
    <w15:presenceInfo w15:providerId="None" w15:userId="Milan Navrát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kwNKgFAGbGOkAtAAAA"/>
  </w:docVars>
  <w:rsids>
    <w:rsidRoot w:val="00984A1D"/>
    <w:rsid w:val="00001E3D"/>
    <w:rsid w:val="00001EF9"/>
    <w:rsid w:val="000125B6"/>
    <w:rsid w:val="0002279D"/>
    <w:rsid w:val="000306A3"/>
    <w:rsid w:val="00030D68"/>
    <w:rsid w:val="000313EF"/>
    <w:rsid w:val="00032EE1"/>
    <w:rsid w:val="0003741D"/>
    <w:rsid w:val="00042C63"/>
    <w:rsid w:val="000456F1"/>
    <w:rsid w:val="000477AC"/>
    <w:rsid w:val="000503B0"/>
    <w:rsid w:val="00053770"/>
    <w:rsid w:val="00055D21"/>
    <w:rsid w:val="00056B77"/>
    <w:rsid w:val="00077914"/>
    <w:rsid w:val="00084A4D"/>
    <w:rsid w:val="00086A4B"/>
    <w:rsid w:val="00096C05"/>
    <w:rsid w:val="000A16A0"/>
    <w:rsid w:val="000A7E3F"/>
    <w:rsid w:val="000C1682"/>
    <w:rsid w:val="000C2C1D"/>
    <w:rsid w:val="000D3CF0"/>
    <w:rsid w:val="000D49E7"/>
    <w:rsid w:val="000D4B5E"/>
    <w:rsid w:val="000E0691"/>
    <w:rsid w:val="000F22CB"/>
    <w:rsid w:val="000F31A4"/>
    <w:rsid w:val="000F6AA2"/>
    <w:rsid w:val="0010499F"/>
    <w:rsid w:val="0012362A"/>
    <w:rsid w:val="00126D2C"/>
    <w:rsid w:val="00134AA3"/>
    <w:rsid w:val="001522BC"/>
    <w:rsid w:val="00160E86"/>
    <w:rsid w:val="00167009"/>
    <w:rsid w:val="001671D0"/>
    <w:rsid w:val="001673C4"/>
    <w:rsid w:val="0017285A"/>
    <w:rsid w:val="00174C1E"/>
    <w:rsid w:val="00181ED5"/>
    <w:rsid w:val="0018259D"/>
    <w:rsid w:val="00186EB2"/>
    <w:rsid w:val="00192178"/>
    <w:rsid w:val="00192E83"/>
    <w:rsid w:val="001968A7"/>
    <w:rsid w:val="00197F45"/>
    <w:rsid w:val="001A23A8"/>
    <w:rsid w:val="001B1E66"/>
    <w:rsid w:val="001B6DB1"/>
    <w:rsid w:val="001E2EA9"/>
    <w:rsid w:val="001E4333"/>
    <w:rsid w:val="001E7AD9"/>
    <w:rsid w:val="001F1036"/>
    <w:rsid w:val="001F7655"/>
    <w:rsid w:val="001F76C0"/>
    <w:rsid w:val="002152D0"/>
    <w:rsid w:val="0022016C"/>
    <w:rsid w:val="00220893"/>
    <w:rsid w:val="00220A2F"/>
    <w:rsid w:val="00220B31"/>
    <w:rsid w:val="0023533D"/>
    <w:rsid w:val="00235817"/>
    <w:rsid w:val="002403ED"/>
    <w:rsid w:val="00254726"/>
    <w:rsid w:val="00261063"/>
    <w:rsid w:val="00271C17"/>
    <w:rsid w:val="002741C3"/>
    <w:rsid w:val="00277989"/>
    <w:rsid w:val="00282B5F"/>
    <w:rsid w:val="002966C9"/>
    <w:rsid w:val="002A120A"/>
    <w:rsid w:val="002A27E0"/>
    <w:rsid w:val="002A51B8"/>
    <w:rsid w:val="002C7E9F"/>
    <w:rsid w:val="002D1822"/>
    <w:rsid w:val="002D4795"/>
    <w:rsid w:val="002E77D1"/>
    <w:rsid w:val="002F2E8E"/>
    <w:rsid w:val="003105FF"/>
    <w:rsid w:val="0031394D"/>
    <w:rsid w:val="00315843"/>
    <w:rsid w:val="00316A01"/>
    <w:rsid w:val="0032095E"/>
    <w:rsid w:val="00322723"/>
    <w:rsid w:val="00323295"/>
    <w:rsid w:val="003262D0"/>
    <w:rsid w:val="00340D81"/>
    <w:rsid w:val="00365574"/>
    <w:rsid w:val="003656F9"/>
    <w:rsid w:val="00374B13"/>
    <w:rsid w:val="003846EF"/>
    <w:rsid w:val="00395941"/>
    <w:rsid w:val="003B596E"/>
    <w:rsid w:val="003C721E"/>
    <w:rsid w:val="003C7FC9"/>
    <w:rsid w:val="003D46D7"/>
    <w:rsid w:val="003E06DC"/>
    <w:rsid w:val="003E2A1F"/>
    <w:rsid w:val="003F41E4"/>
    <w:rsid w:val="00400497"/>
    <w:rsid w:val="00405ADD"/>
    <w:rsid w:val="00415381"/>
    <w:rsid w:val="00421207"/>
    <w:rsid w:val="00427CA6"/>
    <w:rsid w:val="0043112B"/>
    <w:rsid w:val="00431A95"/>
    <w:rsid w:val="0046173B"/>
    <w:rsid w:val="0046783D"/>
    <w:rsid w:val="00470B71"/>
    <w:rsid w:val="00470FED"/>
    <w:rsid w:val="0047191D"/>
    <w:rsid w:val="00472817"/>
    <w:rsid w:val="00472F03"/>
    <w:rsid w:val="0047381B"/>
    <w:rsid w:val="0047395E"/>
    <w:rsid w:val="004819EB"/>
    <w:rsid w:val="0048569D"/>
    <w:rsid w:val="00494D35"/>
    <w:rsid w:val="004974A8"/>
    <w:rsid w:val="004B1B7B"/>
    <w:rsid w:val="004C02E9"/>
    <w:rsid w:val="004C320B"/>
    <w:rsid w:val="004E17A8"/>
    <w:rsid w:val="004E38EA"/>
    <w:rsid w:val="004F2D69"/>
    <w:rsid w:val="00501E74"/>
    <w:rsid w:val="00512C31"/>
    <w:rsid w:val="005153E5"/>
    <w:rsid w:val="00524A02"/>
    <w:rsid w:val="00531F2D"/>
    <w:rsid w:val="00544251"/>
    <w:rsid w:val="005505E6"/>
    <w:rsid w:val="00555984"/>
    <w:rsid w:val="0056111D"/>
    <w:rsid w:val="00561234"/>
    <w:rsid w:val="00562B79"/>
    <w:rsid w:val="0056468E"/>
    <w:rsid w:val="00566D26"/>
    <w:rsid w:val="0057034F"/>
    <w:rsid w:val="00570BE1"/>
    <w:rsid w:val="00571B58"/>
    <w:rsid w:val="00597622"/>
    <w:rsid w:val="005A7F2D"/>
    <w:rsid w:val="005B0900"/>
    <w:rsid w:val="005B157E"/>
    <w:rsid w:val="005B487B"/>
    <w:rsid w:val="005B49A0"/>
    <w:rsid w:val="005B5C40"/>
    <w:rsid w:val="005D3470"/>
    <w:rsid w:val="005D6272"/>
    <w:rsid w:val="005E39EE"/>
    <w:rsid w:val="005E4D05"/>
    <w:rsid w:val="005E5698"/>
    <w:rsid w:val="005F1C7C"/>
    <w:rsid w:val="005F37F2"/>
    <w:rsid w:val="005F4578"/>
    <w:rsid w:val="005F6B2E"/>
    <w:rsid w:val="006009AB"/>
    <w:rsid w:val="00602E1A"/>
    <w:rsid w:val="00606515"/>
    <w:rsid w:val="006105E6"/>
    <w:rsid w:val="0061354B"/>
    <w:rsid w:val="00616EB1"/>
    <w:rsid w:val="00621EE7"/>
    <w:rsid w:val="00624A64"/>
    <w:rsid w:val="00645EAC"/>
    <w:rsid w:val="00657133"/>
    <w:rsid w:val="00660664"/>
    <w:rsid w:val="0066715B"/>
    <w:rsid w:val="006707AC"/>
    <w:rsid w:val="006748D0"/>
    <w:rsid w:val="00695D26"/>
    <w:rsid w:val="006A0CA6"/>
    <w:rsid w:val="006A1934"/>
    <w:rsid w:val="006A320F"/>
    <w:rsid w:val="006A60EE"/>
    <w:rsid w:val="006A6BF2"/>
    <w:rsid w:val="006D141F"/>
    <w:rsid w:val="006D5E55"/>
    <w:rsid w:val="006E00A2"/>
    <w:rsid w:val="006E25F6"/>
    <w:rsid w:val="006E6E3A"/>
    <w:rsid w:val="00704B92"/>
    <w:rsid w:val="007077F5"/>
    <w:rsid w:val="007131B4"/>
    <w:rsid w:val="00713C47"/>
    <w:rsid w:val="00714960"/>
    <w:rsid w:val="00722428"/>
    <w:rsid w:val="007335FF"/>
    <w:rsid w:val="00736B7A"/>
    <w:rsid w:val="007370D7"/>
    <w:rsid w:val="00737180"/>
    <w:rsid w:val="007401D0"/>
    <w:rsid w:val="00740A8B"/>
    <w:rsid w:val="00756A0E"/>
    <w:rsid w:val="00760DC5"/>
    <w:rsid w:val="00772DF6"/>
    <w:rsid w:val="00776A83"/>
    <w:rsid w:val="00776C31"/>
    <w:rsid w:val="00795651"/>
    <w:rsid w:val="007A1D51"/>
    <w:rsid w:val="007A4B91"/>
    <w:rsid w:val="007C0B1D"/>
    <w:rsid w:val="007C0D33"/>
    <w:rsid w:val="007C4E4C"/>
    <w:rsid w:val="007D1A83"/>
    <w:rsid w:val="007D3A7C"/>
    <w:rsid w:val="007D5EE5"/>
    <w:rsid w:val="007E295C"/>
    <w:rsid w:val="007E596C"/>
    <w:rsid w:val="007E6BDD"/>
    <w:rsid w:val="007F10D8"/>
    <w:rsid w:val="007F64A2"/>
    <w:rsid w:val="00800F5C"/>
    <w:rsid w:val="00821D1F"/>
    <w:rsid w:val="0083072A"/>
    <w:rsid w:val="00847F39"/>
    <w:rsid w:val="00852124"/>
    <w:rsid w:val="008550CB"/>
    <w:rsid w:val="0085754D"/>
    <w:rsid w:val="00860B87"/>
    <w:rsid w:val="00863CC0"/>
    <w:rsid w:val="008678A9"/>
    <w:rsid w:val="00881B9E"/>
    <w:rsid w:val="0088313B"/>
    <w:rsid w:val="008900EF"/>
    <w:rsid w:val="008A227F"/>
    <w:rsid w:val="008B0165"/>
    <w:rsid w:val="008B2C38"/>
    <w:rsid w:val="008B2E8C"/>
    <w:rsid w:val="008B3B11"/>
    <w:rsid w:val="008C06FE"/>
    <w:rsid w:val="008D2A02"/>
    <w:rsid w:val="008D7D25"/>
    <w:rsid w:val="008E6086"/>
    <w:rsid w:val="008F06E6"/>
    <w:rsid w:val="008F099C"/>
    <w:rsid w:val="009058F8"/>
    <w:rsid w:val="00910BB6"/>
    <w:rsid w:val="00926202"/>
    <w:rsid w:val="00933D09"/>
    <w:rsid w:val="009405C5"/>
    <w:rsid w:val="00944C6D"/>
    <w:rsid w:val="009463C2"/>
    <w:rsid w:val="00947173"/>
    <w:rsid w:val="009473F3"/>
    <w:rsid w:val="00947A1E"/>
    <w:rsid w:val="00950C41"/>
    <w:rsid w:val="009570BE"/>
    <w:rsid w:val="009602BD"/>
    <w:rsid w:val="00966FD5"/>
    <w:rsid w:val="00976CED"/>
    <w:rsid w:val="00982017"/>
    <w:rsid w:val="00984A1D"/>
    <w:rsid w:val="00991B17"/>
    <w:rsid w:val="0099461D"/>
    <w:rsid w:val="009C1B56"/>
    <w:rsid w:val="009C53C7"/>
    <w:rsid w:val="00A0012D"/>
    <w:rsid w:val="00A05C78"/>
    <w:rsid w:val="00A128D2"/>
    <w:rsid w:val="00A14BCB"/>
    <w:rsid w:val="00A23767"/>
    <w:rsid w:val="00A316FA"/>
    <w:rsid w:val="00A32299"/>
    <w:rsid w:val="00A53646"/>
    <w:rsid w:val="00A66FBB"/>
    <w:rsid w:val="00A711D1"/>
    <w:rsid w:val="00A74407"/>
    <w:rsid w:val="00A7534C"/>
    <w:rsid w:val="00A804E0"/>
    <w:rsid w:val="00A828A0"/>
    <w:rsid w:val="00A869B0"/>
    <w:rsid w:val="00A94423"/>
    <w:rsid w:val="00AA366B"/>
    <w:rsid w:val="00AA62DD"/>
    <w:rsid w:val="00AA6D0A"/>
    <w:rsid w:val="00AB3D16"/>
    <w:rsid w:val="00AB5118"/>
    <w:rsid w:val="00AC5B7B"/>
    <w:rsid w:val="00AC5DC6"/>
    <w:rsid w:val="00AC6830"/>
    <w:rsid w:val="00AC7035"/>
    <w:rsid w:val="00AC729B"/>
    <w:rsid w:val="00AD39C6"/>
    <w:rsid w:val="00AE29D2"/>
    <w:rsid w:val="00AE53B6"/>
    <w:rsid w:val="00AE6A5B"/>
    <w:rsid w:val="00AF6FEA"/>
    <w:rsid w:val="00B01632"/>
    <w:rsid w:val="00B2629F"/>
    <w:rsid w:val="00B312B3"/>
    <w:rsid w:val="00B4114C"/>
    <w:rsid w:val="00B52FA8"/>
    <w:rsid w:val="00B71825"/>
    <w:rsid w:val="00B8283E"/>
    <w:rsid w:val="00BC5C12"/>
    <w:rsid w:val="00BD0979"/>
    <w:rsid w:val="00BD13F0"/>
    <w:rsid w:val="00BE0D5F"/>
    <w:rsid w:val="00BE3292"/>
    <w:rsid w:val="00BF3043"/>
    <w:rsid w:val="00C04D82"/>
    <w:rsid w:val="00C11847"/>
    <w:rsid w:val="00C12258"/>
    <w:rsid w:val="00C162FE"/>
    <w:rsid w:val="00C22F5B"/>
    <w:rsid w:val="00C35BCB"/>
    <w:rsid w:val="00C35FFF"/>
    <w:rsid w:val="00C40FD9"/>
    <w:rsid w:val="00C50458"/>
    <w:rsid w:val="00C51E28"/>
    <w:rsid w:val="00C560A6"/>
    <w:rsid w:val="00C61767"/>
    <w:rsid w:val="00C63E3B"/>
    <w:rsid w:val="00C67A07"/>
    <w:rsid w:val="00C74FA3"/>
    <w:rsid w:val="00C75BBE"/>
    <w:rsid w:val="00C77500"/>
    <w:rsid w:val="00C81245"/>
    <w:rsid w:val="00C83420"/>
    <w:rsid w:val="00C920E0"/>
    <w:rsid w:val="00C94D03"/>
    <w:rsid w:val="00C96684"/>
    <w:rsid w:val="00CA02DF"/>
    <w:rsid w:val="00CB41FC"/>
    <w:rsid w:val="00CC38CE"/>
    <w:rsid w:val="00CD7408"/>
    <w:rsid w:val="00CE68CC"/>
    <w:rsid w:val="00CF252F"/>
    <w:rsid w:val="00CF2868"/>
    <w:rsid w:val="00CF413C"/>
    <w:rsid w:val="00CF504F"/>
    <w:rsid w:val="00CF7C02"/>
    <w:rsid w:val="00D002CD"/>
    <w:rsid w:val="00D22B58"/>
    <w:rsid w:val="00D51584"/>
    <w:rsid w:val="00D5299E"/>
    <w:rsid w:val="00D54BD3"/>
    <w:rsid w:val="00D63B05"/>
    <w:rsid w:val="00D64395"/>
    <w:rsid w:val="00D65E6F"/>
    <w:rsid w:val="00D77ED2"/>
    <w:rsid w:val="00D80590"/>
    <w:rsid w:val="00D82EB0"/>
    <w:rsid w:val="00D84946"/>
    <w:rsid w:val="00D96E10"/>
    <w:rsid w:val="00DA287A"/>
    <w:rsid w:val="00DB1BA2"/>
    <w:rsid w:val="00DC12F7"/>
    <w:rsid w:val="00DC396D"/>
    <w:rsid w:val="00DC3AF4"/>
    <w:rsid w:val="00DC6E36"/>
    <w:rsid w:val="00DD5A0E"/>
    <w:rsid w:val="00DE2C00"/>
    <w:rsid w:val="00DE701F"/>
    <w:rsid w:val="00DF7FC7"/>
    <w:rsid w:val="00E02042"/>
    <w:rsid w:val="00E13596"/>
    <w:rsid w:val="00E17EA9"/>
    <w:rsid w:val="00E25F07"/>
    <w:rsid w:val="00E33FD7"/>
    <w:rsid w:val="00E35A5E"/>
    <w:rsid w:val="00E50437"/>
    <w:rsid w:val="00E55DE7"/>
    <w:rsid w:val="00E6107D"/>
    <w:rsid w:val="00E64D9E"/>
    <w:rsid w:val="00E71F0C"/>
    <w:rsid w:val="00E76FB2"/>
    <w:rsid w:val="00E80512"/>
    <w:rsid w:val="00E83E0B"/>
    <w:rsid w:val="00E83EC3"/>
    <w:rsid w:val="00E9496A"/>
    <w:rsid w:val="00E95948"/>
    <w:rsid w:val="00E96895"/>
    <w:rsid w:val="00EA306E"/>
    <w:rsid w:val="00EA763D"/>
    <w:rsid w:val="00EB03B8"/>
    <w:rsid w:val="00EB37BF"/>
    <w:rsid w:val="00EC0F33"/>
    <w:rsid w:val="00EC44A8"/>
    <w:rsid w:val="00EC5046"/>
    <w:rsid w:val="00ED0D62"/>
    <w:rsid w:val="00ED42D2"/>
    <w:rsid w:val="00ED45BA"/>
    <w:rsid w:val="00EE7DEE"/>
    <w:rsid w:val="00EF4367"/>
    <w:rsid w:val="00F06D92"/>
    <w:rsid w:val="00F0762E"/>
    <w:rsid w:val="00F10E0F"/>
    <w:rsid w:val="00F14E6F"/>
    <w:rsid w:val="00F2469C"/>
    <w:rsid w:val="00F32962"/>
    <w:rsid w:val="00F34141"/>
    <w:rsid w:val="00F356C7"/>
    <w:rsid w:val="00F410FC"/>
    <w:rsid w:val="00F41DC7"/>
    <w:rsid w:val="00F46052"/>
    <w:rsid w:val="00F51149"/>
    <w:rsid w:val="00F519B2"/>
    <w:rsid w:val="00F53CA1"/>
    <w:rsid w:val="00F66266"/>
    <w:rsid w:val="00F66CE1"/>
    <w:rsid w:val="00F708B7"/>
    <w:rsid w:val="00F75CE8"/>
    <w:rsid w:val="00F81D1B"/>
    <w:rsid w:val="00F83782"/>
    <w:rsid w:val="00F85F5B"/>
    <w:rsid w:val="00FA5679"/>
    <w:rsid w:val="00FA75E6"/>
    <w:rsid w:val="00FB06C4"/>
    <w:rsid w:val="00FB0BB6"/>
    <w:rsid w:val="00FB134F"/>
    <w:rsid w:val="00FB7B50"/>
    <w:rsid w:val="00FC4406"/>
    <w:rsid w:val="00FD1B3B"/>
    <w:rsid w:val="00FE4C2B"/>
    <w:rsid w:val="00FF5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26"/>
    <o:shapelayout v:ext="edit">
      <o:idmap v:ext="edit" data="1"/>
    </o:shapelayout>
  </w:shapeDefaults>
  <w:decimalSymbol w:val=","/>
  <w:listSeparator w:val=";"/>
  <w14:docId w14:val="56F57BBF"/>
  <w15:docId w15:val="{89ED8E38-FD23-471F-AA61-0505C77A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6895"/>
    <w:pPr>
      <w:jc w:val="both"/>
    </w:pPr>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8550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locked/>
    <w:rsid w:val="00562B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locked/>
    <w:rsid w:val="00562B7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semiHidden/>
    <w:unhideWhenUsed/>
    <w:qFormat/>
    <w:locked/>
    <w:rsid w:val="008550CB"/>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locked/>
    <w:rsid w:val="008550C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styleId="slostrnky">
    <w:name w:val="page number"/>
    <w:basedOn w:val="Standardnpsmoodstavce"/>
    <w:uiPriority w:val="99"/>
    <w:rsid w:val="00F81D1B"/>
    <w:rPr>
      <w:rFonts w:cs="Times New Roman"/>
    </w:rPr>
  </w:style>
  <w:style w:type="character" w:styleId="Odkaznakoment">
    <w:name w:val="annotation reference"/>
    <w:basedOn w:val="Standardnpsmoodstavce"/>
    <w:uiPriority w:val="99"/>
    <w:semiHidden/>
    <w:unhideWhenUsed/>
    <w:rsid w:val="00F81D1B"/>
    <w:rPr>
      <w:sz w:val="16"/>
      <w:szCs w:val="16"/>
    </w:rPr>
  </w:style>
  <w:style w:type="paragraph" w:styleId="Textkomente">
    <w:name w:val="annotation text"/>
    <w:basedOn w:val="Normln"/>
    <w:link w:val="TextkomenteChar"/>
    <w:uiPriority w:val="99"/>
    <w:semiHidden/>
    <w:unhideWhenUsed/>
    <w:rsid w:val="00F81D1B"/>
  </w:style>
  <w:style w:type="character" w:customStyle="1" w:styleId="TextkomenteChar">
    <w:name w:val="Text komentáře Char"/>
    <w:basedOn w:val="Standardnpsmoodstavce"/>
    <w:link w:val="Textkomente"/>
    <w:uiPriority w:val="99"/>
    <w:semiHidden/>
    <w:rsid w:val="00F81D1B"/>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81D1B"/>
    <w:rPr>
      <w:b/>
      <w:bCs/>
    </w:rPr>
  </w:style>
  <w:style w:type="character" w:customStyle="1" w:styleId="PedmtkomenteChar">
    <w:name w:val="Předmět komentáře Char"/>
    <w:basedOn w:val="TextkomenteChar"/>
    <w:link w:val="Pedmtkomente"/>
    <w:uiPriority w:val="99"/>
    <w:semiHidden/>
    <w:rsid w:val="00F81D1B"/>
    <w:rPr>
      <w:rFonts w:ascii="Times New Roman" w:eastAsia="Times New Roman" w:hAnsi="Times New Roman" w:cs="Times New Roman"/>
      <w:b/>
      <w:bCs/>
      <w:sz w:val="20"/>
      <w:szCs w:val="20"/>
    </w:rPr>
  </w:style>
  <w:style w:type="paragraph" w:styleId="Revize">
    <w:name w:val="Revision"/>
    <w:hidden/>
    <w:uiPriority w:val="99"/>
    <w:semiHidden/>
    <w:rsid w:val="00F81D1B"/>
    <w:rPr>
      <w:rFonts w:ascii="Times New Roman" w:eastAsia="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81D1B"/>
    <w:pPr>
      <w:ind w:left="720"/>
      <w:contextualSpacing/>
    </w:pPr>
  </w:style>
  <w:style w:type="paragraph" w:customStyle="1" w:styleId="ColorfulList-Accent11">
    <w:name w:val="Colorful List - Accent 11"/>
    <w:basedOn w:val="Normln"/>
    <w:qFormat/>
    <w:rsid w:val="006009AB"/>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6009AB"/>
    <w:rPr>
      <w:sz w:val="22"/>
      <w:szCs w:val="22"/>
    </w:rPr>
  </w:style>
  <w:style w:type="character" w:customStyle="1" w:styleId="ZkladntextChar">
    <w:name w:val="Základní text Char"/>
    <w:basedOn w:val="Standardnpsmoodstavce"/>
    <w:link w:val="Zkladntext"/>
    <w:rsid w:val="006009AB"/>
    <w:rPr>
      <w:rFonts w:ascii="Times New Roman" w:eastAsia="Times New Roman" w:hAnsi="Times New Roman" w:cs="Times New Roman"/>
    </w:rPr>
  </w:style>
  <w:style w:type="paragraph" w:customStyle="1" w:styleId="Odstavecseseznamem1">
    <w:name w:val="Odstavec se seznamem1"/>
    <w:basedOn w:val="Normln"/>
    <w:uiPriority w:val="99"/>
    <w:rsid w:val="006009AB"/>
    <w:pPr>
      <w:overflowPunct w:val="0"/>
      <w:autoSpaceDE w:val="0"/>
      <w:autoSpaceDN w:val="0"/>
      <w:adjustRightInd w:val="0"/>
      <w:spacing w:line="240" w:lineRule="atLeast"/>
      <w:ind w:left="720" w:firstLine="227"/>
      <w:contextualSpacing/>
      <w:textAlignment w:val="baseline"/>
    </w:pPr>
    <w:rPr>
      <w:rFonts w:eastAsia="Calibri"/>
      <w:lang w:val="en-US" w:eastAsia="de-DE"/>
    </w:rPr>
  </w:style>
  <w:style w:type="character" w:customStyle="1" w:styleId="a-size-extra-large">
    <w:name w:val="a-size-extra-large"/>
    <w:basedOn w:val="Standardnpsmoodstavce"/>
    <w:rsid w:val="006009AB"/>
  </w:style>
  <w:style w:type="character" w:customStyle="1" w:styleId="a-size-base">
    <w:name w:val="a-size-base"/>
    <w:basedOn w:val="Standardnpsmoodstavce"/>
    <w:rsid w:val="006009AB"/>
  </w:style>
  <w:style w:type="character" w:styleId="Siln">
    <w:name w:val="Strong"/>
    <w:basedOn w:val="Standardnpsmoodstavce"/>
    <w:uiPriority w:val="22"/>
    <w:qFormat/>
    <w:locked/>
    <w:rsid w:val="006009AB"/>
    <w:rPr>
      <w:b/>
      <w:bCs/>
    </w:rPr>
  </w:style>
  <w:style w:type="paragraph" w:styleId="Zkladntextodsazen">
    <w:name w:val="Body Text Indent"/>
    <w:basedOn w:val="Normln"/>
    <w:link w:val="ZkladntextodsazenChar"/>
    <w:uiPriority w:val="99"/>
    <w:semiHidden/>
    <w:unhideWhenUsed/>
    <w:rsid w:val="006009AB"/>
    <w:pPr>
      <w:spacing w:after="120"/>
      <w:ind w:left="283"/>
    </w:pPr>
  </w:style>
  <w:style w:type="character" w:customStyle="1" w:styleId="ZkladntextodsazenChar">
    <w:name w:val="Základní text odsazený Char"/>
    <w:basedOn w:val="Standardnpsmoodstavce"/>
    <w:link w:val="Zkladntextodsazen"/>
    <w:uiPriority w:val="99"/>
    <w:semiHidden/>
    <w:rsid w:val="006009AB"/>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rsid w:val="00600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009AB"/>
    <w:rPr>
      <w:rFonts w:ascii="Courier New" w:eastAsia="Times New Roman" w:hAnsi="Courier New" w:cs="Courier New"/>
      <w:sz w:val="20"/>
      <w:szCs w:val="20"/>
    </w:rPr>
  </w:style>
  <w:style w:type="character" w:styleId="Odkazintenzivn">
    <w:name w:val="Intense Reference"/>
    <w:basedOn w:val="Standardnpsmoodstavce"/>
    <w:uiPriority w:val="32"/>
    <w:qFormat/>
    <w:rsid w:val="006009AB"/>
    <w:rPr>
      <w:rFonts w:ascii="Times New Roman" w:hAnsi="Times New Roman"/>
      <w:b w:val="0"/>
      <w:bCs/>
      <w:caps w:val="0"/>
      <w:smallCaps w:val="0"/>
      <w:color w:val="FF0000"/>
      <w:spacing w:val="5"/>
      <w:sz w:val="20"/>
      <w:u w:val="single"/>
    </w:rPr>
  </w:style>
  <w:style w:type="character" w:customStyle="1" w:styleId="OdstavecseseznamemChar">
    <w:name w:val="Odstavec se seznamem Char"/>
    <w:aliases w:val="nad 1 Char,Název grafu Char"/>
    <w:basedOn w:val="Standardnpsmoodstavce"/>
    <w:link w:val="Odstavecseseznamem"/>
    <w:uiPriority w:val="34"/>
    <w:locked/>
    <w:rsid w:val="006009AB"/>
    <w:rPr>
      <w:rFonts w:ascii="Times New Roman" w:eastAsia="Times New Roman" w:hAnsi="Times New Roman" w:cs="Times New Roman"/>
      <w:sz w:val="20"/>
      <w:szCs w:val="20"/>
    </w:rPr>
  </w:style>
  <w:style w:type="character" w:customStyle="1" w:styleId="st">
    <w:name w:val="st"/>
    <w:rsid w:val="006009AB"/>
  </w:style>
  <w:style w:type="paragraph" w:styleId="Bezmezer">
    <w:name w:val="No Spacing"/>
    <w:uiPriority w:val="99"/>
    <w:qFormat/>
    <w:rsid w:val="006009AB"/>
    <w:rPr>
      <w:rFonts w:cs="Calibri"/>
      <w:lang w:eastAsia="en-US"/>
    </w:rPr>
  </w:style>
  <w:style w:type="character" w:styleId="Zdraznnintenzivn">
    <w:name w:val="Intense Emphasis"/>
    <w:basedOn w:val="Standardnpsmoodstavce"/>
    <w:uiPriority w:val="21"/>
    <w:qFormat/>
    <w:rsid w:val="006009AB"/>
    <w:rPr>
      <w:i/>
      <w:iCs/>
      <w:color w:val="4F81BD" w:themeColor="accent1"/>
    </w:rPr>
  </w:style>
  <w:style w:type="character" w:customStyle="1" w:styleId="Nadpis1Char">
    <w:name w:val="Nadpis 1 Char"/>
    <w:basedOn w:val="Standardnpsmoodstavce"/>
    <w:link w:val="Nadpis1"/>
    <w:rsid w:val="008550CB"/>
    <w:rPr>
      <w:rFonts w:asciiTheme="majorHAnsi" w:eastAsiaTheme="majorEastAsia" w:hAnsiTheme="majorHAnsi" w:cstheme="majorBidi"/>
      <w:color w:val="365F91" w:themeColor="accent1" w:themeShade="BF"/>
      <w:sz w:val="32"/>
      <w:szCs w:val="32"/>
    </w:rPr>
  </w:style>
  <w:style w:type="character" w:customStyle="1" w:styleId="Nadpis4Char">
    <w:name w:val="Nadpis 4 Char"/>
    <w:basedOn w:val="Standardnpsmoodstavce"/>
    <w:link w:val="Nadpis4"/>
    <w:semiHidden/>
    <w:rsid w:val="008550CB"/>
    <w:rPr>
      <w:rFonts w:asciiTheme="majorHAnsi" w:eastAsiaTheme="majorEastAsia" w:hAnsiTheme="majorHAnsi" w:cstheme="majorBidi"/>
      <w:i/>
      <w:iCs/>
      <w:color w:val="365F91" w:themeColor="accent1" w:themeShade="BF"/>
      <w:sz w:val="20"/>
      <w:szCs w:val="20"/>
    </w:rPr>
  </w:style>
  <w:style w:type="character" w:customStyle="1" w:styleId="Nadpis5Char">
    <w:name w:val="Nadpis 5 Char"/>
    <w:basedOn w:val="Standardnpsmoodstavce"/>
    <w:link w:val="Nadpis5"/>
    <w:uiPriority w:val="9"/>
    <w:rsid w:val="008550CB"/>
    <w:rPr>
      <w:rFonts w:asciiTheme="majorHAnsi" w:eastAsiaTheme="majorEastAsia" w:hAnsiTheme="majorHAnsi" w:cstheme="majorBidi"/>
      <w:color w:val="365F91" w:themeColor="accent1" w:themeShade="BF"/>
      <w:sz w:val="20"/>
      <w:szCs w:val="20"/>
    </w:rPr>
  </w:style>
  <w:style w:type="character" w:styleId="Zdraznn">
    <w:name w:val="Emphasis"/>
    <w:basedOn w:val="Standardnpsmoodstavce"/>
    <w:uiPriority w:val="20"/>
    <w:qFormat/>
    <w:locked/>
    <w:rsid w:val="008550CB"/>
    <w:rPr>
      <w:i/>
      <w:iCs/>
    </w:rPr>
  </w:style>
  <w:style w:type="paragraph" w:customStyle="1" w:styleId="Tab">
    <w:name w:val="Tab"/>
    <w:basedOn w:val="Normln"/>
    <w:rsid w:val="008550CB"/>
    <w:pPr>
      <w:tabs>
        <w:tab w:val="left" w:pos="1134"/>
      </w:tabs>
      <w:ind w:left="1134" w:hanging="1134"/>
    </w:pPr>
    <w:rPr>
      <w:rFonts w:eastAsia="Calibri"/>
    </w:rPr>
  </w:style>
  <w:style w:type="paragraph" w:customStyle="1" w:styleId="Bullet2">
    <w:name w:val="Bullet 2"/>
    <w:basedOn w:val="Normln"/>
    <w:rsid w:val="008550CB"/>
    <w:pPr>
      <w:numPr>
        <w:numId w:val="36"/>
      </w:numPr>
      <w:suppressAutoHyphens/>
    </w:pPr>
    <w:rPr>
      <w:sz w:val="24"/>
    </w:rPr>
  </w:style>
  <w:style w:type="character" w:customStyle="1" w:styleId="apple-converted-space">
    <w:name w:val="apple-converted-space"/>
    <w:basedOn w:val="Standardnpsmoodstavce"/>
    <w:rsid w:val="008550CB"/>
  </w:style>
  <w:style w:type="paragraph" w:styleId="Normlnweb">
    <w:name w:val="Normal (Web)"/>
    <w:basedOn w:val="Normln"/>
    <w:uiPriority w:val="99"/>
    <w:rsid w:val="008550CB"/>
    <w:pPr>
      <w:spacing w:before="100" w:beforeAutospacing="1" w:after="100" w:afterAutospacing="1"/>
    </w:pPr>
    <w:rPr>
      <w:rFonts w:eastAsia="Calibri"/>
      <w:sz w:val="24"/>
      <w:szCs w:val="24"/>
    </w:rPr>
  </w:style>
  <w:style w:type="paragraph" w:customStyle="1" w:styleId="ListParagraph1">
    <w:name w:val="List Paragraph1"/>
    <w:basedOn w:val="Normln"/>
    <w:uiPriority w:val="99"/>
    <w:rsid w:val="008550CB"/>
    <w:pPr>
      <w:spacing w:after="200" w:line="276" w:lineRule="auto"/>
      <w:ind w:left="720"/>
      <w:contextualSpacing/>
    </w:pPr>
    <w:rPr>
      <w:rFonts w:ascii="Calibri" w:hAnsi="Calibri"/>
      <w:sz w:val="22"/>
      <w:szCs w:val="22"/>
      <w:lang w:eastAsia="en-US"/>
    </w:rPr>
  </w:style>
  <w:style w:type="paragraph" w:customStyle="1" w:styleId="FreeForm">
    <w:name w:val="Free Form"/>
    <w:rsid w:val="008550CB"/>
    <w:rPr>
      <w:rFonts w:ascii="System Font Regular" w:eastAsia="ヒラギノ角ゴ Pro W3" w:hAnsi="System Font Regular" w:cs="Times New Roman"/>
      <w:color w:val="000000"/>
      <w:szCs w:val="20"/>
    </w:rPr>
  </w:style>
  <w:style w:type="character" w:customStyle="1" w:styleId="apple-style-span">
    <w:name w:val="apple-style-span"/>
    <w:basedOn w:val="Standardnpsmoodstavce"/>
    <w:rsid w:val="008550CB"/>
  </w:style>
  <w:style w:type="character" w:customStyle="1" w:styleId="neplatne1">
    <w:name w:val="neplatne1"/>
    <w:basedOn w:val="Standardnpsmoodstavce"/>
    <w:rsid w:val="008550CB"/>
  </w:style>
  <w:style w:type="character" w:styleId="Odkazjemn">
    <w:name w:val="Subtle Reference"/>
    <w:basedOn w:val="Standardnpsmoodstavce"/>
    <w:uiPriority w:val="31"/>
    <w:qFormat/>
    <w:rsid w:val="008550CB"/>
    <w:rPr>
      <w:smallCaps/>
      <w:color w:val="5A5A5A" w:themeColor="text1" w:themeTint="A5"/>
    </w:rPr>
  </w:style>
  <w:style w:type="paragraph" w:styleId="Zkladntextodsazen2">
    <w:name w:val="Body Text Indent 2"/>
    <w:basedOn w:val="Normln"/>
    <w:link w:val="Zkladntextodsazen2Char"/>
    <w:uiPriority w:val="99"/>
    <w:semiHidden/>
    <w:unhideWhenUsed/>
    <w:rsid w:val="008550C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550CB"/>
    <w:rPr>
      <w:rFonts w:ascii="Times New Roman" w:eastAsia="Times New Roman" w:hAnsi="Times New Roman" w:cs="Times New Roman"/>
      <w:sz w:val="20"/>
      <w:szCs w:val="20"/>
    </w:rPr>
  </w:style>
  <w:style w:type="paragraph" w:styleId="Citt">
    <w:name w:val="Quote"/>
    <w:basedOn w:val="Normln"/>
    <w:next w:val="Normln"/>
    <w:link w:val="CittChar"/>
    <w:uiPriority w:val="29"/>
    <w:qFormat/>
    <w:rsid w:val="008550CB"/>
    <w:rPr>
      <w:i/>
      <w:iCs/>
      <w:color w:val="000000" w:themeColor="text1"/>
    </w:rPr>
  </w:style>
  <w:style w:type="character" w:customStyle="1" w:styleId="CittChar">
    <w:name w:val="Citát Char"/>
    <w:basedOn w:val="Standardnpsmoodstavce"/>
    <w:link w:val="Citt"/>
    <w:uiPriority w:val="29"/>
    <w:rsid w:val="008550CB"/>
    <w:rPr>
      <w:rFonts w:ascii="Times New Roman" w:eastAsia="Times New Roman" w:hAnsi="Times New Roman" w:cs="Times New Roman"/>
      <w:i/>
      <w:iCs/>
      <w:color w:val="000000" w:themeColor="text1"/>
      <w:sz w:val="20"/>
      <w:szCs w:val="20"/>
    </w:rPr>
  </w:style>
  <w:style w:type="paragraph" w:customStyle="1" w:styleId="Styl1">
    <w:name w:val="Styl1"/>
    <w:basedOn w:val="Normln"/>
    <w:rsid w:val="008550CB"/>
    <w:pPr>
      <w:autoSpaceDE w:val="0"/>
      <w:autoSpaceDN w:val="0"/>
      <w:spacing w:line="360" w:lineRule="auto"/>
    </w:pPr>
    <w:rPr>
      <w:rFonts w:ascii="Arial" w:hAnsi="Arial" w:cs="Arial"/>
      <w:sz w:val="24"/>
      <w:szCs w:val="24"/>
      <w:lang w:eastAsia="en-US"/>
    </w:rPr>
  </w:style>
  <w:style w:type="character" w:customStyle="1" w:styleId="Nadpis2Char">
    <w:name w:val="Nadpis 2 Char"/>
    <w:basedOn w:val="Standardnpsmoodstavce"/>
    <w:link w:val="Nadpis2"/>
    <w:semiHidden/>
    <w:rsid w:val="00562B79"/>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semiHidden/>
    <w:rsid w:val="00562B79"/>
    <w:rPr>
      <w:rFonts w:asciiTheme="majorHAnsi" w:eastAsiaTheme="majorEastAsia" w:hAnsiTheme="majorHAnsi" w:cstheme="majorBidi"/>
      <w:color w:val="243F60" w:themeColor="accent1" w:themeShade="7F"/>
      <w:sz w:val="24"/>
      <w:szCs w:val="24"/>
    </w:rPr>
  </w:style>
  <w:style w:type="table" w:styleId="Mkatabulky">
    <w:name w:val="Table Grid"/>
    <w:basedOn w:val="Normlntabulka"/>
    <w:locked/>
    <w:rsid w:val="001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1673C4"/>
    <w:rPr>
      <w:color w:val="800080" w:themeColor="followedHyperlink"/>
      <w:u w:val="single"/>
    </w:rPr>
  </w:style>
  <w:style w:type="character" w:customStyle="1" w:styleId="gmail-gr">
    <w:name w:val="gmail-gr_"/>
    <w:basedOn w:val="Standardnpsmoodstavce"/>
    <w:rsid w:val="007E295C"/>
  </w:style>
  <w:style w:type="paragraph" w:customStyle="1" w:styleId="Literatura">
    <w:name w:val="Literatura"/>
    <w:basedOn w:val="Normln"/>
    <w:rsid w:val="00A711D1"/>
    <w:pPr>
      <w:spacing w:before="60" w:after="60" w:line="360" w:lineRule="auto"/>
      <w:ind w:left="851" w:hanging="851"/>
    </w:pPr>
    <w:rPr>
      <w:rFonts w:eastAsiaTheme="minorHAnsi"/>
      <w:sz w:val="24"/>
      <w:szCs w:val="24"/>
    </w:rPr>
  </w:style>
  <w:style w:type="character" w:customStyle="1" w:styleId="col-xs-141">
    <w:name w:val="col-xs-141"/>
    <w:basedOn w:val="Standardnpsmoodstavce"/>
    <w:rsid w:val="00E25F07"/>
  </w:style>
  <w:style w:type="character" w:customStyle="1" w:styleId="35kyd6">
    <w:name w:val="_35kyd6"/>
    <w:basedOn w:val="Standardnpsmoodstavce"/>
    <w:rsid w:val="00471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8573">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41400669">
      <w:bodyDiv w:val="1"/>
      <w:marLeft w:val="0"/>
      <w:marRight w:val="0"/>
      <w:marTop w:val="0"/>
      <w:marBottom w:val="0"/>
      <w:divBdr>
        <w:top w:val="none" w:sz="0" w:space="0" w:color="auto"/>
        <w:left w:val="none" w:sz="0" w:space="0" w:color="auto"/>
        <w:bottom w:val="none" w:sz="0" w:space="0" w:color="auto"/>
        <w:right w:val="none" w:sz="0" w:space="0" w:color="auto"/>
      </w:divBdr>
    </w:div>
    <w:div w:id="348339886">
      <w:bodyDiv w:val="1"/>
      <w:marLeft w:val="0"/>
      <w:marRight w:val="0"/>
      <w:marTop w:val="0"/>
      <w:marBottom w:val="0"/>
      <w:divBdr>
        <w:top w:val="none" w:sz="0" w:space="0" w:color="auto"/>
        <w:left w:val="none" w:sz="0" w:space="0" w:color="auto"/>
        <w:bottom w:val="none" w:sz="0" w:space="0" w:color="auto"/>
        <w:right w:val="none" w:sz="0" w:space="0" w:color="auto"/>
      </w:divBdr>
    </w:div>
    <w:div w:id="376198965">
      <w:bodyDiv w:val="1"/>
      <w:marLeft w:val="0"/>
      <w:marRight w:val="0"/>
      <w:marTop w:val="0"/>
      <w:marBottom w:val="0"/>
      <w:divBdr>
        <w:top w:val="none" w:sz="0" w:space="0" w:color="auto"/>
        <w:left w:val="none" w:sz="0" w:space="0" w:color="auto"/>
        <w:bottom w:val="none" w:sz="0" w:space="0" w:color="auto"/>
        <w:right w:val="none" w:sz="0" w:space="0" w:color="auto"/>
      </w:divBdr>
    </w:div>
    <w:div w:id="439571397">
      <w:bodyDiv w:val="1"/>
      <w:marLeft w:val="0"/>
      <w:marRight w:val="0"/>
      <w:marTop w:val="0"/>
      <w:marBottom w:val="0"/>
      <w:divBdr>
        <w:top w:val="none" w:sz="0" w:space="0" w:color="auto"/>
        <w:left w:val="none" w:sz="0" w:space="0" w:color="auto"/>
        <w:bottom w:val="none" w:sz="0" w:space="0" w:color="auto"/>
        <w:right w:val="none" w:sz="0" w:space="0" w:color="auto"/>
      </w:divBdr>
    </w:div>
    <w:div w:id="459493264">
      <w:bodyDiv w:val="1"/>
      <w:marLeft w:val="0"/>
      <w:marRight w:val="0"/>
      <w:marTop w:val="0"/>
      <w:marBottom w:val="0"/>
      <w:divBdr>
        <w:top w:val="none" w:sz="0" w:space="0" w:color="auto"/>
        <w:left w:val="none" w:sz="0" w:space="0" w:color="auto"/>
        <w:bottom w:val="none" w:sz="0" w:space="0" w:color="auto"/>
        <w:right w:val="none" w:sz="0" w:space="0" w:color="auto"/>
      </w:divBdr>
    </w:div>
    <w:div w:id="463305778">
      <w:bodyDiv w:val="1"/>
      <w:marLeft w:val="0"/>
      <w:marRight w:val="0"/>
      <w:marTop w:val="0"/>
      <w:marBottom w:val="0"/>
      <w:divBdr>
        <w:top w:val="none" w:sz="0" w:space="0" w:color="auto"/>
        <w:left w:val="none" w:sz="0" w:space="0" w:color="auto"/>
        <w:bottom w:val="none" w:sz="0" w:space="0" w:color="auto"/>
        <w:right w:val="none" w:sz="0" w:space="0" w:color="auto"/>
      </w:divBdr>
    </w:div>
    <w:div w:id="483394162">
      <w:bodyDiv w:val="1"/>
      <w:marLeft w:val="0"/>
      <w:marRight w:val="0"/>
      <w:marTop w:val="0"/>
      <w:marBottom w:val="0"/>
      <w:divBdr>
        <w:top w:val="none" w:sz="0" w:space="0" w:color="auto"/>
        <w:left w:val="none" w:sz="0" w:space="0" w:color="auto"/>
        <w:bottom w:val="none" w:sz="0" w:space="0" w:color="auto"/>
        <w:right w:val="none" w:sz="0" w:space="0" w:color="auto"/>
      </w:divBdr>
    </w:div>
    <w:div w:id="521163579">
      <w:bodyDiv w:val="1"/>
      <w:marLeft w:val="0"/>
      <w:marRight w:val="0"/>
      <w:marTop w:val="0"/>
      <w:marBottom w:val="0"/>
      <w:divBdr>
        <w:top w:val="none" w:sz="0" w:space="0" w:color="auto"/>
        <w:left w:val="none" w:sz="0" w:space="0" w:color="auto"/>
        <w:bottom w:val="none" w:sz="0" w:space="0" w:color="auto"/>
        <w:right w:val="none" w:sz="0" w:space="0" w:color="auto"/>
      </w:divBdr>
    </w:div>
    <w:div w:id="531193401">
      <w:bodyDiv w:val="1"/>
      <w:marLeft w:val="0"/>
      <w:marRight w:val="0"/>
      <w:marTop w:val="0"/>
      <w:marBottom w:val="0"/>
      <w:divBdr>
        <w:top w:val="none" w:sz="0" w:space="0" w:color="auto"/>
        <w:left w:val="none" w:sz="0" w:space="0" w:color="auto"/>
        <w:bottom w:val="none" w:sz="0" w:space="0" w:color="auto"/>
        <w:right w:val="none" w:sz="0" w:space="0" w:color="auto"/>
      </w:divBdr>
    </w:div>
    <w:div w:id="536360333">
      <w:bodyDiv w:val="1"/>
      <w:marLeft w:val="0"/>
      <w:marRight w:val="0"/>
      <w:marTop w:val="0"/>
      <w:marBottom w:val="0"/>
      <w:divBdr>
        <w:top w:val="none" w:sz="0" w:space="0" w:color="auto"/>
        <w:left w:val="none" w:sz="0" w:space="0" w:color="auto"/>
        <w:bottom w:val="none" w:sz="0" w:space="0" w:color="auto"/>
        <w:right w:val="none" w:sz="0" w:space="0" w:color="auto"/>
      </w:divBdr>
    </w:div>
    <w:div w:id="548230638">
      <w:bodyDiv w:val="1"/>
      <w:marLeft w:val="0"/>
      <w:marRight w:val="0"/>
      <w:marTop w:val="0"/>
      <w:marBottom w:val="0"/>
      <w:divBdr>
        <w:top w:val="none" w:sz="0" w:space="0" w:color="auto"/>
        <w:left w:val="none" w:sz="0" w:space="0" w:color="auto"/>
        <w:bottom w:val="none" w:sz="0" w:space="0" w:color="auto"/>
        <w:right w:val="none" w:sz="0" w:space="0" w:color="auto"/>
      </w:divBdr>
    </w:div>
    <w:div w:id="643896192">
      <w:bodyDiv w:val="1"/>
      <w:marLeft w:val="0"/>
      <w:marRight w:val="0"/>
      <w:marTop w:val="0"/>
      <w:marBottom w:val="0"/>
      <w:divBdr>
        <w:top w:val="none" w:sz="0" w:space="0" w:color="auto"/>
        <w:left w:val="none" w:sz="0" w:space="0" w:color="auto"/>
        <w:bottom w:val="none" w:sz="0" w:space="0" w:color="auto"/>
        <w:right w:val="none" w:sz="0" w:space="0" w:color="auto"/>
      </w:divBdr>
    </w:div>
    <w:div w:id="718700435">
      <w:bodyDiv w:val="1"/>
      <w:marLeft w:val="0"/>
      <w:marRight w:val="0"/>
      <w:marTop w:val="0"/>
      <w:marBottom w:val="0"/>
      <w:divBdr>
        <w:top w:val="none" w:sz="0" w:space="0" w:color="auto"/>
        <w:left w:val="none" w:sz="0" w:space="0" w:color="auto"/>
        <w:bottom w:val="none" w:sz="0" w:space="0" w:color="auto"/>
        <w:right w:val="none" w:sz="0" w:space="0" w:color="auto"/>
      </w:divBdr>
    </w:div>
    <w:div w:id="795563070">
      <w:bodyDiv w:val="1"/>
      <w:marLeft w:val="0"/>
      <w:marRight w:val="0"/>
      <w:marTop w:val="0"/>
      <w:marBottom w:val="0"/>
      <w:divBdr>
        <w:top w:val="none" w:sz="0" w:space="0" w:color="auto"/>
        <w:left w:val="none" w:sz="0" w:space="0" w:color="auto"/>
        <w:bottom w:val="none" w:sz="0" w:space="0" w:color="auto"/>
        <w:right w:val="none" w:sz="0" w:space="0" w:color="auto"/>
      </w:divBdr>
    </w:div>
    <w:div w:id="860555846">
      <w:bodyDiv w:val="1"/>
      <w:marLeft w:val="0"/>
      <w:marRight w:val="0"/>
      <w:marTop w:val="0"/>
      <w:marBottom w:val="0"/>
      <w:divBdr>
        <w:top w:val="none" w:sz="0" w:space="0" w:color="auto"/>
        <w:left w:val="none" w:sz="0" w:space="0" w:color="auto"/>
        <w:bottom w:val="none" w:sz="0" w:space="0" w:color="auto"/>
        <w:right w:val="none" w:sz="0" w:space="0" w:color="auto"/>
      </w:divBdr>
    </w:div>
    <w:div w:id="887760453">
      <w:bodyDiv w:val="1"/>
      <w:marLeft w:val="0"/>
      <w:marRight w:val="0"/>
      <w:marTop w:val="0"/>
      <w:marBottom w:val="0"/>
      <w:divBdr>
        <w:top w:val="none" w:sz="0" w:space="0" w:color="auto"/>
        <w:left w:val="none" w:sz="0" w:space="0" w:color="auto"/>
        <w:bottom w:val="none" w:sz="0" w:space="0" w:color="auto"/>
        <w:right w:val="none" w:sz="0" w:space="0" w:color="auto"/>
      </w:divBdr>
    </w:div>
    <w:div w:id="892153993">
      <w:bodyDiv w:val="1"/>
      <w:marLeft w:val="0"/>
      <w:marRight w:val="0"/>
      <w:marTop w:val="0"/>
      <w:marBottom w:val="0"/>
      <w:divBdr>
        <w:top w:val="none" w:sz="0" w:space="0" w:color="auto"/>
        <w:left w:val="none" w:sz="0" w:space="0" w:color="auto"/>
        <w:bottom w:val="none" w:sz="0" w:space="0" w:color="auto"/>
        <w:right w:val="none" w:sz="0" w:space="0" w:color="auto"/>
      </w:divBdr>
    </w:div>
    <w:div w:id="985669518">
      <w:bodyDiv w:val="1"/>
      <w:marLeft w:val="0"/>
      <w:marRight w:val="0"/>
      <w:marTop w:val="0"/>
      <w:marBottom w:val="0"/>
      <w:divBdr>
        <w:top w:val="none" w:sz="0" w:space="0" w:color="auto"/>
        <w:left w:val="none" w:sz="0" w:space="0" w:color="auto"/>
        <w:bottom w:val="none" w:sz="0" w:space="0" w:color="auto"/>
        <w:right w:val="none" w:sz="0" w:space="0" w:color="auto"/>
      </w:divBdr>
    </w:div>
    <w:div w:id="1003435886">
      <w:bodyDiv w:val="1"/>
      <w:marLeft w:val="0"/>
      <w:marRight w:val="0"/>
      <w:marTop w:val="0"/>
      <w:marBottom w:val="0"/>
      <w:divBdr>
        <w:top w:val="none" w:sz="0" w:space="0" w:color="auto"/>
        <w:left w:val="none" w:sz="0" w:space="0" w:color="auto"/>
        <w:bottom w:val="none" w:sz="0" w:space="0" w:color="auto"/>
        <w:right w:val="none" w:sz="0" w:space="0" w:color="auto"/>
      </w:divBdr>
    </w:div>
    <w:div w:id="1083260086">
      <w:bodyDiv w:val="1"/>
      <w:marLeft w:val="0"/>
      <w:marRight w:val="0"/>
      <w:marTop w:val="0"/>
      <w:marBottom w:val="0"/>
      <w:divBdr>
        <w:top w:val="none" w:sz="0" w:space="0" w:color="auto"/>
        <w:left w:val="none" w:sz="0" w:space="0" w:color="auto"/>
        <w:bottom w:val="none" w:sz="0" w:space="0" w:color="auto"/>
        <w:right w:val="none" w:sz="0" w:space="0" w:color="auto"/>
      </w:divBdr>
    </w:div>
    <w:div w:id="1151798008">
      <w:bodyDiv w:val="1"/>
      <w:marLeft w:val="0"/>
      <w:marRight w:val="0"/>
      <w:marTop w:val="0"/>
      <w:marBottom w:val="0"/>
      <w:divBdr>
        <w:top w:val="none" w:sz="0" w:space="0" w:color="auto"/>
        <w:left w:val="none" w:sz="0" w:space="0" w:color="auto"/>
        <w:bottom w:val="none" w:sz="0" w:space="0" w:color="auto"/>
        <w:right w:val="none" w:sz="0" w:space="0" w:color="auto"/>
      </w:divBdr>
    </w:div>
    <w:div w:id="1220281959">
      <w:bodyDiv w:val="1"/>
      <w:marLeft w:val="0"/>
      <w:marRight w:val="0"/>
      <w:marTop w:val="0"/>
      <w:marBottom w:val="0"/>
      <w:divBdr>
        <w:top w:val="none" w:sz="0" w:space="0" w:color="auto"/>
        <w:left w:val="none" w:sz="0" w:space="0" w:color="auto"/>
        <w:bottom w:val="none" w:sz="0" w:space="0" w:color="auto"/>
        <w:right w:val="none" w:sz="0" w:space="0" w:color="auto"/>
      </w:divBdr>
    </w:div>
    <w:div w:id="1309474956">
      <w:bodyDiv w:val="1"/>
      <w:marLeft w:val="0"/>
      <w:marRight w:val="0"/>
      <w:marTop w:val="0"/>
      <w:marBottom w:val="0"/>
      <w:divBdr>
        <w:top w:val="none" w:sz="0" w:space="0" w:color="auto"/>
        <w:left w:val="none" w:sz="0" w:space="0" w:color="auto"/>
        <w:bottom w:val="none" w:sz="0" w:space="0" w:color="auto"/>
        <w:right w:val="none" w:sz="0" w:space="0" w:color="auto"/>
      </w:divBdr>
    </w:div>
    <w:div w:id="1356882015">
      <w:bodyDiv w:val="1"/>
      <w:marLeft w:val="0"/>
      <w:marRight w:val="0"/>
      <w:marTop w:val="0"/>
      <w:marBottom w:val="0"/>
      <w:divBdr>
        <w:top w:val="none" w:sz="0" w:space="0" w:color="auto"/>
        <w:left w:val="none" w:sz="0" w:space="0" w:color="auto"/>
        <w:bottom w:val="none" w:sz="0" w:space="0" w:color="auto"/>
        <w:right w:val="none" w:sz="0" w:space="0" w:color="auto"/>
      </w:divBdr>
    </w:div>
    <w:div w:id="1373769137">
      <w:bodyDiv w:val="1"/>
      <w:marLeft w:val="0"/>
      <w:marRight w:val="0"/>
      <w:marTop w:val="0"/>
      <w:marBottom w:val="0"/>
      <w:divBdr>
        <w:top w:val="none" w:sz="0" w:space="0" w:color="auto"/>
        <w:left w:val="none" w:sz="0" w:space="0" w:color="auto"/>
        <w:bottom w:val="none" w:sz="0" w:space="0" w:color="auto"/>
        <w:right w:val="none" w:sz="0" w:space="0" w:color="auto"/>
      </w:divBdr>
    </w:div>
    <w:div w:id="1382367122">
      <w:bodyDiv w:val="1"/>
      <w:marLeft w:val="0"/>
      <w:marRight w:val="0"/>
      <w:marTop w:val="0"/>
      <w:marBottom w:val="0"/>
      <w:divBdr>
        <w:top w:val="none" w:sz="0" w:space="0" w:color="auto"/>
        <w:left w:val="none" w:sz="0" w:space="0" w:color="auto"/>
        <w:bottom w:val="none" w:sz="0" w:space="0" w:color="auto"/>
        <w:right w:val="none" w:sz="0" w:space="0" w:color="auto"/>
      </w:divBdr>
    </w:div>
    <w:div w:id="1384914547">
      <w:bodyDiv w:val="1"/>
      <w:marLeft w:val="0"/>
      <w:marRight w:val="0"/>
      <w:marTop w:val="0"/>
      <w:marBottom w:val="0"/>
      <w:divBdr>
        <w:top w:val="none" w:sz="0" w:space="0" w:color="auto"/>
        <w:left w:val="none" w:sz="0" w:space="0" w:color="auto"/>
        <w:bottom w:val="none" w:sz="0" w:space="0" w:color="auto"/>
        <w:right w:val="none" w:sz="0" w:space="0" w:color="auto"/>
      </w:divBdr>
    </w:div>
    <w:div w:id="1403485301">
      <w:bodyDiv w:val="1"/>
      <w:marLeft w:val="0"/>
      <w:marRight w:val="0"/>
      <w:marTop w:val="0"/>
      <w:marBottom w:val="0"/>
      <w:divBdr>
        <w:top w:val="none" w:sz="0" w:space="0" w:color="auto"/>
        <w:left w:val="none" w:sz="0" w:space="0" w:color="auto"/>
        <w:bottom w:val="none" w:sz="0" w:space="0" w:color="auto"/>
        <w:right w:val="none" w:sz="0" w:space="0" w:color="auto"/>
      </w:divBdr>
    </w:div>
    <w:div w:id="1406299745">
      <w:bodyDiv w:val="1"/>
      <w:marLeft w:val="0"/>
      <w:marRight w:val="0"/>
      <w:marTop w:val="0"/>
      <w:marBottom w:val="0"/>
      <w:divBdr>
        <w:top w:val="none" w:sz="0" w:space="0" w:color="auto"/>
        <w:left w:val="none" w:sz="0" w:space="0" w:color="auto"/>
        <w:bottom w:val="none" w:sz="0" w:space="0" w:color="auto"/>
        <w:right w:val="none" w:sz="0" w:space="0" w:color="auto"/>
      </w:divBdr>
    </w:div>
    <w:div w:id="1421029115">
      <w:bodyDiv w:val="1"/>
      <w:marLeft w:val="0"/>
      <w:marRight w:val="0"/>
      <w:marTop w:val="0"/>
      <w:marBottom w:val="0"/>
      <w:divBdr>
        <w:top w:val="none" w:sz="0" w:space="0" w:color="auto"/>
        <w:left w:val="none" w:sz="0" w:space="0" w:color="auto"/>
        <w:bottom w:val="none" w:sz="0" w:space="0" w:color="auto"/>
        <w:right w:val="none" w:sz="0" w:space="0" w:color="auto"/>
      </w:divBdr>
    </w:div>
    <w:div w:id="1502891891">
      <w:bodyDiv w:val="1"/>
      <w:marLeft w:val="0"/>
      <w:marRight w:val="0"/>
      <w:marTop w:val="0"/>
      <w:marBottom w:val="0"/>
      <w:divBdr>
        <w:top w:val="none" w:sz="0" w:space="0" w:color="auto"/>
        <w:left w:val="none" w:sz="0" w:space="0" w:color="auto"/>
        <w:bottom w:val="none" w:sz="0" w:space="0" w:color="auto"/>
        <w:right w:val="none" w:sz="0" w:space="0" w:color="auto"/>
      </w:divBdr>
    </w:div>
    <w:div w:id="1680623168">
      <w:bodyDiv w:val="1"/>
      <w:marLeft w:val="0"/>
      <w:marRight w:val="0"/>
      <w:marTop w:val="0"/>
      <w:marBottom w:val="0"/>
      <w:divBdr>
        <w:top w:val="none" w:sz="0" w:space="0" w:color="auto"/>
        <w:left w:val="none" w:sz="0" w:space="0" w:color="auto"/>
        <w:bottom w:val="none" w:sz="0" w:space="0" w:color="auto"/>
        <w:right w:val="none" w:sz="0" w:space="0" w:color="auto"/>
      </w:divBdr>
    </w:div>
    <w:div w:id="1735423500">
      <w:bodyDiv w:val="1"/>
      <w:marLeft w:val="0"/>
      <w:marRight w:val="0"/>
      <w:marTop w:val="0"/>
      <w:marBottom w:val="0"/>
      <w:divBdr>
        <w:top w:val="none" w:sz="0" w:space="0" w:color="auto"/>
        <w:left w:val="none" w:sz="0" w:space="0" w:color="auto"/>
        <w:bottom w:val="none" w:sz="0" w:space="0" w:color="auto"/>
        <w:right w:val="none" w:sz="0" w:space="0" w:color="auto"/>
      </w:divBdr>
    </w:div>
    <w:div w:id="1742024932">
      <w:bodyDiv w:val="1"/>
      <w:marLeft w:val="0"/>
      <w:marRight w:val="0"/>
      <w:marTop w:val="0"/>
      <w:marBottom w:val="0"/>
      <w:divBdr>
        <w:top w:val="none" w:sz="0" w:space="0" w:color="auto"/>
        <w:left w:val="none" w:sz="0" w:space="0" w:color="auto"/>
        <w:bottom w:val="none" w:sz="0" w:space="0" w:color="auto"/>
        <w:right w:val="none" w:sz="0" w:space="0" w:color="auto"/>
      </w:divBdr>
    </w:div>
    <w:div w:id="1801026293">
      <w:bodyDiv w:val="1"/>
      <w:marLeft w:val="0"/>
      <w:marRight w:val="0"/>
      <w:marTop w:val="0"/>
      <w:marBottom w:val="0"/>
      <w:divBdr>
        <w:top w:val="none" w:sz="0" w:space="0" w:color="auto"/>
        <w:left w:val="none" w:sz="0" w:space="0" w:color="auto"/>
        <w:bottom w:val="none" w:sz="0" w:space="0" w:color="auto"/>
        <w:right w:val="none" w:sz="0" w:space="0" w:color="auto"/>
      </w:divBdr>
    </w:div>
    <w:div w:id="187126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mazon.com/dp/0750679093/ref=rdr_ext_tmb" TargetMode="External"/><Relationship Id="rId18" Type="http://schemas.openxmlformats.org/officeDocument/2006/relationships/hyperlink" Target="http://app.knovel.com/hotlink/toc/id:kpPIFM0006/practical_introduction_to_facilities_management" TargetMode="External"/><Relationship Id="rId26" Type="http://schemas.openxmlformats.org/officeDocument/2006/relationships/hyperlink" Target="http://www.informationphilosopher.com/" TargetMode="External"/><Relationship Id="rId3" Type="http://schemas.openxmlformats.org/officeDocument/2006/relationships/styles" Target="styles.xml"/><Relationship Id="rId21" Type="http://schemas.openxmlformats.org/officeDocument/2006/relationships/hyperlink" Target="https://app.knovel.com/hotlink/toc/id:kpCIBSEGMO/cibse-guide-m-maintenance/cibse-guide-m-maintenance"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amazon.com/s/ref=dp_byline_sr_book_1?ie=UTF8&amp;text=Yunqian+Ma&amp;search-alias=books&amp;field-author=Yunqian+Ma&amp;sort=relevancerank" TargetMode="External"/><Relationship Id="rId17" Type="http://schemas.openxmlformats.org/officeDocument/2006/relationships/hyperlink" Target="https://ocw.mit.edu/courses/electrical-engineering-and-computer-science/6-007-electromagnetic-energy-from-motors-to-lasers-spring-2011/lecture-notes/" TargetMode="External"/><Relationship Id="rId25" Type="http://schemas.openxmlformats.org/officeDocument/2006/relationships/hyperlink" Target="https://www.gfar.n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lipkart.com/author/frenzel" TargetMode="External"/><Relationship Id="rId20" Type="http://schemas.openxmlformats.org/officeDocument/2006/relationships/hyperlink" Target="https://app.knovel.com/hotlink/toc/id:kpMBSCIBS5/managing-your-building/managing-your-building" TargetMode="External"/><Relationship Id="rId29" Type="http://schemas.openxmlformats.org/officeDocument/2006/relationships/hyperlink" Target="https://www.annualreviews.org/doi/abs/10.1146/annurev-psych-010416-0440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msdn.microsoft.com/en-us/library/ff524509"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bookshop.cz/search-author.php?searchText=Bindal,%20Ahmet" TargetMode="External"/><Relationship Id="rId23" Type="http://schemas.openxmlformats.org/officeDocument/2006/relationships/hyperlink" Target="https://webapps.itc.utwente.nl/librarywww/papers_2009/general/principlesgis.pdf" TargetMode="External"/><Relationship Id="rId28" Type="http://schemas.openxmlformats.org/officeDocument/2006/relationships/hyperlink" Target="https://en.wikipedia.org/wiki/Special:BookSources/0-465-02725-3"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s://www.questia.com/searchgloba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bit.ly/MgrBTSM" TargetMode="External"/><Relationship Id="rId14" Type="http://schemas.openxmlformats.org/officeDocument/2006/relationships/hyperlink" Target="https://doi.org/10.1093/bjc/azv131" TargetMode="External"/><Relationship Id="rId22" Type="http://schemas.openxmlformats.org/officeDocument/2006/relationships/hyperlink" Target="http://www.its-norway.no/ikbViewer/Content/881733/14%20Sturm_Graz_TU.pdf" TargetMode="External"/><Relationship Id="rId27" Type="http://schemas.openxmlformats.org/officeDocument/2006/relationships/hyperlink" Target="https://www.gfar.net" TargetMode="Externa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C8DA147A-6DEE-4717-9BA9-AC18F1E3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51</Pages>
  <Words>20431</Words>
  <Characters>120547</Characters>
  <Application>Microsoft Office Word</Application>
  <DocSecurity>0</DocSecurity>
  <Lines>1004</Lines>
  <Paragraphs>281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7</cp:revision>
  <cp:lastPrinted>2018-11-26T13:08:00Z</cp:lastPrinted>
  <dcterms:created xsi:type="dcterms:W3CDTF">2018-11-26T12:09:00Z</dcterms:created>
  <dcterms:modified xsi:type="dcterms:W3CDTF">2018-11-26T13:15:00Z</dcterms:modified>
</cp:coreProperties>
</file>